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170B4" w14:textId="6D24962E" w:rsidR="001C59CF" w:rsidRPr="00907AD4" w:rsidRDefault="00907AD4" w:rsidP="00907AD4">
      <w:pPr>
        <w:spacing w:afterLines="80" w:after="192" w:line="360" w:lineRule="auto"/>
        <w:jc w:val="both"/>
        <w:rPr>
          <w:rFonts w:ascii="Cambria" w:hAnsi="Cambria"/>
          <w:lang w:val="en-GB"/>
        </w:rPr>
      </w:pPr>
      <w:r w:rsidRPr="00570F9C">
        <w:rPr>
          <w:rFonts w:ascii="Cambria" w:hAnsi="Cambria"/>
          <w:b/>
          <w:bCs/>
          <w:lang w:val="en-GB"/>
        </w:rPr>
        <w:t>Table 1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04"/>
        <w:gridCol w:w="627"/>
        <w:gridCol w:w="597"/>
        <w:gridCol w:w="1307"/>
        <w:gridCol w:w="5187"/>
        <w:gridCol w:w="1417"/>
      </w:tblGrid>
      <w:tr w:rsidR="00AC12FD" w:rsidRPr="00EA1876" w14:paraId="578571E4" w14:textId="507A5192" w:rsidTr="00AC12FD">
        <w:trPr>
          <w:trHeight w:val="295"/>
        </w:trPr>
        <w:tc>
          <w:tcPr>
            <w:tcW w:w="1728" w:type="dxa"/>
            <w:gridSpan w:val="3"/>
          </w:tcPr>
          <w:p w14:paraId="2297BF01" w14:textId="35761F34" w:rsidR="00AC12FD" w:rsidRPr="005613A3" w:rsidRDefault="00AC12FD" w:rsidP="00F738F7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T</w:t>
            </w:r>
            <w:r w:rsidRPr="005613A3">
              <w:rPr>
                <w:rFonts w:ascii="Cambria" w:hAnsi="Cambria"/>
                <w:b/>
                <w:sz w:val="20"/>
                <w:szCs w:val="20"/>
              </w:rPr>
              <w:t>ype</w:t>
            </w:r>
          </w:p>
        </w:tc>
        <w:tc>
          <w:tcPr>
            <w:tcW w:w="1307" w:type="dxa"/>
          </w:tcPr>
          <w:p w14:paraId="3287459B" w14:textId="77777777" w:rsidR="00AC12FD" w:rsidRPr="005613A3" w:rsidRDefault="00AC12FD" w:rsidP="00C64E0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</w:t>
            </w:r>
            <w:r w:rsidRPr="005613A3">
              <w:rPr>
                <w:rFonts w:ascii="Cambria" w:hAnsi="Cambria"/>
                <w:b/>
                <w:sz w:val="20"/>
                <w:szCs w:val="20"/>
              </w:rPr>
              <w:t>ame</w:t>
            </w:r>
          </w:p>
        </w:tc>
        <w:tc>
          <w:tcPr>
            <w:tcW w:w="5187" w:type="dxa"/>
          </w:tcPr>
          <w:p w14:paraId="0A8626A6" w14:textId="77777777" w:rsidR="00AC12FD" w:rsidRPr="005613A3" w:rsidRDefault="00AC12FD" w:rsidP="00C64E0F">
            <w:pPr>
              <w:rPr>
                <w:rFonts w:ascii="Cambria" w:hAnsi="Cambria"/>
                <w:b/>
                <w:sz w:val="20"/>
                <w:szCs w:val="20"/>
              </w:rPr>
            </w:pPr>
            <w:r w:rsidRPr="005613A3">
              <w:rPr>
                <w:rFonts w:ascii="Cambria" w:hAnsi="Cambria"/>
                <w:b/>
                <w:sz w:val="20"/>
                <w:szCs w:val="20"/>
              </w:rPr>
              <w:t>Explanation</w:t>
            </w:r>
          </w:p>
        </w:tc>
        <w:tc>
          <w:tcPr>
            <w:tcW w:w="1417" w:type="dxa"/>
          </w:tcPr>
          <w:p w14:paraId="160E393B" w14:textId="3AFE0865" w:rsidR="00AC12FD" w:rsidRDefault="00AC12FD" w:rsidP="00C64E0F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No. of unique values</w:t>
            </w:r>
          </w:p>
        </w:tc>
      </w:tr>
      <w:tr w:rsidR="00AC12FD" w:rsidRPr="00EA1876" w14:paraId="24EF1FE7" w14:textId="5CE77641" w:rsidTr="00AC12FD">
        <w:trPr>
          <w:cantSplit/>
          <w:trHeight w:val="1293"/>
        </w:trPr>
        <w:tc>
          <w:tcPr>
            <w:tcW w:w="504" w:type="dxa"/>
            <w:textDirection w:val="btLr"/>
          </w:tcPr>
          <w:p w14:paraId="651AB793" w14:textId="342A00A7" w:rsidR="00AC12FD" w:rsidRDefault="00AC12FD" w:rsidP="007820BC">
            <w:pPr>
              <w:ind w:left="113" w:right="113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Spatial</w:t>
            </w:r>
          </w:p>
        </w:tc>
        <w:tc>
          <w:tcPr>
            <w:tcW w:w="1224" w:type="dxa"/>
            <w:gridSpan w:val="2"/>
            <w:textDirection w:val="btLr"/>
            <w:vAlign w:val="center"/>
          </w:tcPr>
          <w:p w14:paraId="0F195972" w14:textId="5242BB5D" w:rsidR="00AC12FD" w:rsidRPr="00F738F7" w:rsidRDefault="00AC12FD" w:rsidP="007820BC">
            <w:pPr>
              <w:ind w:left="113" w:right="113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 xml:space="preserve">1) </w:t>
            </w:r>
            <w:r w:rsidRPr="00F738F7">
              <w:rPr>
                <w:rFonts w:ascii="Cambria" w:hAnsi="Cambria"/>
                <w:i/>
              </w:rPr>
              <w:t xml:space="preserve">Spatial </w:t>
            </w:r>
            <w:r>
              <w:rPr>
                <w:rFonts w:ascii="Cambria" w:hAnsi="Cambria"/>
                <w:i/>
              </w:rPr>
              <w:t>autocorrelation</w:t>
            </w:r>
          </w:p>
        </w:tc>
        <w:tc>
          <w:tcPr>
            <w:tcW w:w="1307" w:type="dxa"/>
            <w:vAlign w:val="center"/>
          </w:tcPr>
          <w:p w14:paraId="032176BC" w14:textId="77777777" w:rsidR="00AC12FD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Moran’s eigenvectors</w:t>
            </w:r>
          </w:p>
          <w:p w14:paraId="5A8914F9" w14:textId="5F59BBA4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(MEs)</w:t>
            </w:r>
          </w:p>
        </w:tc>
        <w:tc>
          <w:tcPr>
            <w:tcW w:w="5187" w:type="dxa"/>
            <w:vAlign w:val="center"/>
          </w:tcPr>
          <w:p w14:paraId="57F674E3" w14:textId="3EE87254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Spatial effects due to 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e.g.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 xml:space="preserve"> unmeasured environmental gradients and dispersal of the viruses and/or their vectors, implemented as distance-based Moran’s eigenvectors calculated from the spatial locations of the sampled host plants. </w:t>
            </w:r>
          </w:p>
        </w:tc>
        <w:tc>
          <w:tcPr>
            <w:tcW w:w="1417" w:type="dxa"/>
            <w:vAlign w:val="center"/>
          </w:tcPr>
          <w:p w14:paraId="26800224" w14:textId="17DEE510" w:rsidR="00AC12FD" w:rsidRDefault="00AC12FD" w:rsidP="00CE728A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</w:rPr>
              <w:t>394 (MEM1)</w:t>
            </w:r>
          </w:p>
          <w:p w14:paraId="266504C5" w14:textId="77777777" w:rsidR="00AC12FD" w:rsidRDefault="00AC12FD" w:rsidP="00CE728A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</w:rPr>
              <w:t>394 (MEM2)</w:t>
            </w:r>
          </w:p>
          <w:p w14:paraId="0078F462" w14:textId="1B84ADC4" w:rsidR="00AC12FD" w:rsidRDefault="00AC12FD" w:rsidP="00CE728A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</w:rPr>
              <w:t>396 (MEM3) 396 (MEM4)</w:t>
            </w:r>
          </w:p>
        </w:tc>
      </w:tr>
      <w:tr w:rsidR="00AC12FD" w:rsidRPr="00EA1876" w14:paraId="6FC975B9" w14:textId="77777777" w:rsidTr="00AC12FD">
        <w:trPr>
          <w:cantSplit/>
          <w:trHeight w:val="1113"/>
        </w:trPr>
        <w:tc>
          <w:tcPr>
            <w:tcW w:w="504" w:type="dxa"/>
            <w:vMerge w:val="restart"/>
            <w:textDirection w:val="btLr"/>
          </w:tcPr>
          <w:p w14:paraId="49A3D807" w14:textId="21805717" w:rsidR="00AC12FD" w:rsidRDefault="00AC12FD" w:rsidP="007820BC">
            <w:pPr>
              <w:pStyle w:val="ListParagraph"/>
              <w:ind w:left="473" w:right="113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Environmental</w:t>
            </w:r>
          </w:p>
        </w:tc>
        <w:tc>
          <w:tcPr>
            <w:tcW w:w="627" w:type="dxa"/>
            <w:vMerge w:val="restart"/>
            <w:textDirection w:val="btLr"/>
            <w:vAlign w:val="center"/>
          </w:tcPr>
          <w:p w14:paraId="41D1E73E" w14:textId="37721E8D" w:rsidR="00AC12FD" w:rsidRDefault="00AC12FD" w:rsidP="007820BC">
            <w:pPr>
              <w:pStyle w:val="ListParagraph"/>
              <w:ind w:left="473" w:right="113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2) Habitat-related</w:t>
            </w:r>
          </w:p>
        </w:tc>
        <w:tc>
          <w:tcPr>
            <w:tcW w:w="597" w:type="dxa"/>
            <w:vMerge w:val="restart"/>
            <w:textDirection w:val="btLr"/>
            <w:vAlign w:val="center"/>
          </w:tcPr>
          <w:p w14:paraId="2CA115E2" w14:textId="465351A0" w:rsidR="00AC12FD" w:rsidRDefault="00AC12FD" w:rsidP="00F738F7">
            <w:pPr>
              <w:pStyle w:val="ListParagraph"/>
              <w:ind w:left="473" w:right="113"/>
              <w:jc w:val="center"/>
              <w:rPr>
                <w:rFonts w:ascii="Cambria" w:hAnsi="Cambria"/>
                <w:i/>
              </w:rPr>
            </w:pPr>
            <w:r w:rsidRPr="00E531B5">
              <w:rPr>
                <w:rFonts w:ascii="Cambria" w:hAnsi="Cambria"/>
                <w:i/>
              </w:rPr>
              <w:t>Quality</w:t>
            </w:r>
          </w:p>
        </w:tc>
        <w:tc>
          <w:tcPr>
            <w:tcW w:w="1307" w:type="dxa"/>
            <w:vAlign w:val="center"/>
          </w:tcPr>
          <w:p w14:paraId="3AD14935" w14:textId="7EC1B1E2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Connectivity</w:t>
            </w:r>
          </w:p>
        </w:tc>
        <w:tc>
          <w:tcPr>
            <w:tcW w:w="5187" w:type="dxa"/>
            <w:vAlign w:val="center"/>
          </w:tcPr>
          <w:p w14:paraId="09F24262" w14:textId="67D226E2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 xml:space="preserve">Connectivity of the population with respect to other populations, </w:t>
            </w:r>
            <w:r>
              <w:rPr>
                <w:rFonts w:ascii="Cambria" w:hAnsi="Cambria"/>
                <w:sz w:val="20"/>
                <w:szCs w:val="20"/>
              </w:rPr>
              <w:t xml:space="preserve">measured </w:t>
            </w:r>
            <w:r w:rsidRPr="007C5D61">
              <w:rPr>
                <w:rFonts w:ascii="Cambria" w:hAnsi="Cambria"/>
                <w:sz w:val="20"/>
                <w:szCs w:val="20"/>
              </w:rPr>
              <w:t>as the Euclidian distances separating populations and calibrated by the species dispersal capacity</w:t>
            </w:r>
            <w:ins w:id="0" w:author="Anna Norberg" w:date="2020-09-14T15:04:00Z">
              <w:r w:rsidRPr="007C5D61">
                <w:rPr>
                  <w:rFonts w:ascii="Cambria" w:hAnsi="Cambria"/>
                  <w:sz w:val="20"/>
                  <w:szCs w:val="20"/>
                </w:rPr>
                <w:t xml:space="preserve"> </w:t>
              </w:r>
              <w:r w:rsidRPr="007C5D61">
                <w:rPr>
                  <w:rFonts w:ascii="Cambria" w:hAnsi="Cambria"/>
                  <w:sz w:val="20"/>
                  <w:szCs w:val="20"/>
                </w:rPr>
                <w:fldChar w:fldCharType="begin" w:fldLock="1"/>
              </w:r>
            </w:ins>
            <w:r w:rsidRPr="007C5D61">
              <w:rPr>
                <w:rFonts w:ascii="Cambria" w:hAnsi="Cambria"/>
                <w:sz w:val="20"/>
                <w:szCs w:val="20"/>
              </w:rPr>
              <w:instrText>ADDIN CSL_CITATION {"citationItems":[{"id":"ITEM-1","itemData":{"ISBN":"9780198540656","author":[{"dropping-particle":"","family":"Hanski","given":"Ilkka","non-dropping-particle":"","parse-names":false,"suffix":""}],"container-title":"Oxford Series in Ecology and Evolution","edition":"1st","id":"ITEM-1","issued":{"date-parts":[["1999"]]},"number-of-pages":"324","publisher":"Oxford University Press, Oxford, UK","publisher-place":"Oxford, UK","title":"Metapopulation Ecology","type":"book"},"uris":["http://www.mendeley.com/documents/?uuid=792322ed-8928-48e6-b2ef-c7f224196deb"]}],"mendeley":{"formattedCitation":"(Hanski 1999)","plainTextFormattedCitation":"(Hanski 1999)","previouslyFormattedCitation":"(Hanski 1999)"},"properties":{"noteIndex":0},"schema":"https://github.com/citation-style-language/schema/raw/master/csl-citation.json"}</w:instrText>
            </w:r>
            <w:r w:rsidRPr="007C5D61">
              <w:rPr>
                <w:rFonts w:ascii="Cambria" w:hAnsi="Cambria"/>
                <w:sz w:val="20"/>
                <w:szCs w:val="20"/>
              </w:rPr>
              <w:fldChar w:fldCharType="separate"/>
            </w:r>
            <w:r w:rsidRPr="007C5D61">
              <w:rPr>
                <w:rFonts w:ascii="Cambria" w:hAnsi="Cambria"/>
                <w:sz w:val="20"/>
                <w:szCs w:val="20"/>
              </w:rPr>
              <w:t>(Hanski 1999)</w:t>
            </w:r>
            <w:ins w:id="1" w:author="Anna Norberg" w:date="2020-09-14T15:04:00Z">
              <w:r w:rsidRPr="007C5D61">
                <w:rPr>
                  <w:rFonts w:ascii="Cambria" w:hAnsi="Cambria"/>
                  <w:sz w:val="20"/>
                  <w:szCs w:val="20"/>
                </w:rPr>
                <w:fldChar w:fldCharType="end"/>
              </w:r>
            </w:ins>
          </w:p>
        </w:tc>
        <w:tc>
          <w:tcPr>
            <w:tcW w:w="1417" w:type="dxa"/>
            <w:vAlign w:val="center"/>
          </w:tcPr>
          <w:p w14:paraId="3DAD8679" w14:textId="324AAE26" w:rsidR="00AC12FD" w:rsidRDefault="00AC12FD" w:rsidP="00CE728A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</w:rPr>
              <w:t>20</w:t>
            </w:r>
          </w:p>
        </w:tc>
      </w:tr>
      <w:tr w:rsidR="00AC12FD" w:rsidRPr="00EA1876" w14:paraId="6C4EE121" w14:textId="2EB88539" w:rsidTr="00AC12FD">
        <w:trPr>
          <w:cantSplit/>
          <w:trHeight w:val="620"/>
        </w:trPr>
        <w:tc>
          <w:tcPr>
            <w:tcW w:w="504" w:type="dxa"/>
            <w:vMerge/>
            <w:textDirection w:val="btLr"/>
          </w:tcPr>
          <w:p w14:paraId="72A1A227" w14:textId="77777777" w:rsidR="00AC12FD" w:rsidRDefault="00AC12FD" w:rsidP="00C64E0F">
            <w:pPr>
              <w:pStyle w:val="ListParagraph"/>
              <w:ind w:left="47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627" w:type="dxa"/>
            <w:vMerge/>
            <w:textDirection w:val="btLr"/>
          </w:tcPr>
          <w:p w14:paraId="3BEA609A" w14:textId="2DA373E3" w:rsidR="00AC12FD" w:rsidRDefault="00AC12FD" w:rsidP="00C64E0F">
            <w:pPr>
              <w:pStyle w:val="ListParagraph"/>
              <w:ind w:left="47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597" w:type="dxa"/>
            <w:vMerge/>
            <w:textDirection w:val="btLr"/>
            <w:vAlign w:val="center"/>
          </w:tcPr>
          <w:p w14:paraId="04A7A8EE" w14:textId="4FD8E733" w:rsidR="00AC12FD" w:rsidRPr="00E531B5" w:rsidRDefault="00AC12FD" w:rsidP="00F738F7">
            <w:pPr>
              <w:pStyle w:val="ListParagraph"/>
              <w:ind w:left="47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1307" w:type="dxa"/>
            <w:vAlign w:val="center"/>
          </w:tcPr>
          <w:p w14:paraId="2F0854EE" w14:textId="77777777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Local plant diversity</w:t>
            </w:r>
          </w:p>
        </w:tc>
        <w:tc>
          <w:tcPr>
            <w:tcW w:w="5187" w:type="dxa"/>
            <w:vAlign w:val="center"/>
          </w:tcPr>
          <w:p w14:paraId="6DAEF737" w14:textId="77777777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Shannon diversity index</w:t>
            </w:r>
          </w:p>
        </w:tc>
        <w:tc>
          <w:tcPr>
            <w:tcW w:w="1417" w:type="dxa"/>
            <w:vAlign w:val="center"/>
          </w:tcPr>
          <w:p w14:paraId="0EB8CCDE" w14:textId="2001C69E" w:rsidR="00AC12FD" w:rsidRDefault="00AC12FD" w:rsidP="00CE728A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</w:rPr>
              <w:t>20</w:t>
            </w:r>
          </w:p>
        </w:tc>
      </w:tr>
      <w:tr w:rsidR="00AC12FD" w:rsidRPr="00EA1876" w14:paraId="1DA0A3EC" w14:textId="3FB1717C" w:rsidTr="00AC12FD">
        <w:trPr>
          <w:cantSplit/>
          <w:trHeight w:val="1136"/>
        </w:trPr>
        <w:tc>
          <w:tcPr>
            <w:tcW w:w="504" w:type="dxa"/>
            <w:vMerge/>
            <w:textDirection w:val="btLr"/>
          </w:tcPr>
          <w:p w14:paraId="716E8DB5" w14:textId="77777777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627" w:type="dxa"/>
            <w:vMerge/>
            <w:textDirection w:val="btLr"/>
          </w:tcPr>
          <w:p w14:paraId="00A7658F" w14:textId="3DD6B871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597" w:type="dxa"/>
            <w:vMerge/>
            <w:textDirection w:val="btLr"/>
            <w:vAlign w:val="center"/>
          </w:tcPr>
          <w:p w14:paraId="291F9B69" w14:textId="2988D02F" w:rsidR="00AC12FD" w:rsidRPr="005613A3" w:rsidRDefault="00AC12FD" w:rsidP="00F738F7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1307" w:type="dxa"/>
            <w:vAlign w:val="center"/>
          </w:tcPr>
          <w:p w14:paraId="3C99DEB1" w14:textId="77777777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Agricultural land use</w:t>
            </w:r>
          </w:p>
        </w:tc>
        <w:tc>
          <w:tcPr>
            <w:tcW w:w="5187" w:type="dxa"/>
            <w:vAlign w:val="center"/>
          </w:tcPr>
          <w:p w14:paraId="7600F414" w14:textId="77777777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 xml:space="preserve">% of the surrounding area, calculated as a proportion of 20m </w:t>
            </w:r>
            <w:r w:rsidRPr="00652822">
              <w:rPr>
                <w:rFonts w:ascii="Cambria" w:hAnsi="Cambria"/>
                <w:sz w:val="20"/>
                <w:szCs w:val="20"/>
                <w:lang w:val="en-GB"/>
              </w:rPr>
              <w:t>×</w:t>
            </w:r>
            <w:r w:rsidRPr="00652822">
              <w:rPr>
                <w:rFonts w:ascii="Cambria" w:hAnsi="Cambria"/>
                <w:sz w:val="20"/>
                <w:szCs w:val="20"/>
              </w:rPr>
              <w:t xml:space="preserve"> 20m pixels from a </w:t>
            </w:r>
            <w:r>
              <w:rPr>
                <w:rFonts w:ascii="Cambria" w:hAnsi="Cambria"/>
                <w:sz w:val="20"/>
                <w:szCs w:val="20"/>
              </w:rPr>
              <w:t>one-</w:t>
            </w:r>
            <w:r w:rsidRPr="00652822">
              <w:rPr>
                <w:rFonts w:ascii="Cambria" w:hAnsi="Cambria"/>
                <w:sz w:val="20"/>
                <w:szCs w:val="20"/>
              </w:rPr>
              <w:t>km radius from the population falling under this land use category</w:t>
            </w:r>
          </w:p>
        </w:tc>
        <w:tc>
          <w:tcPr>
            <w:tcW w:w="1417" w:type="dxa"/>
            <w:vAlign w:val="center"/>
          </w:tcPr>
          <w:p w14:paraId="7F0C8402" w14:textId="0D78FC87" w:rsidR="00AC12FD" w:rsidRDefault="00AC12FD" w:rsidP="00CE728A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</w:rPr>
              <w:t>20</w:t>
            </w:r>
          </w:p>
        </w:tc>
      </w:tr>
      <w:tr w:rsidR="00AC12FD" w:rsidRPr="00EA1876" w14:paraId="61D01998" w14:textId="77777777" w:rsidTr="00AC12FD">
        <w:trPr>
          <w:cantSplit/>
          <w:trHeight w:val="757"/>
        </w:trPr>
        <w:tc>
          <w:tcPr>
            <w:tcW w:w="504" w:type="dxa"/>
            <w:vMerge/>
            <w:textDirection w:val="btLr"/>
          </w:tcPr>
          <w:p w14:paraId="03299E88" w14:textId="77777777" w:rsidR="00AC12FD" w:rsidRPr="005613A3" w:rsidRDefault="00AC12FD" w:rsidP="0000034D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627" w:type="dxa"/>
            <w:vMerge/>
            <w:textDirection w:val="btLr"/>
          </w:tcPr>
          <w:p w14:paraId="6EB387D8" w14:textId="77777777" w:rsidR="00AC12FD" w:rsidRPr="005613A3" w:rsidRDefault="00AC12FD" w:rsidP="0000034D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597" w:type="dxa"/>
            <w:vMerge/>
            <w:textDirection w:val="btLr"/>
            <w:vAlign w:val="center"/>
          </w:tcPr>
          <w:p w14:paraId="786F4B66" w14:textId="77777777" w:rsidR="00AC12FD" w:rsidRPr="005613A3" w:rsidRDefault="00AC12FD" w:rsidP="0000034D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1307" w:type="dxa"/>
            <w:vAlign w:val="center"/>
          </w:tcPr>
          <w:p w14:paraId="60AC8868" w14:textId="65CEAF3C" w:rsidR="00AC12FD" w:rsidRPr="00652822" w:rsidRDefault="00AC12FD" w:rsidP="0000034D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Host population size</w:t>
            </w:r>
          </w:p>
        </w:tc>
        <w:tc>
          <w:tcPr>
            <w:tcW w:w="5187" w:type="dxa"/>
            <w:vAlign w:val="center"/>
          </w:tcPr>
          <w:p w14:paraId="55F9DD77" w14:textId="4525871C" w:rsidR="00AC12FD" w:rsidRPr="00652822" w:rsidRDefault="00AC12FD" w:rsidP="0000034D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Amount of host plant within the focal population (m</w:t>
            </w:r>
            <w:r w:rsidRPr="00652822">
              <w:rPr>
                <w:rFonts w:ascii="Cambria" w:hAnsi="Cambria"/>
                <w:sz w:val="20"/>
                <w:szCs w:val="20"/>
                <w:vertAlign w:val="superscript"/>
              </w:rPr>
              <w:t>2</w:t>
            </w:r>
            <w:r w:rsidRPr="00652822"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14:paraId="6DB1F658" w14:textId="4BBD0FBE" w:rsidR="00AC12FD" w:rsidRDefault="00AC12FD" w:rsidP="00CE728A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</w:rPr>
              <w:t>16</w:t>
            </w:r>
          </w:p>
        </w:tc>
      </w:tr>
      <w:tr w:rsidR="00AC12FD" w:rsidRPr="00EA1876" w14:paraId="08506816" w14:textId="70D20EF6" w:rsidTr="00AC12FD">
        <w:trPr>
          <w:cantSplit/>
          <w:trHeight w:val="693"/>
        </w:trPr>
        <w:tc>
          <w:tcPr>
            <w:tcW w:w="504" w:type="dxa"/>
            <w:vMerge/>
            <w:textDirection w:val="btLr"/>
          </w:tcPr>
          <w:p w14:paraId="4A2B5007" w14:textId="77777777" w:rsidR="00AC12FD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627" w:type="dxa"/>
            <w:vMerge/>
            <w:textDirection w:val="btLr"/>
          </w:tcPr>
          <w:p w14:paraId="78D34F03" w14:textId="393F3D9C" w:rsidR="00AC12FD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597" w:type="dxa"/>
            <w:vMerge w:val="restart"/>
            <w:textDirection w:val="btLr"/>
            <w:vAlign w:val="center"/>
          </w:tcPr>
          <w:p w14:paraId="36BD4391" w14:textId="0253077F" w:rsidR="00AC12FD" w:rsidRPr="00E531B5" w:rsidRDefault="00AC12FD" w:rsidP="00F738F7">
            <w:pPr>
              <w:ind w:left="113" w:right="113"/>
              <w:jc w:val="center"/>
              <w:rPr>
                <w:rFonts w:ascii="Cambria" w:hAnsi="Cambria"/>
                <w:i/>
              </w:rPr>
            </w:pPr>
            <w:r w:rsidRPr="00E531B5">
              <w:rPr>
                <w:rFonts w:ascii="Cambria" w:hAnsi="Cambria"/>
                <w:i/>
              </w:rPr>
              <w:t>Weather</w:t>
            </w:r>
          </w:p>
        </w:tc>
        <w:tc>
          <w:tcPr>
            <w:tcW w:w="1307" w:type="dxa"/>
            <w:vAlign w:val="center"/>
          </w:tcPr>
          <w:p w14:paraId="15D5D94F" w14:textId="77777777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Winter severity</w:t>
            </w:r>
          </w:p>
        </w:tc>
        <w:tc>
          <w:tcPr>
            <w:tcW w:w="5187" w:type="dxa"/>
            <w:vAlign w:val="center"/>
          </w:tcPr>
          <w:p w14:paraId="47FE780D" w14:textId="77777777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Number of severe winter days during winter 2017 (days)</w:t>
            </w:r>
          </w:p>
        </w:tc>
        <w:tc>
          <w:tcPr>
            <w:tcW w:w="1417" w:type="dxa"/>
            <w:vAlign w:val="center"/>
          </w:tcPr>
          <w:p w14:paraId="63FC0BF7" w14:textId="0FACB586" w:rsidR="00AC12FD" w:rsidRDefault="00AC12FD" w:rsidP="00CE728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</w:t>
            </w:r>
          </w:p>
        </w:tc>
      </w:tr>
      <w:tr w:rsidR="00AC12FD" w:rsidRPr="00EA1876" w14:paraId="53F3E29A" w14:textId="7F312FB2" w:rsidTr="00AC12FD">
        <w:trPr>
          <w:cantSplit/>
          <w:trHeight w:val="857"/>
        </w:trPr>
        <w:tc>
          <w:tcPr>
            <w:tcW w:w="504" w:type="dxa"/>
            <w:vMerge/>
            <w:textDirection w:val="btLr"/>
          </w:tcPr>
          <w:p w14:paraId="6896DA28" w14:textId="77777777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627" w:type="dxa"/>
            <w:vMerge/>
            <w:textDirection w:val="btLr"/>
          </w:tcPr>
          <w:p w14:paraId="3E41AD5B" w14:textId="7AAA0BE2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597" w:type="dxa"/>
            <w:vMerge/>
            <w:textDirection w:val="btLr"/>
          </w:tcPr>
          <w:p w14:paraId="0FB5D3E9" w14:textId="5D8B261A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1307" w:type="dxa"/>
            <w:vAlign w:val="center"/>
          </w:tcPr>
          <w:p w14:paraId="4D8F42CC" w14:textId="77777777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Effective summer day temperature sum</w:t>
            </w:r>
          </w:p>
        </w:tc>
        <w:tc>
          <w:tcPr>
            <w:tcW w:w="5187" w:type="dxa"/>
            <w:vAlign w:val="center"/>
          </w:tcPr>
          <w:p w14:paraId="0C026BF2" w14:textId="77777777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Sum over temperatures of the effective summer days in 2016 (°C)</w:t>
            </w:r>
          </w:p>
        </w:tc>
        <w:tc>
          <w:tcPr>
            <w:tcW w:w="1417" w:type="dxa"/>
            <w:vAlign w:val="center"/>
          </w:tcPr>
          <w:p w14:paraId="304A9998" w14:textId="0FE64333" w:rsidR="00AC12FD" w:rsidRDefault="00AC12FD" w:rsidP="00CE728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</w:tr>
      <w:tr w:rsidR="00AC12FD" w:rsidRPr="00EA1876" w14:paraId="5C91B37C" w14:textId="193CE729" w:rsidTr="00AC12FD">
        <w:trPr>
          <w:cantSplit/>
          <w:trHeight w:val="664"/>
        </w:trPr>
        <w:tc>
          <w:tcPr>
            <w:tcW w:w="504" w:type="dxa"/>
            <w:vMerge/>
            <w:textDirection w:val="btLr"/>
          </w:tcPr>
          <w:p w14:paraId="44325815" w14:textId="77777777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627" w:type="dxa"/>
            <w:vMerge w:val="restart"/>
            <w:textDirection w:val="btLr"/>
          </w:tcPr>
          <w:p w14:paraId="7851B8E1" w14:textId="77777777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3) Host-related</w:t>
            </w:r>
          </w:p>
        </w:tc>
        <w:tc>
          <w:tcPr>
            <w:tcW w:w="597" w:type="dxa"/>
            <w:vMerge w:val="restart"/>
            <w:textDirection w:val="btLr"/>
          </w:tcPr>
          <w:p w14:paraId="4E4916EB" w14:textId="42C25BAC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Signs of herbivory</w:t>
            </w:r>
          </w:p>
        </w:tc>
        <w:tc>
          <w:tcPr>
            <w:tcW w:w="1307" w:type="dxa"/>
            <w:vAlign w:val="center"/>
          </w:tcPr>
          <w:p w14:paraId="65012191" w14:textId="32895524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Suck</w:t>
            </w:r>
            <w:r>
              <w:rPr>
                <w:rFonts w:ascii="Cambria" w:hAnsi="Cambria"/>
                <w:sz w:val="20"/>
                <w:szCs w:val="20"/>
              </w:rPr>
              <w:t xml:space="preserve">-/ </w:t>
            </w:r>
            <w:r w:rsidRPr="00652822">
              <w:rPr>
                <w:rFonts w:ascii="Cambria" w:hAnsi="Cambria"/>
                <w:sz w:val="20"/>
                <w:szCs w:val="20"/>
              </w:rPr>
              <w:t>bitemarks</w:t>
            </w:r>
          </w:p>
        </w:tc>
        <w:tc>
          <w:tcPr>
            <w:tcW w:w="5187" w:type="dxa"/>
            <w:vAlign w:val="center"/>
          </w:tcPr>
          <w:p w14:paraId="77719C9A" w14:textId="77777777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Suck- and/or bitemarks produced by herbivores, recorded during the survey (0/1)</w:t>
            </w:r>
          </w:p>
        </w:tc>
        <w:tc>
          <w:tcPr>
            <w:tcW w:w="1417" w:type="dxa"/>
            <w:vAlign w:val="center"/>
          </w:tcPr>
          <w:p w14:paraId="42AB6251" w14:textId="18011019" w:rsidR="00AC12FD" w:rsidRDefault="00AC12FD" w:rsidP="00CE728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AC12FD" w:rsidRPr="00EA1876" w14:paraId="25CBEAD8" w14:textId="6025E53D" w:rsidTr="00AC12FD">
        <w:trPr>
          <w:cantSplit/>
          <w:trHeight w:val="552"/>
        </w:trPr>
        <w:tc>
          <w:tcPr>
            <w:tcW w:w="504" w:type="dxa"/>
            <w:vMerge/>
            <w:textDirection w:val="btLr"/>
          </w:tcPr>
          <w:p w14:paraId="2EE2C149" w14:textId="77777777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627" w:type="dxa"/>
            <w:vMerge/>
            <w:textDirection w:val="btLr"/>
          </w:tcPr>
          <w:p w14:paraId="58B5E4E2" w14:textId="77777777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597" w:type="dxa"/>
            <w:vMerge/>
            <w:textDirection w:val="btLr"/>
          </w:tcPr>
          <w:p w14:paraId="5C9F797B" w14:textId="55CDF17B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1307" w:type="dxa"/>
            <w:vAlign w:val="center"/>
          </w:tcPr>
          <w:p w14:paraId="6D0450ED" w14:textId="77777777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Holes</w:t>
            </w:r>
          </w:p>
        </w:tc>
        <w:tc>
          <w:tcPr>
            <w:tcW w:w="5187" w:type="dxa"/>
            <w:vAlign w:val="center"/>
          </w:tcPr>
          <w:p w14:paraId="59A18DDB" w14:textId="77777777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Holes produced by herbivores, recorded during the survey (0/1)</w:t>
            </w:r>
          </w:p>
        </w:tc>
        <w:tc>
          <w:tcPr>
            <w:tcW w:w="1417" w:type="dxa"/>
            <w:vAlign w:val="center"/>
          </w:tcPr>
          <w:p w14:paraId="27C53051" w14:textId="69C725C6" w:rsidR="00AC12FD" w:rsidRDefault="00AC12FD" w:rsidP="00CE728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AC12FD" w:rsidRPr="00EA1876" w14:paraId="0E7729DC" w14:textId="0B2DA68B" w:rsidTr="00AC12FD">
        <w:trPr>
          <w:cantSplit/>
          <w:trHeight w:val="440"/>
        </w:trPr>
        <w:tc>
          <w:tcPr>
            <w:tcW w:w="504" w:type="dxa"/>
            <w:vMerge/>
            <w:textDirection w:val="btLr"/>
          </w:tcPr>
          <w:p w14:paraId="2D95BBE5" w14:textId="77777777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627" w:type="dxa"/>
            <w:vMerge/>
            <w:textDirection w:val="btLr"/>
          </w:tcPr>
          <w:p w14:paraId="00C9B914" w14:textId="77777777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597" w:type="dxa"/>
            <w:vMerge/>
            <w:textDirection w:val="btLr"/>
          </w:tcPr>
          <w:p w14:paraId="1AFD239B" w14:textId="665C5F87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1307" w:type="dxa"/>
            <w:vAlign w:val="center"/>
          </w:tcPr>
          <w:p w14:paraId="7C4BC18E" w14:textId="77777777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Moth</w:t>
            </w:r>
          </w:p>
        </w:tc>
        <w:tc>
          <w:tcPr>
            <w:tcW w:w="5187" w:type="dxa"/>
            <w:vAlign w:val="center"/>
          </w:tcPr>
          <w:p w14:paraId="014D5309" w14:textId="7672C1B9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 xml:space="preserve">Moth pupa, recorded </w:t>
            </w:r>
            <w:r>
              <w:rPr>
                <w:rFonts w:ascii="Cambria" w:hAnsi="Cambria"/>
                <w:sz w:val="20"/>
                <w:szCs w:val="20"/>
              </w:rPr>
              <w:t>in</w:t>
            </w:r>
            <w:r w:rsidRPr="00652822">
              <w:rPr>
                <w:rFonts w:ascii="Cambria" w:hAnsi="Cambria"/>
                <w:sz w:val="20"/>
                <w:szCs w:val="20"/>
              </w:rPr>
              <w:t xml:space="preserve"> the survey (0/1)</w:t>
            </w:r>
          </w:p>
        </w:tc>
        <w:tc>
          <w:tcPr>
            <w:tcW w:w="1417" w:type="dxa"/>
            <w:vAlign w:val="center"/>
          </w:tcPr>
          <w:p w14:paraId="4207F468" w14:textId="4C22B002" w:rsidR="00AC12FD" w:rsidRDefault="00AC12FD" w:rsidP="00CE728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AC12FD" w:rsidRPr="00EA1876" w14:paraId="5920D824" w14:textId="449325D8" w:rsidTr="00AC12FD">
        <w:trPr>
          <w:cantSplit/>
          <w:trHeight w:val="546"/>
        </w:trPr>
        <w:tc>
          <w:tcPr>
            <w:tcW w:w="504" w:type="dxa"/>
            <w:vMerge/>
            <w:textDirection w:val="btLr"/>
          </w:tcPr>
          <w:p w14:paraId="54544C0C" w14:textId="77777777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627" w:type="dxa"/>
            <w:vMerge/>
            <w:textDirection w:val="btLr"/>
          </w:tcPr>
          <w:p w14:paraId="1BA364BD" w14:textId="77777777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597" w:type="dxa"/>
            <w:vMerge/>
            <w:textDirection w:val="btLr"/>
          </w:tcPr>
          <w:p w14:paraId="0C8D8922" w14:textId="34E6F720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1307" w:type="dxa"/>
            <w:vAlign w:val="center"/>
          </w:tcPr>
          <w:p w14:paraId="2CD2A2C6" w14:textId="77777777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Miner</w:t>
            </w:r>
          </w:p>
        </w:tc>
        <w:tc>
          <w:tcPr>
            <w:tcW w:w="5187" w:type="dxa"/>
            <w:vAlign w:val="center"/>
          </w:tcPr>
          <w:p w14:paraId="27BB57B7" w14:textId="53939F2D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 xml:space="preserve">Leaf </w:t>
            </w:r>
            <w:proofErr w:type="spellStart"/>
            <w:r w:rsidRPr="00652822">
              <w:rPr>
                <w:rFonts w:ascii="Cambria" w:hAnsi="Cambria"/>
                <w:sz w:val="20"/>
                <w:szCs w:val="20"/>
              </w:rPr>
              <w:t>miner</w:t>
            </w:r>
            <w:proofErr w:type="spellEnd"/>
            <w:r w:rsidRPr="00652822">
              <w:rPr>
                <w:rFonts w:ascii="Cambria" w:hAnsi="Cambria"/>
                <w:sz w:val="20"/>
                <w:szCs w:val="20"/>
              </w:rPr>
              <w:t xml:space="preserve"> damage, recorded </w:t>
            </w:r>
            <w:r>
              <w:rPr>
                <w:rFonts w:ascii="Cambria" w:hAnsi="Cambria"/>
                <w:sz w:val="20"/>
                <w:szCs w:val="20"/>
              </w:rPr>
              <w:t>in</w:t>
            </w:r>
            <w:r w:rsidRPr="00652822">
              <w:rPr>
                <w:rFonts w:ascii="Cambria" w:hAnsi="Cambria"/>
                <w:sz w:val="20"/>
                <w:szCs w:val="20"/>
              </w:rPr>
              <w:t xml:space="preserve"> the survey (0/1) </w:t>
            </w:r>
          </w:p>
        </w:tc>
        <w:tc>
          <w:tcPr>
            <w:tcW w:w="1417" w:type="dxa"/>
            <w:vAlign w:val="center"/>
          </w:tcPr>
          <w:p w14:paraId="72695481" w14:textId="5BB1B968" w:rsidR="00AC12FD" w:rsidRDefault="00AC12FD" w:rsidP="00CE728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AC12FD" w:rsidRPr="00EA1876" w14:paraId="3EF9FCFF" w14:textId="47193D13" w:rsidTr="00AC12FD">
        <w:trPr>
          <w:cantSplit/>
          <w:trHeight w:val="495"/>
        </w:trPr>
        <w:tc>
          <w:tcPr>
            <w:tcW w:w="504" w:type="dxa"/>
            <w:vMerge/>
            <w:textDirection w:val="btLr"/>
          </w:tcPr>
          <w:p w14:paraId="414DFC19" w14:textId="77777777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627" w:type="dxa"/>
            <w:vMerge/>
            <w:textDirection w:val="btLr"/>
          </w:tcPr>
          <w:p w14:paraId="3E6146D4" w14:textId="77777777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597" w:type="dxa"/>
            <w:vMerge/>
            <w:textDirection w:val="btLr"/>
          </w:tcPr>
          <w:p w14:paraId="5C10B84D" w14:textId="26985E2A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1307" w:type="dxa"/>
            <w:vAlign w:val="center"/>
          </w:tcPr>
          <w:p w14:paraId="087B549E" w14:textId="77777777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Thrips</w:t>
            </w:r>
          </w:p>
        </w:tc>
        <w:tc>
          <w:tcPr>
            <w:tcW w:w="5187" w:type="dxa"/>
            <w:vAlign w:val="center"/>
          </w:tcPr>
          <w:p w14:paraId="7E69E16D" w14:textId="23356FC6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 xml:space="preserve">Thrips damage, recorded </w:t>
            </w:r>
            <w:r>
              <w:rPr>
                <w:rFonts w:ascii="Cambria" w:hAnsi="Cambria"/>
                <w:sz w:val="20"/>
                <w:szCs w:val="20"/>
              </w:rPr>
              <w:t>in</w:t>
            </w:r>
            <w:r w:rsidRPr="00652822">
              <w:rPr>
                <w:rFonts w:ascii="Cambria" w:hAnsi="Cambria"/>
                <w:sz w:val="20"/>
                <w:szCs w:val="20"/>
              </w:rPr>
              <w:t xml:space="preserve"> the survey (0/1)</w:t>
            </w:r>
          </w:p>
        </w:tc>
        <w:tc>
          <w:tcPr>
            <w:tcW w:w="1417" w:type="dxa"/>
            <w:vAlign w:val="center"/>
          </w:tcPr>
          <w:p w14:paraId="06CCCB5F" w14:textId="6AD3D57B" w:rsidR="00AC12FD" w:rsidRDefault="00AC12FD" w:rsidP="00CE728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</w:tr>
      <w:tr w:rsidR="00AC12FD" w:rsidRPr="00EA1876" w14:paraId="175952B0" w14:textId="3EBDBBB1" w:rsidTr="00AC12FD">
        <w:trPr>
          <w:cantSplit/>
          <w:trHeight w:val="397"/>
        </w:trPr>
        <w:tc>
          <w:tcPr>
            <w:tcW w:w="504" w:type="dxa"/>
            <w:vMerge/>
            <w:textDirection w:val="btLr"/>
          </w:tcPr>
          <w:p w14:paraId="43508BF1" w14:textId="77777777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627" w:type="dxa"/>
            <w:vMerge/>
            <w:textDirection w:val="btLr"/>
          </w:tcPr>
          <w:p w14:paraId="58393AFA" w14:textId="77777777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597" w:type="dxa"/>
            <w:vMerge/>
            <w:textDirection w:val="btLr"/>
          </w:tcPr>
          <w:p w14:paraId="176B99C8" w14:textId="4F1E4B3D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1307" w:type="dxa"/>
            <w:vAlign w:val="center"/>
          </w:tcPr>
          <w:p w14:paraId="15F74AA7" w14:textId="77777777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Spittle</w:t>
            </w:r>
          </w:p>
        </w:tc>
        <w:tc>
          <w:tcPr>
            <w:tcW w:w="5187" w:type="dxa"/>
            <w:vAlign w:val="center"/>
          </w:tcPr>
          <w:p w14:paraId="4AF79699" w14:textId="5DF6EB3F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 xml:space="preserve">Spittle bug eggs, recorded </w:t>
            </w:r>
            <w:r>
              <w:rPr>
                <w:rFonts w:ascii="Cambria" w:hAnsi="Cambria"/>
                <w:sz w:val="20"/>
                <w:szCs w:val="20"/>
              </w:rPr>
              <w:t xml:space="preserve">in </w:t>
            </w:r>
            <w:r w:rsidRPr="00652822">
              <w:rPr>
                <w:rFonts w:ascii="Cambria" w:hAnsi="Cambria"/>
                <w:sz w:val="20"/>
                <w:szCs w:val="20"/>
              </w:rPr>
              <w:t>the survey (0/1</w:t>
            </w:r>
            <w:r>
              <w:rPr>
                <w:rFonts w:ascii="Cambria" w:hAnsi="Cambria"/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14:paraId="713410AD" w14:textId="6C3C92AD" w:rsidR="00AC12FD" w:rsidRDefault="00AC12FD" w:rsidP="00CE728A">
            <w:pPr>
              <w:rPr>
                <w:rFonts w:ascii="Cambria" w:eastAsia="Calibri" w:hAnsi="Cambria" w:cs="Times New Roman"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</w:rPr>
              <w:t>2</w:t>
            </w:r>
          </w:p>
        </w:tc>
      </w:tr>
      <w:tr w:rsidR="00AC12FD" w:rsidRPr="00EA1876" w14:paraId="33D9582F" w14:textId="2C08A55B" w:rsidTr="00AC12FD">
        <w:trPr>
          <w:cantSplit/>
          <w:trHeight w:val="1294"/>
        </w:trPr>
        <w:tc>
          <w:tcPr>
            <w:tcW w:w="504" w:type="dxa"/>
            <w:vMerge/>
            <w:textDirection w:val="btLr"/>
          </w:tcPr>
          <w:p w14:paraId="46DEA6D4" w14:textId="77777777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627" w:type="dxa"/>
            <w:vMerge/>
            <w:textDirection w:val="btLr"/>
          </w:tcPr>
          <w:p w14:paraId="63ABC12A" w14:textId="77777777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</w:p>
        </w:tc>
        <w:tc>
          <w:tcPr>
            <w:tcW w:w="597" w:type="dxa"/>
            <w:textDirection w:val="btLr"/>
          </w:tcPr>
          <w:p w14:paraId="58C5DB04" w14:textId="639335D9" w:rsidR="00AC12FD" w:rsidRPr="005613A3" w:rsidRDefault="00AC12FD" w:rsidP="00C64E0F">
            <w:pPr>
              <w:ind w:left="113" w:right="113"/>
              <w:jc w:val="center"/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Host size</w:t>
            </w:r>
          </w:p>
        </w:tc>
        <w:tc>
          <w:tcPr>
            <w:tcW w:w="1307" w:type="dxa"/>
            <w:vAlign w:val="center"/>
          </w:tcPr>
          <w:p w14:paraId="39700152" w14:textId="77777777" w:rsidR="00AC12FD" w:rsidRPr="00652822" w:rsidRDefault="00AC12FD" w:rsidP="008C54A2">
            <w:pPr>
              <w:rPr>
                <w:rFonts w:ascii="Cambria" w:hAnsi="Cambria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Plant size</w:t>
            </w:r>
          </w:p>
        </w:tc>
        <w:tc>
          <w:tcPr>
            <w:tcW w:w="5187" w:type="dxa"/>
            <w:vAlign w:val="center"/>
          </w:tcPr>
          <w:p w14:paraId="18EF6A9A" w14:textId="70A9AA9F" w:rsidR="00AC12FD" w:rsidRPr="008C0FC9" w:rsidRDefault="00AC12FD" w:rsidP="008C54A2">
            <w:pPr>
              <w:rPr>
                <w:rFonts w:ascii="Cambria" w:hAnsi="Cambria"/>
                <w:sz w:val="20"/>
                <w:szCs w:val="20"/>
                <w:lang w:val="en-GB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 xml:space="preserve">Plant size = </w:t>
            </w:r>
            <w:r w:rsidRPr="00652822">
              <w:rPr>
                <w:rFonts w:ascii="Cambria" w:hAnsi="Cambria"/>
                <w:sz w:val="20"/>
                <w:szCs w:val="20"/>
                <w:lang w:val="en-GB"/>
              </w:rPr>
              <w:t xml:space="preserve">n × A, where </w:t>
            </w:r>
            <w:r w:rsidRPr="00652822">
              <w:rPr>
                <w:rFonts w:ascii="Cambria" w:hAnsi="Cambria"/>
                <w:i/>
                <w:sz w:val="20"/>
                <w:szCs w:val="20"/>
                <w:lang w:val="en-GB"/>
              </w:rPr>
              <w:t>n</w:t>
            </w:r>
            <w:r w:rsidRPr="00652822">
              <w:rPr>
                <w:rFonts w:ascii="Cambria" w:hAnsi="Cambria"/>
                <w:sz w:val="20"/>
                <w:szCs w:val="20"/>
                <w:lang w:val="en-GB"/>
              </w:rPr>
              <w:t xml:space="preserve"> is the number of leaves, and leaf area is calculated using the equation of ellipse area: A = πab, where </w:t>
            </w:r>
            <w:r w:rsidRPr="00652822">
              <w:rPr>
                <w:rFonts w:ascii="Cambria" w:hAnsi="Cambria"/>
                <w:i/>
                <w:sz w:val="20"/>
                <w:szCs w:val="20"/>
                <w:lang w:val="en-GB"/>
              </w:rPr>
              <w:t>a</w:t>
            </w:r>
            <w:r w:rsidRPr="00652822">
              <w:rPr>
                <w:rFonts w:ascii="Cambria" w:hAnsi="Cambria"/>
                <w:sz w:val="20"/>
                <w:szCs w:val="20"/>
                <w:lang w:val="en-GB"/>
              </w:rPr>
              <w:t xml:space="preserve"> is a half axis of the width of the longest leaf, and </w:t>
            </w:r>
            <w:r w:rsidRPr="00652822">
              <w:rPr>
                <w:rFonts w:ascii="Cambria" w:hAnsi="Cambria"/>
                <w:i/>
                <w:sz w:val="20"/>
                <w:szCs w:val="20"/>
                <w:lang w:val="en-GB"/>
              </w:rPr>
              <w:t>b</w:t>
            </w:r>
            <w:r w:rsidRPr="00652822">
              <w:rPr>
                <w:rFonts w:ascii="Cambria" w:hAnsi="Cambria"/>
                <w:sz w:val="20"/>
                <w:szCs w:val="20"/>
                <w:lang w:val="en-GB"/>
              </w:rPr>
              <w:t xml:space="preserve"> is the half axis of the length of the longest leaf</w:t>
            </w:r>
          </w:p>
        </w:tc>
        <w:tc>
          <w:tcPr>
            <w:tcW w:w="1417" w:type="dxa"/>
            <w:vAlign w:val="center"/>
          </w:tcPr>
          <w:p w14:paraId="7CB05FE7" w14:textId="7EAA744C" w:rsidR="00AC12FD" w:rsidRDefault="00AC12FD" w:rsidP="00CE728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387</w:t>
            </w:r>
          </w:p>
        </w:tc>
      </w:tr>
    </w:tbl>
    <w:p w14:paraId="2EB01139" w14:textId="77777777" w:rsidR="00907AD4" w:rsidRDefault="00907AD4" w:rsidP="00907AD4">
      <w:pPr>
        <w:spacing w:line="360" w:lineRule="auto"/>
        <w:jc w:val="both"/>
        <w:rPr>
          <w:rFonts w:ascii="Cambria" w:hAnsi="Cambria"/>
          <w:b/>
          <w:bCs/>
          <w:lang w:val="en-GB"/>
        </w:rPr>
      </w:pPr>
    </w:p>
    <w:p w14:paraId="6E5C29A3" w14:textId="4D39E7FB" w:rsidR="00907AD4" w:rsidRDefault="00907AD4" w:rsidP="00907AD4">
      <w:pPr>
        <w:spacing w:line="360" w:lineRule="auto"/>
        <w:jc w:val="both"/>
        <w:rPr>
          <w:rFonts w:ascii="Cambria" w:hAnsi="Cambria"/>
          <w:b/>
          <w:bCs/>
          <w:lang w:val="en-GB"/>
        </w:rPr>
      </w:pPr>
    </w:p>
    <w:p w14:paraId="41856099" w14:textId="77777777" w:rsidR="00907AD4" w:rsidRDefault="00907AD4" w:rsidP="00907AD4">
      <w:pPr>
        <w:spacing w:line="360" w:lineRule="auto"/>
        <w:jc w:val="both"/>
        <w:rPr>
          <w:rFonts w:ascii="Cambria" w:hAnsi="Cambria"/>
          <w:b/>
          <w:bCs/>
          <w:lang w:val="en-GB"/>
        </w:rPr>
      </w:pPr>
    </w:p>
    <w:p w14:paraId="3F3583A0" w14:textId="77777777" w:rsidR="002E4A77" w:rsidRDefault="002E4A77" w:rsidP="00907AD4">
      <w:pPr>
        <w:spacing w:line="360" w:lineRule="auto"/>
        <w:jc w:val="both"/>
        <w:rPr>
          <w:rFonts w:ascii="Cambria" w:hAnsi="Cambria"/>
          <w:b/>
          <w:bCs/>
          <w:lang w:val="en-GB"/>
        </w:rPr>
      </w:pPr>
    </w:p>
    <w:p w14:paraId="1E79C396" w14:textId="0AC83F6A" w:rsidR="00907AD4" w:rsidRDefault="00907AD4" w:rsidP="00907AD4">
      <w:pPr>
        <w:spacing w:line="360" w:lineRule="auto"/>
        <w:jc w:val="both"/>
        <w:rPr>
          <w:rFonts w:ascii="Cambria" w:hAnsi="Cambria"/>
          <w:b/>
          <w:bCs/>
          <w:lang w:val="en-GB"/>
        </w:rPr>
      </w:pPr>
      <w:r w:rsidRPr="00570F9C">
        <w:rPr>
          <w:rFonts w:ascii="Cambria" w:hAnsi="Cambria"/>
          <w:b/>
          <w:bCs/>
          <w:lang w:val="en-GB"/>
        </w:rPr>
        <w:lastRenderedPageBreak/>
        <w:t>Table 2</w:t>
      </w:r>
    </w:p>
    <w:p w14:paraId="45E49493" w14:textId="77777777" w:rsidR="00907AD4" w:rsidRPr="00907AD4" w:rsidRDefault="00907AD4" w:rsidP="00907AD4">
      <w:pPr>
        <w:jc w:val="both"/>
        <w:rPr>
          <w:rFonts w:ascii="Cambria" w:hAnsi="Cambria"/>
          <w:b/>
          <w:bCs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7"/>
        <w:gridCol w:w="2407"/>
        <w:gridCol w:w="2299"/>
        <w:gridCol w:w="2068"/>
        <w:gridCol w:w="1833"/>
      </w:tblGrid>
      <w:tr w:rsidR="00ED77B2" w:rsidRPr="00E70AAD" w14:paraId="2B65404D" w14:textId="77777777" w:rsidTr="00AC12FD">
        <w:trPr>
          <w:trHeight w:val="284"/>
        </w:trPr>
        <w:tc>
          <w:tcPr>
            <w:tcW w:w="457" w:type="dxa"/>
          </w:tcPr>
          <w:p w14:paraId="2EC818BC" w14:textId="77777777" w:rsidR="00ED77B2" w:rsidRPr="00E70AAD" w:rsidRDefault="00ED77B2" w:rsidP="00B9708B">
            <w:pPr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62" w:type="dxa"/>
          </w:tcPr>
          <w:p w14:paraId="4E3733E5" w14:textId="63D2F32E" w:rsidR="00ED77B2" w:rsidRPr="00E70AAD" w:rsidRDefault="00ED77B2" w:rsidP="00B9708B">
            <w:pPr>
              <w:rPr>
                <w:rFonts w:ascii="Cambria" w:hAnsi="Cambria"/>
                <w:b/>
                <w:sz w:val="20"/>
                <w:szCs w:val="20"/>
              </w:rPr>
            </w:pPr>
            <w:r w:rsidRPr="00E70AAD">
              <w:rPr>
                <w:rFonts w:ascii="Cambria" w:hAnsi="Cambria"/>
                <w:b/>
                <w:sz w:val="20"/>
                <w:szCs w:val="20"/>
              </w:rPr>
              <w:t>Covariate</w:t>
            </w:r>
          </w:p>
        </w:tc>
        <w:tc>
          <w:tcPr>
            <w:tcW w:w="2410" w:type="dxa"/>
          </w:tcPr>
          <w:p w14:paraId="36CEB5ED" w14:textId="77777777" w:rsidR="00ED77B2" w:rsidRPr="00E70AAD" w:rsidRDefault="00ED77B2" w:rsidP="00B9708B">
            <w:pPr>
              <w:rPr>
                <w:rFonts w:ascii="Cambria" w:hAnsi="Cambria"/>
                <w:b/>
                <w:sz w:val="20"/>
                <w:szCs w:val="20"/>
              </w:rPr>
            </w:pPr>
            <w:r w:rsidRPr="00E70AAD">
              <w:rPr>
                <w:rFonts w:ascii="Cambria" w:hAnsi="Cambria"/>
                <w:b/>
                <w:sz w:val="20"/>
                <w:szCs w:val="20"/>
              </w:rPr>
              <w:t>Virus A</w:t>
            </w:r>
          </w:p>
        </w:tc>
        <w:tc>
          <w:tcPr>
            <w:tcW w:w="2126" w:type="dxa"/>
          </w:tcPr>
          <w:p w14:paraId="332627DB" w14:textId="77777777" w:rsidR="00ED77B2" w:rsidRPr="00E70AAD" w:rsidRDefault="00ED77B2" w:rsidP="00B9708B">
            <w:pPr>
              <w:rPr>
                <w:rFonts w:ascii="Cambria" w:hAnsi="Cambria"/>
                <w:b/>
                <w:sz w:val="20"/>
                <w:szCs w:val="20"/>
              </w:rPr>
            </w:pPr>
            <w:r w:rsidRPr="00E70AAD">
              <w:rPr>
                <w:rFonts w:ascii="Cambria" w:hAnsi="Cambria"/>
                <w:b/>
                <w:sz w:val="20"/>
                <w:szCs w:val="20"/>
              </w:rPr>
              <w:t>Virus B</w:t>
            </w:r>
          </w:p>
        </w:tc>
        <w:tc>
          <w:tcPr>
            <w:tcW w:w="1977" w:type="dxa"/>
          </w:tcPr>
          <w:p w14:paraId="59D3BF78" w14:textId="77777777" w:rsidR="00ED77B2" w:rsidRPr="00E70AAD" w:rsidRDefault="00ED77B2" w:rsidP="00B9708B">
            <w:pPr>
              <w:rPr>
                <w:rFonts w:ascii="Cambria" w:hAnsi="Cambria"/>
                <w:b/>
                <w:sz w:val="20"/>
                <w:szCs w:val="20"/>
              </w:rPr>
            </w:pPr>
            <w:r w:rsidRPr="00E70AAD">
              <w:rPr>
                <w:rFonts w:ascii="Cambria" w:hAnsi="Cambria"/>
                <w:b/>
                <w:sz w:val="20"/>
                <w:szCs w:val="20"/>
              </w:rPr>
              <w:t>Coefficient mean</w:t>
            </w:r>
          </w:p>
        </w:tc>
      </w:tr>
      <w:tr w:rsidR="00AC12FD" w:rsidRPr="00E70AAD" w14:paraId="7BAF8458" w14:textId="77777777" w:rsidTr="00AC12FD">
        <w:trPr>
          <w:trHeight w:hRule="exact" w:val="57"/>
        </w:trPr>
        <w:tc>
          <w:tcPr>
            <w:tcW w:w="9632" w:type="dxa"/>
            <w:gridSpan w:val="5"/>
            <w:textDirection w:val="btLr"/>
            <w:vAlign w:val="center"/>
          </w:tcPr>
          <w:p w14:paraId="13B757C9" w14:textId="77777777" w:rsidR="00AC12FD" w:rsidRDefault="00AC12FD" w:rsidP="00B9708B">
            <w:pPr>
              <w:rPr>
                <w:rFonts w:ascii="Cambria" w:eastAsiaTheme="minorEastAsia" w:hAnsi="Cambria"/>
                <w:sz w:val="20"/>
                <w:szCs w:val="20"/>
              </w:rPr>
            </w:pPr>
          </w:p>
        </w:tc>
      </w:tr>
      <w:tr w:rsidR="00ED77B2" w:rsidRPr="00E70AAD" w14:paraId="2B2D5C29" w14:textId="77777777" w:rsidTr="00AC12FD">
        <w:trPr>
          <w:trHeight w:val="284"/>
        </w:trPr>
        <w:tc>
          <w:tcPr>
            <w:tcW w:w="457" w:type="dxa"/>
            <w:vMerge w:val="restart"/>
            <w:textDirection w:val="btLr"/>
            <w:vAlign w:val="center"/>
          </w:tcPr>
          <w:p w14:paraId="6896E597" w14:textId="5789A63A" w:rsidR="00ED77B2" w:rsidRPr="00ED77B2" w:rsidRDefault="00ED77B2" w:rsidP="00ED77B2">
            <w:pPr>
              <w:ind w:left="113" w:right="113"/>
              <w:jc w:val="center"/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</w:pPr>
            <w:r w:rsidRPr="00ED77B2"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  <w:t>Direct effects</w:t>
            </w:r>
          </w:p>
        </w:tc>
        <w:tc>
          <w:tcPr>
            <w:tcW w:w="2662" w:type="dxa"/>
            <w:vAlign w:val="center"/>
          </w:tcPr>
          <w:p w14:paraId="3CBC6F6E" w14:textId="448E81D0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Connectivity</w:t>
            </w:r>
          </w:p>
        </w:tc>
        <w:tc>
          <w:tcPr>
            <w:tcW w:w="2410" w:type="dxa"/>
            <w:vAlign w:val="center"/>
          </w:tcPr>
          <w:p w14:paraId="240BA787" w14:textId="6ED0149F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eastAsiaTheme="minorEastAsia" w:hAnsi="Cambria"/>
                <w:sz w:val="20"/>
                <w:szCs w:val="20"/>
              </w:rPr>
              <w:t>Geminiviridae</w:t>
            </w:r>
          </w:p>
        </w:tc>
        <w:tc>
          <w:tcPr>
            <w:tcW w:w="2126" w:type="dxa"/>
            <w:vAlign w:val="center"/>
          </w:tcPr>
          <w:p w14:paraId="6E26B457" w14:textId="0A266529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77" w:type="dxa"/>
            <w:vAlign w:val="center"/>
          </w:tcPr>
          <w:p w14:paraId="5DE166B0" w14:textId="3FB404EF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eastAsiaTheme="minorEastAsia" w:hAnsi="Cambria"/>
                <w:sz w:val="20"/>
                <w:szCs w:val="20"/>
              </w:rPr>
              <w:t>-0.15</w:t>
            </w:r>
          </w:p>
        </w:tc>
      </w:tr>
      <w:tr w:rsidR="00ED77B2" w:rsidRPr="00E70AAD" w14:paraId="579615CF" w14:textId="77777777" w:rsidTr="00AC12FD">
        <w:trPr>
          <w:trHeight w:val="284"/>
        </w:trPr>
        <w:tc>
          <w:tcPr>
            <w:tcW w:w="457" w:type="dxa"/>
            <w:vMerge/>
          </w:tcPr>
          <w:p w14:paraId="1CD3F047" w14:textId="77777777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 w14:paraId="7707D13D" w14:textId="73EB6FEB" w:rsidR="00ED77B2" w:rsidRPr="00ED77B2" w:rsidRDefault="00ED77B2" w:rsidP="00B9708B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ED77B2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Host population size</w:t>
            </w:r>
          </w:p>
        </w:tc>
        <w:tc>
          <w:tcPr>
            <w:tcW w:w="2410" w:type="dxa"/>
            <w:vAlign w:val="center"/>
          </w:tcPr>
          <w:p w14:paraId="01F31197" w14:textId="438BABDD" w:rsidR="00ED77B2" w:rsidRPr="00ED77B2" w:rsidRDefault="00ED77B2" w:rsidP="00B9708B">
            <w:pPr>
              <w:rPr>
                <w:rFonts w:ascii="Cambria" w:eastAsiaTheme="minorEastAsia" w:hAnsi="Cambria"/>
                <w:b/>
                <w:bCs/>
                <w:sz w:val="20"/>
                <w:szCs w:val="20"/>
              </w:rPr>
            </w:pPr>
            <w:r w:rsidRPr="00ED77B2">
              <w:rPr>
                <w:rFonts w:ascii="Cambria" w:eastAsiaTheme="minorEastAsia" w:hAnsi="Cambria"/>
                <w:b/>
                <w:bCs/>
                <w:sz w:val="20"/>
                <w:szCs w:val="20"/>
              </w:rPr>
              <w:t>Geminiviridae</w:t>
            </w:r>
          </w:p>
        </w:tc>
        <w:tc>
          <w:tcPr>
            <w:tcW w:w="2126" w:type="dxa"/>
            <w:vAlign w:val="center"/>
          </w:tcPr>
          <w:p w14:paraId="64F68E38" w14:textId="7E038CD0" w:rsidR="00ED77B2" w:rsidRPr="00ED77B2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ED77B2">
              <w:rPr>
                <w:rFonts w:ascii="Cambria" w:hAnsi="Cambria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77" w:type="dxa"/>
            <w:vAlign w:val="center"/>
          </w:tcPr>
          <w:p w14:paraId="61BAD54F" w14:textId="604D2236" w:rsidR="00ED77B2" w:rsidRPr="00ED77B2" w:rsidRDefault="00ED77B2" w:rsidP="00B9708B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ED77B2">
              <w:rPr>
                <w:rFonts w:ascii="Cambria" w:eastAsiaTheme="minorEastAsia" w:hAnsi="Cambria"/>
                <w:b/>
                <w:bCs/>
                <w:sz w:val="20"/>
                <w:szCs w:val="20"/>
              </w:rPr>
              <w:t>1.0</w:t>
            </w:r>
          </w:p>
        </w:tc>
      </w:tr>
      <w:tr w:rsidR="00ED77B2" w:rsidRPr="00E70AAD" w14:paraId="21DFE6E9" w14:textId="77777777" w:rsidTr="00AC12FD">
        <w:trPr>
          <w:trHeight w:val="284"/>
        </w:trPr>
        <w:tc>
          <w:tcPr>
            <w:tcW w:w="457" w:type="dxa"/>
            <w:vMerge/>
          </w:tcPr>
          <w:p w14:paraId="14E22A6E" w14:textId="77777777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 w14:paraId="120F522F" w14:textId="7AD2110F" w:rsidR="00ED77B2" w:rsidRPr="00ED77B2" w:rsidRDefault="00ED77B2" w:rsidP="00B9708B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ED77B2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Local plant diversity</w:t>
            </w:r>
          </w:p>
        </w:tc>
        <w:tc>
          <w:tcPr>
            <w:tcW w:w="2410" w:type="dxa"/>
            <w:vAlign w:val="center"/>
          </w:tcPr>
          <w:p w14:paraId="70D07FEE" w14:textId="576022DB" w:rsidR="00ED77B2" w:rsidRPr="00ED77B2" w:rsidRDefault="00ED77B2" w:rsidP="00B9708B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ED77B2">
              <w:rPr>
                <w:rFonts w:ascii="Cambria" w:eastAsiaTheme="minorEastAsia" w:hAnsi="Cambria"/>
                <w:b/>
                <w:bCs/>
                <w:sz w:val="20"/>
                <w:szCs w:val="20"/>
              </w:rPr>
              <w:t>Caulimoviridae</w:t>
            </w:r>
          </w:p>
        </w:tc>
        <w:tc>
          <w:tcPr>
            <w:tcW w:w="2126" w:type="dxa"/>
            <w:vAlign w:val="center"/>
          </w:tcPr>
          <w:p w14:paraId="09C8C9C5" w14:textId="693E0D3B" w:rsidR="00ED77B2" w:rsidRPr="00ED77B2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ED77B2">
              <w:rPr>
                <w:rFonts w:ascii="Cambria" w:hAnsi="Cambria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77" w:type="dxa"/>
            <w:vAlign w:val="center"/>
          </w:tcPr>
          <w:p w14:paraId="76F14B3A" w14:textId="1E2608D9" w:rsidR="00ED77B2" w:rsidRPr="00ED77B2" w:rsidRDefault="00ED77B2" w:rsidP="00B9708B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ED77B2">
              <w:rPr>
                <w:rFonts w:ascii="Cambria" w:eastAsiaTheme="minorEastAsia" w:hAnsi="Cambria"/>
                <w:b/>
                <w:bCs/>
                <w:sz w:val="20"/>
                <w:szCs w:val="20"/>
              </w:rPr>
              <w:t>-0.30</w:t>
            </w:r>
          </w:p>
        </w:tc>
      </w:tr>
      <w:tr w:rsidR="00ED77B2" w:rsidRPr="00E70AAD" w14:paraId="773318EC" w14:textId="77777777" w:rsidTr="00AC12FD">
        <w:trPr>
          <w:trHeight w:val="284"/>
        </w:trPr>
        <w:tc>
          <w:tcPr>
            <w:tcW w:w="457" w:type="dxa"/>
            <w:vMerge/>
          </w:tcPr>
          <w:p w14:paraId="7FBC568B" w14:textId="77777777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 w14:paraId="4EBF7F4E" w14:textId="09DE29A2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652822">
              <w:rPr>
                <w:rFonts w:ascii="Cambria" w:hAnsi="Cambria"/>
                <w:sz w:val="20"/>
                <w:szCs w:val="20"/>
              </w:rPr>
              <w:t>Agricultural land use</w:t>
            </w:r>
          </w:p>
        </w:tc>
        <w:tc>
          <w:tcPr>
            <w:tcW w:w="2410" w:type="dxa"/>
            <w:vAlign w:val="center"/>
          </w:tcPr>
          <w:p w14:paraId="2383AE73" w14:textId="4E77E7AD" w:rsidR="00ED77B2" w:rsidRPr="00ED77B2" w:rsidRDefault="00ED77B2" w:rsidP="00B9708B">
            <w:pPr>
              <w:rPr>
                <w:rFonts w:ascii="Cambria" w:eastAsiaTheme="minorEastAsia" w:hAnsi="Cambria"/>
                <w:sz w:val="20"/>
                <w:szCs w:val="20"/>
              </w:rPr>
            </w:pPr>
            <w:r>
              <w:rPr>
                <w:rFonts w:ascii="Cambria" w:eastAsiaTheme="minorEastAsia" w:hAnsi="Cambria"/>
                <w:sz w:val="20"/>
                <w:szCs w:val="20"/>
              </w:rPr>
              <w:t>Caulimoviridae</w:t>
            </w:r>
          </w:p>
        </w:tc>
        <w:tc>
          <w:tcPr>
            <w:tcW w:w="2126" w:type="dxa"/>
            <w:vAlign w:val="center"/>
          </w:tcPr>
          <w:p w14:paraId="0DC846D3" w14:textId="33E90344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77" w:type="dxa"/>
            <w:vAlign w:val="center"/>
          </w:tcPr>
          <w:p w14:paraId="5751C659" w14:textId="68FFAEFD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eastAsiaTheme="minorEastAsia" w:hAnsi="Cambria"/>
                <w:sz w:val="20"/>
                <w:szCs w:val="20"/>
              </w:rPr>
              <w:t>0.05</w:t>
            </w:r>
          </w:p>
        </w:tc>
      </w:tr>
      <w:tr w:rsidR="00ED77B2" w:rsidRPr="00E70AAD" w14:paraId="6F55C381" w14:textId="77777777" w:rsidTr="00AC12FD">
        <w:trPr>
          <w:trHeight w:val="284"/>
        </w:trPr>
        <w:tc>
          <w:tcPr>
            <w:tcW w:w="457" w:type="dxa"/>
            <w:vMerge/>
          </w:tcPr>
          <w:p w14:paraId="7C69AD38" w14:textId="77777777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 w14:paraId="2B62866C" w14:textId="5BF0E0DD" w:rsidR="00ED77B2" w:rsidRPr="00ED77B2" w:rsidRDefault="00ED77B2" w:rsidP="00B9708B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ED77B2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Spittle</w:t>
            </w:r>
          </w:p>
        </w:tc>
        <w:tc>
          <w:tcPr>
            <w:tcW w:w="2410" w:type="dxa"/>
            <w:vAlign w:val="center"/>
          </w:tcPr>
          <w:p w14:paraId="7DCB9846" w14:textId="5DE5B363" w:rsidR="00ED77B2" w:rsidRPr="00ED77B2" w:rsidRDefault="00ED77B2" w:rsidP="00B9708B">
            <w:pPr>
              <w:rPr>
                <w:rFonts w:ascii="Cambria" w:eastAsiaTheme="minorEastAsia" w:hAnsi="Cambria"/>
                <w:b/>
                <w:bCs/>
                <w:sz w:val="20"/>
                <w:szCs w:val="20"/>
              </w:rPr>
            </w:pPr>
            <w:r w:rsidRPr="00ED77B2">
              <w:rPr>
                <w:rFonts w:ascii="Cambria" w:eastAsiaTheme="minorEastAsia" w:hAnsi="Cambria"/>
                <w:b/>
                <w:bCs/>
                <w:sz w:val="20"/>
                <w:szCs w:val="20"/>
              </w:rPr>
              <w:t>Caulimoviridae</w:t>
            </w:r>
          </w:p>
        </w:tc>
        <w:tc>
          <w:tcPr>
            <w:tcW w:w="2126" w:type="dxa"/>
            <w:vAlign w:val="center"/>
          </w:tcPr>
          <w:p w14:paraId="069DBABB" w14:textId="501FD67F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77" w:type="dxa"/>
            <w:vAlign w:val="center"/>
          </w:tcPr>
          <w:p w14:paraId="6C1150CD" w14:textId="7074B7CD" w:rsidR="00ED77B2" w:rsidRPr="00ED77B2" w:rsidRDefault="00ED77B2" w:rsidP="00B9708B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ED77B2">
              <w:rPr>
                <w:rFonts w:ascii="Cambria" w:eastAsiaTheme="minorEastAsia" w:hAnsi="Cambria"/>
                <w:b/>
                <w:bCs/>
                <w:sz w:val="20"/>
                <w:szCs w:val="20"/>
              </w:rPr>
              <w:t>1.54</w:t>
            </w:r>
          </w:p>
        </w:tc>
      </w:tr>
      <w:tr w:rsidR="00ED77B2" w:rsidRPr="00E70AAD" w14:paraId="57122268" w14:textId="77777777" w:rsidTr="00AC12FD">
        <w:trPr>
          <w:trHeight w:val="284"/>
        </w:trPr>
        <w:tc>
          <w:tcPr>
            <w:tcW w:w="457" w:type="dxa"/>
            <w:vMerge/>
          </w:tcPr>
          <w:p w14:paraId="64C47D5D" w14:textId="77777777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 w14:paraId="594175FA" w14:textId="75551E43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Moran’s eigenvector 1</w:t>
            </w:r>
          </w:p>
        </w:tc>
        <w:tc>
          <w:tcPr>
            <w:tcW w:w="2410" w:type="dxa"/>
            <w:vAlign w:val="center"/>
          </w:tcPr>
          <w:p w14:paraId="3F57D9FA" w14:textId="5F566775" w:rsidR="00ED77B2" w:rsidRPr="00ED77B2" w:rsidRDefault="00ED77B2" w:rsidP="00B9708B">
            <w:pPr>
              <w:rPr>
                <w:rFonts w:ascii="Cambria" w:eastAsiaTheme="minorEastAsia" w:hAnsi="Cambria"/>
                <w:sz w:val="20"/>
                <w:szCs w:val="20"/>
              </w:rPr>
            </w:pPr>
            <w:r>
              <w:rPr>
                <w:rFonts w:ascii="Cambria" w:eastAsiaTheme="minorEastAsia" w:hAnsi="Cambria"/>
                <w:sz w:val="20"/>
                <w:szCs w:val="20"/>
              </w:rPr>
              <w:t>Geminiviridae</w:t>
            </w:r>
          </w:p>
        </w:tc>
        <w:tc>
          <w:tcPr>
            <w:tcW w:w="2126" w:type="dxa"/>
            <w:vAlign w:val="center"/>
          </w:tcPr>
          <w:p w14:paraId="285223B7" w14:textId="79267162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77" w:type="dxa"/>
            <w:vAlign w:val="center"/>
          </w:tcPr>
          <w:p w14:paraId="7230D96D" w14:textId="10CBE540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eastAsiaTheme="minorEastAsia" w:hAnsi="Cambria"/>
                <w:sz w:val="20"/>
                <w:szCs w:val="20"/>
              </w:rPr>
              <w:t>0.07</w:t>
            </w:r>
          </w:p>
        </w:tc>
      </w:tr>
      <w:tr w:rsidR="00ED77B2" w:rsidRPr="00E70AAD" w14:paraId="3C263145" w14:textId="77777777" w:rsidTr="00AC12FD">
        <w:trPr>
          <w:trHeight w:val="284"/>
        </w:trPr>
        <w:tc>
          <w:tcPr>
            <w:tcW w:w="457" w:type="dxa"/>
            <w:vMerge/>
          </w:tcPr>
          <w:p w14:paraId="62D14CEE" w14:textId="77777777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 w14:paraId="21D23D4F" w14:textId="26DE56B7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Moran’s eigenvector 2</w:t>
            </w:r>
          </w:p>
        </w:tc>
        <w:tc>
          <w:tcPr>
            <w:tcW w:w="2410" w:type="dxa"/>
            <w:vAlign w:val="center"/>
          </w:tcPr>
          <w:p w14:paraId="1986B846" w14:textId="5BE49796" w:rsidR="00ED77B2" w:rsidRPr="00ED77B2" w:rsidRDefault="00ED77B2" w:rsidP="00B9708B">
            <w:pPr>
              <w:rPr>
                <w:rFonts w:ascii="Cambria" w:eastAsiaTheme="minorEastAsia" w:hAnsi="Cambria"/>
                <w:sz w:val="20"/>
                <w:szCs w:val="20"/>
              </w:rPr>
            </w:pPr>
            <w:r>
              <w:rPr>
                <w:rFonts w:ascii="Cambria" w:eastAsiaTheme="minorEastAsia" w:hAnsi="Cambria"/>
                <w:sz w:val="20"/>
                <w:szCs w:val="20"/>
              </w:rPr>
              <w:t>Closteroviridae</w:t>
            </w:r>
          </w:p>
        </w:tc>
        <w:tc>
          <w:tcPr>
            <w:tcW w:w="2126" w:type="dxa"/>
            <w:vAlign w:val="center"/>
          </w:tcPr>
          <w:p w14:paraId="60580E39" w14:textId="6B984761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77" w:type="dxa"/>
            <w:vAlign w:val="center"/>
          </w:tcPr>
          <w:p w14:paraId="2D2694C6" w14:textId="4BF75809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eastAsiaTheme="minorEastAsia" w:hAnsi="Cambria"/>
                <w:sz w:val="20"/>
                <w:szCs w:val="20"/>
              </w:rPr>
              <w:t>0.05</w:t>
            </w:r>
          </w:p>
        </w:tc>
      </w:tr>
      <w:tr w:rsidR="00ED77B2" w:rsidRPr="00E70AAD" w14:paraId="00C37B2B" w14:textId="77777777" w:rsidTr="00AC12FD">
        <w:trPr>
          <w:trHeight w:val="284"/>
        </w:trPr>
        <w:tc>
          <w:tcPr>
            <w:tcW w:w="457" w:type="dxa"/>
            <w:vMerge/>
          </w:tcPr>
          <w:p w14:paraId="7F0038CC" w14:textId="77777777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 w14:paraId="5253A8B7" w14:textId="666CE0D9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Moran’s eigenvector 3</w:t>
            </w:r>
          </w:p>
        </w:tc>
        <w:tc>
          <w:tcPr>
            <w:tcW w:w="2410" w:type="dxa"/>
            <w:vAlign w:val="center"/>
          </w:tcPr>
          <w:p w14:paraId="6E7C4B65" w14:textId="52E46F24" w:rsidR="00ED77B2" w:rsidRPr="00ED77B2" w:rsidRDefault="00ED77B2" w:rsidP="00B9708B">
            <w:pPr>
              <w:rPr>
                <w:rFonts w:ascii="Cambria" w:eastAsiaTheme="minorEastAsia" w:hAnsi="Cambria"/>
                <w:sz w:val="20"/>
                <w:szCs w:val="20"/>
              </w:rPr>
            </w:pPr>
            <w:r>
              <w:rPr>
                <w:rFonts w:ascii="Cambria" w:eastAsiaTheme="minorEastAsia" w:hAnsi="Cambria"/>
                <w:sz w:val="20"/>
                <w:szCs w:val="20"/>
              </w:rPr>
              <w:t>Caulimoviridae</w:t>
            </w:r>
          </w:p>
        </w:tc>
        <w:tc>
          <w:tcPr>
            <w:tcW w:w="2126" w:type="dxa"/>
            <w:vAlign w:val="center"/>
          </w:tcPr>
          <w:p w14:paraId="31655681" w14:textId="2088A181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77" w:type="dxa"/>
            <w:vAlign w:val="center"/>
          </w:tcPr>
          <w:p w14:paraId="17B47399" w14:textId="34A89B25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eastAsiaTheme="minorEastAsia" w:hAnsi="Cambria"/>
                <w:sz w:val="20"/>
                <w:szCs w:val="20"/>
              </w:rPr>
              <w:t>-0.07</w:t>
            </w:r>
          </w:p>
        </w:tc>
      </w:tr>
      <w:tr w:rsidR="00ED77B2" w:rsidRPr="00E70AAD" w14:paraId="271E2FE4" w14:textId="77777777" w:rsidTr="00AC12FD">
        <w:trPr>
          <w:trHeight w:val="284"/>
        </w:trPr>
        <w:tc>
          <w:tcPr>
            <w:tcW w:w="457" w:type="dxa"/>
            <w:vMerge/>
          </w:tcPr>
          <w:p w14:paraId="17F4E9A5" w14:textId="77777777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 w14:paraId="093EE19F" w14:textId="2E956D26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Moran’s eigenvector 4</w:t>
            </w:r>
          </w:p>
        </w:tc>
        <w:tc>
          <w:tcPr>
            <w:tcW w:w="2410" w:type="dxa"/>
            <w:vAlign w:val="center"/>
          </w:tcPr>
          <w:p w14:paraId="4C6246DC" w14:textId="791A4FD6" w:rsidR="00ED77B2" w:rsidRPr="00ED77B2" w:rsidRDefault="00ED77B2" w:rsidP="00B9708B">
            <w:pPr>
              <w:rPr>
                <w:rFonts w:ascii="Cambria" w:eastAsiaTheme="minorEastAsia" w:hAnsi="Cambria"/>
                <w:sz w:val="20"/>
                <w:szCs w:val="20"/>
              </w:rPr>
            </w:pPr>
            <w:r>
              <w:rPr>
                <w:rFonts w:ascii="Cambria" w:eastAsiaTheme="minorEastAsia" w:hAnsi="Cambria"/>
                <w:sz w:val="20"/>
                <w:szCs w:val="20"/>
              </w:rPr>
              <w:t>Caulimoviridae</w:t>
            </w:r>
          </w:p>
        </w:tc>
        <w:tc>
          <w:tcPr>
            <w:tcW w:w="2126" w:type="dxa"/>
            <w:vAlign w:val="center"/>
          </w:tcPr>
          <w:p w14:paraId="7145454E" w14:textId="0175C254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77" w:type="dxa"/>
            <w:vAlign w:val="center"/>
          </w:tcPr>
          <w:p w14:paraId="0980A3F2" w14:textId="1DACC531" w:rsidR="00ED77B2" w:rsidRPr="00E70AAD" w:rsidRDefault="00ED77B2" w:rsidP="00B9708B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eastAsiaTheme="minorEastAsia" w:hAnsi="Cambria"/>
                <w:sz w:val="20"/>
                <w:szCs w:val="20"/>
              </w:rPr>
              <w:t>-0.15</w:t>
            </w:r>
          </w:p>
        </w:tc>
      </w:tr>
      <w:tr w:rsidR="00ED77B2" w:rsidRPr="00E70AAD" w14:paraId="24662B98" w14:textId="77777777" w:rsidTr="00AC12FD">
        <w:trPr>
          <w:trHeight w:val="284"/>
        </w:trPr>
        <w:tc>
          <w:tcPr>
            <w:tcW w:w="457" w:type="dxa"/>
            <w:vMerge/>
          </w:tcPr>
          <w:p w14:paraId="47774BC5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 w14:paraId="46A28EF8" w14:textId="74E1065B" w:rsidR="00ED77B2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Moran’s eigenvector 4</w:t>
            </w:r>
          </w:p>
        </w:tc>
        <w:tc>
          <w:tcPr>
            <w:tcW w:w="2410" w:type="dxa"/>
            <w:vAlign w:val="center"/>
          </w:tcPr>
          <w:p w14:paraId="6553A818" w14:textId="76CF0B5D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eastAsiaTheme="minorEastAsia" w:hAnsi="Cambria"/>
                <w:sz w:val="20"/>
                <w:szCs w:val="20"/>
              </w:rPr>
              <w:t>Geminiviridae</w:t>
            </w:r>
          </w:p>
        </w:tc>
        <w:tc>
          <w:tcPr>
            <w:tcW w:w="2126" w:type="dxa"/>
            <w:vAlign w:val="center"/>
          </w:tcPr>
          <w:p w14:paraId="55647F0D" w14:textId="7FF3D895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77" w:type="dxa"/>
            <w:vAlign w:val="center"/>
          </w:tcPr>
          <w:p w14:paraId="0B6B09DD" w14:textId="48C8B840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eastAsiaTheme="minorEastAsia" w:hAnsi="Cambria"/>
                <w:sz w:val="20"/>
                <w:szCs w:val="20"/>
              </w:rPr>
              <w:t>0.01</w:t>
            </w:r>
          </w:p>
        </w:tc>
      </w:tr>
      <w:tr w:rsidR="00ED77B2" w:rsidRPr="00ED77B2" w14:paraId="62236211" w14:textId="77777777" w:rsidTr="00AC12FD">
        <w:trPr>
          <w:trHeight w:hRule="exact" w:val="57"/>
        </w:trPr>
        <w:tc>
          <w:tcPr>
            <w:tcW w:w="9632" w:type="dxa"/>
            <w:gridSpan w:val="5"/>
          </w:tcPr>
          <w:p w14:paraId="2129F832" w14:textId="77777777" w:rsidR="00ED77B2" w:rsidRPr="00ED77B2" w:rsidRDefault="00ED77B2" w:rsidP="00ED77B2">
            <w:pPr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ED77B2" w:rsidRPr="00ED77B2" w14:paraId="1BE628F2" w14:textId="77777777" w:rsidTr="00AC12FD">
        <w:trPr>
          <w:trHeight w:val="284"/>
        </w:trPr>
        <w:tc>
          <w:tcPr>
            <w:tcW w:w="457" w:type="dxa"/>
            <w:vMerge w:val="restart"/>
            <w:textDirection w:val="btLr"/>
            <w:vAlign w:val="center"/>
          </w:tcPr>
          <w:p w14:paraId="2CF94A67" w14:textId="0244E876" w:rsidR="00ED77B2" w:rsidRPr="00ED77B2" w:rsidRDefault="00ED77B2" w:rsidP="00ED77B2">
            <w:pPr>
              <w:ind w:left="113" w:right="113"/>
              <w:jc w:val="center"/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</w:pPr>
            <w:r w:rsidRPr="00ED77B2"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  <w:t>Indirect effects</w:t>
            </w:r>
          </w:p>
        </w:tc>
        <w:tc>
          <w:tcPr>
            <w:tcW w:w="2662" w:type="dxa"/>
            <w:vMerge w:val="restart"/>
            <w:vAlign w:val="center"/>
          </w:tcPr>
          <w:p w14:paraId="66609E6A" w14:textId="1FC3935E" w:rsidR="00ED77B2" w:rsidRPr="00ED77B2" w:rsidRDefault="00ED77B2" w:rsidP="00ED77B2">
            <w:pPr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</w:pPr>
            <w:r w:rsidRPr="00ED77B2">
              <w:rPr>
                <w:rFonts w:ascii="Cambria" w:hAnsi="Cambria" w:cs="Calibri"/>
                <w:i/>
                <w:iCs/>
                <w:color w:val="000000"/>
                <w:sz w:val="20"/>
                <w:szCs w:val="20"/>
              </w:rPr>
              <w:t>Connectivity</w:t>
            </w:r>
          </w:p>
        </w:tc>
        <w:tc>
          <w:tcPr>
            <w:tcW w:w="2410" w:type="dxa"/>
            <w:vAlign w:val="center"/>
          </w:tcPr>
          <w:p w14:paraId="23AA3D8C" w14:textId="77777777" w:rsidR="00ED77B2" w:rsidRPr="00CD513F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CD513F">
              <w:rPr>
                <w:rFonts w:ascii="Cambria" w:hAnsi="Cambria" w:cs="Calibri"/>
                <w:color w:val="000000"/>
                <w:sz w:val="20"/>
                <w:szCs w:val="20"/>
              </w:rPr>
              <w:t>Tymoviridae</w:t>
            </w:r>
          </w:p>
        </w:tc>
        <w:tc>
          <w:tcPr>
            <w:tcW w:w="2126" w:type="dxa"/>
            <w:vAlign w:val="center"/>
          </w:tcPr>
          <w:p w14:paraId="5507F30F" w14:textId="77777777" w:rsidR="00ED77B2" w:rsidRPr="00CD513F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CD513F">
              <w:rPr>
                <w:rFonts w:ascii="Cambria" w:hAnsi="Cambria" w:cs="Calibri"/>
                <w:color w:val="000000"/>
                <w:sz w:val="20"/>
                <w:szCs w:val="20"/>
              </w:rPr>
              <w:t>Secoviridae</w:t>
            </w:r>
          </w:p>
        </w:tc>
        <w:tc>
          <w:tcPr>
            <w:tcW w:w="1977" w:type="dxa"/>
            <w:vAlign w:val="center"/>
          </w:tcPr>
          <w:p w14:paraId="2D046011" w14:textId="77777777" w:rsidR="00ED77B2" w:rsidRPr="00CD513F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CD513F">
              <w:rPr>
                <w:rFonts w:ascii="Cambria" w:hAnsi="Cambria" w:cs="Calibri"/>
                <w:color w:val="000000"/>
                <w:sz w:val="20"/>
                <w:szCs w:val="20"/>
              </w:rPr>
              <w:t>0.06</w:t>
            </w:r>
          </w:p>
        </w:tc>
      </w:tr>
      <w:tr w:rsidR="00ED77B2" w:rsidRPr="00E70AAD" w14:paraId="2CB04F03" w14:textId="77777777" w:rsidTr="00AC12FD">
        <w:trPr>
          <w:trHeight w:val="284"/>
        </w:trPr>
        <w:tc>
          <w:tcPr>
            <w:tcW w:w="457" w:type="dxa"/>
            <w:vMerge/>
          </w:tcPr>
          <w:p w14:paraId="346024E3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  <w:vAlign w:val="center"/>
          </w:tcPr>
          <w:p w14:paraId="67BD8B4D" w14:textId="72A80F4E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D95FC6F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Tombusviridae</w:t>
            </w:r>
          </w:p>
        </w:tc>
        <w:tc>
          <w:tcPr>
            <w:tcW w:w="2126" w:type="dxa"/>
            <w:vAlign w:val="center"/>
          </w:tcPr>
          <w:p w14:paraId="2E022B02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Secoviridae</w:t>
            </w:r>
          </w:p>
        </w:tc>
        <w:tc>
          <w:tcPr>
            <w:tcW w:w="1977" w:type="dxa"/>
            <w:vAlign w:val="center"/>
          </w:tcPr>
          <w:p w14:paraId="2438A8CC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-0.2</w:t>
            </w:r>
            <w:r>
              <w:rPr>
                <w:rFonts w:ascii="Cambria" w:hAnsi="Cambria" w:cs="Calibri"/>
                <w:color w:val="000000"/>
                <w:sz w:val="20"/>
                <w:szCs w:val="20"/>
              </w:rPr>
              <w:t>1</w:t>
            </w:r>
          </w:p>
        </w:tc>
      </w:tr>
      <w:tr w:rsidR="00ED77B2" w:rsidRPr="00E70AAD" w14:paraId="6A8B6064" w14:textId="77777777" w:rsidTr="00AC12FD">
        <w:trPr>
          <w:trHeight w:val="284"/>
        </w:trPr>
        <w:tc>
          <w:tcPr>
            <w:tcW w:w="457" w:type="dxa"/>
            <w:vMerge/>
          </w:tcPr>
          <w:p w14:paraId="6679A820" w14:textId="77777777" w:rsidR="00ED77B2" w:rsidRPr="00E70AAD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  <w:vAlign w:val="center"/>
          </w:tcPr>
          <w:p w14:paraId="02D3E2B6" w14:textId="6773F48D" w:rsidR="00ED77B2" w:rsidRPr="00E70AAD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5AD1193" w14:textId="77777777" w:rsidR="00ED77B2" w:rsidRPr="00861E20" w:rsidRDefault="00ED77B2" w:rsidP="00ED77B2">
            <w:pPr>
              <w:rPr>
                <w:rFonts w:ascii="Cambria" w:hAnsi="Cambria"/>
                <w:sz w:val="20"/>
                <w:szCs w:val="20"/>
              </w:rPr>
            </w:pPr>
            <w:r w:rsidRPr="00861E20">
              <w:rPr>
                <w:rFonts w:ascii="Cambria" w:hAnsi="Cambria" w:cs="Calibri"/>
                <w:color w:val="000000"/>
                <w:sz w:val="20"/>
                <w:szCs w:val="20"/>
              </w:rPr>
              <w:t>Pospiviroidae</w:t>
            </w:r>
          </w:p>
        </w:tc>
        <w:tc>
          <w:tcPr>
            <w:tcW w:w="2126" w:type="dxa"/>
            <w:vAlign w:val="center"/>
          </w:tcPr>
          <w:p w14:paraId="2B87E363" w14:textId="77777777" w:rsidR="00ED77B2" w:rsidRPr="00861E20" w:rsidRDefault="00ED77B2" w:rsidP="00ED77B2">
            <w:pPr>
              <w:rPr>
                <w:rFonts w:ascii="Cambria" w:hAnsi="Cambria"/>
                <w:sz w:val="20"/>
                <w:szCs w:val="20"/>
              </w:rPr>
            </w:pPr>
            <w:r w:rsidRPr="00861E20">
              <w:rPr>
                <w:rFonts w:ascii="Cambria" w:hAnsi="Cambria" w:cs="Calibri"/>
                <w:color w:val="000000"/>
                <w:sz w:val="20"/>
                <w:szCs w:val="20"/>
              </w:rPr>
              <w:t>Tymoviridae</w:t>
            </w:r>
          </w:p>
        </w:tc>
        <w:tc>
          <w:tcPr>
            <w:tcW w:w="1977" w:type="dxa"/>
            <w:vAlign w:val="center"/>
          </w:tcPr>
          <w:p w14:paraId="172B132D" w14:textId="77777777" w:rsidR="00ED77B2" w:rsidRPr="00861E20" w:rsidRDefault="00ED77B2" w:rsidP="00ED77B2">
            <w:pPr>
              <w:rPr>
                <w:rFonts w:ascii="Cambria" w:hAnsi="Cambria"/>
                <w:sz w:val="20"/>
                <w:szCs w:val="20"/>
              </w:rPr>
            </w:pPr>
            <w:r w:rsidRPr="00861E20">
              <w:rPr>
                <w:rFonts w:ascii="Cambria" w:hAnsi="Cambria" w:cs="Calibri"/>
                <w:color w:val="000000"/>
                <w:sz w:val="20"/>
                <w:szCs w:val="20"/>
              </w:rPr>
              <w:t>0.23</w:t>
            </w:r>
          </w:p>
        </w:tc>
      </w:tr>
      <w:tr w:rsidR="00ED77B2" w:rsidRPr="00E70AAD" w14:paraId="34E75DAD" w14:textId="77777777" w:rsidTr="00AC12FD">
        <w:trPr>
          <w:trHeight w:val="284"/>
        </w:trPr>
        <w:tc>
          <w:tcPr>
            <w:tcW w:w="457" w:type="dxa"/>
            <w:vMerge/>
          </w:tcPr>
          <w:p w14:paraId="31F94D35" w14:textId="77777777" w:rsidR="00ED77B2" w:rsidRPr="00E70AAD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  <w:vAlign w:val="center"/>
          </w:tcPr>
          <w:p w14:paraId="7FFDBB42" w14:textId="6433CAD6" w:rsidR="00ED77B2" w:rsidRPr="00E70AAD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405D880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Bromoviridae</w:t>
            </w:r>
          </w:p>
        </w:tc>
        <w:tc>
          <w:tcPr>
            <w:tcW w:w="2126" w:type="dxa"/>
            <w:vAlign w:val="center"/>
          </w:tcPr>
          <w:p w14:paraId="2F4F745A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Avsunviroidae</w:t>
            </w:r>
          </w:p>
        </w:tc>
        <w:tc>
          <w:tcPr>
            <w:tcW w:w="1977" w:type="dxa"/>
            <w:vAlign w:val="center"/>
          </w:tcPr>
          <w:p w14:paraId="162F6FF9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-0.6</w:t>
            </w: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ED77B2" w:rsidRPr="00E70AAD" w14:paraId="74CA3996" w14:textId="77777777" w:rsidTr="00AC12FD">
        <w:trPr>
          <w:trHeight w:val="284"/>
        </w:trPr>
        <w:tc>
          <w:tcPr>
            <w:tcW w:w="457" w:type="dxa"/>
            <w:vMerge/>
          </w:tcPr>
          <w:p w14:paraId="44A46669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 w14:paraId="2B0194DC" w14:textId="4413BF73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Host population size</w:t>
            </w:r>
          </w:p>
        </w:tc>
        <w:tc>
          <w:tcPr>
            <w:tcW w:w="2410" w:type="dxa"/>
            <w:vAlign w:val="center"/>
          </w:tcPr>
          <w:p w14:paraId="76B87BAF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Tymoviridae</w:t>
            </w:r>
          </w:p>
        </w:tc>
        <w:tc>
          <w:tcPr>
            <w:tcW w:w="2126" w:type="dxa"/>
            <w:vAlign w:val="center"/>
          </w:tcPr>
          <w:p w14:paraId="1E6DD885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Secoviridae</w:t>
            </w:r>
          </w:p>
        </w:tc>
        <w:tc>
          <w:tcPr>
            <w:tcW w:w="1977" w:type="dxa"/>
            <w:vAlign w:val="center"/>
          </w:tcPr>
          <w:p w14:paraId="7718282D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0.0</w:t>
            </w:r>
            <w:r>
              <w:rPr>
                <w:rFonts w:ascii="Cambria" w:hAnsi="Cambria" w:cs="Calibri"/>
                <w:color w:val="000000"/>
                <w:sz w:val="20"/>
                <w:szCs w:val="20"/>
              </w:rPr>
              <w:t>1</w:t>
            </w:r>
          </w:p>
        </w:tc>
      </w:tr>
      <w:tr w:rsidR="00ED77B2" w:rsidRPr="00E70AAD" w14:paraId="6CB799AA" w14:textId="77777777" w:rsidTr="00AC12FD">
        <w:trPr>
          <w:trHeight w:val="284"/>
        </w:trPr>
        <w:tc>
          <w:tcPr>
            <w:tcW w:w="457" w:type="dxa"/>
            <w:vMerge/>
          </w:tcPr>
          <w:p w14:paraId="0F0F6380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 w14:paraId="0D10176C" w14:textId="71F9967E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Local plant diversity</w:t>
            </w:r>
          </w:p>
        </w:tc>
        <w:tc>
          <w:tcPr>
            <w:tcW w:w="2410" w:type="dxa"/>
            <w:vAlign w:val="center"/>
          </w:tcPr>
          <w:p w14:paraId="3D5F3B50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Tymoviridae</w:t>
            </w:r>
          </w:p>
        </w:tc>
        <w:tc>
          <w:tcPr>
            <w:tcW w:w="2126" w:type="dxa"/>
            <w:vAlign w:val="center"/>
          </w:tcPr>
          <w:p w14:paraId="097344EE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Secoviridae</w:t>
            </w:r>
          </w:p>
        </w:tc>
        <w:tc>
          <w:tcPr>
            <w:tcW w:w="1977" w:type="dxa"/>
            <w:vAlign w:val="center"/>
          </w:tcPr>
          <w:p w14:paraId="26282246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0.24</w:t>
            </w:r>
          </w:p>
        </w:tc>
      </w:tr>
      <w:tr w:rsidR="00ED77B2" w:rsidRPr="00E70AAD" w14:paraId="58F7BA8E" w14:textId="77777777" w:rsidTr="00AC12FD">
        <w:trPr>
          <w:trHeight w:val="284"/>
        </w:trPr>
        <w:tc>
          <w:tcPr>
            <w:tcW w:w="457" w:type="dxa"/>
            <w:vMerge/>
          </w:tcPr>
          <w:p w14:paraId="3F3BAAC4" w14:textId="77777777" w:rsidR="00ED77B2" w:rsidRPr="00E70AAD" w:rsidRDefault="00ED77B2" w:rsidP="00ED77B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62" w:type="dxa"/>
            <w:vMerge w:val="restart"/>
            <w:vAlign w:val="center"/>
          </w:tcPr>
          <w:p w14:paraId="5A8EFE79" w14:textId="5C68E590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E70AAD">
              <w:rPr>
                <w:rFonts w:ascii="Cambria" w:hAnsi="Cambria"/>
                <w:sz w:val="20"/>
                <w:szCs w:val="20"/>
              </w:rPr>
              <w:t>Winter severity</w:t>
            </w:r>
          </w:p>
        </w:tc>
        <w:tc>
          <w:tcPr>
            <w:tcW w:w="2410" w:type="dxa"/>
            <w:vAlign w:val="center"/>
          </w:tcPr>
          <w:p w14:paraId="3AC56191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Bromoviridae</w:t>
            </w:r>
          </w:p>
        </w:tc>
        <w:tc>
          <w:tcPr>
            <w:tcW w:w="2126" w:type="dxa"/>
            <w:vAlign w:val="center"/>
          </w:tcPr>
          <w:p w14:paraId="413CC9F3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Tymoviridae</w:t>
            </w:r>
          </w:p>
        </w:tc>
        <w:tc>
          <w:tcPr>
            <w:tcW w:w="1977" w:type="dxa"/>
            <w:vAlign w:val="center"/>
          </w:tcPr>
          <w:p w14:paraId="541C33B0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-0.25</w:t>
            </w:r>
          </w:p>
        </w:tc>
      </w:tr>
      <w:tr w:rsidR="00ED77B2" w:rsidRPr="00E70AAD" w14:paraId="4165E000" w14:textId="77777777" w:rsidTr="00AC12FD">
        <w:trPr>
          <w:trHeight w:val="284"/>
        </w:trPr>
        <w:tc>
          <w:tcPr>
            <w:tcW w:w="457" w:type="dxa"/>
            <w:vMerge/>
          </w:tcPr>
          <w:p w14:paraId="45DF6A8C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  <w:vAlign w:val="center"/>
          </w:tcPr>
          <w:p w14:paraId="32BCCEB3" w14:textId="6F12F8CB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0527F33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Geminiviridae</w:t>
            </w:r>
          </w:p>
        </w:tc>
        <w:tc>
          <w:tcPr>
            <w:tcW w:w="2126" w:type="dxa"/>
            <w:vAlign w:val="center"/>
          </w:tcPr>
          <w:p w14:paraId="47E676A8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Pospiviroidae</w:t>
            </w:r>
          </w:p>
        </w:tc>
        <w:tc>
          <w:tcPr>
            <w:tcW w:w="1977" w:type="dxa"/>
            <w:vAlign w:val="center"/>
          </w:tcPr>
          <w:p w14:paraId="6F62EE89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-0.0</w:t>
            </w:r>
            <w:r>
              <w:rPr>
                <w:rFonts w:ascii="Cambria" w:hAnsi="Cambria" w:cs="Calibri"/>
                <w:color w:val="000000"/>
                <w:sz w:val="20"/>
                <w:szCs w:val="20"/>
              </w:rPr>
              <w:t>9</w:t>
            </w:r>
          </w:p>
        </w:tc>
      </w:tr>
      <w:tr w:rsidR="00ED77B2" w:rsidRPr="00E70AAD" w14:paraId="6AEE1119" w14:textId="77777777" w:rsidTr="00AC12FD">
        <w:trPr>
          <w:trHeight w:val="284"/>
        </w:trPr>
        <w:tc>
          <w:tcPr>
            <w:tcW w:w="457" w:type="dxa"/>
            <w:vMerge/>
          </w:tcPr>
          <w:p w14:paraId="60CC54BB" w14:textId="77777777" w:rsidR="00ED77B2" w:rsidRPr="00E70AAD" w:rsidRDefault="00ED77B2" w:rsidP="00ED77B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 w14:paraId="7C4F3EEE" w14:textId="27075ECB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E70AAD">
              <w:rPr>
                <w:rFonts w:ascii="Cambria" w:hAnsi="Cambria"/>
                <w:sz w:val="20"/>
                <w:szCs w:val="20"/>
              </w:rPr>
              <w:t>Effective summer day temperature sum</w:t>
            </w:r>
          </w:p>
        </w:tc>
        <w:tc>
          <w:tcPr>
            <w:tcW w:w="2410" w:type="dxa"/>
            <w:vAlign w:val="center"/>
          </w:tcPr>
          <w:p w14:paraId="072E35FD" w14:textId="77777777" w:rsidR="00ED77B2" w:rsidRPr="00861E20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61E20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Geminiviridae</w:t>
            </w:r>
          </w:p>
        </w:tc>
        <w:tc>
          <w:tcPr>
            <w:tcW w:w="2126" w:type="dxa"/>
            <w:vAlign w:val="center"/>
          </w:tcPr>
          <w:p w14:paraId="12D9D267" w14:textId="77777777" w:rsidR="00ED77B2" w:rsidRPr="00861E20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61E20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Virgaviridae</w:t>
            </w:r>
          </w:p>
        </w:tc>
        <w:tc>
          <w:tcPr>
            <w:tcW w:w="1977" w:type="dxa"/>
            <w:vAlign w:val="center"/>
          </w:tcPr>
          <w:p w14:paraId="49696254" w14:textId="77777777" w:rsidR="00ED77B2" w:rsidRPr="00861E20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61E20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0.25</w:t>
            </w:r>
          </w:p>
        </w:tc>
      </w:tr>
      <w:tr w:rsidR="00ED77B2" w:rsidRPr="00E70AAD" w14:paraId="4423E4D5" w14:textId="77777777" w:rsidTr="00AC12FD">
        <w:trPr>
          <w:trHeight w:val="284"/>
        </w:trPr>
        <w:tc>
          <w:tcPr>
            <w:tcW w:w="457" w:type="dxa"/>
            <w:vMerge/>
          </w:tcPr>
          <w:p w14:paraId="12C89B00" w14:textId="77777777" w:rsidR="00ED77B2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 w:val="restart"/>
            <w:vAlign w:val="center"/>
          </w:tcPr>
          <w:p w14:paraId="4A12CB17" w14:textId="19DB729C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Miner</w:t>
            </w:r>
          </w:p>
        </w:tc>
        <w:tc>
          <w:tcPr>
            <w:tcW w:w="2410" w:type="dxa"/>
            <w:vAlign w:val="center"/>
          </w:tcPr>
          <w:p w14:paraId="4E06177B" w14:textId="77777777" w:rsidR="00ED77B2" w:rsidRPr="00861E20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61E20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Geminiviridae</w:t>
            </w:r>
          </w:p>
        </w:tc>
        <w:tc>
          <w:tcPr>
            <w:tcW w:w="2126" w:type="dxa"/>
            <w:vAlign w:val="center"/>
          </w:tcPr>
          <w:p w14:paraId="5ABFB9A0" w14:textId="77777777" w:rsidR="00ED77B2" w:rsidRPr="00861E20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61E20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Alphaflexiviridae</w:t>
            </w:r>
          </w:p>
        </w:tc>
        <w:tc>
          <w:tcPr>
            <w:tcW w:w="1977" w:type="dxa"/>
            <w:vAlign w:val="center"/>
          </w:tcPr>
          <w:p w14:paraId="08411734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0.</w:t>
            </w: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56</w:t>
            </w:r>
          </w:p>
        </w:tc>
      </w:tr>
      <w:tr w:rsidR="00ED77B2" w:rsidRPr="00E70AAD" w14:paraId="272F35B7" w14:textId="77777777" w:rsidTr="00AC12FD">
        <w:trPr>
          <w:trHeight w:val="284"/>
        </w:trPr>
        <w:tc>
          <w:tcPr>
            <w:tcW w:w="457" w:type="dxa"/>
            <w:vMerge/>
          </w:tcPr>
          <w:p w14:paraId="4EA0E69D" w14:textId="77777777" w:rsidR="00ED77B2" w:rsidRPr="00E70AAD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  <w:vAlign w:val="center"/>
          </w:tcPr>
          <w:p w14:paraId="300E8909" w14:textId="34EEF7B0" w:rsidR="00ED77B2" w:rsidRPr="00E70AAD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8ABE6F3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Bromoviridae</w:t>
            </w:r>
          </w:p>
        </w:tc>
        <w:tc>
          <w:tcPr>
            <w:tcW w:w="2126" w:type="dxa"/>
            <w:vAlign w:val="center"/>
          </w:tcPr>
          <w:p w14:paraId="35C7D976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Tymoviridae</w:t>
            </w:r>
          </w:p>
        </w:tc>
        <w:tc>
          <w:tcPr>
            <w:tcW w:w="1977" w:type="dxa"/>
            <w:vAlign w:val="center"/>
          </w:tcPr>
          <w:p w14:paraId="4EEE4DE5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0.</w:t>
            </w: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99</w:t>
            </w:r>
          </w:p>
        </w:tc>
      </w:tr>
      <w:tr w:rsidR="00ED77B2" w:rsidRPr="00E70AAD" w14:paraId="062BDE56" w14:textId="77777777" w:rsidTr="00AC12FD">
        <w:trPr>
          <w:trHeight w:val="284"/>
        </w:trPr>
        <w:tc>
          <w:tcPr>
            <w:tcW w:w="457" w:type="dxa"/>
            <w:vMerge/>
          </w:tcPr>
          <w:p w14:paraId="00687ACA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 w:val="restart"/>
            <w:vAlign w:val="center"/>
          </w:tcPr>
          <w:p w14:paraId="592C7A0E" w14:textId="0DBC0069" w:rsidR="00ED77B2" w:rsidRPr="00E70AAD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Spittle</w:t>
            </w:r>
          </w:p>
        </w:tc>
        <w:tc>
          <w:tcPr>
            <w:tcW w:w="2410" w:type="dxa"/>
            <w:vAlign w:val="center"/>
          </w:tcPr>
          <w:p w14:paraId="1A535D5B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Tombusviridae</w:t>
            </w:r>
          </w:p>
        </w:tc>
        <w:tc>
          <w:tcPr>
            <w:tcW w:w="2126" w:type="dxa"/>
            <w:vAlign w:val="center"/>
          </w:tcPr>
          <w:p w14:paraId="0B311F9D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Secoviridae</w:t>
            </w:r>
          </w:p>
        </w:tc>
        <w:tc>
          <w:tcPr>
            <w:tcW w:w="1977" w:type="dxa"/>
            <w:vAlign w:val="center"/>
          </w:tcPr>
          <w:p w14:paraId="76967C4F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2.1</w:t>
            </w: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ED77B2" w:rsidRPr="00E70AAD" w14:paraId="7B84664D" w14:textId="77777777" w:rsidTr="00AC12FD">
        <w:trPr>
          <w:trHeight w:val="284"/>
        </w:trPr>
        <w:tc>
          <w:tcPr>
            <w:tcW w:w="457" w:type="dxa"/>
            <w:vMerge/>
          </w:tcPr>
          <w:p w14:paraId="53D9356C" w14:textId="77777777" w:rsidR="00ED77B2" w:rsidRPr="00E70AAD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  <w:vAlign w:val="center"/>
          </w:tcPr>
          <w:p w14:paraId="5BFD31A1" w14:textId="433B452A" w:rsidR="00ED77B2" w:rsidRPr="00E70AAD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B65C3A9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Geminiviridae</w:t>
            </w:r>
          </w:p>
        </w:tc>
        <w:tc>
          <w:tcPr>
            <w:tcW w:w="2126" w:type="dxa"/>
            <w:vAlign w:val="center"/>
          </w:tcPr>
          <w:p w14:paraId="2A0FD987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Alphaflexiviridae</w:t>
            </w:r>
          </w:p>
        </w:tc>
        <w:tc>
          <w:tcPr>
            <w:tcW w:w="1977" w:type="dxa"/>
            <w:vAlign w:val="center"/>
          </w:tcPr>
          <w:p w14:paraId="3D18CD2F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0.98</w:t>
            </w:r>
          </w:p>
        </w:tc>
      </w:tr>
      <w:tr w:rsidR="00ED77B2" w:rsidRPr="00E70AAD" w14:paraId="5E466461" w14:textId="77777777" w:rsidTr="00AC12FD">
        <w:trPr>
          <w:trHeight w:val="284"/>
        </w:trPr>
        <w:tc>
          <w:tcPr>
            <w:tcW w:w="457" w:type="dxa"/>
            <w:vMerge/>
          </w:tcPr>
          <w:p w14:paraId="03A5A9A9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 w:val="restart"/>
            <w:vAlign w:val="center"/>
          </w:tcPr>
          <w:p w14:paraId="21559D33" w14:textId="4EE35E4E" w:rsidR="00ED77B2" w:rsidRPr="00E70AAD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Holes</w:t>
            </w:r>
          </w:p>
        </w:tc>
        <w:tc>
          <w:tcPr>
            <w:tcW w:w="2410" w:type="dxa"/>
            <w:vAlign w:val="center"/>
          </w:tcPr>
          <w:p w14:paraId="6C7C5F81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Alphaflexiviridae</w:t>
            </w:r>
          </w:p>
        </w:tc>
        <w:tc>
          <w:tcPr>
            <w:tcW w:w="2126" w:type="dxa"/>
            <w:vAlign w:val="center"/>
          </w:tcPr>
          <w:p w14:paraId="7A68B79E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Virgaviridae</w:t>
            </w:r>
          </w:p>
        </w:tc>
        <w:tc>
          <w:tcPr>
            <w:tcW w:w="1977" w:type="dxa"/>
            <w:vAlign w:val="center"/>
          </w:tcPr>
          <w:p w14:paraId="1E592DFF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2.</w:t>
            </w: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02</w:t>
            </w:r>
          </w:p>
        </w:tc>
      </w:tr>
      <w:tr w:rsidR="00ED77B2" w:rsidRPr="00E70AAD" w14:paraId="49C36D63" w14:textId="77777777" w:rsidTr="00AC12FD">
        <w:trPr>
          <w:trHeight w:val="284"/>
        </w:trPr>
        <w:tc>
          <w:tcPr>
            <w:tcW w:w="457" w:type="dxa"/>
            <w:vMerge/>
          </w:tcPr>
          <w:p w14:paraId="5EA21CB7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  <w:vAlign w:val="center"/>
          </w:tcPr>
          <w:p w14:paraId="4D85C7C9" w14:textId="056A6B46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04E4F1A" w14:textId="77777777" w:rsidR="00ED77B2" w:rsidRPr="00E70AAD" w:rsidRDefault="00ED77B2" w:rsidP="00ED77B2">
            <w:pPr>
              <w:rPr>
                <w:rFonts w:ascii="Cambria" w:hAnsi="Cambria"/>
                <w:b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Bromoviridae</w:t>
            </w:r>
          </w:p>
        </w:tc>
        <w:tc>
          <w:tcPr>
            <w:tcW w:w="2126" w:type="dxa"/>
            <w:vAlign w:val="center"/>
          </w:tcPr>
          <w:p w14:paraId="773D4D31" w14:textId="77777777" w:rsidR="00ED77B2" w:rsidRPr="00E70AAD" w:rsidRDefault="00ED77B2" w:rsidP="00ED77B2">
            <w:pPr>
              <w:rPr>
                <w:rFonts w:ascii="Cambria" w:hAnsi="Cambria"/>
                <w:b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Tymoviridae</w:t>
            </w:r>
          </w:p>
        </w:tc>
        <w:tc>
          <w:tcPr>
            <w:tcW w:w="1977" w:type="dxa"/>
            <w:vAlign w:val="center"/>
          </w:tcPr>
          <w:p w14:paraId="05C74C36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0.37</w:t>
            </w:r>
          </w:p>
        </w:tc>
      </w:tr>
      <w:tr w:rsidR="00ED77B2" w:rsidRPr="00E70AAD" w14:paraId="12D5FA5E" w14:textId="77777777" w:rsidTr="00AC12FD">
        <w:trPr>
          <w:trHeight w:val="284"/>
        </w:trPr>
        <w:tc>
          <w:tcPr>
            <w:tcW w:w="457" w:type="dxa"/>
            <w:vMerge/>
          </w:tcPr>
          <w:p w14:paraId="57F20D55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  <w:vAlign w:val="center"/>
          </w:tcPr>
          <w:p w14:paraId="69484A86" w14:textId="0C3492D8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55FF589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Caulimoviridae</w:t>
            </w:r>
          </w:p>
        </w:tc>
        <w:tc>
          <w:tcPr>
            <w:tcW w:w="2126" w:type="dxa"/>
            <w:vAlign w:val="center"/>
          </w:tcPr>
          <w:p w14:paraId="1D5B501B" w14:textId="77777777" w:rsidR="00ED77B2" w:rsidRPr="00861E20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861E20">
              <w:rPr>
                <w:rFonts w:ascii="Cambria" w:hAnsi="Cambria" w:cs="Calibri"/>
                <w:color w:val="000000"/>
                <w:sz w:val="20"/>
                <w:szCs w:val="20"/>
              </w:rPr>
              <w:t>Alphaflexiviridae</w:t>
            </w:r>
          </w:p>
        </w:tc>
        <w:tc>
          <w:tcPr>
            <w:tcW w:w="1977" w:type="dxa"/>
            <w:vAlign w:val="center"/>
          </w:tcPr>
          <w:p w14:paraId="531CCC49" w14:textId="77777777" w:rsidR="00ED77B2" w:rsidRPr="00861E20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861E20">
              <w:rPr>
                <w:rFonts w:ascii="Cambria" w:hAnsi="Cambria" w:cs="Calibri"/>
                <w:color w:val="000000"/>
                <w:sz w:val="20"/>
                <w:szCs w:val="20"/>
              </w:rPr>
              <w:t>0.08</w:t>
            </w:r>
          </w:p>
        </w:tc>
      </w:tr>
      <w:tr w:rsidR="00ED77B2" w:rsidRPr="00E70AAD" w14:paraId="53BD9058" w14:textId="77777777" w:rsidTr="00AC12FD">
        <w:trPr>
          <w:trHeight w:val="284"/>
        </w:trPr>
        <w:tc>
          <w:tcPr>
            <w:tcW w:w="457" w:type="dxa"/>
            <w:vMerge/>
          </w:tcPr>
          <w:p w14:paraId="35797F34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Align w:val="center"/>
          </w:tcPr>
          <w:p w14:paraId="35F2A691" w14:textId="7BF65DCD" w:rsidR="00ED77B2" w:rsidRPr="00E70AAD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Suck-/bitemarks</w:t>
            </w:r>
          </w:p>
        </w:tc>
        <w:tc>
          <w:tcPr>
            <w:tcW w:w="2410" w:type="dxa"/>
            <w:vAlign w:val="center"/>
          </w:tcPr>
          <w:p w14:paraId="38ECC7EB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Bromoviridae</w:t>
            </w:r>
          </w:p>
        </w:tc>
        <w:tc>
          <w:tcPr>
            <w:tcW w:w="2126" w:type="dxa"/>
            <w:vAlign w:val="center"/>
          </w:tcPr>
          <w:p w14:paraId="6EBE4188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Avsunviroidae</w:t>
            </w:r>
          </w:p>
        </w:tc>
        <w:tc>
          <w:tcPr>
            <w:tcW w:w="1977" w:type="dxa"/>
            <w:vAlign w:val="center"/>
          </w:tcPr>
          <w:p w14:paraId="13E50355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1.</w:t>
            </w: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D77B2" w:rsidRPr="00E70AAD" w14:paraId="1E027507" w14:textId="77777777" w:rsidTr="00AC12FD">
        <w:trPr>
          <w:trHeight w:val="284"/>
        </w:trPr>
        <w:tc>
          <w:tcPr>
            <w:tcW w:w="457" w:type="dxa"/>
            <w:vMerge/>
          </w:tcPr>
          <w:p w14:paraId="70FD300D" w14:textId="77777777" w:rsidR="00ED77B2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 w:val="restart"/>
            <w:vAlign w:val="center"/>
          </w:tcPr>
          <w:p w14:paraId="2A577037" w14:textId="1111BFF1" w:rsidR="00ED77B2" w:rsidRPr="00E70AAD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Moran’s eigenvector 1</w:t>
            </w:r>
          </w:p>
        </w:tc>
        <w:tc>
          <w:tcPr>
            <w:tcW w:w="2410" w:type="dxa"/>
            <w:vAlign w:val="center"/>
          </w:tcPr>
          <w:p w14:paraId="7778A533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Betaflexiviridae</w:t>
            </w:r>
          </w:p>
        </w:tc>
        <w:tc>
          <w:tcPr>
            <w:tcW w:w="2126" w:type="dxa"/>
            <w:vAlign w:val="center"/>
          </w:tcPr>
          <w:p w14:paraId="6A6690B5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Secoviridae</w:t>
            </w:r>
          </w:p>
        </w:tc>
        <w:tc>
          <w:tcPr>
            <w:tcW w:w="1977" w:type="dxa"/>
            <w:vAlign w:val="center"/>
          </w:tcPr>
          <w:p w14:paraId="7BCA6144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0.4</w:t>
            </w: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D77B2" w:rsidRPr="00E70AAD" w14:paraId="753697A2" w14:textId="77777777" w:rsidTr="00AC12FD">
        <w:trPr>
          <w:trHeight w:val="284"/>
        </w:trPr>
        <w:tc>
          <w:tcPr>
            <w:tcW w:w="457" w:type="dxa"/>
            <w:vMerge/>
          </w:tcPr>
          <w:p w14:paraId="1BB0A53E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  <w:vAlign w:val="center"/>
          </w:tcPr>
          <w:p w14:paraId="5F5042D1" w14:textId="3C296912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5202B63" w14:textId="77777777" w:rsidR="00ED77B2" w:rsidRPr="00E70AAD" w:rsidRDefault="00ED77B2" w:rsidP="00ED77B2">
            <w:pPr>
              <w:rPr>
                <w:rFonts w:ascii="Cambria" w:hAnsi="Cambria"/>
                <w:b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Tombusviridae</w:t>
            </w:r>
          </w:p>
        </w:tc>
        <w:tc>
          <w:tcPr>
            <w:tcW w:w="2126" w:type="dxa"/>
            <w:vAlign w:val="center"/>
          </w:tcPr>
          <w:p w14:paraId="5E2D382D" w14:textId="77777777" w:rsidR="00ED77B2" w:rsidRPr="00E70AAD" w:rsidRDefault="00ED77B2" w:rsidP="00ED77B2">
            <w:pPr>
              <w:rPr>
                <w:rFonts w:ascii="Cambria" w:hAnsi="Cambria"/>
                <w:b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Secoviridae</w:t>
            </w:r>
          </w:p>
        </w:tc>
        <w:tc>
          <w:tcPr>
            <w:tcW w:w="1977" w:type="dxa"/>
            <w:vAlign w:val="center"/>
          </w:tcPr>
          <w:p w14:paraId="07D0ED91" w14:textId="77777777" w:rsidR="00ED77B2" w:rsidRPr="00E70AAD" w:rsidRDefault="00ED77B2" w:rsidP="00ED77B2">
            <w:pPr>
              <w:rPr>
                <w:rFonts w:ascii="Cambria" w:hAnsi="Cambria"/>
                <w:b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0.0</w:t>
            </w:r>
            <w:r>
              <w:rPr>
                <w:rFonts w:ascii="Cambria" w:hAnsi="Cambria" w:cs="Calibri"/>
                <w:color w:val="000000"/>
                <w:sz w:val="20"/>
                <w:szCs w:val="20"/>
              </w:rPr>
              <w:t>7</w:t>
            </w:r>
          </w:p>
        </w:tc>
      </w:tr>
      <w:tr w:rsidR="00ED77B2" w:rsidRPr="00E70AAD" w14:paraId="6E1997AC" w14:textId="77777777" w:rsidTr="00AC12FD">
        <w:trPr>
          <w:trHeight w:val="284"/>
        </w:trPr>
        <w:tc>
          <w:tcPr>
            <w:tcW w:w="457" w:type="dxa"/>
            <w:vMerge/>
          </w:tcPr>
          <w:p w14:paraId="7A546CBE" w14:textId="77777777" w:rsidR="00ED77B2" w:rsidRPr="00E70AAD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  <w:vAlign w:val="center"/>
          </w:tcPr>
          <w:p w14:paraId="4A641863" w14:textId="62BFFCDC" w:rsidR="00ED77B2" w:rsidRPr="00E70AAD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D087596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Potyviridae</w:t>
            </w:r>
          </w:p>
        </w:tc>
        <w:tc>
          <w:tcPr>
            <w:tcW w:w="2126" w:type="dxa"/>
            <w:vAlign w:val="center"/>
          </w:tcPr>
          <w:p w14:paraId="489403B6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Betaflexiviridae</w:t>
            </w:r>
          </w:p>
        </w:tc>
        <w:tc>
          <w:tcPr>
            <w:tcW w:w="1977" w:type="dxa"/>
            <w:vAlign w:val="center"/>
          </w:tcPr>
          <w:p w14:paraId="715F3FA5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0.</w:t>
            </w: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28</w:t>
            </w:r>
          </w:p>
        </w:tc>
      </w:tr>
      <w:tr w:rsidR="00ED77B2" w:rsidRPr="00E70AAD" w14:paraId="3A048708" w14:textId="77777777" w:rsidTr="00AC12FD">
        <w:trPr>
          <w:trHeight w:val="284"/>
        </w:trPr>
        <w:tc>
          <w:tcPr>
            <w:tcW w:w="457" w:type="dxa"/>
            <w:vMerge/>
          </w:tcPr>
          <w:p w14:paraId="15CADC44" w14:textId="77777777" w:rsidR="00ED77B2" w:rsidRPr="00E70AAD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  <w:vAlign w:val="center"/>
          </w:tcPr>
          <w:p w14:paraId="66DC8FB4" w14:textId="13DCB9A6" w:rsidR="00ED77B2" w:rsidRPr="00E70AAD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681CDB9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Fimoviridae</w:t>
            </w:r>
          </w:p>
        </w:tc>
        <w:tc>
          <w:tcPr>
            <w:tcW w:w="2126" w:type="dxa"/>
            <w:vAlign w:val="center"/>
          </w:tcPr>
          <w:p w14:paraId="2CBE0A2D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Alphaflexiviridae</w:t>
            </w:r>
          </w:p>
        </w:tc>
        <w:tc>
          <w:tcPr>
            <w:tcW w:w="1977" w:type="dxa"/>
            <w:vAlign w:val="center"/>
          </w:tcPr>
          <w:p w14:paraId="11991D44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0.</w:t>
            </w:r>
            <w: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65</w:t>
            </w:r>
          </w:p>
        </w:tc>
      </w:tr>
      <w:tr w:rsidR="00ED77B2" w:rsidRPr="00E70AAD" w14:paraId="48B6FB50" w14:textId="77777777" w:rsidTr="00AC12FD">
        <w:trPr>
          <w:trHeight w:val="284"/>
        </w:trPr>
        <w:tc>
          <w:tcPr>
            <w:tcW w:w="457" w:type="dxa"/>
            <w:vMerge/>
          </w:tcPr>
          <w:p w14:paraId="5D03657A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  <w:vAlign w:val="center"/>
          </w:tcPr>
          <w:p w14:paraId="5ABD02C4" w14:textId="2270D0B5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01FF046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Geminiviridae</w:t>
            </w:r>
          </w:p>
        </w:tc>
        <w:tc>
          <w:tcPr>
            <w:tcW w:w="2126" w:type="dxa"/>
            <w:vAlign w:val="center"/>
          </w:tcPr>
          <w:p w14:paraId="04516375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Pospiviroidae</w:t>
            </w:r>
          </w:p>
        </w:tc>
        <w:tc>
          <w:tcPr>
            <w:tcW w:w="1977" w:type="dxa"/>
            <w:vAlign w:val="center"/>
          </w:tcPr>
          <w:p w14:paraId="4161318E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0.1</w:t>
            </w:r>
            <w:r>
              <w:rPr>
                <w:rFonts w:ascii="Cambria" w:hAnsi="Cambria" w:cs="Calibri"/>
                <w:color w:val="000000"/>
                <w:sz w:val="20"/>
                <w:szCs w:val="20"/>
              </w:rPr>
              <w:t>3</w:t>
            </w:r>
          </w:p>
        </w:tc>
      </w:tr>
      <w:tr w:rsidR="00ED77B2" w:rsidRPr="00E70AAD" w14:paraId="6599AFD3" w14:textId="77777777" w:rsidTr="00AC12FD">
        <w:trPr>
          <w:trHeight w:val="284"/>
        </w:trPr>
        <w:tc>
          <w:tcPr>
            <w:tcW w:w="457" w:type="dxa"/>
            <w:vMerge/>
          </w:tcPr>
          <w:p w14:paraId="7A056DEA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  <w:vAlign w:val="center"/>
          </w:tcPr>
          <w:p w14:paraId="2ED40707" w14:textId="6658DC39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71E5EA7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Tombusviridae</w:t>
            </w:r>
          </w:p>
        </w:tc>
        <w:tc>
          <w:tcPr>
            <w:tcW w:w="2126" w:type="dxa"/>
            <w:vAlign w:val="center"/>
          </w:tcPr>
          <w:p w14:paraId="0321EE9C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Bromoviridae</w:t>
            </w:r>
          </w:p>
        </w:tc>
        <w:tc>
          <w:tcPr>
            <w:tcW w:w="1977" w:type="dxa"/>
            <w:vAlign w:val="center"/>
          </w:tcPr>
          <w:p w14:paraId="47CB8427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0.</w:t>
            </w:r>
            <w:r>
              <w:rPr>
                <w:rFonts w:ascii="Cambria" w:hAnsi="Cambria" w:cs="Calibri"/>
                <w:color w:val="000000"/>
                <w:sz w:val="20"/>
                <w:szCs w:val="20"/>
              </w:rPr>
              <w:t>19</w:t>
            </w:r>
          </w:p>
        </w:tc>
      </w:tr>
      <w:tr w:rsidR="00ED77B2" w:rsidRPr="00E70AAD" w14:paraId="19169FE2" w14:textId="77777777" w:rsidTr="00AC12FD">
        <w:trPr>
          <w:trHeight w:val="284"/>
        </w:trPr>
        <w:tc>
          <w:tcPr>
            <w:tcW w:w="457" w:type="dxa"/>
            <w:vMerge/>
          </w:tcPr>
          <w:p w14:paraId="40BE4C16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  <w:vAlign w:val="center"/>
          </w:tcPr>
          <w:p w14:paraId="53FB1275" w14:textId="3D56A9D6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200066B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Bromoviridae</w:t>
            </w:r>
          </w:p>
        </w:tc>
        <w:tc>
          <w:tcPr>
            <w:tcW w:w="2126" w:type="dxa"/>
            <w:vAlign w:val="center"/>
          </w:tcPr>
          <w:p w14:paraId="360310A3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Pospiviroidae</w:t>
            </w:r>
          </w:p>
        </w:tc>
        <w:tc>
          <w:tcPr>
            <w:tcW w:w="1977" w:type="dxa"/>
            <w:vAlign w:val="center"/>
          </w:tcPr>
          <w:p w14:paraId="2EA207EB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0.17</w:t>
            </w:r>
          </w:p>
        </w:tc>
      </w:tr>
      <w:tr w:rsidR="00ED77B2" w:rsidRPr="00E70AAD" w14:paraId="704BE948" w14:textId="77777777" w:rsidTr="00AC12FD">
        <w:trPr>
          <w:trHeight w:val="284"/>
        </w:trPr>
        <w:tc>
          <w:tcPr>
            <w:tcW w:w="457" w:type="dxa"/>
            <w:vMerge/>
          </w:tcPr>
          <w:p w14:paraId="5C6A016C" w14:textId="77777777" w:rsidR="00ED77B2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 w:val="restart"/>
            <w:vAlign w:val="center"/>
          </w:tcPr>
          <w:p w14:paraId="14006EF4" w14:textId="5F79BD8F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Moran’s eigenvector 2</w:t>
            </w:r>
          </w:p>
        </w:tc>
        <w:tc>
          <w:tcPr>
            <w:tcW w:w="2410" w:type="dxa"/>
            <w:vAlign w:val="center"/>
          </w:tcPr>
          <w:p w14:paraId="6FAD55EA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Alphaflexiviridae</w:t>
            </w:r>
          </w:p>
        </w:tc>
        <w:tc>
          <w:tcPr>
            <w:tcW w:w="2126" w:type="dxa"/>
            <w:vAlign w:val="center"/>
          </w:tcPr>
          <w:p w14:paraId="67C5D297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Virgaviridae</w:t>
            </w:r>
          </w:p>
        </w:tc>
        <w:tc>
          <w:tcPr>
            <w:tcW w:w="1977" w:type="dxa"/>
            <w:vAlign w:val="center"/>
          </w:tcPr>
          <w:p w14:paraId="2B2CC9F1" w14:textId="77777777" w:rsidR="00ED77B2" w:rsidRPr="00E70AAD" w:rsidRDefault="00ED77B2" w:rsidP="00ED77B2">
            <w:pPr>
              <w:rPr>
                <w:rFonts w:ascii="Cambria" w:hAnsi="Cambria"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-0.1</w:t>
            </w:r>
          </w:p>
        </w:tc>
      </w:tr>
      <w:tr w:rsidR="00ED77B2" w:rsidRPr="00E70AAD" w14:paraId="7675B8A4" w14:textId="77777777" w:rsidTr="00AC12FD">
        <w:trPr>
          <w:trHeight w:val="284"/>
        </w:trPr>
        <w:tc>
          <w:tcPr>
            <w:tcW w:w="457" w:type="dxa"/>
            <w:vMerge/>
          </w:tcPr>
          <w:p w14:paraId="558D9134" w14:textId="77777777" w:rsidR="00ED77B2" w:rsidRPr="00E70AAD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  <w:vAlign w:val="center"/>
          </w:tcPr>
          <w:p w14:paraId="2B415AFB" w14:textId="69C56A58" w:rsidR="00ED77B2" w:rsidRPr="00E70AAD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54C1159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Pospiviroidae</w:t>
            </w:r>
          </w:p>
        </w:tc>
        <w:tc>
          <w:tcPr>
            <w:tcW w:w="2126" w:type="dxa"/>
            <w:vAlign w:val="center"/>
          </w:tcPr>
          <w:p w14:paraId="524245B8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Tymoviridae</w:t>
            </w:r>
          </w:p>
        </w:tc>
        <w:tc>
          <w:tcPr>
            <w:tcW w:w="1977" w:type="dxa"/>
            <w:vAlign w:val="center"/>
          </w:tcPr>
          <w:p w14:paraId="53797B22" w14:textId="77777777" w:rsidR="00ED77B2" w:rsidRPr="00E70AAD" w:rsidRDefault="00ED77B2" w:rsidP="00ED77B2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-0.81</w:t>
            </w:r>
          </w:p>
        </w:tc>
      </w:tr>
      <w:tr w:rsidR="00ED77B2" w:rsidRPr="00E70AAD" w14:paraId="73444949" w14:textId="77777777" w:rsidTr="00AC12FD">
        <w:trPr>
          <w:trHeight w:val="284"/>
        </w:trPr>
        <w:tc>
          <w:tcPr>
            <w:tcW w:w="457" w:type="dxa"/>
            <w:vMerge/>
          </w:tcPr>
          <w:p w14:paraId="606DED87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  <w:vAlign w:val="center"/>
          </w:tcPr>
          <w:p w14:paraId="1D395DFF" w14:textId="33084C90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CD7C133" w14:textId="77777777" w:rsidR="00ED77B2" w:rsidRPr="00E70AAD" w:rsidRDefault="00ED77B2" w:rsidP="00ED77B2">
            <w:pPr>
              <w:rPr>
                <w:rFonts w:ascii="Cambria" w:hAnsi="Cambria"/>
                <w:b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Partitiviridae</w:t>
            </w:r>
          </w:p>
        </w:tc>
        <w:tc>
          <w:tcPr>
            <w:tcW w:w="2126" w:type="dxa"/>
            <w:vAlign w:val="center"/>
          </w:tcPr>
          <w:p w14:paraId="3C1B98E5" w14:textId="77777777" w:rsidR="00ED77B2" w:rsidRPr="00E70AAD" w:rsidRDefault="00ED77B2" w:rsidP="00ED77B2">
            <w:pPr>
              <w:rPr>
                <w:rFonts w:ascii="Cambria" w:hAnsi="Cambria"/>
                <w:b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Caulimoviridae</w:t>
            </w:r>
          </w:p>
        </w:tc>
        <w:tc>
          <w:tcPr>
            <w:tcW w:w="1977" w:type="dxa"/>
            <w:vAlign w:val="center"/>
          </w:tcPr>
          <w:p w14:paraId="09C55B17" w14:textId="77777777" w:rsidR="00ED77B2" w:rsidRPr="00E70AAD" w:rsidRDefault="00ED77B2" w:rsidP="00ED77B2">
            <w:pPr>
              <w:rPr>
                <w:rFonts w:ascii="Cambria" w:hAnsi="Cambria"/>
                <w:b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-0.14</w:t>
            </w:r>
          </w:p>
        </w:tc>
      </w:tr>
      <w:tr w:rsidR="00ED77B2" w:rsidRPr="00E70AAD" w14:paraId="606CF3EE" w14:textId="77777777" w:rsidTr="00AC12FD">
        <w:trPr>
          <w:trHeight w:val="284"/>
        </w:trPr>
        <w:tc>
          <w:tcPr>
            <w:tcW w:w="457" w:type="dxa"/>
            <w:vMerge/>
          </w:tcPr>
          <w:p w14:paraId="12C04E44" w14:textId="77777777" w:rsidR="00ED77B2" w:rsidRPr="00921581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 w:val="restart"/>
          </w:tcPr>
          <w:p w14:paraId="1DBC5DBF" w14:textId="743E3D3D" w:rsidR="00ED77B2" w:rsidRPr="00921581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21581">
              <w:rPr>
                <w:rFonts w:ascii="Cambria" w:hAnsi="Cambria" w:cs="Calibri"/>
                <w:color w:val="000000"/>
                <w:sz w:val="20"/>
                <w:szCs w:val="20"/>
              </w:rPr>
              <w:t>Moran’s eigenvector 3</w:t>
            </w:r>
          </w:p>
        </w:tc>
        <w:tc>
          <w:tcPr>
            <w:tcW w:w="2410" w:type="dxa"/>
            <w:vAlign w:val="center"/>
          </w:tcPr>
          <w:p w14:paraId="5E653556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Caulimoviridae</w:t>
            </w:r>
          </w:p>
        </w:tc>
        <w:tc>
          <w:tcPr>
            <w:tcW w:w="2126" w:type="dxa"/>
            <w:vAlign w:val="center"/>
          </w:tcPr>
          <w:p w14:paraId="6BBC12FC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Closteroviridae</w:t>
            </w:r>
          </w:p>
        </w:tc>
        <w:tc>
          <w:tcPr>
            <w:tcW w:w="1977" w:type="dxa"/>
            <w:vAlign w:val="center"/>
          </w:tcPr>
          <w:p w14:paraId="29313938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-0.04</w:t>
            </w:r>
          </w:p>
        </w:tc>
      </w:tr>
      <w:tr w:rsidR="00ED77B2" w:rsidRPr="00E70AAD" w14:paraId="31C03895" w14:textId="77777777" w:rsidTr="00AC12FD">
        <w:trPr>
          <w:trHeight w:val="284"/>
        </w:trPr>
        <w:tc>
          <w:tcPr>
            <w:tcW w:w="457" w:type="dxa"/>
            <w:vMerge/>
          </w:tcPr>
          <w:p w14:paraId="3CA1CA74" w14:textId="77777777" w:rsidR="00ED77B2" w:rsidRPr="00921581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</w:tcPr>
          <w:p w14:paraId="4ED6E274" w14:textId="768738FA" w:rsidR="00ED77B2" w:rsidRPr="00921581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4BA52AF" w14:textId="77777777" w:rsidR="00ED77B2" w:rsidRPr="00861E20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861E20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Caulimoviridae</w:t>
            </w:r>
          </w:p>
        </w:tc>
        <w:tc>
          <w:tcPr>
            <w:tcW w:w="2126" w:type="dxa"/>
            <w:vAlign w:val="center"/>
          </w:tcPr>
          <w:p w14:paraId="1B02D58C" w14:textId="77777777" w:rsidR="00ED77B2" w:rsidRPr="00861E20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861E20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Partitiviridae</w:t>
            </w:r>
          </w:p>
        </w:tc>
        <w:tc>
          <w:tcPr>
            <w:tcW w:w="1977" w:type="dxa"/>
            <w:vAlign w:val="center"/>
          </w:tcPr>
          <w:p w14:paraId="56C72AC2" w14:textId="77777777" w:rsidR="00ED77B2" w:rsidRPr="00861E20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861E20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-0.35</w:t>
            </w:r>
          </w:p>
        </w:tc>
      </w:tr>
      <w:tr w:rsidR="00ED77B2" w:rsidRPr="00E70AAD" w14:paraId="5915000B" w14:textId="77777777" w:rsidTr="00AC12FD">
        <w:trPr>
          <w:trHeight w:val="284"/>
        </w:trPr>
        <w:tc>
          <w:tcPr>
            <w:tcW w:w="457" w:type="dxa"/>
            <w:vMerge/>
          </w:tcPr>
          <w:p w14:paraId="33700AFF" w14:textId="77777777" w:rsidR="00ED77B2" w:rsidRPr="00921581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</w:tcPr>
          <w:p w14:paraId="36477962" w14:textId="25E092E4" w:rsidR="00ED77B2" w:rsidRPr="00921581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F08627D" w14:textId="77777777" w:rsidR="00ED77B2" w:rsidRPr="00861E20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861E20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Geminiviridae</w:t>
            </w:r>
          </w:p>
        </w:tc>
        <w:tc>
          <w:tcPr>
            <w:tcW w:w="2126" w:type="dxa"/>
            <w:vAlign w:val="center"/>
          </w:tcPr>
          <w:p w14:paraId="2FB756F6" w14:textId="77777777" w:rsidR="00ED77B2" w:rsidRPr="00861E20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861E20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Bromoviridae</w:t>
            </w:r>
          </w:p>
        </w:tc>
        <w:tc>
          <w:tcPr>
            <w:tcW w:w="1977" w:type="dxa"/>
            <w:vAlign w:val="center"/>
          </w:tcPr>
          <w:p w14:paraId="278FF775" w14:textId="77777777" w:rsidR="00ED77B2" w:rsidRPr="00861E20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861E20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-0.26</w:t>
            </w:r>
          </w:p>
        </w:tc>
      </w:tr>
      <w:tr w:rsidR="00ED77B2" w:rsidRPr="00E70AAD" w14:paraId="0D148F0F" w14:textId="77777777" w:rsidTr="00AC12FD">
        <w:trPr>
          <w:trHeight w:val="284"/>
        </w:trPr>
        <w:tc>
          <w:tcPr>
            <w:tcW w:w="457" w:type="dxa"/>
            <w:vMerge/>
          </w:tcPr>
          <w:p w14:paraId="20BF0B7F" w14:textId="77777777" w:rsidR="00ED77B2" w:rsidRPr="00921581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 w:val="restart"/>
          </w:tcPr>
          <w:p w14:paraId="15AF9D36" w14:textId="6C62AE21" w:rsidR="00ED77B2" w:rsidRPr="00921581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921581">
              <w:rPr>
                <w:rFonts w:ascii="Cambria" w:hAnsi="Cambria" w:cs="Calibri"/>
                <w:color w:val="000000"/>
                <w:sz w:val="20"/>
                <w:szCs w:val="20"/>
              </w:rPr>
              <w:t>Moran’s eigenvector 4</w:t>
            </w:r>
          </w:p>
        </w:tc>
        <w:tc>
          <w:tcPr>
            <w:tcW w:w="2410" w:type="dxa"/>
            <w:vAlign w:val="center"/>
          </w:tcPr>
          <w:p w14:paraId="0D2ED3B9" w14:textId="77777777" w:rsidR="00ED77B2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Partitiviridae</w:t>
            </w:r>
          </w:p>
        </w:tc>
        <w:tc>
          <w:tcPr>
            <w:tcW w:w="2126" w:type="dxa"/>
            <w:vAlign w:val="center"/>
          </w:tcPr>
          <w:p w14:paraId="587D0F09" w14:textId="77777777" w:rsidR="00ED77B2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E70AAD">
              <w:rPr>
                <w:rFonts w:ascii="Cambria" w:hAnsi="Cambria" w:cs="Calibri"/>
                <w:color w:val="000000"/>
                <w:sz w:val="20"/>
                <w:szCs w:val="20"/>
              </w:rPr>
              <w:t>Caulimoviridae</w:t>
            </w:r>
          </w:p>
        </w:tc>
        <w:tc>
          <w:tcPr>
            <w:tcW w:w="1977" w:type="dxa"/>
            <w:vAlign w:val="center"/>
          </w:tcPr>
          <w:p w14:paraId="50B6BA43" w14:textId="77777777" w:rsidR="00ED77B2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</w:rPr>
              <w:t>-0.05</w:t>
            </w:r>
          </w:p>
        </w:tc>
      </w:tr>
      <w:tr w:rsidR="00ED77B2" w:rsidRPr="00E70AAD" w14:paraId="65F9EA9A" w14:textId="77777777" w:rsidTr="00AC12FD">
        <w:trPr>
          <w:trHeight w:val="284"/>
        </w:trPr>
        <w:tc>
          <w:tcPr>
            <w:tcW w:w="457" w:type="dxa"/>
            <w:vMerge/>
          </w:tcPr>
          <w:p w14:paraId="22CDDC39" w14:textId="77777777" w:rsidR="00ED77B2" w:rsidRPr="00921581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662" w:type="dxa"/>
            <w:vMerge/>
          </w:tcPr>
          <w:p w14:paraId="68C0E972" w14:textId="5C28C301" w:rsidR="00ED77B2" w:rsidRPr="00921581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BC8A0B1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Tymoviridae</w:t>
            </w:r>
          </w:p>
        </w:tc>
        <w:tc>
          <w:tcPr>
            <w:tcW w:w="2126" w:type="dxa"/>
            <w:vAlign w:val="center"/>
          </w:tcPr>
          <w:p w14:paraId="6AC97DD1" w14:textId="77777777" w:rsidR="00ED77B2" w:rsidRPr="00E70AAD" w:rsidRDefault="00ED77B2" w:rsidP="00ED77B2">
            <w:pPr>
              <w:rPr>
                <w:rFonts w:ascii="Cambria" w:hAnsi="Cambria" w:cs="Calibri"/>
                <w:color w:val="000000"/>
                <w:sz w:val="20"/>
                <w:szCs w:val="20"/>
              </w:rPr>
            </w:pPr>
            <w:r w:rsidRPr="00E70AAD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Pospiviroidae</w:t>
            </w:r>
          </w:p>
        </w:tc>
        <w:tc>
          <w:tcPr>
            <w:tcW w:w="1977" w:type="dxa"/>
            <w:vAlign w:val="center"/>
          </w:tcPr>
          <w:p w14:paraId="4EEC9AC2" w14:textId="77777777" w:rsidR="00ED77B2" w:rsidRPr="00861E20" w:rsidRDefault="00ED77B2" w:rsidP="00ED77B2">
            <w:pPr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</w:pPr>
            <w:r w:rsidRPr="00861E20">
              <w:rPr>
                <w:rFonts w:ascii="Cambria" w:hAnsi="Cambria" w:cs="Calibri"/>
                <w:b/>
                <w:bCs/>
                <w:color w:val="000000"/>
                <w:sz w:val="20"/>
                <w:szCs w:val="20"/>
              </w:rPr>
              <w:t>-0.81</w:t>
            </w:r>
          </w:p>
        </w:tc>
      </w:tr>
    </w:tbl>
    <w:p w14:paraId="49F73C5C" w14:textId="77777777" w:rsidR="00907AD4" w:rsidRDefault="00907AD4" w:rsidP="00907AD4"/>
    <w:sectPr w:rsidR="00907AD4" w:rsidSect="00442E27"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3B7428"/>
    <w:multiLevelType w:val="hybridMultilevel"/>
    <w:tmpl w:val="DA940CC8"/>
    <w:lvl w:ilvl="0" w:tplc="A984D92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nna Norberg">
    <w15:presenceInfo w15:providerId="AD" w15:userId="S::anna.norberg@uzh.ch::dbd10783-201c-408f-89b5-2c970ab430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6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W649K699G179D791"/>
    <w:docVar w:name="paperpile-doc-name" w:val="tables.docx"/>
  </w:docVars>
  <w:rsids>
    <w:rsidRoot w:val="00233218"/>
    <w:rsid w:val="0000034D"/>
    <w:rsid w:val="000D1339"/>
    <w:rsid w:val="00107915"/>
    <w:rsid w:val="001C59CF"/>
    <w:rsid w:val="001F6F56"/>
    <w:rsid w:val="002014CB"/>
    <w:rsid w:val="002024FC"/>
    <w:rsid w:val="00233218"/>
    <w:rsid w:val="002A1A31"/>
    <w:rsid w:val="002B26C4"/>
    <w:rsid w:val="002E4A77"/>
    <w:rsid w:val="00386CEA"/>
    <w:rsid w:val="003B0D28"/>
    <w:rsid w:val="003C27CE"/>
    <w:rsid w:val="003D5887"/>
    <w:rsid w:val="00421B15"/>
    <w:rsid w:val="00427E8D"/>
    <w:rsid w:val="00442E27"/>
    <w:rsid w:val="004B6FF8"/>
    <w:rsid w:val="004D14EF"/>
    <w:rsid w:val="00521090"/>
    <w:rsid w:val="00556449"/>
    <w:rsid w:val="005B266A"/>
    <w:rsid w:val="00612142"/>
    <w:rsid w:val="006B7DE6"/>
    <w:rsid w:val="007820BC"/>
    <w:rsid w:val="007C3CCC"/>
    <w:rsid w:val="007C5D61"/>
    <w:rsid w:val="007F031E"/>
    <w:rsid w:val="00825C31"/>
    <w:rsid w:val="008C0FC9"/>
    <w:rsid w:val="008C54A2"/>
    <w:rsid w:val="00907AD4"/>
    <w:rsid w:val="00923786"/>
    <w:rsid w:val="00936B9E"/>
    <w:rsid w:val="00973352"/>
    <w:rsid w:val="00995032"/>
    <w:rsid w:val="009B2D4D"/>
    <w:rsid w:val="00A00049"/>
    <w:rsid w:val="00A651A3"/>
    <w:rsid w:val="00A87C00"/>
    <w:rsid w:val="00AC12FD"/>
    <w:rsid w:val="00B07704"/>
    <w:rsid w:val="00BA06F4"/>
    <w:rsid w:val="00C122A2"/>
    <w:rsid w:val="00C64E0F"/>
    <w:rsid w:val="00CD513F"/>
    <w:rsid w:val="00CE728A"/>
    <w:rsid w:val="00CF7DBF"/>
    <w:rsid w:val="00D247E4"/>
    <w:rsid w:val="00D25C96"/>
    <w:rsid w:val="00D527DA"/>
    <w:rsid w:val="00DB434D"/>
    <w:rsid w:val="00DC62DA"/>
    <w:rsid w:val="00DD647E"/>
    <w:rsid w:val="00DF64C9"/>
    <w:rsid w:val="00E52014"/>
    <w:rsid w:val="00E80325"/>
    <w:rsid w:val="00E94F94"/>
    <w:rsid w:val="00ED77B2"/>
    <w:rsid w:val="00F738F7"/>
    <w:rsid w:val="00F83795"/>
    <w:rsid w:val="00FB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C9DDE"/>
  <w14:defaultImageDpi w14:val="32767"/>
  <w15:chartTrackingRefBased/>
  <w15:docId w15:val="{6AC37A58-0E50-5F4F-9836-0C0EDA69D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332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3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321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13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13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13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13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13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33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339"/>
    <w:rPr>
      <w:rFonts w:ascii="Times New Roman" w:hAnsi="Times New Roman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6121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5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46D5FF9-AB12-A744-AB8E-67167B044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1361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Norberg</dc:creator>
  <cp:keywords/>
  <dc:description/>
  <cp:lastModifiedBy>Anna Norberg</cp:lastModifiedBy>
  <cp:revision>26</cp:revision>
  <dcterms:created xsi:type="dcterms:W3CDTF">2020-07-30T13:23:00Z</dcterms:created>
  <dcterms:modified xsi:type="dcterms:W3CDTF">2021-06-25T07:18:00Z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http://www.zotero.org/styles/ecology-letters</vt:lpwstr>
  </property>
  <property fmtid="{D5CDD505-2E9C-101B-9397-08002B2CF9AE}" pid="13" name="Mendeley Recent Style Name 5_1">
    <vt:lpwstr>Ecology Letters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