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86222" w14:textId="7CB3F61E" w:rsidR="00C90070" w:rsidRDefault="00C90070" w:rsidP="00D05E6A">
      <w:pPr>
        <w:spacing w:line="240" w:lineRule="auto"/>
        <w:rPr>
          <w:rFonts w:ascii="Times New Roman" w:hAnsi="Times New Roman" w:cs="Times New Roman"/>
          <w:b/>
          <w:sz w:val="24"/>
          <w:szCs w:val="24"/>
        </w:rPr>
      </w:pPr>
      <w:r>
        <w:rPr>
          <w:rFonts w:ascii="Times New Roman" w:hAnsi="Times New Roman" w:cs="Times New Roman"/>
          <w:b/>
          <w:sz w:val="24"/>
          <w:szCs w:val="24"/>
        </w:rPr>
        <w:t>RH: Wild turkey L</w:t>
      </w:r>
      <w:r w:rsidR="003B0F03">
        <w:rPr>
          <w:rFonts w:ascii="Times New Roman" w:hAnsi="Times New Roman" w:cs="Times New Roman"/>
          <w:b/>
          <w:sz w:val="24"/>
          <w:szCs w:val="24"/>
        </w:rPr>
        <w:t xml:space="preserve">ife-stage Analysis </w:t>
      </w:r>
    </w:p>
    <w:p w14:paraId="7D395723" w14:textId="04CBB76C" w:rsidR="006E1199" w:rsidRDefault="006E1199" w:rsidP="00D05E6A">
      <w:pPr>
        <w:spacing w:line="240" w:lineRule="auto"/>
        <w:rPr>
          <w:rFonts w:ascii="Times New Roman" w:hAnsi="Times New Roman" w:cs="Times New Roman"/>
          <w:b/>
          <w:sz w:val="24"/>
          <w:szCs w:val="24"/>
        </w:rPr>
      </w:pPr>
      <w:r w:rsidRPr="006E1199">
        <w:rPr>
          <w:rFonts w:ascii="Times New Roman" w:hAnsi="Times New Roman" w:cs="Times New Roman"/>
          <w:b/>
          <w:sz w:val="24"/>
          <w:szCs w:val="24"/>
        </w:rPr>
        <w:t xml:space="preserve">Review of range-wide vital rates quantifies Eastern Wild Turkey population </w:t>
      </w:r>
      <w:r w:rsidR="00D05E6A" w:rsidRPr="00D05E6A">
        <w:rPr>
          <w:rFonts w:ascii="Times New Roman" w:hAnsi="Times New Roman" w:cs="Times New Roman"/>
          <w:b/>
          <w:sz w:val="24"/>
          <w:szCs w:val="24"/>
        </w:rPr>
        <w:t>trajectory</w:t>
      </w:r>
    </w:p>
    <w:p w14:paraId="06007F2E" w14:textId="62763EDC" w:rsidR="00741D8E" w:rsidRDefault="00741D8E" w:rsidP="00741D8E">
      <w:pPr>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David W. </w:t>
      </w:r>
      <w:r w:rsidR="0042189D">
        <w:rPr>
          <w:rFonts w:ascii="Times New Roman" w:hAnsi="Times New Roman" w:cs="Times New Roman"/>
          <w:bCs/>
          <w:sz w:val="24"/>
          <w:szCs w:val="24"/>
        </w:rPr>
        <w:t>Londe</w:t>
      </w:r>
      <w:r>
        <w:rPr>
          <w:rStyle w:val="FootnoteReference"/>
          <w:rFonts w:ascii="Times New Roman" w:hAnsi="Times New Roman" w:cs="Times New Roman"/>
          <w:bCs/>
          <w:sz w:val="24"/>
          <w:szCs w:val="24"/>
        </w:rPr>
        <w:footnoteReference w:id="1"/>
      </w:r>
      <w:r w:rsidR="0042189D">
        <w:rPr>
          <w:rFonts w:ascii="Times New Roman" w:hAnsi="Times New Roman" w:cs="Times New Roman"/>
          <w:bCs/>
          <w:sz w:val="24"/>
          <w:szCs w:val="24"/>
        </w:rPr>
        <w:t>,</w:t>
      </w:r>
      <w:r>
        <w:rPr>
          <w:rFonts w:ascii="Times New Roman" w:hAnsi="Times New Roman" w:cs="Times New Roman"/>
          <w:bCs/>
          <w:sz w:val="24"/>
          <w:szCs w:val="24"/>
        </w:rPr>
        <w:t xml:space="preserve"> </w:t>
      </w:r>
      <w:r w:rsidRPr="00741D8E">
        <w:rPr>
          <w:rFonts w:ascii="Times New Roman" w:hAnsi="Times New Roman" w:cs="Times New Roman"/>
          <w:bCs/>
          <w:i/>
          <w:sz w:val="24"/>
          <w:szCs w:val="24"/>
        </w:rPr>
        <w:t>008c Ag Hall, Department of Natural Resources Ecology and Management, Oklahoma State University, Stillwater, Oklahoma, 740</w:t>
      </w:r>
      <w:r w:rsidR="004D6D6F">
        <w:rPr>
          <w:rFonts w:ascii="Times New Roman" w:hAnsi="Times New Roman" w:cs="Times New Roman"/>
          <w:bCs/>
          <w:sz w:val="24"/>
          <w:szCs w:val="24"/>
        </w:rPr>
        <w:t>78</w:t>
      </w:r>
    </w:p>
    <w:p w14:paraId="28BC84B6" w14:textId="6D566CF7" w:rsidR="00741D8E" w:rsidRDefault="00693C08" w:rsidP="00741D8E">
      <w:pPr>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Anna K. </w:t>
      </w:r>
      <w:r w:rsidR="0042189D">
        <w:rPr>
          <w:rFonts w:ascii="Times New Roman" w:hAnsi="Times New Roman" w:cs="Times New Roman"/>
          <w:bCs/>
          <w:sz w:val="24"/>
          <w:szCs w:val="24"/>
        </w:rPr>
        <w:t xml:space="preserve">Moeller, </w:t>
      </w:r>
      <w:r w:rsidR="00741D8E" w:rsidRPr="00741D8E">
        <w:rPr>
          <w:rFonts w:ascii="Times New Roman" w:hAnsi="Times New Roman" w:cs="Times New Roman"/>
          <w:bCs/>
          <w:i/>
          <w:sz w:val="24"/>
          <w:szCs w:val="24"/>
        </w:rPr>
        <w:t>008c Ag Hall, Department of Natural Resources Ecology and Management, Oklahoma State University, Stillwater, Oklahoma, 7407</w:t>
      </w:r>
      <w:r w:rsidR="004D6D6F">
        <w:rPr>
          <w:rFonts w:ascii="Times New Roman" w:hAnsi="Times New Roman" w:cs="Times New Roman"/>
          <w:bCs/>
          <w:i/>
          <w:sz w:val="24"/>
          <w:szCs w:val="24"/>
        </w:rPr>
        <w:t>8</w:t>
      </w:r>
      <w:r w:rsidR="00741D8E">
        <w:rPr>
          <w:rFonts w:ascii="Times New Roman" w:hAnsi="Times New Roman" w:cs="Times New Roman"/>
          <w:bCs/>
          <w:sz w:val="24"/>
          <w:szCs w:val="24"/>
        </w:rPr>
        <w:t xml:space="preserve"> </w:t>
      </w:r>
    </w:p>
    <w:p w14:paraId="5F5BB2E0" w14:textId="3219DF6C" w:rsidR="00741D8E" w:rsidRDefault="00693C08" w:rsidP="00741D8E">
      <w:pPr>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Paul M. </w:t>
      </w:r>
      <w:r w:rsidR="00CA26BA">
        <w:rPr>
          <w:rFonts w:ascii="Times New Roman" w:hAnsi="Times New Roman" w:cs="Times New Roman"/>
          <w:bCs/>
          <w:sz w:val="24"/>
          <w:szCs w:val="24"/>
        </w:rPr>
        <w:t xml:space="preserve">Lukacs, </w:t>
      </w:r>
      <w:r w:rsidR="00741D8E" w:rsidRPr="00741D8E">
        <w:rPr>
          <w:rFonts w:ascii="Times New Roman" w:hAnsi="Times New Roman" w:cs="Times New Roman"/>
          <w:bCs/>
          <w:i/>
          <w:sz w:val="24"/>
          <w:szCs w:val="24"/>
        </w:rPr>
        <w:t xml:space="preserve">Wildlife Biology Program, Department of Ecosystem and Conservation Sciences, W.A. Franke College of Forestry and Conservation, University of Montana, Missoula, Montana, </w:t>
      </w:r>
      <w:r w:rsidR="00672423">
        <w:rPr>
          <w:rFonts w:ascii="Times New Roman" w:hAnsi="Times New Roman" w:cs="Times New Roman"/>
          <w:bCs/>
          <w:i/>
          <w:sz w:val="24"/>
          <w:szCs w:val="24"/>
        </w:rPr>
        <w:t>59812</w:t>
      </w:r>
    </w:p>
    <w:p w14:paraId="55EFC61F" w14:textId="279F20EA" w:rsidR="00741D8E" w:rsidRDefault="00693C08" w:rsidP="00741D8E">
      <w:pPr>
        <w:spacing w:line="240" w:lineRule="auto"/>
        <w:rPr>
          <w:rFonts w:ascii="Times New Roman" w:hAnsi="Times New Roman" w:cs="Times New Roman"/>
          <w:bCs/>
          <w:sz w:val="24"/>
          <w:szCs w:val="24"/>
        </w:rPr>
      </w:pPr>
      <w:r>
        <w:rPr>
          <w:rFonts w:ascii="Times New Roman" w:hAnsi="Times New Roman" w:cs="Times New Roman"/>
          <w:bCs/>
          <w:sz w:val="24"/>
          <w:szCs w:val="24"/>
        </w:rPr>
        <w:t>S</w:t>
      </w:r>
      <w:r w:rsidR="00304041">
        <w:rPr>
          <w:rFonts w:ascii="Times New Roman" w:hAnsi="Times New Roman" w:cs="Times New Roman"/>
          <w:bCs/>
          <w:sz w:val="24"/>
          <w:szCs w:val="24"/>
        </w:rPr>
        <w:t>amuel</w:t>
      </w:r>
      <w:r>
        <w:rPr>
          <w:rFonts w:ascii="Times New Roman" w:hAnsi="Times New Roman" w:cs="Times New Roman"/>
          <w:bCs/>
          <w:sz w:val="24"/>
          <w:szCs w:val="24"/>
        </w:rPr>
        <w:t xml:space="preserve"> </w:t>
      </w:r>
      <w:r w:rsidR="00304041">
        <w:rPr>
          <w:rFonts w:ascii="Times New Roman" w:hAnsi="Times New Roman" w:cs="Times New Roman"/>
          <w:bCs/>
          <w:sz w:val="24"/>
          <w:szCs w:val="24"/>
        </w:rPr>
        <w:t xml:space="preserve">D. </w:t>
      </w:r>
      <w:r w:rsidR="00CA26BA">
        <w:rPr>
          <w:rFonts w:ascii="Times New Roman" w:hAnsi="Times New Roman" w:cs="Times New Roman"/>
          <w:bCs/>
          <w:sz w:val="24"/>
          <w:szCs w:val="24"/>
        </w:rPr>
        <w:t>Fuhlendorf,</w:t>
      </w:r>
      <w:r w:rsidR="00741D8E">
        <w:rPr>
          <w:rFonts w:ascii="Times New Roman" w:hAnsi="Times New Roman" w:cs="Times New Roman"/>
          <w:bCs/>
          <w:sz w:val="24"/>
          <w:szCs w:val="24"/>
        </w:rPr>
        <w:t xml:space="preserve"> </w:t>
      </w:r>
      <w:r w:rsidR="00741D8E" w:rsidRPr="00741D8E">
        <w:rPr>
          <w:rFonts w:ascii="Times New Roman" w:hAnsi="Times New Roman" w:cs="Times New Roman"/>
          <w:bCs/>
          <w:i/>
          <w:sz w:val="24"/>
          <w:szCs w:val="24"/>
        </w:rPr>
        <w:t>008c Ag Hall, Department of Natural Resources Ecology and Management, Oklahoma State University, Stillwater, Oklahoma, 7407</w:t>
      </w:r>
      <w:r w:rsidR="004D6D6F">
        <w:rPr>
          <w:rFonts w:ascii="Times New Roman" w:hAnsi="Times New Roman" w:cs="Times New Roman"/>
          <w:bCs/>
          <w:i/>
          <w:sz w:val="24"/>
          <w:szCs w:val="24"/>
        </w:rPr>
        <w:t>8</w:t>
      </w:r>
      <w:r w:rsidR="00741D8E">
        <w:rPr>
          <w:rFonts w:ascii="Times New Roman" w:hAnsi="Times New Roman" w:cs="Times New Roman"/>
          <w:bCs/>
          <w:sz w:val="24"/>
          <w:szCs w:val="24"/>
        </w:rPr>
        <w:t xml:space="preserve"> </w:t>
      </w:r>
    </w:p>
    <w:p w14:paraId="6A90885F" w14:textId="0C85D3AA" w:rsidR="00741D8E" w:rsidRDefault="00693C08" w:rsidP="00741D8E">
      <w:pPr>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Craig A. </w:t>
      </w:r>
      <w:r w:rsidR="00CA26BA">
        <w:rPr>
          <w:rFonts w:ascii="Times New Roman" w:hAnsi="Times New Roman" w:cs="Times New Roman"/>
          <w:bCs/>
          <w:sz w:val="24"/>
          <w:szCs w:val="24"/>
        </w:rPr>
        <w:t>Davis,</w:t>
      </w:r>
      <w:r w:rsidR="00741D8E" w:rsidRPr="00741D8E">
        <w:rPr>
          <w:rFonts w:ascii="Times New Roman" w:hAnsi="Times New Roman" w:cs="Times New Roman"/>
          <w:bCs/>
          <w:i/>
          <w:sz w:val="24"/>
          <w:szCs w:val="24"/>
        </w:rPr>
        <w:t xml:space="preserve"> 008c Ag Hall, Department of Natural Resources Ecology and Management, Oklahoma State University, Stillwater, Oklahoma, 7407</w:t>
      </w:r>
      <w:r w:rsidR="004D6D6F">
        <w:rPr>
          <w:rFonts w:ascii="Times New Roman" w:hAnsi="Times New Roman" w:cs="Times New Roman"/>
          <w:bCs/>
          <w:sz w:val="24"/>
          <w:szCs w:val="24"/>
        </w:rPr>
        <w:t>8</w:t>
      </w:r>
    </w:p>
    <w:p w14:paraId="564AF87D" w14:textId="0515E938" w:rsidR="00741D8E" w:rsidRDefault="00693C08" w:rsidP="00741D8E">
      <w:pPr>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R. Dwayne </w:t>
      </w:r>
      <w:r w:rsidR="00CA26BA">
        <w:rPr>
          <w:rFonts w:ascii="Times New Roman" w:hAnsi="Times New Roman" w:cs="Times New Roman"/>
          <w:bCs/>
          <w:sz w:val="24"/>
          <w:szCs w:val="24"/>
        </w:rPr>
        <w:t>Elmore,</w:t>
      </w:r>
      <w:r w:rsidR="00741D8E" w:rsidRPr="00741D8E">
        <w:rPr>
          <w:rFonts w:ascii="Times New Roman" w:hAnsi="Times New Roman" w:cs="Times New Roman"/>
          <w:bCs/>
          <w:i/>
          <w:sz w:val="24"/>
          <w:szCs w:val="24"/>
        </w:rPr>
        <w:t xml:space="preserve"> 008c Ag Hall, Department of Natural Resources Ecology and Management, Oklahoma State University, Stillwater, Oklahoma, 7407</w:t>
      </w:r>
      <w:r w:rsidR="004D6D6F">
        <w:rPr>
          <w:rFonts w:ascii="Times New Roman" w:hAnsi="Times New Roman" w:cs="Times New Roman"/>
          <w:bCs/>
          <w:i/>
          <w:sz w:val="24"/>
          <w:szCs w:val="24"/>
        </w:rPr>
        <w:t>8</w:t>
      </w:r>
      <w:r w:rsidR="00741D8E">
        <w:rPr>
          <w:rFonts w:ascii="Times New Roman" w:hAnsi="Times New Roman" w:cs="Times New Roman"/>
          <w:bCs/>
          <w:sz w:val="24"/>
          <w:szCs w:val="24"/>
        </w:rPr>
        <w:t xml:space="preserve"> </w:t>
      </w:r>
    </w:p>
    <w:p w14:paraId="4915113D" w14:textId="34A0AF42" w:rsidR="00741D8E" w:rsidRDefault="00693C08" w:rsidP="00741D8E">
      <w:pPr>
        <w:spacing w:line="240" w:lineRule="auto"/>
        <w:rPr>
          <w:rFonts w:ascii="Times New Roman" w:hAnsi="Times New Roman" w:cs="Times New Roman"/>
          <w:bCs/>
          <w:sz w:val="24"/>
          <w:szCs w:val="24"/>
        </w:rPr>
      </w:pPr>
      <w:r>
        <w:rPr>
          <w:rFonts w:ascii="Times New Roman" w:hAnsi="Times New Roman" w:cs="Times New Roman"/>
          <w:bCs/>
          <w:sz w:val="24"/>
          <w:szCs w:val="24"/>
        </w:rPr>
        <w:t>M. Colter</w:t>
      </w:r>
      <w:r w:rsidR="00CA26BA">
        <w:rPr>
          <w:rFonts w:ascii="Times New Roman" w:hAnsi="Times New Roman" w:cs="Times New Roman"/>
          <w:bCs/>
          <w:sz w:val="24"/>
          <w:szCs w:val="24"/>
        </w:rPr>
        <w:t xml:space="preserve"> Chitwood</w:t>
      </w:r>
      <w:r w:rsidR="00741D8E">
        <w:rPr>
          <w:rFonts w:ascii="Times New Roman" w:hAnsi="Times New Roman" w:cs="Times New Roman"/>
          <w:bCs/>
          <w:sz w:val="24"/>
          <w:szCs w:val="24"/>
        </w:rPr>
        <w:t xml:space="preserve">, </w:t>
      </w:r>
      <w:r w:rsidR="00741D8E" w:rsidRPr="00741D8E">
        <w:rPr>
          <w:rFonts w:ascii="Times New Roman" w:hAnsi="Times New Roman" w:cs="Times New Roman"/>
          <w:bCs/>
          <w:i/>
          <w:sz w:val="24"/>
          <w:szCs w:val="24"/>
        </w:rPr>
        <w:t>008c Ag Hall, Department of Natural Resources Ecology and Management, Oklahoma State University, Stillwater, Oklahoma, 7407</w:t>
      </w:r>
      <w:r w:rsidR="004D6D6F">
        <w:rPr>
          <w:rFonts w:ascii="Times New Roman" w:hAnsi="Times New Roman" w:cs="Times New Roman"/>
          <w:bCs/>
          <w:i/>
          <w:sz w:val="24"/>
          <w:szCs w:val="24"/>
        </w:rPr>
        <w:t>8</w:t>
      </w:r>
      <w:r w:rsidR="00741D8E">
        <w:rPr>
          <w:rFonts w:ascii="Times New Roman" w:hAnsi="Times New Roman" w:cs="Times New Roman"/>
          <w:bCs/>
          <w:sz w:val="24"/>
          <w:szCs w:val="24"/>
        </w:rPr>
        <w:t xml:space="preserve"> </w:t>
      </w:r>
    </w:p>
    <w:p w14:paraId="1569B3B9" w14:textId="3591FEE5" w:rsidR="0042189D" w:rsidRPr="0042189D" w:rsidRDefault="0042189D" w:rsidP="00E47E85">
      <w:pPr>
        <w:spacing w:line="480" w:lineRule="auto"/>
        <w:rPr>
          <w:rFonts w:ascii="Times New Roman" w:hAnsi="Times New Roman" w:cs="Times New Roman"/>
          <w:bCs/>
          <w:sz w:val="24"/>
          <w:szCs w:val="24"/>
        </w:rPr>
      </w:pPr>
    </w:p>
    <w:p w14:paraId="469632DD" w14:textId="77777777" w:rsidR="00B4189F" w:rsidRDefault="00B4189F">
      <w:pPr>
        <w:rPr>
          <w:rFonts w:ascii="Times New Roman" w:hAnsi="Times New Roman" w:cs="Times New Roman"/>
          <w:b/>
          <w:sz w:val="24"/>
          <w:szCs w:val="24"/>
        </w:rPr>
      </w:pPr>
      <w:r>
        <w:rPr>
          <w:rFonts w:ascii="Times New Roman" w:hAnsi="Times New Roman" w:cs="Times New Roman"/>
          <w:b/>
          <w:sz w:val="24"/>
          <w:szCs w:val="24"/>
        </w:rPr>
        <w:br w:type="page"/>
      </w:r>
    </w:p>
    <w:p w14:paraId="2281C2AC" w14:textId="77777777" w:rsidR="00741D8E" w:rsidRDefault="00741D8E">
      <w:pPr>
        <w:rPr>
          <w:rFonts w:ascii="Times New Roman" w:hAnsi="Times New Roman" w:cs="Times New Roman"/>
          <w:b/>
          <w:sz w:val="24"/>
          <w:szCs w:val="24"/>
        </w:rPr>
      </w:pPr>
      <w:r>
        <w:rPr>
          <w:rFonts w:ascii="Times New Roman" w:hAnsi="Times New Roman" w:cs="Times New Roman"/>
          <w:b/>
          <w:sz w:val="24"/>
          <w:szCs w:val="24"/>
        </w:rPr>
        <w:lastRenderedPageBreak/>
        <w:t>Abstract</w:t>
      </w:r>
    </w:p>
    <w:p w14:paraId="1C3A8EB2" w14:textId="7F418AB5" w:rsidR="00013948" w:rsidRDefault="00741D8E" w:rsidP="006B1334">
      <w:pPr>
        <w:ind w:firstLine="720"/>
        <w:rPr>
          <w:rFonts w:ascii="Times New Roman" w:hAnsi="Times New Roman" w:cs="Times New Roman"/>
          <w:sz w:val="24"/>
          <w:szCs w:val="24"/>
        </w:rPr>
      </w:pPr>
      <w:r w:rsidRPr="006B1334">
        <w:rPr>
          <w:rFonts w:ascii="Times New Roman" w:hAnsi="Times New Roman" w:cs="Times New Roman"/>
          <w:sz w:val="24"/>
          <w:szCs w:val="24"/>
        </w:rPr>
        <w:t xml:space="preserve">Recent declines in </w:t>
      </w:r>
      <w:r w:rsidR="003B7298">
        <w:rPr>
          <w:rFonts w:ascii="Times New Roman" w:hAnsi="Times New Roman" w:cs="Times New Roman"/>
          <w:sz w:val="24"/>
          <w:szCs w:val="24"/>
        </w:rPr>
        <w:t>e</w:t>
      </w:r>
      <w:r w:rsidRPr="006B1334">
        <w:rPr>
          <w:rFonts w:ascii="Times New Roman" w:hAnsi="Times New Roman" w:cs="Times New Roman"/>
          <w:sz w:val="24"/>
          <w:szCs w:val="24"/>
        </w:rPr>
        <w:t xml:space="preserve">astern </w:t>
      </w:r>
      <w:r w:rsidR="00F80979">
        <w:rPr>
          <w:rFonts w:ascii="Times New Roman" w:hAnsi="Times New Roman" w:cs="Times New Roman"/>
          <w:sz w:val="24"/>
          <w:szCs w:val="24"/>
        </w:rPr>
        <w:t>w</w:t>
      </w:r>
      <w:r w:rsidRPr="006B1334">
        <w:rPr>
          <w:rFonts w:ascii="Times New Roman" w:hAnsi="Times New Roman" w:cs="Times New Roman"/>
          <w:sz w:val="24"/>
          <w:szCs w:val="24"/>
        </w:rPr>
        <w:t xml:space="preserve">ild </w:t>
      </w:r>
      <w:r w:rsidR="00F80979">
        <w:rPr>
          <w:rFonts w:ascii="Times New Roman" w:hAnsi="Times New Roman" w:cs="Times New Roman"/>
          <w:sz w:val="24"/>
          <w:szCs w:val="24"/>
        </w:rPr>
        <w:t>t</w:t>
      </w:r>
      <w:r w:rsidRPr="006B1334">
        <w:rPr>
          <w:rFonts w:ascii="Times New Roman" w:hAnsi="Times New Roman" w:cs="Times New Roman"/>
          <w:sz w:val="24"/>
          <w:szCs w:val="24"/>
        </w:rPr>
        <w:t xml:space="preserve">urkeys </w:t>
      </w:r>
      <w:r w:rsidR="006B1334">
        <w:rPr>
          <w:rFonts w:ascii="Times New Roman" w:hAnsi="Times New Roman" w:cs="Times New Roman"/>
          <w:bCs/>
          <w:sz w:val="24"/>
          <w:szCs w:val="24"/>
        </w:rPr>
        <w:t>(</w:t>
      </w:r>
      <w:r w:rsidR="006B1334" w:rsidRPr="006B1334">
        <w:rPr>
          <w:rFonts w:ascii="Times New Roman" w:hAnsi="Times New Roman" w:cs="Times New Roman"/>
          <w:bCs/>
          <w:i/>
          <w:sz w:val="24"/>
          <w:szCs w:val="24"/>
        </w:rPr>
        <w:t>Meleagris gallopavo silvestris</w:t>
      </w:r>
      <w:r w:rsidR="006B1334" w:rsidRPr="006B1334">
        <w:rPr>
          <w:rFonts w:ascii="Times New Roman" w:hAnsi="Times New Roman" w:cs="Times New Roman"/>
          <w:sz w:val="24"/>
          <w:szCs w:val="24"/>
        </w:rPr>
        <w:t xml:space="preserve">) </w:t>
      </w:r>
      <w:bookmarkStart w:id="0" w:name="_GoBack"/>
      <w:bookmarkEnd w:id="0"/>
      <w:del w:id="1" w:author="Londe, Dave" w:date="2022-11-21T14:11:00Z">
        <w:r w:rsidR="006B1334" w:rsidDel="00E31DC8">
          <w:rPr>
            <w:rFonts w:ascii="Times New Roman" w:hAnsi="Times New Roman" w:cs="Times New Roman"/>
            <w:sz w:val="24"/>
            <w:szCs w:val="24"/>
          </w:rPr>
          <w:delText xml:space="preserve">throughout their distribution </w:delText>
        </w:r>
      </w:del>
      <w:r w:rsidR="006B1334" w:rsidRPr="006B1334">
        <w:rPr>
          <w:rFonts w:ascii="Times New Roman" w:hAnsi="Times New Roman" w:cs="Times New Roman"/>
          <w:sz w:val="24"/>
          <w:szCs w:val="24"/>
        </w:rPr>
        <w:t xml:space="preserve">has prompted </w:t>
      </w:r>
      <w:r w:rsidR="00F80979">
        <w:rPr>
          <w:rFonts w:ascii="Times New Roman" w:hAnsi="Times New Roman" w:cs="Times New Roman"/>
          <w:sz w:val="24"/>
          <w:szCs w:val="24"/>
        </w:rPr>
        <w:t>increased</w:t>
      </w:r>
      <w:r w:rsidR="00F80979" w:rsidRPr="006B1334">
        <w:rPr>
          <w:rFonts w:ascii="Times New Roman" w:hAnsi="Times New Roman" w:cs="Times New Roman"/>
          <w:sz w:val="24"/>
          <w:szCs w:val="24"/>
        </w:rPr>
        <w:t xml:space="preserve"> </w:t>
      </w:r>
      <w:r w:rsidR="006B1334" w:rsidRPr="006B1334">
        <w:rPr>
          <w:rFonts w:ascii="Times New Roman" w:hAnsi="Times New Roman" w:cs="Times New Roman"/>
          <w:sz w:val="24"/>
          <w:szCs w:val="24"/>
        </w:rPr>
        <w:t>interest in</w:t>
      </w:r>
      <w:r w:rsidR="006B1334">
        <w:rPr>
          <w:rFonts w:ascii="Times New Roman" w:hAnsi="Times New Roman" w:cs="Times New Roman"/>
          <w:sz w:val="24"/>
          <w:szCs w:val="24"/>
        </w:rPr>
        <w:t xml:space="preserve"> management and research </w:t>
      </w:r>
      <w:r w:rsidR="00C44914">
        <w:rPr>
          <w:rFonts w:ascii="Times New Roman" w:hAnsi="Times New Roman" w:cs="Times New Roman"/>
          <w:sz w:val="24"/>
          <w:szCs w:val="24"/>
        </w:rPr>
        <w:t xml:space="preserve">of </w:t>
      </w:r>
      <w:r w:rsidR="006B1334">
        <w:rPr>
          <w:rFonts w:ascii="Times New Roman" w:hAnsi="Times New Roman" w:cs="Times New Roman"/>
          <w:sz w:val="24"/>
          <w:szCs w:val="24"/>
        </w:rPr>
        <w:t xml:space="preserve">this </w:t>
      </w:r>
      <w:r w:rsidR="00C44914">
        <w:rPr>
          <w:rFonts w:ascii="Times New Roman" w:hAnsi="Times New Roman" w:cs="Times New Roman"/>
          <w:sz w:val="24"/>
          <w:szCs w:val="24"/>
        </w:rPr>
        <w:t xml:space="preserve">important game </w:t>
      </w:r>
      <w:r w:rsidR="006B1334">
        <w:rPr>
          <w:rFonts w:ascii="Times New Roman" w:hAnsi="Times New Roman" w:cs="Times New Roman"/>
          <w:sz w:val="24"/>
          <w:szCs w:val="24"/>
        </w:rPr>
        <w:t>species.</w:t>
      </w:r>
      <w:r w:rsidR="006B1334" w:rsidRPr="006B1334">
        <w:rPr>
          <w:rFonts w:ascii="Times New Roman" w:hAnsi="Times New Roman" w:cs="Times New Roman"/>
          <w:sz w:val="24"/>
          <w:szCs w:val="24"/>
        </w:rPr>
        <w:t xml:space="preserve"> </w:t>
      </w:r>
      <w:r w:rsidR="006B1334">
        <w:rPr>
          <w:rFonts w:ascii="Times New Roman" w:hAnsi="Times New Roman" w:cs="Times New Roman"/>
          <w:sz w:val="24"/>
          <w:szCs w:val="24"/>
        </w:rPr>
        <w:t>However, the causes of these declines are unclear</w:t>
      </w:r>
      <w:r w:rsidR="00F22F9F">
        <w:rPr>
          <w:rFonts w:ascii="Times New Roman" w:hAnsi="Times New Roman" w:cs="Times New Roman"/>
          <w:sz w:val="24"/>
          <w:szCs w:val="24"/>
        </w:rPr>
        <w:t>,</w:t>
      </w:r>
      <w:r w:rsidR="006B1334">
        <w:rPr>
          <w:rFonts w:ascii="Times New Roman" w:hAnsi="Times New Roman" w:cs="Times New Roman"/>
          <w:sz w:val="24"/>
          <w:szCs w:val="24"/>
        </w:rPr>
        <w:t xml:space="preserve"> leaving uncertainty in how to manage </w:t>
      </w:r>
      <w:r w:rsidR="00905120">
        <w:rPr>
          <w:rFonts w:ascii="Times New Roman" w:hAnsi="Times New Roman" w:cs="Times New Roman"/>
          <w:sz w:val="24"/>
          <w:szCs w:val="24"/>
        </w:rPr>
        <w:t>eastern wild turkey</w:t>
      </w:r>
      <w:r w:rsidR="006B1334">
        <w:rPr>
          <w:rFonts w:ascii="Times New Roman" w:hAnsi="Times New Roman" w:cs="Times New Roman"/>
          <w:sz w:val="24"/>
          <w:szCs w:val="24"/>
        </w:rPr>
        <w:t>. Foundational to effective management of any game species, including wild turkey, is understanding the biotic and abiotic factors that influence demographic parameters and the contribution of vital rates to population growth. Our objectives for this study were to</w:t>
      </w:r>
      <w:r w:rsidR="004871C4">
        <w:rPr>
          <w:rFonts w:ascii="Times New Roman" w:hAnsi="Times New Roman" w:cs="Times New Roman"/>
          <w:sz w:val="24"/>
          <w:szCs w:val="24"/>
        </w:rPr>
        <w:t>:</w:t>
      </w:r>
      <w:r w:rsidR="006B1334">
        <w:rPr>
          <w:rFonts w:ascii="Times New Roman" w:hAnsi="Times New Roman" w:cs="Times New Roman"/>
          <w:sz w:val="24"/>
          <w:szCs w:val="24"/>
        </w:rPr>
        <w:t xml:space="preserve"> 1) conduct a literature review to collect all published </w:t>
      </w:r>
      <w:r w:rsidR="00A349C5">
        <w:rPr>
          <w:rFonts w:ascii="Times New Roman" w:hAnsi="Times New Roman" w:cs="Times New Roman"/>
          <w:sz w:val="24"/>
          <w:szCs w:val="24"/>
        </w:rPr>
        <w:t xml:space="preserve">vital </w:t>
      </w:r>
      <w:r w:rsidR="006B1334">
        <w:rPr>
          <w:rFonts w:ascii="Times New Roman" w:hAnsi="Times New Roman" w:cs="Times New Roman"/>
          <w:sz w:val="24"/>
          <w:szCs w:val="24"/>
        </w:rPr>
        <w:t xml:space="preserve">rates for eastern wild turkey </w:t>
      </w:r>
      <w:r w:rsidR="00C44914">
        <w:rPr>
          <w:rFonts w:ascii="Times New Roman" w:hAnsi="Times New Roman" w:cs="Times New Roman"/>
          <w:sz w:val="24"/>
          <w:szCs w:val="24"/>
        </w:rPr>
        <w:t>over</w:t>
      </w:r>
      <w:r w:rsidR="006B1334">
        <w:rPr>
          <w:rFonts w:ascii="Times New Roman" w:hAnsi="Times New Roman" w:cs="Times New Roman"/>
          <w:sz w:val="24"/>
          <w:szCs w:val="24"/>
        </w:rPr>
        <w:t xml:space="preserve"> the last 50 years, </w:t>
      </w:r>
      <w:r w:rsidR="00207BA3">
        <w:rPr>
          <w:rFonts w:ascii="Times New Roman" w:hAnsi="Times New Roman" w:cs="Times New Roman"/>
          <w:sz w:val="24"/>
          <w:szCs w:val="24"/>
        </w:rPr>
        <w:t>2</w:t>
      </w:r>
      <w:r w:rsidR="00117EEE">
        <w:rPr>
          <w:rFonts w:ascii="Times New Roman" w:hAnsi="Times New Roman" w:cs="Times New Roman"/>
          <w:sz w:val="24"/>
          <w:szCs w:val="24"/>
        </w:rPr>
        <w:t>) perform a scoping review of the biotic and abiotic factors that have been found to influence vital rates and highlight areas that require additional research</w:t>
      </w:r>
      <w:r w:rsidR="00207BA3">
        <w:rPr>
          <w:rFonts w:ascii="Times New Roman" w:hAnsi="Times New Roman" w:cs="Times New Roman"/>
          <w:sz w:val="24"/>
          <w:szCs w:val="24"/>
        </w:rPr>
        <w:t>,</w:t>
      </w:r>
      <w:r w:rsidR="00117EEE">
        <w:rPr>
          <w:rFonts w:ascii="Times New Roman" w:hAnsi="Times New Roman" w:cs="Times New Roman"/>
          <w:sz w:val="24"/>
          <w:szCs w:val="24"/>
        </w:rPr>
        <w:t xml:space="preserve"> and 3</w:t>
      </w:r>
      <w:r w:rsidR="006B1334">
        <w:rPr>
          <w:rFonts w:ascii="Times New Roman" w:hAnsi="Times New Roman" w:cs="Times New Roman"/>
          <w:sz w:val="24"/>
          <w:szCs w:val="24"/>
        </w:rPr>
        <w:t xml:space="preserve">) use the published </w:t>
      </w:r>
      <w:r w:rsidR="006B1334" w:rsidRPr="00AD5EAA">
        <w:rPr>
          <w:rFonts w:ascii="Times New Roman" w:hAnsi="Times New Roman" w:cs="Times New Roman"/>
          <w:sz w:val="24"/>
          <w:szCs w:val="24"/>
        </w:rPr>
        <w:t>vital rate</w:t>
      </w:r>
      <w:r w:rsidR="006B1334">
        <w:rPr>
          <w:rFonts w:ascii="Times New Roman" w:hAnsi="Times New Roman" w:cs="Times New Roman"/>
          <w:sz w:val="24"/>
          <w:szCs w:val="24"/>
        </w:rPr>
        <w:t xml:space="preserve">s to populate a </w:t>
      </w:r>
      <w:r w:rsidR="00224BDD">
        <w:rPr>
          <w:rFonts w:ascii="Times New Roman" w:hAnsi="Times New Roman" w:cs="Times New Roman"/>
          <w:sz w:val="24"/>
          <w:szCs w:val="24"/>
        </w:rPr>
        <w:t>l</w:t>
      </w:r>
      <w:r w:rsidR="006B1334">
        <w:rPr>
          <w:rFonts w:ascii="Times New Roman" w:hAnsi="Times New Roman" w:cs="Times New Roman"/>
          <w:sz w:val="24"/>
          <w:szCs w:val="24"/>
        </w:rPr>
        <w:t>ife</w:t>
      </w:r>
      <w:r w:rsidR="004871C4">
        <w:rPr>
          <w:rFonts w:ascii="Times New Roman" w:hAnsi="Times New Roman" w:cs="Times New Roman"/>
          <w:sz w:val="24"/>
          <w:szCs w:val="24"/>
        </w:rPr>
        <w:t>-</w:t>
      </w:r>
      <w:r w:rsidR="00224BDD">
        <w:rPr>
          <w:rFonts w:ascii="Times New Roman" w:hAnsi="Times New Roman" w:cs="Times New Roman"/>
          <w:sz w:val="24"/>
          <w:szCs w:val="24"/>
        </w:rPr>
        <w:t>s</w:t>
      </w:r>
      <w:r w:rsidR="006B1334">
        <w:rPr>
          <w:rFonts w:ascii="Times New Roman" w:hAnsi="Times New Roman" w:cs="Times New Roman"/>
          <w:sz w:val="24"/>
          <w:szCs w:val="24"/>
        </w:rPr>
        <w:t xml:space="preserve">tage </w:t>
      </w:r>
      <w:r w:rsidR="00224BDD">
        <w:rPr>
          <w:rFonts w:ascii="Times New Roman" w:hAnsi="Times New Roman" w:cs="Times New Roman"/>
          <w:sz w:val="24"/>
          <w:szCs w:val="24"/>
        </w:rPr>
        <w:t>s</w:t>
      </w:r>
      <w:r w:rsidR="004871C4">
        <w:rPr>
          <w:rFonts w:ascii="Times New Roman" w:hAnsi="Times New Roman" w:cs="Times New Roman"/>
          <w:sz w:val="24"/>
          <w:szCs w:val="24"/>
        </w:rPr>
        <w:t xml:space="preserve">imulation </w:t>
      </w:r>
      <w:r w:rsidR="009D17FA">
        <w:rPr>
          <w:rFonts w:ascii="Times New Roman" w:hAnsi="Times New Roman" w:cs="Times New Roman"/>
          <w:sz w:val="24"/>
          <w:szCs w:val="24"/>
        </w:rPr>
        <w:t>a</w:t>
      </w:r>
      <w:r w:rsidR="006B1334">
        <w:rPr>
          <w:rFonts w:ascii="Times New Roman" w:hAnsi="Times New Roman" w:cs="Times New Roman"/>
          <w:sz w:val="24"/>
          <w:szCs w:val="24"/>
        </w:rPr>
        <w:t xml:space="preserve">nalysis (LSA) </w:t>
      </w:r>
      <w:r w:rsidR="00F80979">
        <w:rPr>
          <w:rFonts w:ascii="Times New Roman" w:hAnsi="Times New Roman" w:cs="Times New Roman"/>
          <w:sz w:val="24"/>
          <w:szCs w:val="24"/>
        </w:rPr>
        <w:t xml:space="preserve">and </w:t>
      </w:r>
      <w:r w:rsidR="006B1334">
        <w:rPr>
          <w:rFonts w:ascii="Times New Roman" w:hAnsi="Times New Roman" w:cs="Times New Roman"/>
          <w:sz w:val="24"/>
          <w:szCs w:val="24"/>
        </w:rPr>
        <w:t xml:space="preserve">identify the vital rates that make the greatest contribution to </w:t>
      </w:r>
      <w:r w:rsidR="006453FA">
        <w:rPr>
          <w:rFonts w:ascii="Times New Roman" w:hAnsi="Times New Roman" w:cs="Times New Roman"/>
          <w:sz w:val="24"/>
          <w:szCs w:val="24"/>
        </w:rPr>
        <w:t>population growth</w:t>
      </w:r>
      <w:r w:rsidR="006B1334">
        <w:rPr>
          <w:rFonts w:ascii="Times New Roman" w:hAnsi="Times New Roman" w:cs="Times New Roman"/>
          <w:sz w:val="24"/>
          <w:szCs w:val="24"/>
        </w:rPr>
        <w:t xml:space="preserve">. </w:t>
      </w:r>
      <w:r w:rsidR="000A08D3">
        <w:rPr>
          <w:rFonts w:ascii="Times New Roman" w:hAnsi="Times New Roman" w:cs="Times New Roman"/>
          <w:sz w:val="24"/>
          <w:szCs w:val="24"/>
        </w:rPr>
        <w:t>Based on vital rates from the eastern wild turkey</w:t>
      </w:r>
      <w:r w:rsidR="008A689B">
        <w:rPr>
          <w:rFonts w:ascii="Times New Roman" w:hAnsi="Times New Roman" w:cs="Times New Roman"/>
          <w:sz w:val="24"/>
          <w:szCs w:val="24"/>
        </w:rPr>
        <w:t>’</w:t>
      </w:r>
      <w:r w:rsidR="000A08D3">
        <w:rPr>
          <w:rFonts w:ascii="Times New Roman" w:hAnsi="Times New Roman" w:cs="Times New Roman"/>
          <w:sz w:val="24"/>
          <w:szCs w:val="24"/>
        </w:rPr>
        <w:t>s entire distribution, o</w:t>
      </w:r>
      <w:r w:rsidR="006B1334">
        <w:rPr>
          <w:rFonts w:ascii="Times New Roman" w:hAnsi="Times New Roman" w:cs="Times New Roman"/>
          <w:sz w:val="24"/>
          <w:szCs w:val="24"/>
        </w:rPr>
        <w:t xml:space="preserve">ur LSA </w:t>
      </w:r>
      <w:r w:rsidR="004D6D6F">
        <w:rPr>
          <w:rFonts w:ascii="Times New Roman" w:hAnsi="Times New Roman" w:cs="Times New Roman"/>
          <w:sz w:val="24"/>
          <w:szCs w:val="24"/>
        </w:rPr>
        <w:t xml:space="preserve">estimated </w:t>
      </w:r>
      <w:r w:rsidR="00770560">
        <w:rPr>
          <w:rFonts w:ascii="Times New Roman" w:hAnsi="Times New Roman" w:cs="Times New Roman"/>
          <w:sz w:val="24"/>
          <w:szCs w:val="24"/>
        </w:rPr>
        <w:t xml:space="preserve">a </w:t>
      </w:r>
      <w:r w:rsidR="00F045E9">
        <w:rPr>
          <w:rFonts w:ascii="Times New Roman" w:hAnsi="Times New Roman" w:cs="Times New Roman"/>
          <w:sz w:val="24"/>
          <w:szCs w:val="24"/>
        </w:rPr>
        <w:t xml:space="preserve">mean </w:t>
      </w:r>
      <w:r w:rsidR="00D3426A">
        <w:rPr>
          <w:rFonts w:ascii="Times New Roman" w:hAnsi="Times New Roman" w:cs="Times New Roman"/>
          <w:sz w:val="24"/>
          <w:szCs w:val="24"/>
        </w:rPr>
        <w:t xml:space="preserve">asymptotic </w:t>
      </w:r>
      <w:r w:rsidR="006B1334">
        <w:rPr>
          <w:rFonts w:ascii="Times New Roman" w:hAnsi="Times New Roman" w:cs="Times New Roman"/>
          <w:sz w:val="24"/>
          <w:szCs w:val="24"/>
        </w:rPr>
        <w:t>population growth rate</w:t>
      </w:r>
      <w:r w:rsidR="004D6D6F">
        <w:rPr>
          <w:rFonts w:ascii="Times New Roman" w:hAnsi="Times New Roman" w:cs="Times New Roman"/>
          <w:sz w:val="24"/>
          <w:szCs w:val="24"/>
        </w:rPr>
        <w:t xml:space="preserve"> </w:t>
      </w:r>
      <w:r w:rsidR="00F80979">
        <w:rPr>
          <w:rFonts w:ascii="Times New Roman" w:hAnsi="Times New Roman" w:cs="Times New Roman"/>
          <w:sz w:val="24"/>
          <w:szCs w:val="24"/>
        </w:rPr>
        <w:t>(</w:t>
      </w:r>
      <w:r w:rsidR="006453FA">
        <w:rPr>
          <w:rFonts w:ascii="Times New Roman" w:hAnsi="Times New Roman" w:cs="Times New Roman"/>
          <w:sz w:val="24"/>
          <w:szCs w:val="24"/>
        </w:rPr>
        <w:t>λ</w:t>
      </w:r>
      <w:r w:rsidR="00F80979">
        <w:rPr>
          <w:rFonts w:ascii="Times New Roman" w:hAnsi="Times New Roman" w:cs="Times New Roman"/>
          <w:sz w:val="24"/>
          <w:szCs w:val="24"/>
        </w:rPr>
        <w:t>)</w:t>
      </w:r>
      <w:r w:rsidR="00E5183B">
        <w:rPr>
          <w:rFonts w:ascii="Times New Roman" w:hAnsi="Times New Roman" w:cs="Times New Roman"/>
          <w:sz w:val="24"/>
          <w:szCs w:val="24"/>
        </w:rPr>
        <w:t xml:space="preserve"> of</w:t>
      </w:r>
      <w:r w:rsidR="006453FA">
        <w:rPr>
          <w:rFonts w:ascii="Times New Roman" w:hAnsi="Times New Roman" w:cs="Times New Roman"/>
          <w:sz w:val="24"/>
          <w:szCs w:val="24"/>
        </w:rPr>
        <w:t xml:space="preserve"> </w:t>
      </w:r>
      <w:r w:rsidR="006B1334">
        <w:rPr>
          <w:rFonts w:ascii="Times New Roman" w:hAnsi="Times New Roman" w:cs="Times New Roman"/>
          <w:sz w:val="24"/>
          <w:szCs w:val="24"/>
        </w:rPr>
        <w:t>0.91</w:t>
      </w:r>
      <w:r w:rsidR="00F045E9">
        <w:rPr>
          <w:rFonts w:ascii="Times New Roman" w:hAnsi="Times New Roman" w:cs="Times New Roman"/>
          <w:sz w:val="24"/>
          <w:szCs w:val="24"/>
        </w:rPr>
        <w:t xml:space="preserve"> (</w:t>
      </w:r>
      <w:r w:rsidR="00F045E9" w:rsidRPr="00F045E9">
        <w:rPr>
          <w:rFonts w:ascii="Times New Roman" w:hAnsi="Times New Roman" w:cs="Times New Roman"/>
          <w:sz w:val="24"/>
          <w:szCs w:val="24"/>
        </w:rPr>
        <w:t>95% CI = 0.71</w:t>
      </w:r>
      <w:r w:rsidR="00F045E9">
        <w:rPr>
          <w:rFonts w:ascii="Times New Roman" w:hAnsi="Times New Roman" w:cs="Times New Roman"/>
          <w:sz w:val="24"/>
          <w:szCs w:val="24"/>
        </w:rPr>
        <w:t>,</w:t>
      </w:r>
      <w:r w:rsidR="00F045E9" w:rsidRPr="00F045E9">
        <w:rPr>
          <w:rFonts w:ascii="Times New Roman" w:hAnsi="Times New Roman" w:cs="Times New Roman"/>
          <w:sz w:val="24"/>
          <w:szCs w:val="24"/>
        </w:rPr>
        <w:t xml:space="preserve"> 1.12</w:t>
      </w:r>
      <w:r w:rsidR="00F045E9">
        <w:rPr>
          <w:rFonts w:ascii="Times New Roman" w:hAnsi="Times New Roman" w:cs="Times New Roman"/>
          <w:sz w:val="24"/>
          <w:szCs w:val="24"/>
        </w:rPr>
        <w:t>)</w:t>
      </w:r>
      <w:r w:rsidR="00770560">
        <w:rPr>
          <w:rFonts w:ascii="Times New Roman" w:hAnsi="Times New Roman" w:cs="Times New Roman"/>
          <w:sz w:val="24"/>
          <w:szCs w:val="24"/>
        </w:rPr>
        <w:t>.</w:t>
      </w:r>
      <w:r w:rsidR="006453FA">
        <w:rPr>
          <w:rFonts w:ascii="Times New Roman" w:hAnsi="Times New Roman" w:cs="Times New Roman"/>
          <w:sz w:val="24"/>
          <w:szCs w:val="24"/>
        </w:rPr>
        <w:t xml:space="preserve"> </w:t>
      </w:r>
      <w:r w:rsidR="00B5731C">
        <w:rPr>
          <w:rFonts w:ascii="Times New Roman" w:hAnsi="Times New Roman" w:cs="Times New Roman"/>
          <w:sz w:val="24"/>
          <w:szCs w:val="24"/>
        </w:rPr>
        <w:t xml:space="preserve">Vital rates associated with after second year </w:t>
      </w:r>
      <w:r w:rsidR="00730C67">
        <w:rPr>
          <w:rFonts w:ascii="Times New Roman" w:hAnsi="Times New Roman" w:cs="Times New Roman"/>
          <w:sz w:val="24"/>
          <w:szCs w:val="24"/>
        </w:rPr>
        <w:t xml:space="preserve">(ASY) </w:t>
      </w:r>
      <w:r w:rsidR="009D17FA">
        <w:rPr>
          <w:rFonts w:ascii="Times New Roman" w:hAnsi="Times New Roman" w:cs="Times New Roman"/>
          <w:sz w:val="24"/>
          <w:szCs w:val="24"/>
        </w:rPr>
        <w:t xml:space="preserve">females </w:t>
      </w:r>
      <w:r w:rsidR="00B5731C">
        <w:rPr>
          <w:rFonts w:ascii="Times New Roman" w:hAnsi="Times New Roman" w:cs="Times New Roman"/>
          <w:sz w:val="24"/>
          <w:szCs w:val="24"/>
        </w:rPr>
        <w:t xml:space="preserve">were most influential in determining population growth. </w:t>
      </w:r>
      <w:r w:rsidR="006453FA">
        <w:rPr>
          <w:rFonts w:ascii="Times New Roman" w:hAnsi="Times New Roman" w:cs="Times New Roman"/>
          <w:sz w:val="24"/>
          <w:szCs w:val="24"/>
        </w:rPr>
        <w:t xml:space="preserve">Survival of </w:t>
      </w:r>
      <w:r w:rsidR="00730C67">
        <w:rPr>
          <w:rFonts w:ascii="Times New Roman" w:hAnsi="Times New Roman" w:cs="Times New Roman"/>
          <w:sz w:val="24"/>
          <w:szCs w:val="24"/>
        </w:rPr>
        <w:t>ASY</w:t>
      </w:r>
      <w:r w:rsidR="006453FA">
        <w:rPr>
          <w:rFonts w:ascii="Times New Roman" w:hAnsi="Times New Roman" w:cs="Times New Roman"/>
          <w:sz w:val="24"/>
          <w:szCs w:val="24"/>
        </w:rPr>
        <w:t xml:space="preserve"> </w:t>
      </w:r>
      <w:r w:rsidR="00CE338F">
        <w:rPr>
          <w:rFonts w:ascii="Times New Roman" w:hAnsi="Times New Roman" w:cs="Times New Roman"/>
          <w:sz w:val="24"/>
          <w:szCs w:val="24"/>
        </w:rPr>
        <w:t xml:space="preserve">hens </w:t>
      </w:r>
      <w:r w:rsidR="006453FA">
        <w:rPr>
          <w:rFonts w:ascii="Times New Roman" w:hAnsi="Times New Roman" w:cs="Times New Roman"/>
          <w:sz w:val="24"/>
          <w:szCs w:val="24"/>
        </w:rPr>
        <w:t>had the greatest elasticity</w:t>
      </w:r>
      <w:r w:rsidR="00B5731C">
        <w:rPr>
          <w:rFonts w:ascii="Times New Roman" w:hAnsi="Times New Roman" w:cs="Times New Roman"/>
          <w:sz w:val="24"/>
          <w:szCs w:val="24"/>
        </w:rPr>
        <w:t xml:space="preserve"> (</w:t>
      </w:r>
      <w:r w:rsidR="006453FA">
        <w:rPr>
          <w:rFonts w:ascii="Times New Roman" w:hAnsi="Times New Roman" w:cs="Times New Roman"/>
          <w:sz w:val="24"/>
          <w:szCs w:val="24"/>
        </w:rPr>
        <w:t>0.53</w:t>
      </w:r>
      <w:r w:rsidR="00B5731C">
        <w:rPr>
          <w:rFonts w:ascii="Times New Roman" w:hAnsi="Times New Roman" w:cs="Times New Roman"/>
          <w:sz w:val="24"/>
          <w:szCs w:val="24"/>
        </w:rPr>
        <w:t>), while r</w:t>
      </w:r>
      <w:r w:rsidR="006453FA">
        <w:rPr>
          <w:rFonts w:ascii="Times New Roman" w:hAnsi="Times New Roman" w:cs="Times New Roman"/>
          <w:sz w:val="24"/>
          <w:szCs w:val="24"/>
        </w:rPr>
        <w:t xml:space="preserve">eproduction of </w:t>
      </w:r>
      <w:r w:rsidR="00730C67">
        <w:rPr>
          <w:rFonts w:ascii="Times New Roman" w:hAnsi="Times New Roman" w:cs="Times New Roman"/>
          <w:sz w:val="24"/>
          <w:szCs w:val="24"/>
        </w:rPr>
        <w:t>ASY</w:t>
      </w:r>
      <w:r w:rsidR="006453FA">
        <w:rPr>
          <w:rFonts w:ascii="Times New Roman" w:hAnsi="Times New Roman" w:cs="Times New Roman"/>
          <w:sz w:val="24"/>
          <w:szCs w:val="24"/>
        </w:rPr>
        <w:t xml:space="preserve"> </w:t>
      </w:r>
      <w:r w:rsidR="009D17FA">
        <w:rPr>
          <w:rFonts w:ascii="Times New Roman" w:hAnsi="Times New Roman" w:cs="Times New Roman"/>
          <w:sz w:val="24"/>
          <w:szCs w:val="24"/>
        </w:rPr>
        <w:t xml:space="preserve">females </w:t>
      </w:r>
      <w:r w:rsidR="006453FA">
        <w:rPr>
          <w:rFonts w:ascii="Times New Roman" w:hAnsi="Times New Roman" w:cs="Times New Roman"/>
          <w:sz w:val="24"/>
          <w:szCs w:val="24"/>
        </w:rPr>
        <w:t>had comparatively lower elasticity (0.21) but high process variance</w:t>
      </w:r>
      <w:r w:rsidR="00CE338F">
        <w:rPr>
          <w:rFonts w:ascii="Times New Roman" w:hAnsi="Times New Roman" w:cs="Times New Roman"/>
          <w:sz w:val="24"/>
          <w:szCs w:val="24"/>
        </w:rPr>
        <w:t>,</w:t>
      </w:r>
      <w:r w:rsidR="006453FA">
        <w:rPr>
          <w:rFonts w:ascii="Times New Roman" w:hAnsi="Times New Roman" w:cs="Times New Roman"/>
          <w:sz w:val="24"/>
          <w:szCs w:val="24"/>
        </w:rPr>
        <w:t xml:space="preserve"> causing it to explain a greater proportion of variance in λ. Our scoping review found that </w:t>
      </w:r>
      <w:r w:rsidR="00F80979">
        <w:rPr>
          <w:rFonts w:ascii="Times New Roman" w:hAnsi="Times New Roman" w:cs="Times New Roman"/>
          <w:sz w:val="24"/>
          <w:szCs w:val="24"/>
        </w:rPr>
        <w:t xml:space="preserve">most </w:t>
      </w:r>
      <w:r w:rsidR="006453FA">
        <w:rPr>
          <w:rFonts w:ascii="Times New Roman" w:hAnsi="Times New Roman" w:cs="Times New Roman"/>
          <w:sz w:val="24"/>
          <w:szCs w:val="24"/>
        </w:rPr>
        <w:t xml:space="preserve">research has focused on the effects of habitat characteristics at nest sites and the direct effects of harvest on adult survival, </w:t>
      </w:r>
      <w:r w:rsidR="00EE67C4">
        <w:rPr>
          <w:rFonts w:ascii="Times New Roman" w:hAnsi="Times New Roman" w:cs="Times New Roman"/>
          <w:sz w:val="24"/>
          <w:szCs w:val="24"/>
        </w:rPr>
        <w:t>while</w:t>
      </w:r>
      <w:r w:rsidR="006453FA">
        <w:rPr>
          <w:rFonts w:ascii="Times New Roman" w:hAnsi="Times New Roman" w:cs="Times New Roman"/>
          <w:sz w:val="24"/>
          <w:szCs w:val="24"/>
        </w:rPr>
        <w:t xml:space="preserve"> topics such as disease, weather, predator-prey dynamics, social structure, and </w:t>
      </w:r>
      <w:r w:rsidR="004D6D6F">
        <w:rPr>
          <w:rFonts w:ascii="Times New Roman" w:hAnsi="Times New Roman" w:cs="Times New Roman"/>
          <w:sz w:val="24"/>
          <w:szCs w:val="24"/>
        </w:rPr>
        <w:t xml:space="preserve">indirect </w:t>
      </w:r>
      <w:r w:rsidR="006453FA">
        <w:rPr>
          <w:rFonts w:ascii="Times New Roman" w:hAnsi="Times New Roman" w:cs="Times New Roman"/>
          <w:sz w:val="24"/>
          <w:szCs w:val="24"/>
        </w:rPr>
        <w:t xml:space="preserve">effects of harvest on wild turkey vital rates </w:t>
      </w:r>
      <w:r w:rsidR="00CD4B43">
        <w:rPr>
          <w:rFonts w:ascii="Times New Roman" w:hAnsi="Times New Roman" w:cs="Times New Roman"/>
          <w:sz w:val="24"/>
          <w:szCs w:val="24"/>
        </w:rPr>
        <w:t xml:space="preserve">generally </w:t>
      </w:r>
      <w:r w:rsidR="006453FA">
        <w:rPr>
          <w:rFonts w:ascii="Times New Roman" w:hAnsi="Times New Roman" w:cs="Times New Roman"/>
          <w:sz w:val="24"/>
          <w:szCs w:val="24"/>
        </w:rPr>
        <w:t xml:space="preserve">have been understudied. </w:t>
      </w:r>
      <w:r w:rsidR="00D340E5">
        <w:rPr>
          <w:rFonts w:ascii="Times New Roman" w:hAnsi="Times New Roman" w:cs="Times New Roman"/>
          <w:sz w:val="24"/>
          <w:szCs w:val="24"/>
        </w:rPr>
        <w:t>We recommend that f</w:t>
      </w:r>
      <w:r w:rsidR="00013948">
        <w:rPr>
          <w:rFonts w:ascii="Times New Roman" w:hAnsi="Times New Roman" w:cs="Times New Roman"/>
          <w:sz w:val="24"/>
          <w:szCs w:val="24"/>
        </w:rPr>
        <w:t xml:space="preserve">uture research take a more mechanistic </w:t>
      </w:r>
      <w:r w:rsidR="00D05E6A">
        <w:rPr>
          <w:rFonts w:ascii="Times New Roman" w:hAnsi="Times New Roman" w:cs="Times New Roman"/>
          <w:sz w:val="24"/>
          <w:szCs w:val="24"/>
        </w:rPr>
        <w:t xml:space="preserve">and experimental </w:t>
      </w:r>
      <w:r w:rsidR="00013948">
        <w:rPr>
          <w:rFonts w:ascii="Times New Roman" w:hAnsi="Times New Roman" w:cs="Times New Roman"/>
          <w:sz w:val="24"/>
          <w:szCs w:val="24"/>
        </w:rPr>
        <w:t xml:space="preserve">approach to understanding variation in wild turkey population vital rates and consider multiple competing mechanisms. </w:t>
      </w:r>
    </w:p>
    <w:p w14:paraId="2ABF8E9A" w14:textId="77777777" w:rsidR="00013948" w:rsidRDefault="00013948" w:rsidP="006B1334">
      <w:pPr>
        <w:ind w:firstLine="720"/>
        <w:rPr>
          <w:rFonts w:ascii="Times New Roman" w:hAnsi="Times New Roman" w:cs="Times New Roman"/>
          <w:sz w:val="24"/>
          <w:szCs w:val="24"/>
        </w:rPr>
      </w:pPr>
    </w:p>
    <w:p w14:paraId="6E4CD3FA" w14:textId="139736F9" w:rsidR="00741D8E" w:rsidRPr="006B1334" w:rsidRDefault="00013948" w:rsidP="00013948">
      <w:pPr>
        <w:rPr>
          <w:rFonts w:ascii="Times New Roman" w:hAnsi="Times New Roman" w:cs="Times New Roman"/>
          <w:b/>
          <w:sz w:val="24"/>
          <w:szCs w:val="24"/>
        </w:rPr>
      </w:pPr>
      <w:r>
        <w:rPr>
          <w:rFonts w:ascii="Times New Roman" w:hAnsi="Times New Roman" w:cs="Times New Roman"/>
          <w:b/>
          <w:sz w:val="24"/>
          <w:szCs w:val="24"/>
        </w:rPr>
        <w:t xml:space="preserve">Key Words: </w:t>
      </w:r>
      <w:r w:rsidR="00C44914">
        <w:rPr>
          <w:rFonts w:ascii="Times New Roman" w:hAnsi="Times New Roman" w:cs="Times New Roman"/>
          <w:sz w:val="24"/>
          <w:szCs w:val="24"/>
        </w:rPr>
        <w:t>e</w:t>
      </w:r>
      <w:r w:rsidRPr="00013948">
        <w:rPr>
          <w:rFonts w:ascii="Times New Roman" w:hAnsi="Times New Roman" w:cs="Times New Roman"/>
          <w:sz w:val="24"/>
          <w:szCs w:val="24"/>
        </w:rPr>
        <w:t xml:space="preserve">astern </w:t>
      </w:r>
      <w:r w:rsidR="00C44914">
        <w:rPr>
          <w:rFonts w:ascii="Times New Roman" w:hAnsi="Times New Roman" w:cs="Times New Roman"/>
          <w:sz w:val="24"/>
          <w:szCs w:val="24"/>
        </w:rPr>
        <w:t>w</w:t>
      </w:r>
      <w:r w:rsidRPr="00013948">
        <w:rPr>
          <w:rFonts w:ascii="Times New Roman" w:hAnsi="Times New Roman" w:cs="Times New Roman"/>
          <w:sz w:val="24"/>
          <w:szCs w:val="24"/>
        </w:rPr>
        <w:t xml:space="preserve">ild </w:t>
      </w:r>
      <w:r w:rsidR="00C44914">
        <w:rPr>
          <w:rFonts w:ascii="Times New Roman" w:hAnsi="Times New Roman" w:cs="Times New Roman"/>
          <w:sz w:val="24"/>
          <w:szCs w:val="24"/>
        </w:rPr>
        <w:t>t</w:t>
      </w:r>
      <w:r w:rsidRPr="00013948">
        <w:rPr>
          <w:rFonts w:ascii="Times New Roman" w:hAnsi="Times New Roman" w:cs="Times New Roman"/>
          <w:sz w:val="24"/>
          <w:szCs w:val="24"/>
        </w:rPr>
        <w:t>urkey</w:t>
      </w:r>
      <w:r>
        <w:rPr>
          <w:rFonts w:ascii="Times New Roman" w:hAnsi="Times New Roman" w:cs="Times New Roman"/>
          <w:sz w:val="24"/>
          <w:szCs w:val="24"/>
        </w:rPr>
        <w:t xml:space="preserve">, </w:t>
      </w:r>
      <w:r w:rsidRPr="00013948">
        <w:rPr>
          <w:rFonts w:ascii="Times New Roman" w:hAnsi="Times New Roman" w:cs="Times New Roman"/>
          <w:bCs/>
          <w:sz w:val="24"/>
          <w:szCs w:val="24"/>
        </w:rPr>
        <w:t xml:space="preserve">elasticity, </w:t>
      </w:r>
      <w:r w:rsidRPr="006B1334">
        <w:rPr>
          <w:rFonts w:ascii="Times New Roman" w:hAnsi="Times New Roman" w:cs="Times New Roman"/>
          <w:bCs/>
          <w:i/>
          <w:sz w:val="24"/>
          <w:szCs w:val="24"/>
        </w:rPr>
        <w:t>Meleagris gallopavo silvestris</w:t>
      </w:r>
      <w:r w:rsidRPr="00013948">
        <w:rPr>
          <w:rFonts w:ascii="Times New Roman" w:hAnsi="Times New Roman" w:cs="Times New Roman"/>
          <w:bCs/>
          <w:sz w:val="24"/>
          <w:szCs w:val="24"/>
        </w:rPr>
        <w:t xml:space="preserve">, </w:t>
      </w:r>
      <w:r w:rsidR="00F80979">
        <w:rPr>
          <w:rFonts w:ascii="Times New Roman" w:hAnsi="Times New Roman" w:cs="Times New Roman"/>
          <w:bCs/>
          <w:sz w:val="24"/>
          <w:szCs w:val="24"/>
        </w:rPr>
        <w:t>l</w:t>
      </w:r>
      <w:r w:rsidRPr="00013948">
        <w:rPr>
          <w:rFonts w:ascii="Times New Roman" w:hAnsi="Times New Roman" w:cs="Times New Roman"/>
          <w:bCs/>
          <w:sz w:val="24"/>
          <w:szCs w:val="24"/>
        </w:rPr>
        <w:t>ife</w:t>
      </w:r>
      <w:r w:rsidR="00A75B8A">
        <w:rPr>
          <w:rFonts w:ascii="Times New Roman" w:hAnsi="Times New Roman" w:cs="Times New Roman"/>
          <w:bCs/>
          <w:sz w:val="24"/>
          <w:szCs w:val="24"/>
        </w:rPr>
        <w:t>-</w:t>
      </w:r>
      <w:r w:rsidR="00F80979">
        <w:rPr>
          <w:rFonts w:ascii="Times New Roman" w:hAnsi="Times New Roman" w:cs="Times New Roman"/>
          <w:bCs/>
          <w:sz w:val="24"/>
          <w:szCs w:val="24"/>
        </w:rPr>
        <w:t>s</w:t>
      </w:r>
      <w:r w:rsidRPr="00013948">
        <w:rPr>
          <w:rFonts w:ascii="Times New Roman" w:hAnsi="Times New Roman" w:cs="Times New Roman"/>
          <w:bCs/>
          <w:sz w:val="24"/>
          <w:szCs w:val="24"/>
        </w:rPr>
        <w:t xml:space="preserve">tage </w:t>
      </w:r>
      <w:r w:rsidR="00F80979">
        <w:rPr>
          <w:rFonts w:ascii="Times New Roman" w:hAnsi="Times New Roman" w:cs="Times New Roman"/>
          <w:bCs/>
          <w:sz w:val="24"/>
          <w:szCs w:val="24"/>
        </w:rPr>
        <w:t>s</w:t>
      </w:r>
      <w:r w:rsidRPr="00013948">
        <w:rPr>
          <w:rFonts w:ascii="Times New Roman" w:hAnsi="Times New Roman" w:cs="Times New Roman"/>
          <w:bCs/>
          <w:sz w:val="24"/>
          <w:szCs w:val="24"/>
        </w:rPr>
        <w:t xml:space="preserve">imulation </w:t>
      </w:r>
      <w:r w:rsidR="00F80979">
        <w:rPr>
          <w:rFonts w:ascii="Times New Roman" w:hAnsi="Times New Roman" w:cs="Times New Roman"/>
          <w:bCs/>
          <w:sz w:val="24"/>
          <w:szCs w:val="24"/>
        </w:rPr>
        <w:t>a</w:t>
      </w:r>
      <w:r w:rsidRPr="00013948">
        <w:rPr>
          <w:rFonts w:ascii="Times New Roman" w:hAnsi="Times New Roman" w:cs="Times New Roman"/>
          <w:bCs/>
          <w:sz w:val="24"/>
          <w:szCs w:val="24"/>
        </w:rPr>
        <w:t xml:space="preserve">nalysis, </w:t>
      </w:r>
      <w:r w:rsidR="00F80979">
        <w:rPr>
          <w:rFonts w:ascii="Times New Roman" w:hAnsi="Times New Roman" w:cs="Times New Roman"/>
          <w:bCs/>
          <w:sz w:val="24"/>
          <w:szCs w:val="24"/>
        </w:rPr>
        <w:t>s</w:t>
      </w:r>
      <w:r w:rsidRPr="00013948">
        <w:rPr>
          <w:rFonts w:ascii="Times New Roman" w:hAnsi="Times New Roman" w:cs="Times New Roman"/>
          <w:bCs/>
          <w:sz w:val="24"/>
          <w:szCs w:val="24"/>
        </w:rPr>
        <w:t xml:space="preserve">urvival, </w:t>
      </w:r>
      <w:r w:rsidR="00F80979">
        <w:rPr>
          <w:rFonts w:ascii="Times New Roman" w:hAnsi="Times New Roman" w:cs="Times New Roman"/>
          <w:bCs/>
          <w:sz w:val="24"/>
          <w:szCs w:val="24"/>
        </w:rPr>
        <w:t>p</w:t>
      </w:r>
      <w:r w:rsidRPr="00013948">
        <w:rPr>
          <w:rFonts w:ascii="Times New Roman" w:hAnsi="Times New Roman" w:cs="Times New Roman"/>
          <w:bCs/>
          <w:sz w:val="24"/>
          <w:szCs w:val="24"/>
        </w:rPr>
        <w:t xml:space="preserve">opulation growth </w:t>
      </w:r>
      <w:r w:rsidR="00741D8E" w:rsidRPr="00013948">
        <w:rPr>
          <w:rFonts w:ascii="Times New Roman" w:hAnsi="Times New Roman" w:cs="Times New Roman"/>
          <w:b/>
          <w:sz w:val="24"/>
          <w:szCs w:val="24"/>
        </w:rPr>
        <w:br w:type="page"/>
      </w:r>
    </w:p>
    <w:p w14:paraId="252A471E" w14:textId="15941DED" w:rsidR="00DD4F95" w:rsidRPr="00DD4F95" w:rsidRDefault="00DD4F95" w:rsidP="00E47E85">
      <w:pPr>
        <w:spacing w:line="480" w:lineRule="auto"/>
        <w:rPr>
          <w:rFonts w:ascii="Times New Roman" w:hAnsi="Times New Roman" w:cs="Times New Roman"/>
          <w:b/>
          <w:sz w:val="24"/>
          <w:szCs w:val="24"/>
        </w:rPr>
      </w:pPr>
      <w:r w:rsidRPr="00DD4F95">
        <w:rPr>
          <w:rFonts w:ascii="Times New Roman" w:hAnsi="Times New Roman" w:cs="Times New Roman"/>
          <w:b/>
          <w:sz w:val="24"/>
          <w:szCs w:val="24"/>
        </w:rPr>
        <w:lastRenderedPageBreak/>
        <w:t>Introduction</w:t>
      </w:r>
    </w:p>
    <w:p w14:paraId="20FA0A02" w14:textId="27A5B743" w:rsidR="003337CF" w:rsidRDefault="003337CF" w:rsidP="003337CF">
      <w:pPr>
        <w:spacing w:line="480" w:lineRule="auto"/>
        <w:ind w:firstLine="720"/>
        <w:rPr>
          <w:rFonts w:ascii="Times New Roman" w:hAnsi="Times New Roman" w:cs="Times New Roman"/>
          <w:iCs/>
          <w:sz w:val="24"/>
          <w:szCs w:val="24"/>
        </w:rPr>
      </w:pPr>
      <w:r>
        <w:rPr>
          <w:rFonts w:ascii="Times New Roman" w:hAnsi="Times New Roman" w:cs="Times New Roman"/>
          <w:bCs/>
          <w:sz w:val="24"/>
          <w:szCs w:val="24"/>
        </w:rPr>
        <w:t xml:space="preserve">Eastern </w:t>
      </w:r>
      <w:r w:rsidR="00A13D57">
        <w:rPr>
          <w:rFonts w:ascii="Times New Roman" w:hAnsi="Times New Roman" w:cs="Times New Roman"/>
          <w:bCs/>
          <w:sz w:val="24"/>
          <w:szCs w:val="24"/>
        </w:rPr>
        <w:t>w</w:t>
      </w:r>
      <w:r>
        <w:rPr>
          <w:rFonts w:ascii="Times New Roman" w:hAnsi="Times New Roman" w:cs="Times New Roman"/>
          <w:bCs/>
          <w:sz w:val="24"/>
          <w:szCs w:val="24"/>
        </w:rPr>
        <w:t xml:space="preserve">ild </w:t>
      </w:r>
      <w:r w:rsidR="00A13D57">
        <w:rPr>
          <w:rFonts w:ascii="Times New Roman" w:hAnsi="Times New Roman" w:cs="Times New Roman"/>
          <w:bCs/>
          <w:sz w:val="24"/>
          <w:szCs w:val="24"/>
        </w:rPr>
        <w:t>t</w:t>
      </w:r>
      <w:r>
        <w:rPr>
          <w:rFonts w:ascii="Times New Roman" w:hAnsi="Times New Roman" w:cs="Times New Roman"/>
          <w:bCs/>
          <w:sz w:val="24"/>
          <w:szCs w:val="24"/>
        </w:rPr>
        <w:t>urkeys</w:t>
      </w:r>
      <w:r w:rsidR="00741D8E">
        <w:rPr>
          <w:rFonts w:ascii="Times New Roman" w:hAnsi="Times New Roman" w:cs="Times New Roman"/>
          <w:bCs/>
          <w:sz w:val="24"/>
          <w:szCs w:val="24"/>
        </w:rPr>
        <w:t xml:space="preserve"> (</w:t>
      </w:r>
      <w:r w:rsidR="00741D8E" w:rsidRPr="006B1334">
        <w:rPr>
          <w:rFonts w:ascii="Times New Roman" w:hAnsi="Times New Roman" w:cs="Times New Roman"/>
          <w:bCs/>
          <w:i/>
          <w:sz w:val="24"/>
          <w:szCs w:val="24"/>
        </w:rPr>
        <w:t>Meleagris gallopavo</w:t>
      </w:r>
      <w:r w:rsidR="006B1334" w:rsidRPr="006B1334">
        <w:rPr>
          <w:rFonts w:ascii="Times New Roman" w:hAnsi="Times New Roman" w:cs="Times New Roman"/>
          <w:bCs/>
          <w:i/>
          <w:sz w:val="24"/>
          <w:szCs w:val="24"/>
        </w:rPr>
        <w:t xml:space="preserve"> silvestris</w:t>
      </w:r>
      <w:r w:rsidR="00C44914">
        <w:rPr>
          <w:rFonts w:ascii="Times New Roman" w:hAnsi="Times New Roman" w:cs="Times New Roman"/>
          <w:bCs/>
          <w:iCs/>
          <w:sz w:val="24"/>
          <w:szCs w:val="24"/>
        </w:rPr>
        <w:t>;</w:t>
      </w:r>
      <w:r w:rsidR="008E5D92">
        <w:rPr>
          <w:rFonts w:ascii="Times New Roman" w:hAnsi="Times New Roman" w:cs="Times New Roman"/>
          <w:bCs/>
          <w:iCs/>
          <w:sz w:val="24"/>
          <w:szCs w:val="24"/>
        </w:rPr>
        <w:t xml:space="preserve"> hereafter</w:t>
      </w:r>
      <w:r w:rsidR="00C44914">
        <w:rPr>
          <w:rFonts w:ascii="Times New Roman" w:hAnsi="Times New Roman" w:cs="Times New Roman"/>
          <w:bCs/>
          <w:iCs/>
          <w:sz w:val="24"/>
          <w:szCs w:val="24"/>
        </w:rPr>
        <w:t>,</w:t>
      </w:r>
      <w:r w:rsidR="008E5D92">
        <w:rPr>
          <w:rFonts w:ascii="Times New Roman" w:hAnsi="Times New Roman" w:cs="Times New Roman"/>
          <w:bCs/>
          <w:iCs/>
          <w:sz w:val="24"/>
          <w:szCs w:val="24"/>
        </w:rPr>
        <w:t xml:space="preserve"> turkey</w:t>
      </w:r>
      <w:r w:rsidR="00741D8E">
        <w:rPr>
          <w:rFonts w:ascii="Times New Roman" w:hAnsi="Times New Roman" w:cs="Times New Roman"/>
          <w:bCs/>
          <w:sz w:val="24"/>
          <w:szCs w:val="24"/>
        </w:rPr>
        <w:t>)</w:t>
      </w:r>
      <w:r>
        <w:rPr>
          <w:rFonts w:ascii="Times New Roman" w:hAnsi="Times New Roman" w:cs="Times New Roman"/>
          <w:bCs/>
          <w:sz w:val="24"/>
          <w:szCs w:val="24"/>
        </w:rPr>
        <w:t xml:space="preserve"> are a widespread and abundant gamebird </w:t>
      </w:r>
      <w:r w:rsidR="003A28AD">
        <w:rPr>
          <w:rFonts w:ascii="Times New Roman" w:hAnsi="Times New Roman" w:cs="Times New Roman"/>
          <w:bCs/>
          <w:sz w:val="24"/>
          <w:szCs w:val="24"/>
        </w:rPr>
        <w:t xml:space="preserve">species </w:t>
      </w:r>
      <w:r>
        <w:rPr>
          <w:rFonts w:ascii="Times New Roman" w:hAnsi="Times New Roman" w:cs="Times New Roman"/>
          <w:bCs/>
          <w:sz w:val="24"/>
          <w:szCs w:val="24"/>
        </w:rPr>
        <w:t>that inhabit a variety of landscapes in eastern North America</w:t>
      </w:r>
      <w:r w:rsidR="009C70EE">
        <w:rPr>
          <w:rFonts w:ascii="Times New Roman" w:hAnsi="Times New Roman" w:cs="Times New Roman"/>
          <w:bCs/>
          <w:sz w:val="24"/>
          <w:szCs w:val="24"/>
        </w:rPr>
        <w:t xml:space="preserve"> (Kennamer et al. 1992)</w:t>
      </w:r>
      <w:r>
        <w:rPr>
          <w:rFonts w:ascii="Times New Roman" w:hAnsi="Times New Roman" w:cs="Times New Roman"/>
          <w:bCs/>
          <w:sz w:val="24"/>
          <w:szCs w:val="24"/>
        </w:rPr>
        <w:t xml:space="preserve">. </w:t>
      </w:r>
      <w:r>
        <w:rPr>
          <w:rFonts w:ascii="Times New Roman" w:hAnsi="Times New Roman" w:cs="Times New Roman"/>
          <w:sz w:val="24"/>
          <w:szCs w:val="24"/>
        </w:rPr>
        <w:t>Overhunting and habitat loss</w:t>
      </w:r>
      <w:r w:rsidR="00E6298F" w:rsidRPr="00E6298F">
        <w:rPr>
          <w:rFonts w:ascii="Times New Roman" w:hAnsi="Times New Roman" w:cs="Times New Roman"/>
          <w:sz w:val="24"/>
          <w:szCs w:val="24"/>
        </w:rPr>
        <w:t xml:space="preserve"> </w:t>
      </w:r>
      <w:r w:rsidR="003A29F0">
        <w:rPr>
          <w:rFonts w:ascii="Times New Roman" w:hAnsi="Times New Roman" w:cs="Times New Roman"/>
          <w:sz w:val="24"/>
          <w:szCs w:val="24"/>
        </w:rPr>
        <w:t xml:space="preserve">in </w:t>
      </w:r>
      <w:r w:rsidR="00E6298F">
        <w:rPr>
          <w:rFonts w:ascii="Times New Roman" w:hAnsi="Times New Roman" w:cs="Times New Roman"/>
          <w:sz w:val="24"/>
          <w:szCs w:val="24"/>
        </w:rPr>
        <w:t xml:space="preserve">the early 1900s </w:t>
      </w:r>
      <w:r w:rsidR="002703E2">
        <w:rPr>
          <w:rFonts w:ascii="Times New Roman" w:hAnsi="Times New Roman" w:cs="Times New Roman"/>
          <w:sz w:val="24"/>
          <w:szCs w:val="24"/>
        </w:rPr>
        <w:t xml:space="preserve">resulted in the extirpation of </w:t>
      </w:r>
      <w:r>
        <w:rPr>
          <w:rFonts w:ascii="Times New Roman" w:hAnsi="Times New Roman" w:cs="Times New Roman"/>
          <w:sz w:val="24"/>
          <w:szCs w:val="24"/>
        </w:rPr>
        <w:t xml:space="preserve">turkeys from much of its distribution </w:t>
      </w:r>
      <w:r w:rsidR="009C70EE">
        <w:rPr>
          <w:rFonts w:ascii="Times New Roman" w:hAnsi="Times New Roman" w:cs="Times New Roman"/>
          <w:sz w:val="24"/>
          <w:szCs w:val="24"/>
        </w:rPr>
        <w:t>(Kennamer et al. 1992</w:t>
      </w:r>
      <w:r w:rsidR="00416ABA">
        <w:rPr>
          <w:rFonts w:ascii="Times New Roman" w:hAnsi="Times New Roman" w:cs="Times New Roman"/>
          <w:sz w:val="24"/>
          <w:szCs w:val="24"/>
        </w:rPr>
        <w:t>)</w:t>
      </w:r>
      <w:r>
        <w:rPr>
          <w:rFonts w:ascii="Times New Roman" w:hAnsi="Times New Roman" w:cs="Times New Roman"/>
          <w:sz w:val="24"/>
          <w:szCs w:val="24"/>
        </w:rPr>
        <w:t>, but extensive restorati</w:t>
      </w:r>
      <w:r w:rsidR="003A29F0">
        <w:rPr>
          <w:rFonts w:ascii="Times New Roman" w:hAnsi="Times New Roman" w:cs="Times New Roman"/>
          <w:sz w:val="24"/>
          <w:szCs w:val="24"/>
        </w:rPr>
        <w:t>on and translocation efforts led to</w:t>
      </w:r>
      <w:r>
        <w:rPr>
          <w:rFonts w:ascii="Times New Roman" w:hAnsi="Times New Roman" w:cs="Times New Roman"/>
          <w:sz w:val="24"/>
          <w:szCs w:val="24"/>
        </w:rPr>
        <w:t xml:space="preserve"> turkey populations not only recovering but also </w:t>
      </w:r>
      <w:r w:rsidR="00A7532F">
        <w:rPr>
          <w:rFonts w:ascii="Times New Roman" w:hAnsi="Times New Roman" w:cs="Times New Roman"/>
          <w:sz w:val="24"/>
          <w:szCs w:val="24"/>
        </w:rPr>
        <w:t xml:space="preserve">greatly </w:t>
      </w:r>
      <w:r>
        <w:rPr>
          <w:rFonts w:ascii="Times New Roman" w:hAnsi="Times New Roman" w:cs="Times New Roman"/>
          <w:sz w:val="24"/>
          <w:szCs w:val="24"/>
        </w:rPr>
        <w:t xml:space="preserve">expanding </w:t>
      </w:r>
      <w:r w:rsidR="00A13D57">
        <w:rPr>
          <w:rFonts w:ascii="Times New Roman" w:hAnsi="Times New Roman" w:cs="Times New Roman"/>
          <w:sz w:val="24"/>
          <w:szCs w:val="24"/>
        </w:rPr>
        <w:t xml:space="preserve">outside of </w:t>
      </w:r>
      <w:r w:rsidR="00A7532F">
        <w:rPr>
          <w:rFonts w:ascii="Times New Roman" w:hAnsi="Times New Roman" w:cs="Times New Roman"/>
          <w:sz w:val="24"/>
          <w:szCs w:val="24"/>
        </w:rPr>
        <w:t xml:space="preserve">their historical distribution </w:t>
      </w:r>
      <w:r w:rsidR="00E6298F">
        <w:rPr>
          <w:rFonts w:ascii="Times New Roman" w:hAnsi="Times New Roman" w:cs="Times New Roman"/>
          <w:sz w:val="24"/>
          <w:szCs w:val="24"/>
        </w:rPr>
        <w:t xml:space="preserve">in recent decades </w:t>
      </w:r>
      <w:r w:rsidR="009C70EE">
        <w:rPr>
          <w:rFonts w:ascii="Times New Roman" w:hAnsi="Times New Roman" w:cs="Times New Roman"/>
          <w:sz w:val="24"/>
          <w:szCs w:val="24"/>
        </w:rPr>
        <w:t>(Dickson et al</w:t>
      </w:r>
      <w:r w:rsidR="003A29F0">
        <w:rPr>
          <w:rFonts w:ascii="Times New Roman" w:hAnsi="Times New Roman" w:cs="Times New Roman"/>
          <w:sz w:val="24"/>
          <w:szCs w:val="24"/>
        </w:rPr>
        <w:t>.</w:t>
      </w:r>
      <w:r w:rsidR="009C70EE">
        <w:rPr>
          <w:rFonts w:ascii="Times New Roman" w:hAnsi="Times New Roman" w:cs="Times New Roman"/>
          <w:sz w:val="24"/>
          <w:szCs w:val="24"/>
        </w:rPr>
        <w:t xml:space="preserve"> 1992)</w:t>
      </w:r>
      <w:r>
        <w:rPr>
          <w:rFonts w:ascii="Times New Roman" w:hAnsi="Times New Roman" w:cs="Times New Roman"/>
          <w:sz w:val="24"/>
          <w:szCs w:val="24"/>
        </w:rPr>
        <w:t>.</w:t>
      </w:r>
      <w:r w:rsidR="005666CA">
        <w:rPr>
          <w:rFonts w:ascii="Times New Roman" w:hAnsi="Times New Roman" w:cs="Times New Roman"/>
          <w:sz w:val="24"/>
          <w:szCs w:val="24"/>
        </w:rPr>
        <w:t xml:space="preserve"> </w:t>
      </w:r>
      <w:r w:rsidR="002D3B9F">
        <w:rPr>
          <w:rFonts w:ascii="Times New Roman" w:hAnsi="Times New Roman" w:cs="Times New Roman"/>
          <w:sz w:val="24"/>
          <w:szCs w:val="24"/>
        </w:rPr>
        <w:t>Following successful restoration</w:t>
      </w:r>
      <w:r>
        <w:rPr>
          <w:rFonts w:ascii="Times New Roman" w:hAnsi="Times New Roman" w:cs="Times New Roman"/>
          <w:sz w:val="24"/>
          <w:szCs w:val="24"/>
        </w:rPr>
        <w:t>, many states</w:t>
      </w:r>
      <w:r w:rsidR="00DD25EB">
        <w:rPr>
          <w:rFonts w:ascii="Times New Roman" w:hAnsi="Times New Roman" w:cs="Times New Roman"/>
          <w:sz w:val="24"/>
          <w:szCs w:val="24"/>
        </w:rPr>
        <w:t xml:space="preserve"> liberalized</w:t>
      </w:r>
      <w:r>
        <w:rPr>
          <w:rFonts w:ascii="Times New Roman" w:hAnsi="Times New Roman" w:cs="Times New Roman"/>
          <w:sz w:val="24"/>
          <w:szCs w:val="24"/>
        </w:rPr>
        <w:t xml:space="preserve"> turkey hunting </w:t>
      </w:r>
      <w:r w:rsidR="00DD25EB">
        <w:rPr>
          <w:rFonts w:ascii="Times New Roman" w:hAnsi="Times New Roman" w:cs="Times New Roman"/>
          <w:sz w:val="24"/>
          <w:szCs w:val="24"/>
        </w:rPr>
        <w:t xml:space="preserve">regulations </w:t>
      </w:r>
      <w:r w:rsidR="00416ABA">
        <w:rPr>
          <w:rFonts w:ascii="Times New Roman" w:hAnsi="Times New Roman" w:cs="Times New Roman"/>
          <w:sz w:val="24"/>
          <w:szCs w:val="24"/>
        </w:rPr>
        <w:t>(Isabelle et al. 2018)</w:t>
      </w:r>
      <w:r>
        <w:rPr>
          <w:rFonts w:ascii="Times New Roman" w:hAnsi="Times New Roman" w:cs="Times New Roman"/>
          <w:sz w:val="24"/>
          <w:szCs w:val="24"/>
        </w:rPr>
        <w:t>, making this species economically important as well</w:t>
      </w:r>
      <w:r w:rsidR="00416ABA">
        <w:rPr>
          <w:rFonts w:ascii="Times New Roman" w:hAnsi="Times New Roman" w:cs="Times New Roman"/>
          <w:sz w:val="24"/>
          <w:szCs w:val="24"/>
        </w:rPr>
        <w:t xml:space="preserve"> (Chapagain et al. 2020)</w:t>
      </w:r>
      <w:r>
        <w:rPr>
          <w:rFonts w:ascii="Times New Roman" w:hAnsi="Times New Roman" w:cs="Times New Roman"/>
          <w:sz w:val="24"/>
          <w:szCs w:val="24"/>
        </w:rPr>
        <w:t>.</w:t>
      </w:r>
      <w:r w:rsidRPr="00C92617">
        <w:rPr>
          <w:rFonts w:ascii="Times New Roman" w:hAnsi="Times New Roman" w:cs="Times New Roman"/>
          <w:sz w:val="24"/>
          <w:szCs w:val="24"/>
        </w:rPr>
        <w:t xml:space="preserve"> </w:t>
      </w:r>
      <w:r w:rsidR="008E5D92">
        <w:rPr>
          <w:rFonts w:ascii="Times New Roman" w:hAnsi="Times New Roman" w:cs="Times New Roman"/>
          <w:sz w:val="24"/>
          <w:szCs w:val="24"/>
        </w:rPr>
        <w:t>H</w:t>
      </w:r>
      <w:r w:rsidR="00E674CF">
        <w:rPr>
          <w:rFonts w:ascii="Times New Roman" w:hAnsi="Times New Roman" w:cs="Times New Roman"/>
          <w:sz w:val="24"/>
          <w:szCs w:val="24"/>
        </w:rPr>
        <w:t xml:space="preserve">owever, </w:t>
      </w:r>
      <w:r>
        <w:rPr>
          <w:rFonts w:ascii="Times New Roman" w:hAnsi="Times New Roman" w:cs="Times New Roman"/>
          <w:sz w:val="24"/>
          <w:szCs w:val="24"/>
        </w:rPr>
        <w:t>turkey po</w:t>
      </w:r>
      <w:r w:rsidR="009C70EE">
        <w:rPr>
          <w:rFonts w:ascii="Times New Roman" w:hAnsi="Times New Roman" w:cs="Times New Roman"/>
          <w:sz w:val="24"/>
          <w:szCs w:val="24"/>
        </w:rPr>
        <w:t>pulations have begun to decline</w:t>
      </w:r>
      <w:r w:rsidR="00261DFD">
        <w:rPr>
          <w:rFonts w:ascii="Times New Roman" w:hAnsi="Times New Roman" w:cs="Times New Roman"/>
          <w:sz w:val="24"/>
          <w:szCs w:val="24"/>
        </w:rPr>
        <w:t xml:space="preserve"> again</w:t>
      </w:r>
      <w:r w:rsidR="009C70EE">
        <w:rPr>
          <w:rFonts w:ascii="Times New Roman" w:hAnsi="Times New Roman" w:cs="Times New Roman"/>
          <w:sz w:val="24"/>
          <w:szCs w:val="24"/>
        </w:rPr>
        <w:t xml:space="preserve"> throughout </w:t>
      </w:r>
      <w:r w:rsidR="005666CA">
        <w:rPr>
          <w:rFonts w:ascii="Times New Roman" w:hAnsi="Times New Roman" w:cs="Times New Roman"/>
          <w:sz w:val="24"/>
          <w:szCs w:val="24"/>
        </w:rPr>
        <w:t xml:space="preserve">the </w:t>
      </w:r>
      <w:r w:rsidR="009C70EE">
        <w:rPr>
          <w:rFonts w:ascii="Times New Roman" w:hAnsi="Times New Roman" w:cs="Times New Roman"/>
          <w:sz w:val="24"/>
          <w:szCs w:val="24"/>
        </w:rPr>
        <w:t xml:space="preserve">United States (Eriksen et al. 2015, Casalena et al. 2015), with many states reporting </w:t>
      </w:r>
      <w:r w:rsidR="00A13D57">
        <w:rPr>
          <w:rFonts w:ascii="Times New Roman" w:hAnsi="Times New Roman" w:cs="Times New Roman"/>
          <w:sz w:val="24"/>
          <w:szCs w:val="24"/>
        </w:rPr>
        <w:t>reduced</w:t>
      </w:r>
      <w:r w:rsidR="00A7532F">
        <w:rPr>
          <w:rFonts w:ascii="Times New Roman" w:hAnsi="Times New Roman" w:cs="Times New Roman"/>
          <w:sz w:val="24"/>
          <w:szCs w:val="24"/>
        </w:rPr>
        <w:t xml:space="preserve"> </w:t>
      </w:r>
      <w:r w:rsidR="009C70EE">
        <w:rPr>
          <w:rFonts w:ascii="Times New Roman" w:hAnsi="Times New Roman" w:cs="Times New Roman"/>
          <w:sz w:val="24"/>
          <w:szCs w:val="24"/>
        </w:rPr>
        <w:t>p</w:t>
      </w:r>
      <w:r w:rsidR="00A7532F">
        <w:rPr>
          <w:rFonts w:ascii="Times New Roman" w:hAnsi="Times New Roman" w:cs="Times New Roman"/>
          <w:sz w:val="24"/>
          <w:szCs w:val="24"/>
        </w:rPr>
        <w:t>oult to hen ratios</w:t>
      </w:r>
      <w:r w:rsidR="00427AF8">
        <w:rPr>
          <w:rFonts w:ascii="Times New Roman" w:hAnsi="Times New Roman" w:cs="Times New Roman"/>
          <w:sz w:val="24"/>
          <w:szCs w:val="24"/>
        </w:rPr>
        <w:t>,</w:t>
      </w:r>
      <w:r w:rsidR="00A7532F">
        <w:rPr>
          <w:rFonts w:ascii="Times New Roman" w:hAnsi="Times New Roman" w:cs="Times New Roman"/>
          <w:sz w:val="24"/>
          <w:szCs w:val="24"/>
        </w:rPr>
        <w:t xml:space="preserve"> suggesting </w:t>
      </w:r>
      <w:r w:rsidR="00A13D57">
        <w:rPr>
          <w:rFonts w:ascii="Times New Roman" w:hAnsi="Times New Roman" w:cs="Times New Roman"/>
          <w:sz w:val="24"/>
          <w:szCs w:val="24"/>
        </w:rPr>
        <w:t xml:space="preserve">changes </w:t>
      </w:r>
      <w:r w:rsidR="009C70EE">
        <w:rPr>
          <w:rFonts w:ascii="Times New Roman" w:hAnsi="Times New Roman" w:cs="Times New Roman"/>
          <w:sz w:val="24"/>
          <w:szCs w:val="24"/>
        </w:rPr>
        <w:t xml:space="preserve">in productivity (Byrne et al. 2015). </w:t>
      </w:r>
      <w:r w:rsidR="00E6298F">
        <w:rPr>
          <w:rFonts w:ascii="Times New Roman" w:hAnsi="Times New Roman" w:cs="Times New Roman"/>
          <w:sz w:val="24"/>
          <w:szCs w:val="24"/>
        </w:rPr>
        <w:t xml:space="preserve">The </w:t>
      </w:r>
      <w:r w:rsidR="009C70EE">
        <w:rPr>
          <w:rFonts w:ascii="Times New Roman" w:hAnsi="Times New Roman" w:cs="Times New Roman"/>
          <w:sz w:val="24"/>
          <w:szCs w:val="24"/>
        </w:rPr>
        <w:t xml:space="preserve">causes of these declines remain unclear </w:t>
      </w:r>
      <w:r w:rsidR="00E6298F">
        <w:rPr>
          <w:rFonts w:ascii="Times New Roman" w:hAnsi="Times New Roman" w:cs="Times New Roman"/>
          <w:sz w:val="24"/>
          <w:szCs w:val="24"/>
        </w:rPr>
        <w:t xml:space="preserve">in many locations </w:t>
      </w:r>
      <w:r w:rsidR="009C70EE">
        <w:rPr>
          <w:rFonts w:ascii="Times New Roman" w:hAnsi="Times New Roman" w:cs="Times New Roman"/>
          <w:sz w:val="24"/>
          <w:szCs w:val="24"/>
        </w:rPr>
        <w:t xml:space="preserve">and may be the result of </w:t>
      </w:r>
      <w:r w:rsidR="008E5D92">
        <w:rPr>
          <w:rFonts w:ascii="Times New Roman" w:hAnsi="Times New Roman" w:cs="Times New Roman"/>
          <w:sz w:val="24"/>
          <w:szCs w:val="24"/>
        </w:rPr>
        <w:t>several</w:t>
      </w:r>
      <w:r w:rsidR="009C70EE">
        <w:rPr>
          <w:rFonts w:ascii="Times New Roman" w:hAnsi="Times New Roman" w:cs="Times New Roman"/>
          <w:sz w:val="24"/>
          <w:szCs w:val="24"/>
        </w:rPr>
        <w:t xml:space="preserve"> </w:t>
      </w:r>
      <w:r w:rsidR="00A7532F">
        <w:rPr>
          <w:rFonts w:ascii="Times New Roman" w:hAnsi="Times New Roman" w:cs="Times New Roman"/>
          <w:sz w:val="24"/>
          <w:szCs w:val="24"/>
        </w:rPr>
        <w:t xml:space="preserve">factors </w:t>
      </w:r>
      <w:r w:rsidR="009C70EE">
        <w:rPr>
          <w:rFonts w:ascii="Times New Roman" w:hAnsi="Times New Roman" w:cs="Times New Roman"/>
          <w:sz w:val="24"/>
          <w:szCs w:val="24"/>
        </w:rPr>
        <w:t>throughout the turkey’s distribution (Eriksen et al. 2015, Casalena et al. 2015)</w:t>
      </w:r>
      <w:r>
        <w:rPr>
          <w:rFonts w:ascii="Times New Roman" w:hAnsi="Times New Roman" w:cs="Times New Roman"/>
          <w:sz w:val="24"/>
          <w:szCs w:val="24"/>
        </w:rPr>
        <w:t xml:space="preserve">. The widespread </w:t>
      </w:r>
      <w:r w:rsidR="00387FBC">
        <w:rPr>
          <w:rFonts w:ascii="Times New Roman" w:hAnsi="Times New Roman" w:cs="Times New Roman"/>
          <w:sz w:val="24"/>
          <w:szCs w:val="24"/>
        </w:rPr>
        <w:t xml:space="preserve">nature of these </w:t>
      </w:r>
      <w:r>
        <w:rPr>
          <w:rFonts w:ascii="Times New Roman" w:hAnsi="Times New Roman" w:cs="Times New Roman"/>
          <w:sz w:val="24"/>
          <w:szCs w:val="24"/>
        </w:rPr>
        <w:t xml:space="preserve">declines </w:t>
      </w:r>
      <w:r w:rsidR="008E5D92">
        <w:rPr>
          <w:rFonts w:ascii="Times New Roman" w:hAnsi="Times New Roman" w:cs="Times New Roman"/>
          <w:sz w:val="24"/>
          <w:szCs w:val="24"/>
        </w:rPr>
        <w:t>has</w:t>
      </w:r>
      <w:r>
        <w:rPr>
          <w:rFonts w:ascii="Times New Roman" w:hAnsi="Times New Roman" w:cs="Times New Roman"/>
          <w:sz w:val="24"/>
          <w:szCs w:val="24"/>
        </w:rPr>
        <w:t xml:space="preserve"> prompted </w:t>
      </w:r>
      <w:r w:rsidR="008E5D92">
        <w:rPr>
          <w:rFonts w:ascii="Times New Roman" w:hAnsi="Times New Roman" w:cs="Times New Roman"/>
          <w:sz w:val="24"/>
          <w:szCs w:val="24"/>
        </w:rPr>
        <w:t xml:space="preserve">increased </w:t>
      </w:r>
      <w:r>
        <w:rPr>
          <w:rFonts w:ascii="Times New Roman" w:hAnsi="Times New Roman" w:cs="Times New Roman"/>
          <w:sz w:val="24"/>
          <w:szCs w:val="24"/>
        </w:rPr>
        <w:t>interest and investment in research to identify the</w:t>
      </w:r>
      <w:r w:rsidR="00E6298F">
        <w:rPr>
          <w:rFonts w:ascii="Times New Roman" w:hAnsi="Times New Roman" w:cs="Times New Roman"/>
          <w:sz w:val="24"/>
          <w:szCs w:val="24"/>
        </w:rPr>
        <w:t xml:space="preserve"> caus</w:t>
      </w:r>
      <w:r w:rsidR="009A642A">
        <w:rPr>
          <w:rFonts w:ascii="Times New Roman" w:hAnsi="Times New Roman" w:cs="Times New Roman"/>
          <w:sz w:val="24"/>
          <w:szCs w:val="24"/>
        </w:rPr>
        <w:t>ative factors</w:t>
      </w:r>
      <w:r>
        <w:rPr>
          <w:rFonts w:ascii="Times New Roman" w:hAnsi="Times New Roman" w:cs="Times New Roman"/>
          <w:sz w:val="24"/>
          <w:szCs w:val="24"/>
        </w:rPr>
        <w:t xml:space="preserve"> and </w:t>
      </w:r>
      <w:r w:rsidR="00A13D57">
        <w:rPr>
          <w:rFonts w:ascii="Times New Roman" w:hAnsi="Times New Roman" w:cs="Times New Roman"/>
          <w:sz w:val="24"/>
          <w:szCs w:val="24"/>
        </w:rPr>
        <w:t xml:space="preserve">determine the best </w:t>
      </w:r>
      <w:r>
        <w:rPr>
          <w:rFonts w:ascii="Times New Roman" w:hAnsi="Times New Roman" w:cs="Times New Roman"/>
          <w:sz w:val="24"/>
          <w:szCs w:val="24"/>
        </w:rPr>
        <w:t xml:space="preserve">management </w:t>
      </w:r>
      <w:r w:rsidR="00A13D57">
        <w:rPr>
          <w:rFonts w:ascii="Times New Roman" w:hAnsi="Times New Roman" w:cs="Times New Roman"/>
          <w:sz w:val="24"/>
          <w:szCs w:val="24"/>
        </w:rPr>
        <w:t xml:space="preserve">strategies </w:t>
      </w:r>
      <w:r>
        <w:rPr>
          <w:rFonts w:ascii="Times New Roman" w:hAnsi="Times New Roman" w:cs="Times New Roman"/>
          <w:sz w:val="24"/>
          <w:szCs w:val="24"/>
        </w:rPr>
        <w:t xml:space="preserve">to </w:t>
      </w:r>
      <w:r w:rsidR="009A642A">
        <w:rPr>
          <w:rFonts w:ascii="Times New Roman" w:hAnsi="Times New Roman" w:cs="Times New Roman"/>
          <w:sz w:val="24"/>
          <w:szCs w:val="24"/>
        </w:rPr>
        <w:t xml:space="preserve">stabilize </w:t>
      </w:r>
      <w:r>
        <w:rPr>
          <w:rFonts w:ascii="Times New Roman" w:hAnsi="Times New Roman" w:cs="Times New Roman"/>
          <w:sz w:val="24"/>
          <w:szCs w:val="24"/>
        </w:rPr>
        <w:t>turkey populations</w:t>
      </w:r>
      <w:r w:rsidR="00416ABA">
        <w:rPr>
          <w:rFonts w:ascii="Times New Roman" w:hAnsi="Times New Roman" w:cs="Times New Roman"/>
          <w:sz w:val="24"/>
          <w:szCs w:val="24"/>
        </w:rPr>
        <w:t xml:space="preserve"> (</w:t>
      </w:r>
      <w:r w:rsidR="006C109E">
        <w:rPr>
          <w:rFonts w:ascii="Times New Roman" w:hAnsi="Times New Roman" w:cs="Times New Roman"/>
          <w:sz w:val="24"/>
          <w:szCs w:val="24"/>
        </w:rPr>
        <w:t>Balkom et al. 2017,</w:t>
      </w:r>
      <w:r w:rsidR="003A29F0">
        <w:rPr>
          <w:rFonts w:ascii="Times New Roman" w:hAnsi="Times New Roman" w:cs="Times New Roman"/>
          <w:sz w:val="24"/>
          <w:szCs w:val="24"/>
        </w:rPr>
        <w:t xml:space="preserve"> </w:t>
      </w:r>
      <w:r w:rsidR="00511237">
        <w:rPr>
          <w:rFonts w:ascii="Times New Roman" w:hAnsi="Times New Roman" w:cs="Times New Roman"/>
          <w:sz w:val="24"/>
          <w:szCs w:val="24"/>
        </w:rPr>
        <w:t>Casalena et al. 2018,</w:t>
      </w:r>
      <w:r w:rsidR="006C109E">
        <w:rPr>
          <w:rFonts w:ascii="Times New Roman" w:hAnsi="Times New Roman" w:cs="Times New Roman"/>
          <w:sz w:val="24"/>
          <w:szCs w:val="24"/>
        </w:rPr>
        <w:t xml:space="preserve"> Borum et al. 2020)</w:t>
      </w:r>
      <w:r>
        <w:rPr>
          <w:rFonts w:ascii="Times New Roman" w:hAnsi="Times New Roman" w:cs="Times New Roman"/>
          <w:sz w:val="24"/>
          <w:szCs w:val="24"/>
        </w:rPr>
        <w:t xml:space="preserve">. </w:t>
      </w:r>
    </w:p>
    <w:p w14:paraId="5F922B26" w14:textId="649CD103" w:rsidR="00181264" w:rsidRDefault="00A735E9" w:rsidP="00D7728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Understanding the </w:t>
      </w:r>
      <w:r w:rsidR="00C34CC4">
        <w:rPr>
          <w:rFonts w:ascii="Times New Roman" w:hAnsi="Times New Roman" w:cs="Times New Roman"/>
          <w:sz w:val="24"/>
          <w:szCs w:val="24"/>
        </w:rPr>
        <w:t xml:space="preserve">contribution </w:t>
      </w:r>
      <w:r>
        <w:rPr>
          <w:rFonts w:ascii="Times New Roman" w:hAnsi="Times New Roman" w:cs="Times New Roman"/>
          <w:sz w:val="24"/>
          <w:szCs w:val="24"/>
        </w:rPr>
        <w:t>of</w:t>
      </w:r>
      <w:r w:rsidR="00181264">
        <w:rPr>
          <w:rFonts w:ascii="Times New Roman" w:hAnsi="Times New Roman" w:cs="Times New Roman"/>
          <w:sz w:val="24"/>
          <w:szCs w:val="24"/>
        </w:rPr>
        <w:t xml:space="preserve"> different </w:t>
      </w:r>
      <w:r>
        <w:rPr>
          <w:rFonts w:ascii="Times New Roman" w:hAnsi="Times New Roman" w:cs="Times New Roman"/>
          <w:sz w:val="24"/>
          <w:szCs w:val="24"/>
        </w:rPr>
        <w:t xml:space="preserve">life history stages </w:t>
      </w:r>
      <w:r w:rsidR="00080ADB">
        <w:rPr>
          <w:rFonts w:ascii="Times New Roman" w:hAnsi="Times New Roman" w:cs="Times New Roman"/>
          <w:sz w:val="24"/>
          <w:szCs w:val="24"/>
        </w:rPr>
        <w:t xml:space="preserve">or </w:t>
      </w:r>
      <w:r w:rsidR="00745E52">
        <w:rPr>
          <w:rFonts w:ascii="Times New Roman" w:hAnsi="Times New Roman" w:cs="Times New Roman"/>
          <w:sz w:val="24"/>
          <w:szCs w:val="24"/>
        </w:rPr>
        <w:t>vital rates</w:t>
      </w:r>
      <w:r w:rsidR="00080ADB">
        <w:rPr>
          <w:rFonts w:ascii="Times New Roman" w:hAnsi="Times New Roman" w:cs="Times New Roman"/>
          <w:sz w:val="24"/>
          <w:szCs w:val="24"/>
        </w:rPr>
        <w:t xml:space="preserve"> </w:t>
      </w:r>
      <w:r w:rsidR="006A211A">
        <w:rPr>
          <w:rFonts w:ascii="Times New Roman" w:hAnsi="Times New Roman" w:cs="Times New Roman"/>
          <w:sz w:val="24"/>
          <w:szCs w:val="24"/>
        </w:rPr>
        <w:t>to a</w:t>
      </w:r>
      <w:r>
        <w:rPr>
          <w:rFonts w:ascii="Times New Roman" w:hAnsi="Times New Roman" w:cs="Times New Roman"/>
          <w:sz w:val="24"/>
          <w:szCs w:val="24"/>
        </w:rPr>
        <w:t xml:space="preserve"> population</w:t>
      </w:r>
      <w:r w:rsidR="00DE2823">
        <w:rPr>
          <w:rFonts w:ascii="Times New Roman" w:hAnsi="Times New Roman" w:cs="Times New Roman"/>
          <w:sz w:val="24"/>
          <w:szCs w:val="24"/>
        </w:rPr>
        <w:t>’</w:t>
      </w:r>
      <w:r w:rsidR="006A211A">
        <w:rPr>
          <w:rFonts w:ascii="Times New Roman" w:hAnsi="Times New Roman" w:cs="Times New Roman"/>
          <w:sz w:val="24"/>
          <w:szCs w:val="24"/>
        </w:rPr>
        <w:t>s</w:t>
      </w:r>
      <w:r>
        <w:rPr>
          <w:rFonts w:ascii="Times New Roman" w:hAnsi="Times New Roman" w:cs="Times New Roman"/>
          <w:sz w:val="24"/>
          <w:szCs w:val="24"/>
        </w:rPr>
        <w:t xml:space="preserve"> growth </w:t>
      </w:r>
      <w:r w:rsidR="006A211A">
        <w:rPr>
          <w:rFonts w:ascii="Times New Roman" w:hAnsi="Times New Roman" w:cs="Times New Roman"/>
          <w:sz w:val="24"/>
          <w:szCs w:val="24"/>
        </w:rPr>
        <w:t xml:space="preserve">rate </w:t>
      </w:r>
      <w:r>
        <w:rPr>
          <w:rFonts w:ascii="Times New Roman" w:hAnsi="Times New Roman" w:cs="Times New Roman"/>
          <w:sz w:val="24"/>
          <w:szCs w:val="24"/>
        </w:rPr>
        <w:t>is</w:t>
      </w:r>
      <w:r w:rsidR="00181264">
        <w:rPr>
          <w:rFonts w:ascii="Times New Roman" w:hAnsi="Times New Roman" w:cs="Times New Roman"/>
          <w:sz w:val="24"/>
          <w:szCs w:val="24"/>
        </w:rPr>
        <w:t xml:space="preserve"> a fundamenta</w:t>
      </w:r>
      <w:r w:rsidR="00261DFD">
        <w:rPr>
          <w:rFonts w:ascii="Times New Roman" w:hAnsi="Times New Roman" w:cs="Times New Roman"/>
          <w:sz w:val="24"/>
          <w:szCs w:val="24"/>
        </w:rPr>
        <w:t>l goal of population ecology</w:t>
      </w:r>
      <w:r w:rsidR="003A29F0">
        <w:rPr>
          <w:rFonts w:ascii="Times New Roman" w:hAnsi="Times New Roman" w:cs="Times New Roman"/>
          <w:sz w:val="24"/>
          <w:szCs w:val="24"/>
        </w:rPr>
        <w:t>, as</w:t>
      </w:r>
      <w:r w:rsidR="00181264">
        <w:rPr>
          <w:rFonts w:ascii="Times New Roman" w:hAnsi="Times New Roman" w:cs="Times New Roman"/>
          <w:sz w:val="24"/>
          <w:szCs w:val="24"/>
        </w:rPr>
        <w:t xml:space="preserve"> </w:t>
      </w:r>
      <w:r w:rsidR="00BE4C2B">
        <w:rPr>
          <w:rFonts w:ascii="Times New Roman" w:hAnsi="Times New Roman" w:cs="Times New Roman"/>
          <w:sz w:val="24"/>
          <w:szCs w:val="24"/>
        </w:rPr>
        <w:t xml:space="preserve">this knowledge </w:t>
      </w:r>
      <w:r w:rsidR="00C34CC4">
        <w:rPr>
          <w:rFonts w:ascii="Times New Roman" w:hAnsi="Times New Roman" w:cs="Times New Roman"/>
          <w:sz w:val="24"/>
          <w:szCs w:val="24"/>
        </w:rPr>
        <w:t xml:space="preserve">can be </w:t>
      </w:r>
      <w:r w:rsidR="00BE4C2B">
        <w:rPr>
          <w:rFonts w:ascii="Times New Roman" w:hAnsi="Times New Roman" w:cs="Times New Roman"/>
          <w:sz w:val="24"/>
          <w:szCs w:val="24"/>
        </w:rPr>
        <w:t xml:space="preserve">used to identify the life stages that can be </w:t>
      </w:r>
      <w:r w:rsidR="00C34CC4">
        <w:rPr>
          <w:rFonts w:ascii="Times New Roman" w:hAnsi="Times New Roman" w:cs="Times New Roman"/>
          <w:sz w:val="24"/>
          <w:szCs w:val="24"/>
        </w:rPr>
        <w:t xml:space="preserve">targeted </w:t>
      </w:r>
      <w:r w:rsidR="00363A62">
        <w:rPr>
          <w:rFonts w:ascii="Times New Roman" w:hAnsi="Times New Roman" w:cs="Times New Roman"/>
          <w:sz w:val="24"/>
          <w:szCs w:val="24"/>
        </w:rPr>
        <w:t xml:space="preserve">most effectively </w:t>
      </w:r>
      <w:r w:rsidR="00C34CC4">
        <w:rPr>
          <w:rFonts w:ascii="Times New Roman" w:hAnsi="Times New Roman" w:cs="Times New Roman"/>
          <w:sz w:val="24"/>
          <w:szCs w:val="24"/>
        </w:rPr>
        <w:t>for management</w:t>
      </w:r>
      <w:r w:rsidR="006A01FA">
        <w:rPr>
          <w:rFonts w:ascii="Times New Roman" w:hAnsi="Times New Roman" w:cs="Times New Roman"/>
          <w:sz w:val="24"/>
          <w:szCs w:val="24"/>
        </w:rPr>
        <w:t xml:space="preserve"> (Crowder et al. 1994,</w:t>
      </w:r>
      <w:r w:rsidR="00C63C2C">
        <w:rPr>
          <w:rFonts w:ascii="Times New Roman" w:hAnsi="Times New Roman" w:cs="Times New Roman"/>
          <w:sz w:val="24"/>
          <w:szCs w:val="24"/>
        </w:rPr>
        <w:t xml:space="preserve"> Mills </w:t>
      </w:r>
      <w:r w:rsidR="00D04B33">
        <w:rPr>
          <w:rFonts w:ascii="Times New Roman" w:hAnsi="Times New Roman" w:cs="Times New Roman"/>
          <w:sz w:val="24"/>
          <w:szCs w:val="24"/>
        </w:rPr>
        <w:t>and Lindberg</w:t>
      </w:r>
      <w:r w:rsidR="00C63C2C">
        <w:rPr>
          <w:rFonts w:ascii="Times New Roman" w:hAnsi="Times New Roman" w:cs="Times New Roman"/>
          <w:sz w:val="24"/>
          <w:szCs w:val="24"/>
        </w:rPr>
        <w:t xml:space="preserve"> 2002, </w:t>
      </w:r>
      <w:r w:rsidR="006A01FA">
        <w:rPr>
          <w:rFonts w:ascii="Times New Roman" w:hAnsi="Times New Roman" w:cs="Times New Roman"/>
          <w:sz w:val="24"/>
          <w:szCs w:val="24"/>
        </w:rPr>
        <w:t>Johnson et al. 2010)</w:t>
      </w:r>
      <w:r w:rsidR="0023567E">
        <w:rPr>
          <w:rFonts w:ascii="Times New Roman" w:hAnsi="Times New Roman" w:cs="Times New Roman"/>
          <w:sz w:val="24"/>
          <w:szCs w:val="24"/>
        </w:rPr>
        <w:t xml:space="preserve">. </w:t>
      </w:r>
      <w:r w:rsidR="00DB7AA5">
        <w:rPr>
          <w:rFonts w:ascii="Times New Roman" w:hAnsi="Times New Roman" w:cs="Times New Roman"/>
          <w:sz w:val="24"/>
          <w:szCs w:val="24"/>
        </w:rPr>
        <w:t>I</w:t>
      </w:r>
      <w:r w:rsidR="009F03A1">
        <w:rPr>
          <w:rFonts w:ascii="Times New Roman" w:hAnsi="Times New Roman" w:cs="Times New Roman"/>
          <w:sz w:val="24"/>
          <w:szCs w:val="24"/>
        </w:rPr>
        <w:t>t is also necessary to consider the natural range of variability for vital rate</w:t>
      </w:r>
      <w:r w:rsidR="00BE4B9D">
        <w:rPr>
          <w:rFonts w:ascii="Times New Roman" w:hAnsi="Times New Roman" w:cs="Times New Roman"/>
          <w:sz w:val="24"/>
          <w:szCs w:val="24"/>
        </w:rPr>
        <w:t>s</w:t>
      </w:r>
      <w:r w:rsidR="00A13D57">
        <w:rPr>
          <w:rFonts w:ascii="Times New Roman" w:hAnsi="Times New Roman" w:cs="Times New Roman"/>
          <w:sz w:val="24"/>
          <w:szCs w:val="24"/>
        </w:rPr>
        <w:t>,</w:t>
      </w:r>
      <w:r w:rsidR="009F03A1">
        <w:rPr>
          <w:rFonts w:ascii="Times New Roman" w:hAnsi="Times New Roman" w:cs="Times New Roman"/>
          <w:sz w:val="24"/>
          <w:szCs w:val="24"/>
        </w:rPr>
        <w:t xml:space="preserve"> as </w:t>
      </w:r>
      <w:r w:rsidR="003A29F0">
        <w:rPr>
          <w:rFonts w:ascii="Times New Roman" w:hAnsi="Times New Roman" w:cs="Times New Roman"/>
          <w:sz w:val="24"/>
          <w:szCs w:val="24"/>
        </w:rPr>
        <w:t xml:space="preserve">small changes in some vital rates may cause substantial changes </w:t>
      </w:r>
      <w:r w:rsidR="008E5D92">
        <w:rPr>
          <w:rFonts w:ascii="Times New Roman" w:hAnsi="Times New Roman" w:cs="Times New Roman"/>
          <w:sz w:val="24"/>
          <w:szCs w:val="24"/>
        </w:rPr>
        <w:t xml:space="preserve">in </w:t>
      </w:r>
      <w:r w:rsidR="005666CA">
        <w:rPr>
          <w:rFonts w:ascii="Times New Roman" w:hAnsi="Times New Roman" w:cs="Times New Roman"/>
          <w:sz w:val="24"/>
          <w:szCs w:val="24"/>
        </w:rPr>
        <w:t xml:space="preserve">population </w:t>
      </w:r>
      <w:r w:rsidR="00F309C3">
        <w:rPr>
          <w:rFonts w:ascii="Times New Roman" w:hAnsi="Times New Roman" w:cs="Times New Roman"/>
          <w:sz w:val="24"/>
          <w:szCs w:val="24"/>
        </w:rPr>
        <w:t>growth</w:t>
      </w:r>
      <w:r w:rsidR="00A13D57">
        <w:rPr>
          <w:rFonts w:ascii="Times New Roman" w:hAnsi="Times New Roman" w:cs="Times New Roman"/>
          <w:sz w:val="24"/>
          <w:szCs w:val="24"/>
        </w:rPr>
        <w:t xml:space="preserve"> </w:t>
      </w:r>
      <w:r w:rsidR="005666CA">
        <w:rPr>
          <w:rFonts w:ascii="Times New Roman" w:hAnsi="Times New Roman" w:cs="Times New Roman"/>
          <w:sz w:val="24"/>
          <w:szCs w:val="24"/>
        </w:rPr>
        <w:t>(</w:t>
      </w:r>
      <w:r w:rsidR="00D16A34">
        <w:rPr>
          <w:rFonts w:ascii="Times New Roman" w:hAnsi="Times New Roman" w:cs="Times New Roman"/>
          <w:sz w:val="24"/>
          <w:szCs w:val="24"/>
        </w:rPr>
        <w:t xml:space="preserve">i.e., </w:t>
      </w:r>
      <w:r w:rsidR="005666CA">
        <w:rPr>
          <w:rFonts w:ascii="Times New Roman" w:hAnsi="Times New Roman" w:cs="Times New Roman"/>
          <w:sz w:val="24"/>
          <w:szCs w:val="24"/>
        </w:rPr>
        <w:t>high elasticity</w:t>
      </w:r>
      <w:r w:rsidR="007A7090">
        <w:rPr>
          <w:rFonts w:ascii="Times New Roman" w:hAnsi="Times New Roman" w:cs="Times New Roman"/>
          <w:sz w:val="24"/>
          <w:szCs w:val="24"/>
        </w:rPr>
        <w:t xml:space="preserve">) </w:t>
      </w:r>
      <w:r w:rsidR="00093590">
        <w:rPr>
          <w:rFonts w:ascii="Times New Roman" w:hAnsi="Times New Roman" w:cs="Times New Roman"/>
          <w:sz w:val="24"/>
          <w:szCs w:val="24"/>
        </w:rPr>
        <w:t>while</w:t>
      </w:r>
      <w:r w:rsidR="009F03A1">
        <w:rPr>
          <w:rFonts w:ascii="Times New Roman" w:hAnsi="Times New Roman" w:cs="Times New Roman"/>
          <w:sz w:val="24"/>
          <w:szCs w:val="24"/>
        </w:rPr>
        <w:t xml:space="preserve"> also exhibit</w:t>
      </w:r>
      <w:r w:rsidR="00093590">
        <w:rPr>
          <w:rFonts w:ascii="Times New Roman" w:hAnsi="Times New Roman" w:cs="Times New Roman"/>
          <w:sz w:val="24"/>
          <w:szCs w:val="24"/>
        </w:rPr>
        <w:t>ing</w:t>
      </w:r>
      <w:r w:rsidR="009F03A1">
        <w:rPr>
          <w:rFonts w:ascii="Times New Roman" w:hAnsi="Times New Roman" w:cs="Times New Roman"/>
          <w:sz w:val="24"/>
          <w:szCs w:val="24"/>
        </w:rPr>
        <w:t xml:space="preserve"> relatively </w:t>
      </w:r>
      <w:r w:rsidR="009F03A1">
        <w:rPr>
          <w:rFonts w:ascii="Times New Roman" w:hAnsi="Times New Roman" w:cs="Times New Roman"/>
          <w:sz w:val="24"/>
          <w:szCs w:val="24"/>
        </w:rPr>
        <w:lastRenderedPageBreak/>
        <w:t>little</w:t>
      </w:r>
      <w:r w:rsidR="00F309C3">
        <w:rPr>
          <w:rFonts w:ascii="Times New Roman" w:hAnsi="Times New Roman" w:cs="Times New Roman"/>
          <w:sz w:val="24"/>
          <w:szCs w:val="24"/>
        </w:rPr>
        <w:t xml:space="preserve"> variation in wild populations</w:t>
      </w:r>
      <w:r w:rsidR="00093590">
        <w:rPr>
          <w:rFonts w:ascii="Times New Roman" w:hAnsi="Times New Roman" w:cs="Times New Roman"/>
          <w:sz w:val="24"/>
          <w:szCs w:val="24"/>
        </w:rPr>
        <w:t>,</w:t>
      </w:r>
      <w:r w:rsidR="002B5BC0">
        <w:rPr>
          <w:rFonts w:ascii="Times New Roman" w:hAnsi="Times New Roman" w:cs="Times New Roman"/>
          <w:sz w:val="24"/>
          <w:szCs w:val="24"/>
        </w:rPr>
        <w:t xml:space="preserve"> </w:t>
      </w:r>
      <w:r w:rsidR="00A13D57">
        <w:rPr>
          <w:rFonts w:ascii="Times New Roman" w:hAnsi="Times New Roman" w:cs="Times New Roman"/>
          <w:sz w:val="24"/>
          <w:szCs w:val="24"/>
        </w:rPr>
        <w:t>leaving few opportunities to alter these vital rates</w:t>
      </w:r>
      <w:r w:rsidR="003506BB">
        <w:rPr>
          <w:rFonts w:ascii="Times New Roman" w:hAnsi="Times New Roman" w:cs="Times New Roman"/>
          <w:sz w:val="24"/>
          <w:szCs w:val="24"/>
        </w:rPr>
        <w:t xml:space="preserve"> through management</w:t>
      </w:r>
      <w:r w:rsidR="00A13D57">
        <w:rPr>
          <w:rFonts w:ascii="Times New Roman" w:hAnsi="Times New Roman" w:cs="Times New Roman"/>
          <w:sz w:val="24"/>
          <w:szCs w:val="24"/>
        </w:rPr>
        <w:t xml:space="preserve"> </w:t>
      </w:r>
      <w:r w:rsidR="002B5BC0">
        <w:rPr>
          <w:rFonts w:ascii="Times New Roman" w:hAnsi="Times New Roman" w:cs="Times New Roman"/>
          <w:sz w:val="24"/>
          <w:szCs w:val="24"/>
        </w:rPr>
        <w:t>(</w:t>
      </w:r>
      <w:r w:rsidR="00511237">
        <w:rPr>
          <w:rFonts w:ascii="Times New Roman" w:hAnsi="Times New Roman" w:cs="Times New Roman"/>
          <w:sz w:val="24"/>
          <w:szCs w:val="24"/>
        </w:rPr>
        <w:t>G</w:t>
      </w:r>
      <w:r w:rsidR="008F7E49">
        <w:rPr>
          <w:rFonts w:ascii="Times New Roman" w:hAnsi="Times New Roman" w:cs="Times New Roman"/>
          <w:sz w:val="24"/>
          <w:szCs w:val="24"/>
        </w:rPr>
        <w:t>a</w:t>
      </w:r>
      <w:r w:rsidR="00511237">
        <w:rPr>
          <w:rFonts w:ascii="Times New Roman" w:hAnsi="Times New Roman" w:cs="Times New Roman"/>
          <w:sz w:val="24"/>
          <w:szCs w:val="24"/>
        </w:rPr>
        <w:t>illard et al. 1998</w:t>
      </w:r>
      <w:r w:rsidR="002B5BC0">
        <w:rPr>
          <w:rFonts w:ascii="Times New Roman" w:hAnsi="Times New Roman" w:cs="Times New Roman"/>
          <w:sz w:val="24"/>
          <w:szCs w:val="24"/>
        </w:rPr>
        <w:t>, Mills et al. 1999</w:t>
      </w:r>
      <w:r w:rsidR="00511237">
        <w:rPr>
          <w:rFonts w:ascii="Times New Roman" w:hAnsi="Times New Roman" w:cs="Times New Roman"/>
          <w:sz w:val="24"/>
          <w:szCs w:val="24"/>
        </w:rPr>
        <w:t>)</w:t>
      </w:r>
      <w:r w:rsidR="009F03A1">
        <w:rPr>
          <w:rFonts w:ascii="Times New Roman" w:hAnsi="Times New Roman" w:cs="Times New Roman"/>
          <w:sz w:val="24"/>
          <w:szCs w:val="24"/>
        </w:rPr>
        <w:t xml:space="preserve">. </w:t>
      </w:r>
      <w:r w:rsidR="00D77288">
        <w:rPr>
          <w:rFonts w:ascii="Times New Roman" w:hAnsi="Times New Roman" w:cs="Times New Roman"/>
          <w:sz w:val="24"/>
          <w:szCs w:val="24"/>
        </w:rPr>
        <w:t xml:space="preserve">Alternatively, vital rates that </w:t>
      </w:r>
      <w:r w:rsidR="00A13D57">
        <w:rPr>
          <w:rFonts w:ascii="Times New Roman" w:hAnsi="Times New Roman" w:cs="Times New Roman"/>
          <w:sz w:val="24"/>
          <w:szCs w:val="24"/>
        </w:rPr>
        <w:t xml:space="preserve">have </w:t>
      </w:r>
      <w:r w:rsidR="005666CA">
        <w:rPr>
          <w:rFonts w:ascii="Times New Roman" w:hAnsi="Times New Roman" w:cs="Times New Roman"/>
          <w:sz w:val="24"/>
          <w:szCs w:val="24"/>
        </w:rPr>
        <w:t xml:space="preserve">relatively small </w:t>
      </w:r>
      <w:r w:rsidR="00973F87">
        <w:rPr>
          <w:rFonts w:ascii="Times New Roman" w:hAnsi="Times New Roman" w:cs="Times New Roman"/>
          <w:sz w:val="24"/>
          <w:szCs w:val="24"/>
        </w:rPr>
        <w:t>influences</w:t>
      </w:r>
      <w:r w:rsidR="005666CA">
        <w:rPr>
          <w:rFonts w:ascii="Times New Roman" w:hAnsi="Times New Roman" w:cs="Times New Roman"/>
          <w:sz w:val="24"/>
          <w:szCs w:val="24"/>
        </w:rPr>
        <w:t xml:space="preserve"> on</w:t>
      </w:r>
      <w:r w:rsidR="00973F87">
        <w:rPr>
          <w:rFonts w:ascii="Times New Roman" w:hAnsi="Times New Roman" w:cs="Times New Roman"/>
          <w:sz w:val="24"/>
          <w:szCs w:val="24"/>
        </w:rPr>
        <w:t xml:space="preserve"> population growth (</w:t>
      </w:r>
      <w:r w:rsidR="00D16A34">
        <w:rPr>
          <w:rFonts w:ascii="Times New Roman" w:hAnsi="Times New Roman" w:cs="Times New Roman"/>
          <w:sz w:val="24"/>
          <w:szCs w:val="24"/>
        </w:rPr>
        <w:t xml:space="preserve">i.e., </w:t>
      </w:r>
      <w:r w:rsidR="00973F87">
        <w:rPr>
          <w:rFonts w:ascii="Times New Roman" w:hAnsi="Times New Roman" w:cs="Times New Roman"/>
          <w:sz w:val="24"/>
          <w:szCs w:val="24"/>
        </w:rPr>
        <w:t xml:space="preserve">low elasticity) </w:t>
      </w:r>
      <w:r w:rsidR="00D77288">
        <w:rPr>
          <w:rFonts w:ascii="Times New Roman" w:hAnsi="Times New Roman" w:cs="Times New Roman"/>
          <w:sz w:val="24"/>
          <w:szCs w:val="24"/>
        </w:rPr>
        <w:t>may have grea</w:t>
      </w:r>
      <w:r w:rsidR="00261DFD">
        <w:rPr>
          <w:rFonts w:ascii="Times New Roman" w:hAnsi="Times New Roman" w:cs="Times New Roman"/>
          <w:sz w:val="24"/>
          <w:szCs w:val="24"/>
        </w:rPr>
        <w:t xml:space="preserve">ter </w:t>
      </w:r>
      <w:r w:rsidR="003506BB">
        <w:rPr>
          <w:rFonts w:ascii="Times New Roman" w:hAnsi="Times New Roman" w:cs="Times New Roman"/>
          <w:sz w:val="24"/>
          <w:szCs w:val="24"/>
        </w:rPr>
        <w:t xml:space="preserve">effects </w:t>
      </w:r>
      <w:r w:rsidR="00261DFD">
        <w:rPr>
          <w:rFonts w:ascii="Times New Roman" w:hAnsi="Times New Roman" w:cs="Times New Roman"/>
          <w:sz w:val="24"/>
          <w:szCs w:val="24"/>
        </w:rPr>
        <w:t xml:space="preserve">on population size if these </w:t>
      </w:r>
      <w:r w:rsidR="00792E3B">
        <w:rPr>
          <w:rFonts w:ascii="Times New Roman" w:hAnsi="Times New Roman" w:cs="Times New Roman"/>
          <w:sz w:val="24"/>
          <w:szCs w:val="24"/>
        </w:rPr>
        <w:t xml:space="preserve">vital rates </w:t>
      </w:r>
      <w:r w:rsidR="00D77288">
        <w:rPr>
          <w:rFonts w:ascii="Times New Roman" w:hAnsi="Times New Roman" w:cs="Times New Roman"/>
          <w:sz w:val="24"/>
          <w:szCs w:val="24"/>
        </w:rPr>
        <w:t>also exhibit high levels of variability within</w:t>
      </w:r>
      <w:r w:rsidR="00A13D57">
        <w:rPr>
          <w:rFonts w:ascii="Times New Roman" w:hAnsi="Times New Roman" w:cs="Times New Roman"/>
          <w:sz w:val="24"/>
          <w:szCs w:val="24"/>
        </w:rPr>
        <w:t xml:space="preserve"> and between</w:t>
      </w:r>
      <w:r w:rsidR="00D77288">
        <w:rPr>
          <w:rFonts w:ascii="Times New Roman" w:hAnsi="Times New Roman" w:cs="Times New Roman"/>
          <w:sz w:val="24"/>
          <w:szCs w:val="24"/>
        </w:rPr>
        <w:t xml:space="preserve"> populations</w:t>
      </w:r>
      <w:r w:rsidR="002B5BC0">
        <w:rPr>
          <w:rFonts w:ascii="Times New Roman" w:hAnsi="Times New Roman" w:cs="Times New Roman"/>
          <w:sz w:val="24"/>
          <w:szCs w:val="24"/>
        </w:rPr>
        <w:t xml:space="preserve"> (Coulson et al. 2005, Raithel et al. 2007</w:t>
      </w:r>
      <w:r w:rsidR="00D31BCD">
        <w:rPr>
          <w:rFonts w:ascii="Times New Roman" w:hAnsi="Times New Roman" w:cs="Times New Roman"/>
          <w:sz w:val="24"/>
          <w:szCs w:val="24"/>
        </w:rPr>
        <w:t>, Chitwood et al. 2015</w:t>
      </w:r>
      <w:r w:rsidR="002B5BC0">
        <w:rPr>
          <w:rFonts w:ascii="Times New Roman" w:hAnsi="Times New Roman" w:cs="Times New Roman"/>
          <w:sz w:val="24"/>
          <w:szCs w:val="24"/>
        </w:rPr>
        <w:t>)</w:t>
      </w:r>
      <w:r w:rsidR="00D77288">
        <w:rPr>
          <w:rFonts w:ascii="Times New Roman" w:hAnsi="Times New Roman" w:cs="Times New Roman"/>
          <w:sz w:val="24"/>
          <w:szCs w:val="24"/>
        </w:rPr>
        <w:t xml:space="preserve">. </w:t>
      </w:r>
      <w:r>
        <w:rPr>
          <w:rFonts w:ascii="Times New Roman" w:hAnsi="Times New Roman" w:cs="Times New Roman"/>
          <w:sz w:val="24"/>
          <w:szCs w:val="24"/>
        </w:rPr>
        <w:t>T</w:t>
      </w:r>
      <w:r w:rsidR="002B3E79">
        <w:rPr>
          <w:rFonts w:ascii="Times New Roman" w:hAnsi="Times New Roman" w:cs="Times New Roman"/>
          <w:sz w:val="24"/>
          <w:szCs w:val="24"/>
        </w:rPr>
        <w:t xml:space="preserve">he use </w:t>
      </w:r>
      <w:r w:rsidR="00513EC4">
        <w:rPr>
          <w:rFonts w:ascii="Times New Roman" w:hAnsi="Times New Roman" w:cs="Times New Roman"/>
          <w:sz w:val="24"/>
          <w:szCs w:val="24"/>
        </w:rPr>
        <w:t xml:space="preserve">of </w:t>
      </w:r>
      <w:r w:rsidR="00181264">
        <w:rPr>
          <w:rFonts w:ascii="Times New Roman" w:hAnsi="Times New Roman" w:cs="Times New Roman"/>
          <w:sz w:val="24"/>
          <w:szCs w:val="24"/>
        </w:rPr>
        <w:t>life-stage simulation analysis (LSA</w:t>
      </w:r>
      <w:r w:rsidR="007B312C">
        <w:rPr>
          <w:rFonts w:ascii="Times New Roman" w:hAnsi="Times New Roman" w:cs="Times New Roman"/>
          <w:sz w:val="24"/>
          <w:szCs w:val="24"/>
        </w:rPr>
        <w:t>; Wisdom et al. 2000</w:t>
      </w:r>
      <w:r w:rsidR="00181264">
        <w:rPr>
          <w:rFonts w:ascii="Times New Roman" w:hAnsi="Times New Roman" w:cs="Times New Roman"/>
          <w:sz w:val="24"/>
          <w:szCs w:val="24"/>
        </w:rPr>
        <w:t>)</w:t>
      </w:r>
      <w:r w:rsidR="002B3E79">
        <w:rPr>
          <w:rFonts w:ascii="Times New Roman" w:hAnsi="Times New Roman" w:cs="Times New Roman"/>
          <w:sz w:val="24"/>
          <w:szCs w:val="24"/>
        </w:rPr>
        <w:t xml:space="preserve"> has been </w:t>
      </w:r>
      <w:r w:rsidR="008D686F">
        <w:rPr>
          <w:rFonts w:ascii="Times New Roman" w:hAnsi="Times New Roman" w:cs="Times New Roman"/>
          <w:sz w:val="24"/>
          <w:szCs w:val="24"/>
        </w:rPr>
        <w:t xml:space="preserve">especially </w:t>
      </w:r>
      <w:r w:rsidR="002B3E79">
        <w:rPr>
          <w:rFonts w:ascii="Times New Roman" w:hAnsi="Times New Roman" w:cs="Times New Roman"/>
          <w:sz w:val="24"/>
          <w:szCs w:val="24"/>
        </w:rPr>
        <w:t xml:space="preserve">valuable for the identification of vital rates that have the greatest impact on population growth </w:t>
      </w:r>
      <w:r w:rsidR="003A29F0">
        <w:rPr>
          <w:rFonts w:ascii="Times New Roman" w:hAnsi="Times New Roman" w:cs="Times New Roman"/>
          <w:sz w:val="24"/>
          <w:szCs w:val="24"/>
        </w:rPr>
        <w:t>rate</w:t>
      </w:r>
      <w:r w:rsidR="008E5D92">
        <w:rPr>
          <w:rFonts w:ascii="Times New Roman" w:hAnsi="Times New Roman" w:cs="Times New Roman"/>
          <w:sz w:val="24"/>
          <w:szCs w:val="24"/>
        </w:rPr>
        <w:t xml:space="preserve">. This is because </w:t>
      </w:r>
      <w:r w:rsidR="00E51E09">
        <w:rPr>
          <w:rFonts w:ascii="Times New Roman" w:hAnsi="Times New Roman" w:cs="Times New Roman"/>
          <w:sz w:val="24"/>
          <w:szCs w:val="24"/>
        </w:rPr>
        <w:t xml:space="preserve">LSA </w:t>
      </w:r>
      <w:r>
        <w:rPr>
          <w:rFonts w:ascii="Times New Roman" w:hAnsi="Times New Roman" w:cs="Times New Roman"/>
          <w:sz w:val="24"/>
          <w:szCs w:val="24"/>
        </w:rPr>
        <w:t>allow</w:t>
      </w:r>
      <w:r w:rsidR="00E51E09">
        <w:rPr>
          <w:rFonts w:ascii="Times New Roman" w:hAnsi="Times New Roman" w:cs="Times New Roman"/>
          <w:sz w:val="24"/>
          <w:szCs w:val="24"/>
        </w:rPr>
        <w:t>s</w:t>
      </w:r>
      <w:r>
        <w:rPr>
          <w:rFonts w:ascii="Times New Roman" w:hAnsi="Times New Roman" w:cs="Times New Roman"/>
          <w:sz w:val="24"/>
          <w:szCs w:val="24"/>
        </w:rPr>
        <w:t xml:space="preserve"> for </w:t>
      </w:r>
      <w:r w:rsidR="00CD4916">
        <w:rPr>
          <w:rFonts w:ascii="Times New Roman" w:hAnsi="Times New Roman" w:cs="Times New Roman"/>
          <w:sz w:val="24"/>
          <w:szCs w:val="24"/>
        </w:rPr>
        <w:t xml:space="preserve">the modelling of population growth or persistence using complex age </w:t>
      </w:r>
      <w:r w:rsidR="00833ED2">
        <w:rPr>
          <w:rFonts w:ascii="Times New Roman" w:hAnsi="Times New Roman" w:cs="Times New Roman"/>
          <w:sz w:val="24"/>
          <w:szCs w:val="24"/>
        </w:rPr>
        <w:t xml:space="preserve">and </w:t>
      </w:r>
      <w:r w:rsidR="008D686F">
        <w:rPr>
          <w:rFonts w:ascii="Times New Roman" w:hAnsi="Times New Roman" w:cs="Times New Roman"/>
          <w:sz w:val="24"/>
          <w:szCs w:val="24"/>
        </w:rPr>
        <w:t>life history</w:t>
      </w:r>
      <w:r w:rsidR="00CD4916">
        <w:rPr>
          <w:rFonts w:ascii="Times New Roman" w:hAnsi="Times New Roman" w:cs="Times New Roman"/>
          <w:sz w:val="24"/>
          <w:szCs w:val="24"/>
        </w:rPr>
        <w:t xml:space="preserve"> structures</w:t>
      </w:r>
      <w:r w:rsidR="00E1626B">
        <w:rPr>
          <w:rFonts w:ascii="Times New Roman" w:hAnsi="Times New Roman" w:cs="Times New Roman"/>
          <w:sz w:val="24"/>
          <w:szCs w:val="24"/>
        </w:rPr>
        <w:t xml:space="preserve"> </w:t>
      </w:r>
      <w:r w:rsidR="00A13D57">
        <w:rPr>
          <w:rFonts w:ascii="Times New Roman" w:hAnsi="Times New Roman" w:cs="Times New Roman"/>
          <w:sz w:val="24"/>
          <w:szCs w:val="24"/>
        </w:rPr>
        <w:t xml:space="preserve">while </w:t>
      </w:r>
      <w:r w:rsidR="00F309C3">
        <w:rPr>
          <w:rFonts w:ascii="Times New Roman" w:hAnsi="Times New Roman" w:cs="Times New Roman"/>
          <w:sz w:val="24"/>
          <w:szCs w:val="24"/>
        </w:rPr>
        <w:t>incorporati</w:t>
      </w:r>
      <w:r w:rsidR="00A13D57">
        <w:rPr>
          <w:rFonts w:ascii="Times New Roman" w:hAnsi="Times New Roman" w:cs="Times New Roman"/>
          <w:sz w:val="24"/>
          <w:szCs w:val="24"/>
        </w:rPr>
        <w:t>ng information about</w:t>
      </w:r>
      <w:r w:rsidR="00F309C3">
        <w:rPr>
          <w:rFonts w:ascii="Times New Roman" w:hAnsi="Times New Roman" w:cs="Times New Roman"/>
          <w:sz w:val="24"/>
          <w:szCs w:val="24"/>
        </w:rPr>
        <w:t xml:space="preserve"> variability in vital rates in</w:t>
      </w:r>
      <w:r w:rsidR="00F27F25">
        <w:rPr>
          <w:rFonts w:ascii="Times New Roman" w:hAnsi="Times New Roman" w:cs="Times New Roman"/>
          <w:sz w:val="24"/>
          <w:szCs w:val="24"/>
        </w:rPr>
        <w:t>to</w:t>
      </w:r>
      <w:r w:rsidR="00F309C3">
        <w:rPr>
          <w:rFonts w:ascii="Times New Roman" w:hAnsi="Times New Roman" w:cs="Times New Roman"/>
          <w:sz w:val="24"/>
          <w:szCs w:val="24"/>
        </w:rPr>
        <w:t xml:space="preserve"> a single framework </w:t>
      </w:r>
      <w:r w:rsidR="00E1626B">
        <w:rPr>
          <w:rFonts w:ascii="Times New Roman" w:hAnsi="Times New Roman" w:cs="Times New Roman"/>
          <w:sz w:val="24"/>
          <w:szCs w:val="24"/>
        </w:rPr>
        <w:t>(Wisdom et al. 2000)</w:t>
      </w:r>
      <w:r w:rsidR="00CD4916">
        <w:rPr>
          <w:rFonts w:ascii="Times New Roman" w:hAnsi="Times New Roman" w:cs="Times New Roman"/>
          <w:sz w:val="24"/>
          <w:szCs w:val="24"/>
        </w:rPr>
        <w:t>. Further</w:t>
      </w:r>
      <w:r w:rsidR="00F309C3">
        <w:rPr>
          <w:rFonts w:ascii="Times New Roman" w:hAnsi="Times New Roman" w:cs="Times New Roman"/>
          <w:sz w:val="24"/>
          <w:szCs w:val="24"/>
        </w:rPr>
        <w:t>,</w:t>
      </w:r>
      <w:r w:rsidR="00CD4916">
        <w:rPr>
          <w:rFonts w:ascii="Times New Roman" w:hAnsi="Times New Roman" w:cs="Times New Roman"/>
          <w:sz w:val="24"/>
          <w:szCs w:val="24"/>
        </w:rPr>
        <w:t xml:space="preserve"> the results from the</w:t>
      </w:r>
      <w:r w:rsidR="00A13D57">
        <w:rPr>
          <w:rFonts w:ascii="Times New Roman" w:hAnsi="Times New Roman" w:cs="Times New Roman"/>
          <w:sz w:val="24"/>
          <w:szCs w:val="24"/>
        </w:rPr>
        <w:t>se</w:t>
      </w:r>
      <w:r w:rsidR="00CD4916">
        <w:rPr>
          <w:rFonts w:ascii="Times New Roman" w:hAnsi="Times New Roman" w:cs="Times New Roman"/>
          <w:sz w:val="24"/>
          <w:szCs w:val="24"/>
        </w:rPr>
        <w:t xml:space="preserve"> models can serve as the foundation for subsequent simulations to evaluate how</w:t>
      </w:r>
      <w:r w:rsidR="00F309C3">
        <w:rPr>
          <w:rFonts w:ascii="Times New Roman" w:hAnsi="Times New Roman" w:cs="Times New Roman"/>
          <w:sz w:val="24"/>
          <w:szCs w:val="24"/>
        </w:rPr>
        <w:t xml:space="preserve"> </w:t>
      </w:r>
      <w:r w:rsidR="00A13D57">
        <w:rPr>
          <w:rFonts w:ascii="Times New Roman" w:hAnsi="Times New Roman" w:cs="Times New Roman"/>
          <w:sz w:val="24"/>
          <w:szCs w:val="24"/>
        </w:rPr>
        <w:t xml:space="preserve">management actions that </w:t>
      </w:r>
      <w:r w:rsidR="00CD4916">
        <w:rPr>
          <w:rFonts w:ascii="Times New Roman" w:hAnsi="Times New Roman" w:cs="Times New Roman"/>
          <w:sz w:val="24"/>
          <w:szCs w:val="24"/>
        </w:rPr>
        <w:t>change vital rates may affect population growth</w:t>
      </w:r>
      <w:r w:rsidR="00F309C3">
        <w:rPr>
          <w:rFonts w:ascii="Times New Roman" w:hAnsi="Times New Roman" w:cs="Times New Roman"/>
          <w:sz w:val="24"/>
          <w:szCs w:val="24"/>
        </w:rPr>
        <w:t xml:space="preserve"> (Wisdom et al. 2000)</w:t>
      </w:r>
      <w:r w:rsidR="00CD4916">
        <w:rPr>
          <w:rFonts w:ascii="Times New Roman" w:hAnsi="Times New Roman" w:cs="Times New Roman"/>
          <w:sz w:val="24"/>
          <w:szCs w:val="24"/>
        </w:rPr>
        <w:t xml:space="preserve">. </w:t>
      </w:r>
    </w:p>
    <w:p w14:paraId="3D1D9585" w14:textId="6F0B3E92" w:rsidR="0037570C" w:rsidRDefault="00CA6AC3" w:rsidP="0006271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Rarely </w:t>
      </w:r>
      <w:r w:rsidR="00342F33">
        <w:rPr>
          <w:rFonts w:ascii="Times New Roman" w:hAnsi="Times New Roman" w:cs="Times New Roman"/>
          <w:sz w:val="24"/>
          <w:szCs w:val="24"/>
        </w:rPr>
        <w:t xml:space="preserve">included </w:t>
      </w:r>
      <w:r w:rsidR="001E1A83">
        <w:rPr>
          <w:rFonts w:ascii="Times New Roman" w:hAnsi="Times New Roman" w:cs="Times New Roman"/>
          <w:sz w:val="24"/>
          <w:szCs w:val="24"/>
        </w:rPr>
        <w:t xml:space="preserve">in </w:t>
      </w:r>
      <w:r w:rsidR="00792E3B">
        <w:rPr>
          <w:rFonts w:ascii="Times New Roman" w:hAnsi="Times New Roman" w:cs="Times New Roman"/>
          <w:sz w:val="24"/>
          <w:szCs w:val="24"/>
        </w:rPr>
        <w:t xml:space="preserve">studies of wildlife populations </w:t>
      </w:r>
      <w:r>
        <w:rPr>
          <w:rFonts w:ascii="Times New Roman" w:hAnsi="Times New Roman" w:cs="Times New Roman"/>
          <w:sz w:val="24"/>
          <w:szCs w:val="24"/>
        </w:rPr>
        <w:t xml:space="preserve">are </w:t>
      </w:r>
      <w:r w:rsidR="001E1A83">
        <w:rPr>
          <w:rFonts w:ascii="Times New Roman" w:hAnsi="Times New Roman" w:cs="Times New Roman"/>
          <w:sz w:val="24"/>
          <w:szCs w:val="24"/>
        </w:rPr>
        <w:t xml:space="preserve">discussions of </w:t>
      </w:r>
      <w:r>
        <w:rPr>
          <w:rFonts w:ascii="Times New Roman" w:hAnsi="Times New Roman" w:cs="Times New Roman"/>
          <w:sz w:val="24"/>
          <w:szCs w:val="24"/>
        </w:rPr>
        <w:t xml:space="preserve">the </w:t>
      </w:r>
      <w:r w:rsidR="004D6D6F">
        <w:rPr>
          <w:rFonts w:ascii="Times New Roman" w:hAnsi="Times New Roman" w:cs="Times New Roman"/>
          <w:sz w:val="24"/>
          <w:szCs w:val="24"/>
        </w:rPr>
        <w:t xml:space="preserve">biotic and abiotic </w:t>
      </w:r>
      <w:r w:rsidR="00F46011">
        <w:rPr>
          <w:rFonts w:ascii="Times New Roman" w:hAnsi="Times New Roman" w:cs="Times New Roman"/>
          <w:sz w:val="24"/>
          <w:szCs w:val="24"/>
        </w:rPr>
        <w:t xml:space="preserve">factors that </w:t>
      </w:r>
      <w:r w:rsidR="00961659">
        <w:rPr>
          <w:rFonts w:ascii="Times New Roman" w:hAnsi="Times New Roman" w:cs="Times New Roman"/>
          <w:sz w:val="24"/>
          <w:szCs w:val="24"/>
        </w:rPr>
        <w:t>influence</w:t>
      </w:r>
      <w:r w:rsidR="00F46011">
        <w:rPr>
          <w:rFonts w:ascii="Times New Roman" w:hAnsi="Times New Roman" w:cs="Times New Roman"/>
          <w:sz w:val="24"/>
          <w:szCs w:val="24"/>
        </w:rPr>
        <w:t xml:space="preserve"> </w:t>
      </w:r>
      <w:r w:rsidR="00961659">
        <w:rPr>
          <w:rFonts w:ascii="Times New Roman" w:hAnsi="Times New Roman" w:cs="Times New Roman"/>
          <w:sz w:val="24"/>
          <w:szCs w:val="24"/>
        </w:rPr>
        <w:t xml:space="preserve">population </w:t>
      </w:r>
      <w:r w:rsidR="00F46011">
        <w:rPr>
          <w:rFonts w:ascii="Times New Roman" w:hAnsi="Times New Roman" w:cs="Times New Roman"/>
          <w:sz w:val="24"/>
          <w:szCs w:val="24"/>
        </w:rPr>
        <w:t>demographic</w:t>
      </w:r>
      <w:r w:rsidR="00961659">
        <w:rPr>
          <w:rFonts w:ascii="Times New Roman" w:hAnsi="Times New Roman" w:cs="Times New Roman"/>
          <w:sz w:val="24"/>
          <w:szCs w:val="24"/>
        </w:rPr>
        <w:t>s</w:t>
      </w:r>
      <w:r>
        <w:rPr>
          <w:rFonts w:ascii="Times New Roman" w:hAnsi="Times New Roman" w:cs="Times New Roman"/>
          <w:sz w:val="24"/>
          <w:szCs w:val="24"/>
        </w:rPr>
        <w:t xml:space="preserve"> and how much actual control managers may have in altering </w:t>
      </w:r>
      <w:r w:rsidR="00A66F95">
        <w:rPr>
          <w:rFonts w:ascii="Times New Roman" w:hAnsi="Times New Roman" w:cs="Times New Roman"/>
          <w:sz w:val="24"/>
          <w:szCs w:val="24"/>
        </w:rPr>
        <w:t xml:space="preserve">specific </w:t>
      </w:r>
      <w:r>
        <w:rPr>
          <w:rFonts w:ascii="Times New Roman" w:hAnsi="Times New Roman" w:cs="Times New Roman"/>
          <w:sz w:val="24"/>
          <w:szCs w:val="24"/>
        </w:rPr>
        <w:t xml:space="preserve">vital rates. </w:t>
      </w:r>
      <w:r w:rsidR="00CE68E8">
        <w:rPr>
          <w:rFonts w:ascii="Times New Roman" w:hAnsi="Times New Roman" w:cs="Times New Roman"/>
          <w:sz w:val="24"/>
          <w:szCs w:val="24"/>
        </w:rPr>
        <w:t xml:space="preserve">Many wildlife populations may undergo substantial year-to-year variation </w:t>
      </w:r>
      <w:r w:rsidR="008E5D92">
        <w:rPr>
          <w:rFonts w:ascii="Times New Roman" w:hAnsi="Times New Roman" w:cs="Times New Roman"/>
          <w:sz w:val="24"/>
          <w:szCs w:val="24"/>
        </w:rPr>
        <w:t>because of</w:t>
      </w:r>
      <w:r w:rsidR="00CE68E8">
        <w:rPr>
          <w:rFonts w:ascii="Times New Roman" w:hAnsi="Times New Roman" w:cs="Times New Roman"/>
          <w:sz w:val="24"/>
          <w:szCs w:val="24"/>
        </w:rPr>
        <w:t xml:space="preserve"> weather, disease, predation, or inter-specific/intra-specific competition</w:t>
      </w:r>
      <w:r w:rsidR="002B5BC0">
        <w:rPr>
          <w:rFonts w:ascii="Times New Roman" w:hAnsi="Times New Roman" w:cs="Times New Roman"/>
          <w:sz w:val="24"/>
          <w:szCs w:val="24"/>
        </w:rPr>
        <w:t xml:space="preserve"> (</w:t>
      </w:r>
      <w:r w:rsidR="00EA70D7">
        <w:rPr>
          <w:rFonts w:ascii="Times New Roman" w:hAnsi="Times New Roman" w:cs="Times New Roman"/>
          <w:sz w:val="24"/>
          <w:szCs w:val="24"/>
        </w:rPr>
        <w:t xml:space="preserve">Sinclair et </w:t>
      </w:r>
      <w:r w:rsidR="002B5BC0">
        <w:rPr>
          <w:rFonts w:ascii="Times New Roman" w:hAnsi="Times New Roman" w:cs="Times New Roman"/>
          <w:sz w:val="24"/>
          <w:szCs w:val="24"/>
        </w:rPr>
        <w:t xml:space="preserve">al. 1989, </w:t>
      </w:r>
      <w:r w:rsidR="00EA70D7">
        <w:rPr>
          <w:rFonts w:ascii="Times New Roman" w:hAnsi="Times New Roman" w:cs="Times New Roman"/>
          <w:sz w:val="24"/>
          <w:szCs w:val="24"/>
        </w:rPr>
        <w:t xml:space="preserve">Krebs et al. 2005, </w:t>
      </w:r>
      <w:r w:rsidR="002B5BC0">
        <w:rPr>
          <w:rFonts w:ascii="Times New Roman" w:hAnsi="Times New Roman" w:cs="Times New Roman"/>
          <w:sz w:val="24"/>
          <w:szCs w:val="24"/>
        </w:rPr>
        <w:t>Sibley and Hone 2002)</w:t>
      </w:r>
      <w:r w:rsidR="00CE68E8">
        <w:rPr>
          <w:rFonts w:ascii="Times New Roman" w:hAnsi="Times New Roman" w:cs="Times New Roman"/>
          <w:sz w:val="24"/>
          <w:szCs w:val="24"/>
        </w:rPr>
        <w:t>. For harvested</w:t>
      </w:r>
      <w:r w:rsidR="00F84CAA">
        <w:rPr>
          <w:rFonts w:ascii="Times New Roman" w:hAnsi="Times New Roman" w:cs="Times New Roman"/>
          <w:sz w:val="24"/>
          <w:szCs w:val="24"/>
        </w:rPr>
        <w:t xml:space="preserve"> wildlife</w:t>
      </w:r>
      <w:r w:rsidR="00CE68E8">
        <w:rPr>
          <w:rFonts w:ascii="Times New Roman" w:hAnsi="Times New Roman" w:cs="Times New Roman"/>
          <w:sz w:val="24"/>
          <w:szCs w:val="24"/>
        </w:rPr>
        <w:t xml:space="preserve"> populations</w:t>
      </w:r>
      <w:r w:rsidR="00064E26">
        <w:rPr>
          <w:rFonts w:ascii="Times New Roman" w:hAnsi="Times New Roman" w:cs="Times New Roman"/>
          <w:sz w:val="24"/>
          <w:szCs w:val="24"/>
        </w:rPr>
        <w:t>,</w:t>
      </w:r>
      <w:r w:rsidR="00CE68E8">
        <w:rPr>
          <w:rFonts w:ascii="Times New Roman" w:hAnsi="Times New Roman" w:cs="Times New Roman"/>
          <w:sz w:val="24"/>
          <w:szCs w:val="24"/>
        </w:rPr>
        <w:t xml:space="preserve"> hunting season length</w:t>
      </w:r>
      <w:r w:rsidR="004D6D6F">
        <w:rPr>
          <w:rFonts w:ascii="Times New Roman" w:hAnsi="Times New Roman" w:cs="Times New Roman"/>
          <w:sz w:val="24"/>
          <w:szCs w:val="24"/>
        </w:rPr>
        <w:t>,</w:t>
      </w:r>
      <w:r w:rsidR="00CE68E8">
        <w:rPr>
          <w:rFonts w:ascii="Times New Roman" w:hAnsi="Times New Roman" w:cs="Times New Roman"/>
          <w:sz w:val="24"/>
          <w:szCs w:val="24"/>
        </w:rPr>
        <w:t xml:space="preserve"> timing</w:t>
      </w:r>
      <w:r w:rsidR="004D6D6F">
        <w:rPr>
          <w:rFonts w:ascii="Times New Roman" w:hAnsi="Times New Roman" w:cs="Times New Roman"/>
          <w:sz w:val="24"/>
          <w:szCs w:val="24"/>
        </w:rPr>
        <w:t xml:space="preserve">, and harvest rate </w:t>
      </w:r>
      <w:r w:rsidR="00CE68E8">
        <w:rPr>
          <w:rFonts w:ascii="Times New Roman" w:hAnsi="Times New Roman" w:cs="Times New Roman"/>
          <w:sz w:val="24"/>
          <w:szCs w:val="24"/>
        </w:rPr>
        <w:t>can have significant impacts on subsequent population size</w:t>
      </w:r>
      <w:r w:rsidR="00961659">
        <w:rPr>
          <w:rFonts w:ascii="Times New Roman" w:hAnsi="Times New Roman" w:cs="Times New Roman"/>
          <w:sz w:val="24"/>
          <w:szCs w:val="24"/>
        </w:rPr>
        <w:t>s</w:t>
      </w:r>
      <w:r w:rsidR="00CE68E8">
        <w:rPr>
          <w:rFonts w:ascii="Times New Roman" w:hAnsi="Times New Roman" w:cs="Times New Roman"/>
          <w:sz w:val="24"/>
          <w:szCs w:val="24"/>
        </w:rPr>
        <w:t xml:space="preserve"> as well</w:t>
      </w:r>
      <w:r w:rsidR="00EA70D7">
        <w:rPr>
          <w:rFonts w:ascii="Times New Roman" w:hAnsi="Times New Roman" w:cs="Times New Roman"/>
          <w:sz w:val="24"/>
          <w:szCs w:val="24"/>
        </w:rPr>
        <w:t xml:space="preserve"> (Burger et al. 1994, Ginberg et al. 1994, Cooch et al. 2014)</w:t>
      </w:r>
      <w:r w:rsidR="00CE68E8">
        <w:rPr>
          <w:rFonts w:ascii="Times New Roman" w:hAnsi="Times New Roman" w:cs="Times New Roman"/>
          <w:sz w:val="24"/>
          <w:szCs w:val="24"/>
        </w:rPr>
        <w:t xml:space="preserve">. However, the importance of different factors in determining </w:t>
      </w:r>
      <w:r w:rsidR="00C6011B">
        <w:rPr>
          <w:rFonts w:ascii="Times New Roman" w:hAnsi="Times New Roman" w:cs="Times New Roman"/>
          <w:sz w:val="24"/>
          <w:szCs w:val="24"/>
        </w:rPr>
        <w:t xml:space="preserve">vital </w:t>
      </w:r>
      <w:r w:rsidR="00CE68E8">
        <w:rPr>
          <w:rFonts w:ascii="Times New Roman" w:hAnsi="Times New Roman" w:cs="Times New Roman"/>
          <w:sz w:val="24"/>
          <w:szCs w:val="24"/>
        </w:rPr>
        <w:t>rates often varies temporally, spatially, and with population size (</w:t>
      </w:r>
      <w:r w:rsidR="002E33D3">
        <w:rPr>
          <w:rFonts w:ascii="Times New Roman" w:hAnsi="Times New Roman" w:cs="Times New Roman"/>
          <w:sz w:val="24"/>
          <w:szCs w:val="24"/>
        </w:rPr>
        <w:t xml:space="preserve">i.e., </w:t>
      </w:r>
      <w:r w:rsidR="00CE68E8">
        <w:rPr>
          <w:rFonts w:ascii="Times New Roman" w:hAnsi="Times New Roman" w:cs="Times New Roman"/>
          <w:sz w:val="24"/>
          <w:szCs w:val="24"/>
        </w:rPr>
        <w:t>density dependent factors), complicating the process of determining the mechanisms underlying population growth</w:t>
      </w:r>
      <w:r w:rsidR="00FC110A">
        <w:rPr>
          <w:rFonts w:ascii="Times New Roman" w:hAnsi="Times New Roman" w:cs="Times New Roman"/>
          <w:sz w:val="24"/>
          <w:szCs w:val="24"/>
        </w:rPr>
        <w:t xml:space="preserve"> for many wildlife populations</w:t>
      </w:r>
      <w:r w:rsidR="00973F87">
        <w:rPr>
          <w:rFonts w:ascii="Times New Roman" w:hAnsi="Times New Roman" w:cs="Times New Roman"/>
          <w:sz w:val="24"/>
          <w:szCs w:val="24"/>
        </w:rPr>
        <w:t xml:space="preserve"> (Sinclair et al. 1989)</w:t>
      </w:r>
      <w:r w:rsidR="00CE68E8">
        <w:rPr>
          <w:rFonts w:ascii="Times New Roman" w:hAnsi="Times New Roman" w:cs="Times New Roman"/>
          <w:sz w:val="24"/>
          <w:szCs w:val="24"/>
        </w:rPr>
        <w:t xml:space="preserve">. </w:t>
      </w:r>
      <w:r w:rsidR="003E358B">
        <w:rPr>
          <w:rFonts w:ascii="Times New Roman" w:hAnsi="Times New Roman" w:cs="Times New Roman"/>
          <w:sz w:val="24"/>
          <w:szCs w:val="24"/>
        </w:rPr>
        <w:t>For some species</w:t>
      </w:r>
      <w:r w:rsidR="00D16A34">
        <w:rPr>
          <w:rFonts w:ascii="Times New Roman" w:hAnsi="Times New Roman" w:cs="Times New Roman"/>
          <w:sz w:val="24"/>
          <w:szCs w:val="24"/>
        </w:rPr>
        <w:t>,</w:t>
      </w:r>
      <w:r w:rsidR="003E358B">
        <w:rPr>
          <w:rFonts w:ascii="Times New Roman" w:hAnsi="Times New Roman" w:cs="Times New Roman"/>
          <w:sz w:val="24"/>
          <w:szCs w:val="24"/>
        </w:rPr>
        <w:t xml:space="preserve"> the importance of </w:t>
      </w:r>
      <w:r w:rsidR="00041E55">
        <w:rPr>
          <w:rFonts w:ascii="Times New Roman" w:hAnsi="Times New Roman" w:cs="Times New Roman"/>
          <w:sz w:val="24"/>
          <w:szCs w:val="24"/>
        </w:rPr>
        <w:t>different</w:t>
      </w:r>
      <w:r w:rsidR="003E358B">
        <w:rPr>
          <w:rFonts w:ascii="Times New Roman" w:hAnsi="Times New Roman" w:cs="Times New Roman"/>
          <w:sz w:val="24"/>
          <w:szCs w:val="24"/>
        </w:rPr>
        <w:t xml:space="preserve"> factors </w:t>
      </w:r>
      <w:r w:rsidR="00064E26">
        <w:rPr>
          <w:rFonts w:ascii="Times New Roman" w:hAnsi="Times New Roman" w:cs="Times New Roman"/>
          <w:sz w:val="24"/>
          <w:szCs w:val="24"/>
        </w:rPr>
        <w:t xml:space="preserve">in regulating or </w:t>
      </w:r>
      <w:r w:rsidR="00064E26">
        <w:rPr>
          <w:rFonts w:ascii="Times New Roman" w:hAnsi="Times New Roman" w:cs="Times New Roman"/>
          <w:sz w:val="24"/>
          <w:szCs w:val="24"/>
        </w:rPr>
        <w:lastRenderedPageBreak/>
        <w:t xml:space="preserve">limiting population growth </w:t>
      </w:r>
      <w:r w:rsidR="003E358B">
        <w:rPr>
          <w:rFonts w:ascii="Times New Roman" w:hAnsi="Times New Roman" w:cs="Times New Roman"/>
          <w:sz w:val="24"/>
          <w:szCs w:val="24"/>
        </w:rPr>
        <w:t>has been the source of intense debate</w:t>
      </w:r>
      <w:r w:rsidR="00EA70D7">
        <w:rPr>
          <w:rFonts w:ascii="Times New Roman" w:hAnsi="Times New Roman" w:cs="Times New Roman"/>
          <w:sz w:val="24"/>
          <w:szCs w:val="24"/>
        </w:rPr>
        <w:t xml:space="preserve"> (Matinez-Padilla et al. 2014)</w:t>
      </w:r>
      <w:r w:rsidR="00CE68E8">
        <w:rPr>
          <w:rFonts w:ascii="Times New Roman" w:hAnsi="Times New Roman" w:cs="Times New Roman"/>
          <w:sz w:val="24"/>
          <w:szCs w:val="24"/>
        </w:rPr>
        <w:t>.</w:t>
      </w:r>
      <w:r w:rsidR="00062710">
        <w:rPr>
          <w:rFonts w:ascii="Times New Roman" w:hAnsi="Times New Roman" w:cs="Times New Roman"/>
          <w:sz w:val="24"/>
          <w:szCs w:val="24"/>
        </w:rPr>
        <w:t xml:space="preserve"> </w:t>
      </w:r>
      <w:r w:rsidR="00117EEE">
        <w:rPr>
          <w:rFonts w:ascii="Times New Roman" w:hAnsi="Times New Roman" w:cs="Times New Roman"/>
          <w:sz w:val="24"/>
          <w:szCs w:val="24"/>
        </w:rPr>
        <w:t>However, lack of certainty about the factors most important to influencing a species growth rate</w:t>
      </w:r>
      <w:r w:rsidR="0037570C">
        <w:rPr>
          <w:rFonts w:ascii="Times New Roman" w:hAnsi="Times New Roman" w:cs="Times New Roman"/>
          <w:sz w:val="24"/>
          <w:szCs w:val="24"/>
        </w:rPr>
        <w:t xml:space="preserve"> can </w:t>
      </w:r>
      <w:r w:rsidR="00667CDC">
        <w:rPr>
          <w:rFonts w:ascii="Times New Roman" w:hAnsi="Times New Roman" w:cs="Times New Roman"/>
          <w:sz w:val="24"/>
          <w:szCs w:val="24"/>
        </w:rPr>
        <w:t xml:space="preserve">place </w:t>
      </w:r>
      <w:r w:rsidR="0037570C">
        <w:rPr>
          <w:rFonts w:ascii="Times New Roman" w:hAnsi="Times New Roman" w:cs="Times New Roman"/>
          <w:sz w:val="24"/>
          <w:szCs w:val="24"/>
        </w:rPr>
        <w:t xml:space="preserve">a limit on </w:t>
      </w:r>
      <w:r w:rsidR="00F84CAA">
        <w:rPr>
          <w:rFonts w:ascii="Times New Roman" w:hAnsi="Times New Roman" w:cs="Times New Roman"/>
          <w:sz w:val="24"/>
          <w:szCs w:val="24"/>
        </w:rPr>
        <w:t xml:space="preserve">a </w:t>
      </w:r>
      <w:r w:rsidR="00342F33">
        <w:rPr>
          <w:rFonts w:ascii="Times New Roman" w:hAnsi="Times New Roman" w:cs="Times New Roman"/>
          <w:sz w:val="24"/>
          <w:szCs w:val="24"/>
        </w:rPr>
        <w:t>manager’s</w:t>
      </w:r>
      <w:r w:rsidR="0037570C">
        <w:rPr>
          <w:rFonts w:ascii="Times New Roman" w:hAnsi="Times New Roman" w:cs="Times New Roman"/>
          <w:sz w:val="24"/>
          <w:szCs w:val="24"/>
        </w:rPr>
        <w:t xml:space="preserve"> ability to address population declines</w:t>
      </w:r>
      <w:r w:rsidR="00855167">
        <w:rPr>
          <w:rFonts w:ascii="Times New Roman" w:hAnsi="Times New Roman" w:cs="Times New Roman"/>
          <w:sz w:val="24"/>
          <w:szCs w:val="24"/>
        </w:rPr>
        <w:t xml:space="preserve"> (Runge et al. 2011)</w:t>
      </w:r>
      <w:r w:rsidR="00483E42">
        <w:rPr>
          <w:rFonts w:ascii="Times New Roman" w:hAnsi="Times New Roman" w:cs="Times New Roman"/>
          <w:sz w:val="24"/>
          <w:szCs w:val="24"/>
        </w:rPr>
        <w:t xml:space="preserve"> or lead to in</w:t>
      </w:r>
      <w:r w:rsidR="00342F33">
        <w:rPr>
          <w:rFonts w:ascii="Times New Roman" w:hAnsi="Times New Roman" w:cs="Times New Roman"/>
          <w:sz w:val="24"/>
          <w:szCs w:val="24"/>
        </w:rPr>
        <w:t>effective or counterproductive management practices</w:t>
      </w:r>
      <w:r w:rsidR="00A7532F">
        <w:rPr>
          <w:rFonts w:ascii="Times New Roman" w:hAnsi="Times New Roman" w:cs="Times New Roman"/>
          <w:sz w:val="24"/>
          <w:szCs w:val="24"/>
        </w:rPr>
        <w:t xml:space="preserve"> and</w:t>
      </w:r>
      <w:r w:rsidR="00F84CAA">
        <w:rPr>
          <w:rFonts w:ascii="Times New Roman" w:hAnsi="Times New Roman" w:cs="Times New Roman"/>
          <w:sz w:val="24"/>
          <w:szCs w:val="24"/>
        </w:rPr>
        <w:t xml:space="preserve"> </w:t>
      </w:r>
      <w:r w:rsidR="00973F87">
        <w:rPr>
          <w:rFonts w:ascii="Times New Roman" w:hAnsi="Times New Roman" w:cs="Times New Roman"/>
          <w:sz w:val="24"/>
          <w:szCs w:val="24"/>
        </w:rPr>
        <w:t xml:space="preserve">reduce </w:t>
      </w:r>
      <w:r w:rsidR="00342F33">
        <w:rPr>
          <w:rFonts w:ascii="Times New Roman" w:hAnsi="Times New Roman" w:cs="Times New Roman"/>
          <w:sz w:val="24"/>
          <w:szCs w:val="24"/>
        </w:rPr>
        <w:t>public trust in management agencies</w:t>
      </w:r>
      <w:r w:rsidR="00973F87">
        <w:rPr>
          <w:rFonts w:ascii="Times New Roman" w:hAnsi="Times New Roman" w:cs="Times New Roman"/>
          <w:sz w:val="24"/>
          <w:szCs w:val="24"/>
        </w:rPr>
        <w:t xml:space="preserve"> (Riley et al. 2018)</w:t>
      </w:r>
      <w:r w:rsidR="00342F33">
        <w:rPr>
          <w:rFonts w:ascii="Times New Roman" w:hAnsi="Times New Roman" w:cs="Times New Roman"/>
          <w:sz w:val="24"/>
          <w:szCs w:val="24"/>
        </w:rPr>
        <w:t xml:space="preserve">. </w:t>
      </w:r>
    </w:p>
    <w:p w14:paraId="54836BCF" w14:textId="0ACB64AB" w:rsidR="008C3E6A" w:rsidRPr="005971B8" w:rsidRDefault="006F2C3B" w:rsidP="00BE4C2B">
      <w:pPr>
        <w:spacing w:line="480" w:lineRule="auto"/>
        <w:ind w:firstLine="720"/>
        <w:rPr>
          <w:rFonts w:ascii="Times New Roman" w:hAnsi="Times New Roman" w:cs="Times New Roman"/>
          <w:iCs/>
          <w:sz w:val="24"/>
          <w:szCs w:val="24"/>
        </w:rPr>
      </w:pPr>
      <w:r>
        <w:rPr>
          <w:rFonts w:ascii="Times New Roman" w:hAnsi="Times New Roman" w:cs="Times New Roman"/>
          <w:sz w:val="24"/>
          <w:szCs w:val="24"/>
        </w:rPr>
        <w:t>T</w:t>
      </w:r>
      <w:r w:rsidR="00261DFD">
        <w:rPr>
          <w:rFonts w:ascii="Times New Roman" w:hAnsi="Times New Roman" w:cs="Times New Roman"/>
          <w:sz w:val="24"/>
          <w:szCs w:val="24"/>
        </w:rPr>
        <w:t>urkey have been the subject of considerable research over the last 30</w:t>
      </w:r>
      <w:r w:rsidR="00E96BE6">
        <w:rPr>
          <w:rFonts w:ascii="Times New Roman" w:hAnsi="Times New Roman" w:cs="Times New Roman"/>
          <w:sz w:val="24"/>
          <w:szCs w:val="24"/>
        </w:rPr>
        <w:t xml:space="preserve"> </w:t>
      </w:r>
      <w:r w:rsidR="00261DFD">
        <w:rPr>
          <w:rFonts w:ascii="Times New Roman" w:hAnsi="Times New Roman" w:cs="Times New Roman"/>
          <w:sz w:val="24"/>
          <w:szCs w:val="24"/>
        </w:rPr>
        <w:t>years</w:t>
      </w:r>
      <w:r w:rsidR="00E96BE6">
        <w:rPr>
          <w:rFonts w:ascii="Times New Roman" w:hAnsi="Times New Roman" w:cs="Times New Roman"/>
          <w:sz w:val="24"/>
          <w:szCs w:val="24"/>
        </w:rPr>
        <w:t>,</w:t>
      </w:r>
      <w:r w:rsidR="00261DFD">
        <w:rPr>
          <w:rFonts w:ascii="Times New Roman" w:hAnsi="Times New Roman" w:cs="Times New Roman"/>
          <w:sz w:val="24"/>
          <w:szCs w:val="24"/>
        </w:rPr>
        <w:t xml:space="preserve"> resulting in a large body of literature</w:t>
      </w:r>
      <w:r w:rsidR="00B200F8">
        <w:rPr>
          <w:rFonts w:ascii="Times New Roman" w:hAnsi="Times New Roman" w:cs="Times New Roman"/>
          <w:sz w:val="24"/>
          <w:szCs w:val="24"/>
        </w:rPr>
        <w:t>.</w:t>
      </w:r>
      <w:r w:rsidR="00BD52A6">
        <w:rPr>
          <w:rFonts w:ascii="Times New Roman" w:hAnsi="Times New Roman" w:cs="Times New Roman"/>
          <w:sz w:val="24"/>
          <w:szCs w:val="24"/>
        </w:rPr>
        <w:t xml:space="preserve"> </w:t>
      </w:r>
      <w:r w:rsidR="00B431EB">
        <w:rPr>
          <w:rFonts w:ascii="Times New Roman" w:hAnsi="Times New Roman" w:cs="Times New Roman"/>
          <w:sz w:val="24"/>
          <w:szCs w:val="24"/>
        </w:rPr>
        <w:t xml:space="preserve">A synthesis of turkey vital </w:t>
      </w:r>
      <w:r w:rsidR="00792E3B">
        <w:rPr>
          <w:rFonts w:ascii="Times New Roman" w:hAnsi="Times New Roman" w:cs="Times New Roman"/>
          <w:sz w:val="24"/>
          <w:szCs w:val="24"/>
        </w:rPr>
        <w:t xml:space="preserve">rates and the factors that influence them </w:t>
      </w:r>
      <w:r w:rsidR="00B431EB">
        <w:rPr>
          <w:rFonts w:ascii="Times New Roman" w:hAnsi="Times New Roman" w:cs="Times New Roman"/>
          <w:sz w:val="24"/>
          <w:szCs w:val="24"/>
        </w:rPr>
        <w:t xml:space="preserve">across their distribution could provide a clearer understanding of potential causes for the </w:t>
      </w:r>
      <w:r w:rsidR="00EE2431">
        <w:rPr>
          <w:rFonts w:ascii="Times New Roman" w:hAnsi="Times New Roman" w:cs="Times New Roman"/>
          <w:sz w:val="24"/>
          <w:szCs w:val="24"/>
        </w:rPr>
        <w:t>recent large-scale</w:t>
      </w:r>
      <w:r w:rsidR="00B431EB">
        <w:rPr>
          <w:rFonts w:ascii="Times New Roman" w:hAnsi="Times New Roman" w:cs="Times New Roman"/>
          <w:sz w:val="24"/>
          <w:szCs w:val="24"/>
        </w:rPr>
        <w:t xml:space="preserve"> decline in turkeys. </w:t>
      </w:r>
      <w:r w:rsidR="00571FBF">
        <w:rPr>
          <w:rFonts w:ascii="Times New Roman" w:hAnsi="Times New Roman" w:cs="Times New Roman"/>
          <w:sz w:val="24"/>
          <w:szCs w:val="24"/>
        </w:rPr>
        <w:t>Therefore, t</w:t>
      </w:r>
      <w:r w:rsidR="00A3593D">
        <w:rPr>
          <w:rFonts w:ascii="Times New Roman" w:hAnsi="Times New Roman" w:cs="Times New Roman"/>
          <w:sz w:val="24"/>
          <w:szCs w:val="24"/>
        </w:rPr>
        <w:t>he objectives of this study were to</w:t>
      </w:r>
      <w:r w:rsidR="00E82483">
        <w:rPr>
          <w:rFonts w:ascii="Times New Roman" w:hAnsi="Times New Roman" w:cs="Times New Roman"/>
          <w:sz w:val="24"/>
          <w:szCs w:val="24"/>
        </w:rPr>
        <w:t>:</w:t>
      </w:r>
      <w:r w:rsidR="00A3593D">
        <w:rPr>
          <w:rFonts w:ascii="Times New Roman" w:hAnsi="Times New Roman" w:cs="Times New Roman"/>
          <w:sz w:val="24"/>
          <w:szCs w:val="24"/>
        </w:rPr>
        <w:t xml:space="preserve"> 1) conduct a </w:t>
      </w:r>
      <w:r w:rsidR="00C92617">
        <w:rPr>
          <w:rFonts w:ascii="Times New Roman" w:hAnsi="Times New Roman" w:cs="Times New Roman"/>
          <w:sz w:val="24"/>
          <w:szCs w:val="24"/>
        </w:rPr>
        <w:t xml:space="preserve">review </w:t>
      </w:r>
      <w:r w:rsidR="00571FBF">
        <w:rPr>
          <w:rFonts w:ascii="Times New Roman" w:hAnsi="Times New Roman" w:cs="Times New Roman"/>
          <w:sz w:val="24"/>
          <w:szCs w:val="24"/>
        </w:rPr>
        <w:t xml:space="preserve">of published </w:t>
      </w:r>
      <w:r w:rsidR="000D2D81">
        <w:rPr>
          <w:rFonts w:ascii="Times New Roman" w:hAnsi="Times New Roman" w:cs="Times New Roman"/>
          <w:sz w:val="24"/>
          <w:szCs w:val="24"/>
        </w:rPr>
        <w:t xml:space="preserve">turkey literature over the last </w:t>
      </w:r>
      <w:r w:rsidR="00792E3B">
        <w:rPr>
          <w:rFonts w:ascii="Times New Roman" w:hAnsi="Times New Roman" w:cs="Times New Roman"/>
          <w:sz w:val="24"/>
          <w:szCs w:val="24"/>
        </w:rPr>
        <w:t>50</w:t>
      </w:r>
      <w:r w:rsidR="00571FBF">
        <w:rPr>
          <w:rFonts w:ascii="Times New Roman" w:hAnsi="Times New Roman" w:cs="Times New Roman"/>
          <w:sz w:val="24"/>
          <w:szCs w:val="24"/>
        </w:rPr>
        <w:t xml:space="preserve"> years to obtain </w:t>
      </w:r>
      <w:r w:rsidR="00A349C5">
        <w:rPr>
          <w:rFonts w:ascii="Times New Roman" w:hAnsi="Times New Roman" w:cs="Times New Roman"/>
          <w:sz w:val="24"/>
          <w:szCs w:val="24"/>
        </w:rPr>
        <w:t>vital</w:t>
      </w:r>
      <w:r w:rsidR="003A29F0">
        <w:rPr>
          <w:rFonts w:ascii="Times New Roman" w:hAnsi="Times New Roman" w:cs="Times New Roman"/>
          <w:sz w:val="24"/>
          <w:szCs w:val="24"/>
        </w:rPr>
        <w:t xml:space="preserve"> rates </w:t>
      </w:r>
      <w:r w:rsidR="00571FBF">
        <w:rPr>
          <w:rFonts w:ascii="Times New Roman" w:hAnsi="Times New Roman" w:cs="Times New Roman"/>
          <w:sz w:val="24"/>
          <w:szCs w:val="24"/>
        </w:rPr>
        <w:t xml:space="preserve">across the distribution of </w:t>
      </w:r>
      <w:r w:rsidR="003A29F0">
        <w:rPr>
          <w:rFonts w:ascii="Times New Roman" w:hAnsi="Times New Roman" w:cs="Times New Roman"/>
          <w:sz w:val="24"/>
          <w:szCs w:val="24"/>
        </w:rPr>
        <w:t>eastern wild t</w:t>
      </w:r>
      <w:r w:rsidR="002C799D">
        <w:rPr>
          <w:rFonts w:ascii="Times New Roman" w:hAnsi="Times New Roman" w:cs="Times New Roman"/>
          <w:sz w:val="24"/>
          <w:szCs w:val="24"/>
        </w:rPr>
        <w:t>urkey</w:t>
      </w:r>
      <w:r w:rsidR="003A29F0">
        <w:rPr>
          <w:rFonts w:ascii="Times New Roman" w:hAnsi="Times New Roman" w:cs="Times New Roman"/>
          <w:sz w:val="24"/>
          <w:szCs w:val="24"/>
        </w:rPr>
        <w:t>,</w:t>
      </w:r>
      <w:r w:rsidR="002C799D">
        <w:rPr>
          <w:rFonts w:ascii="Times New Roman" w:hAnsi="Times New Roman" w:cs="Times New Roman"/>
          <w:sz w:val="24"/>
          <w:szCs w:val="24"/>
        </w:rPr>
        <w:t xml:space="preserve"> </w:t>
      </w:r>
      <w:r w:rsidR="007F7DB2">
        <w:rPr>
          <w:rFonts w:ascii="Times New Roman" w:hAnsi="Times New Roman" w:cs="Times New Roman"/>
          <w:sz w:val="24"/>
          <w:szCs w:val="24"/>
        </w:rPr>
        <w:t>2) perform a scoping review of the biotic and abio</w:t>
      </w:r>
      <w:r w:rsidR="002703E2">
        <w:rPr>
          <w:rFonts w:ascii="Times New Roman" w:hAnsi="Times New Roman" w:cs="Times New Roman"/>
          <w:sz w:val="24"/>
          <w:szCs w:val="24"/>
        </w:rPr>
        <w:t>tic factors that have been studied</w:t>
      </w:r>
      <w:r w:rsidR="007F7DB2">
        <w:rPr>
          <w:rFonts w:ascii="Times New Roman" w:hAnsi="Times New Roman" w:cs="Times New Roman"/>
          <w:sz w:val="24"/>
          <w:szCs w:val="24"/>
        </w:rPr>
        <w:t xml:space="preserve"> </w:t>
      </w:r>
      <w:r w:rsidR="002703E2">
        <w:rPr>
          <w:rFonts w:ascii="Times New Roman" w:hAnsi="Times New Roman" w:cs="Times New Roman"/>
          <w:sz w:val="24"/>
          <w:szCs w:val="24"/>
        </w:rPr>
        <w:t xml:space="preserve">in relation to </w:t>
      </w:r>
      <w:r w:rsidR="007F7DB2">
        <w:rPr>
          <w:rFonts w:ascii="Times New Roman" w:hAnsi="Times New Roman" w:cs="Times New Roman"/>
          <w:sz w:val="24"/>
          <w:szCs w:val="24"/>
        </w:rPr>
        <w:t>turkey vital rates and highlight areas that require additional research</w:t>
      </w:r>
      <w:r w:rsidR="00B30988">
        <w:rPr>
          <w:rFonts w:ascii="Times New Roman" w:hAnsi="Times New Roman" w:cs="Times New Roman"/>
          <w:sz w:val="24"/>
          <w:szCs w:val="24"/>
        </w:rPr>
        <w:t>,</w:t>
      </w:r>
      <w:r w:rsidR="007F7DB2">
        <w:rPr>
          <w:rFonts w:ascii="Times New Roman" w:hAnsi="Times New Roman" w:cs="Times New Roman"/>
          <w:sz w:val="24"/>
          <w:szCs w:val="24"/>
        </w:rPr>
        <w:t xml:space="preserve"> and 3</w:t>
      </w:r>
      <w:r w:rsidR="003A29F0">
        <w:rPr>
          <w:rFonts w:ascii="Times New Roman" w:hAnsi="Times New Roman" w:cs="Times New Roman"/>
          <w:sz w:val="24"/>
          <w:szCs w:val="24"/>
        </w:rPr>
        <w:t>) u</w:t>
      </w:r>
      <w:r w:rsidR="00A3593D">
        <w:rPr>
          <w:rFonts w:ascii="Times New Roman" w:hAnsi="Times New Roman" w:cs="Times New Roman"/>
          <w:sz w:val="24"/>
          <w:szCs w:val="24"/>
        </w:rPr>
        <w:t>se</w:t>
      </w:r>
      <w:r w:rsidR="00C92617">
        <w:rPr>
          <w:rFonts w:ascii="Times New Roman" w:hAnsi="Times New Roman" w:cs="Times New Roman"/>
          <w:sz w:val="24"/>
          <w:szCs w:val="24"/>
        </w:rPr>
        <w:t xml:space="preserve"> the published </w:t>
      </w:r>
      <w:r w:rsidR="008C3E6A" w:rsidRPr="00AD5EAA">
        <w:rPr>
          <w:rFonts w:ascii="Times New Roman" w:hAnsi="Times New Roman" w:cs="Times New Roman"/>
          <w:sz w:val="24"/>
          <w:szCs w:val="24"/>
        </w:rPr>
        <w:t>vital rate</w:t>
      </w:r>
      <w:r w:rsidR="00C92617">
        <w:rPr>
          <w:rFonts w:ascii="Times New Roman" w:hAnsi="Times New Roman" w:cs="Times New Roman"/>
          <w:sz w:val="24"/>
          <w:szCs w:val="24"/>
        </w:rPr>
        <w:t xml:space="preserve">s </w:t>
      </w:r>
      <w:r w:rsidR="008C3E6A">
        <w:rPr>
          <w:rFonts w:ascii="Times New Roman" w:hAnsi="Times New Roman" w:cs="Times New Roman"/>
          <w:sz w:val="24"/>
          <w:szCs w:val="24"/>
        </w:rPr>
        <w:t xml:space="preserve">to populate </w:t>
      </w:r>
      <w:r w:rsidR="007A7090">
        <w:rPr>
          <w:rFonts w:ascii="Times New Roman" w:hAnsi="Times New Roman" w:cs="Times New Roman"/>
          <w:sz w:val="24"/>
          <w:szCs w:val="24"/>
        </w:rPr>
        <w:t xml:space="preserve">a </w:t>
      </w:r>
      <w:r w:rsidR="00A3593D">
        <w:rPr>
          <w:rFonts w:ascii="Times New Roman" w:hAnsi="Times New Roman" w:cs="Times New Roman"/>
          <w:sz w:val="24"/>
          <w:szCs w:val="24"/>
        </w:rPr>
        <w:t xml:space="preserve">LSA </w:t>
      </w:r>
      <w:r w:rsidR="008C3E6A" w:rsidRPr="00AD5EAA">
        <w:rPr>
          <w:rFonts w:ascii="Times New Roman" w:hAnsi="Times New Roman" w:cs="Times New Roman"/>
          <w:sz w:val="24"/>
          <w:szCs w:val="24"/>
        </w:rPr>
        <w:t>population model</w:t>
      </w:r>
      <w:r w:rsidR="00C74E07">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C74E07">
        <w:rPr>
          <w:rFonts w:ascii="Times New Roman" w:hAnsi="Times New Roman" w:cs="Times New Roman"/>
          <w:sz w:val="24"/>
          <w:szCs w:val="24"/>
        </w:rPr>
        <w:t>identify the</w:t>
      </w:r>
      <w:r w:rsidR="006C101A">
        <w:rPr>
          <w:rFonts w:ascii="Times New Roman" w:hAnsi="Times New Roman" w:cs="Times New Roman"/>
          <w:sz w:val="24"/>
          <w:szCs w:val="24"/>
        </w:rPr>
        <w:t xml:space="preserve"> life stages </w:t>
      </w:r>
      <w:r w:rsidR="00C74E07">
        <w:rPr>
          <w:rFonts w:ascii="Times New Roman" w:hAnsi="Times New Roman" w:cs="Times New Roman"/>
          <w:sz w:val="24"/>
          <w:szCs w:val="24"/>
        </w:rPr>
        <w:t xml:space="preserve">that </w:t>
      </w:r>
      <w:r w:rsidR="00571FBF">
        <w:rPr>
          <w:rFonts w:ascii="Times New Roman" w:hAnsi="Times New Roman" w:cs="Times New Roman"/>
          <w:sz w:val="24"/>
          <w:szCs w:val="24"/>
        </w:rPr>
        <w:t xml:space="preserve">provide </w:t>
      </w:r>
      <w:r w:rsidR="006C101A">
        <w:rPr>
          <w:rFonts w:ascii="Times New Roman" w:hAnsi="Times New Roman" w:cs="Times New Roman"/>
          <w:sz w:val="24"/>
          <w:szCs w:val="24"/>
        </w:rPr>
        <w:t xml:space="preserve">the greatest contribution to </w:t>
      </w:r>
      <w:r w:rsidR="00A3593D">
        <w:rPr>
          <w:rFonts w:ascii="Times New Roman" w:hAnsi="Times New Roman" w:cs="Times New Roman"/>
          <w:sz w:val="24"/>
          <w:szCs w:val="24"/>
        </w:rPr>
        <w:t xml:space="preserve">wild </w:t>
      </w:r>
      <w:r w:rsidR="006C101A">
        <w:rPr>
          <w:rFonts w:ascii="Times New Roman" w:hAnsi="Times New Roman" w:cs="Times New Roman"/>
          <w:sz w:val="24"/>
          <w:szCs w:val="24"/>
        </w:rPr>
        <w:t>turkey population growth rate</w:t>
      </w:r>
      <w:r w:rsidR="00A3593D">
        <w:rPr>
          <w:rFonts w:ascii="Times New Roman" w:hAnsi="Times New Roman" w:cs="Times New Roman"/>
          <w:sz w:val="24"/>
          <w:szCs w:val="24"/>
        </w:rPr>
        <w:t xml:space="preserve"> and identify research needs for wild turkey demographic data</w:t>
      </w:r>
      <w:r w:rsidR="007F7DB2">
        <w:rPr>
          <w:rFonts w:ascii="Times New Roman" w:hAnsi="Times New Roman" w:cs="Times New Roman"/>
          <w:sz w:val="24"/>
          <w:szCs w:val="24"/>
        </w:rPr>
        <w:t>.</w:t>
      </w:r>
      <w:r w:rsidR="006C101A">
        <w:rPr>
          <w:rFonts w:ascii="Times New Roman" w:hAnsi="Times New Roman" w:cs="Times New Roman"/>
          <w:sz w:val="24"/>
          <w:szCs w:val="24"/>
        </w:rPr>
        <w:t xml:space="preserve"> </w:t>
      </w:r>
      <w:r w:rsidR="004053A1">
        <w:rPr>
          <w:rFonts w:ascii="Times New Roman" w:hAnsi="Times New Roman" w:cs="Times New Roman"/>
          <w:sz w:val="24"/>
          <w:szCs w:val="24"/>
        </w:rPr>
        <w:t xml:space="preserve">Our review specifically focused on population studies and the factors that </w:t>
      </w:r>
      <w:r w:rsidR="00914818">
        <w:rPr>
          <w:rFonts w:ascii="Times New Roman" w:hAnsi="Times New Roman" w:cs="Times New Roman"/>
          <w:sz w:val="24"/>
          <w:szCs w:val="24"/>
        </w:rPr>
        <w:t xml:space="preserve">regulate or limit turkey </w:t>
      </w:r>
      <w:r w:rsidR="00973F87">
        <w:rPr>
          <w:rFonts w:ascii="Times New Roman" w:hAnsi="Times New Roman" w:cs="Times New Roman"/>
          <w:sz w:val="24"/>
          <w:szCs w:val="24"/>
        </w:rPr>
        <w:t>abundance, and as a result</w:t>
      </w:r>
      <w:r w:rsidR="00113ED4">
        <w:rPr>
          <w:rFonts w:ascii="Times New Roman" w:hAnsi="Times New Roman" w:cs="Times New Roman"/>
          <w:sz w:val="24"/>
          <w:szCs w:val="24"/>
        </w:rPr>
        <w:t>,</w:t>
      </w:r>
      <w:r w:rsidR="00973F87">
        <w:rPr>
          <w:rFonts w:ascii="Times New Roman" w:hAnsi="Times New Roman" w:cs="Times New Roman"/>
          <w:sz w:val="24"/>
          <w:szCs w:val="24"/>
        </w:rPr>
        <w:t xml:space="preserve"> our goal </w:t>
      </w:r>
      <w:r w:rsidR="00113ED4">
        <w:rPr>
          <w:rFonts w:ascii="Times New Roman" w:hAnsi="Times New Roman" w:cs="Times New Roman"/>
          <w:sz w:val="24"/>
          <w:szCs w:val="24"/>
        </w:rPr>
        <w:t>wa</w:t>
      </w:r>
      <w:r w:rsidR="00973F87">
        <w:rPr>
          <w:rFonts w:ascii="Times New Roman" w:hAnsi="Times New Roman" w:cs="Times New Roman"/>
          <w:sz w:val="24"/>
          <w:szCs w:val="24"/>
        </w:rPr>
        <w:t>s not to formulate specific management recommendations but instead to review areas that have received more or less attention in the literature</w:t>
      </w:r>
      <w:r w:rsidR="00C74E07">
        <w:rPr>
          <w:rFonts w:ascii="Times New Roman" w:hAnsi="Times New Roman" w:cs="Times New Roman"/>
          <w:sz w:val="24"/>
          <w:szCs w:val="24"/>
        </w:rPr>
        <w:t xml:space="preserve">. </w:t>
      </w:r>
      <w:r w:rsidR="00973F87">
        <w:rPr>
          <w:rFonts w:ascii="Times New Roman" w:hAnsi="Times New Roman" w:cs="Times New Roman"/>
          <w:sz w:val="24"/>
          <w:szCs w:val="24"/>
        </w:rPr>
        <w:t>Our intention is for this review to</w:t>
      </w:r>
      <w:r w:rsidR="00C70EE6">
        <w:rPr>
          <w:rFonts w:ascii="Times New Roman" w:hAnsi="Times New Roman" w:cs="Times New Roman"/>
          <w:sz w:val="24"/>
          <w:szCs w:val="24"/>
        </w:rPr>
        <w:t xml:space="preserve"> summarize and</w:t>
      </w:r>
      <w:r w:rsidR="00973F87">
        <w:rPr>
          <w:rFonts w:ascii="Times New Roman" w:hAnsi="Times New Roman" w:cs="Times New Roman"/>
          <w:sz w:val="24"/>
          <w:szCs w:val="24"/>
        </w:rPr>
        <w:t xml:space="preserve"> </w:t>
      </w:r>
      <w:r w:rsidR="007A7090">
        <w:rPr>
          <w:rFonts w:ascii="Times New Roman" w:hAnsi="Times New Roman" w:cs="Times New Roman"/>
          <w:sz w:val="24"/>
          <w:szCs w:val="24"/>
        </w:rPr>
        <w:t xml:space="preserve">improve our understanding of turkey population dynamics and </w:t>
      </w:r>
      <w:r w:rsidR="00973F87">
        <w:rPr>
          <w:rFonts w:ascii="Times New Roman" w:hAnsi="Times New Roman" w:cs="Times New Roman"/>
          <w:sz w:val="24"/>
          <w:szCs w:val="24"/>
        </w:rPr>
        <w:t xml:space="preserve">inform further discussions regarding </w:t>
      </w:r>
      <w:r w:rsidR="00571FBF">
        <w:rPr>
          <w:rFonts w:ascii="Times New Roman" w:hAnsi="Times New Roman" w:cs="Times New Roman"/>
          <w:sz w:val="24"/>
          <w:szCs w:val="24"/>
        </w:rPr>
        <w:t xml:space="preserve">wild turkey </w:t>
      </w:r>
      <w:r w:rsidR="00F67170">
        <w:rPr>
          <w:rFonts w:ascii="Times New Roman" w:hAnsi="Times New Roman" w:cs="Times New Roman"/>
          <w:sz w:val="24"/>
          <w:szCs w:val="24"/>
        </w:rPr>
        <w:t xml:space="preserve">research and management. </w:t>
      </w:r>
      <w:r w:rsidR="00C74E07">
        <w:rPr>
          <w:rFonts w:ascii="Times New Roman" w:hAnsi="Times New Roman" w:cs="Times New Roman"/>
          <w:sz w:val="24"/>
          <w:szCs w:val="24"/>
        </w:rPr>
        <w:t xml:space="preserve"> </w:t>
      </w:r>
    </w:p>
    <w:p w14:paraId="44DA58C3" w14:textId="2AA8F044" w:rsidR="007B4D66" w:rsidRPr="004214D0" w:rsidRDefault="007B4D66" w:rsidP="008B4DF9">
      <w:pPr>
        <w:spacing w:line="480" w:lineRule="auto"/>
        <w:rPr>
          <w:rFonts w:ascii="Times New Roman" w:hAnsi="Times New Roman" w:cs="Times New Roman"/>
          <w:b/>
          <w:sz w:val="24"/>
          <w:szCs w:val="24"/>
        </w:rPr>
      </w:pPr>
      <w:r w:rsidRPr="004214D0">
        <w:rPr>
          <w:rFonts w:ascii="Times New Roman" w:hAnsi="Times New Roman" w:cs="Times New Roman"/>
          <w:b/>
          <w:sz w:val="24"/>
          <w:szCs w:val="24"/>
        </w:rPr>
        <w:t>Methods</w:t>
      </w:r>
    </w:p>
    <w:p w14:paraId="458865E1" w14:textId="48CEDFE9" w:rsidR="00280934" w:rsidRPr="00AF46A3" w:rsidRDefault="007B4D66" w:rsidP="007B4D66">
      <w:pPr>
        <w:spacing w:line="480" w:lineRule="auto"/>
        <w:rPr>
          <w:rFonts w:ascii="Times New Roman" w:hAnsi="Times New Roman" w:cs="Times New Roman"/>
          <w:i/>
          <w:sz w:val="24"/>
          <w:szCs w:val="24"/>
        </w:rPr>
      </w:pPr>
      <w:r w:rsidRPr="00AF46A3">
        <w:rPr>
          <w:rFonts w:ascii="Times New Roman" w:hAnsi="Times New Roman" w:cs="Times New Roman"/>
          <w:i/>
          <w:sz w:val="24"/>
          <w:szCs w:val="24"/>
        </w:rPr>
        <w:t>Literature Review</w:t>
      </w:r>
    </w:p>
    <w:p w14:paraId="5DEF8656" w14:textId="1F70732E" w:rsidR="00804408" w:rsidRDefault="00E35398" w:rsidP="007B4D6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In June 2021</w:t>
      </w:r>
      <w:r w:rsidR="007D49AB">
        <w:rPr>
          <w:rFonts w:ascii="Times New Roman" w:hAnsi="Times New Roman" w:cs="Times New Roman"/>
          <w:sz w:val="24"/>
          <w:szCs w:val="24"/>
        </w:rPr>
        <w:t>,</w:t>
      </w:r>
      <w:r>
        <w:rPr>
          <w:rFonts w:ascii="Times New Roman" w:hAnsi="Times New Roman" w:cs="Times New Roman"/>
          <w:sz w:val="24"/>
          <w:szCs w:val="24"/>
        </w:rPr>
        <w:t xml:space="preserve"> we used</w:t>
      </w:r>
      <w:r w:rsidR="007B4D66">
        <w:rPr>
          <w:rFonts w:ascii="Times New Roman" w:hAnsi="Times New Roman" w:cs="Times New Roman"/>
          <w:sz w:val="24"/>
          <w:szCs w:val="24"/>
        </w:rPr>
        <w:t xml:space="preserve"> </w:t>
      </w:r>
      <w:r>
        <w:rPr>
          <w:rFonts w:ascii="Times New Roman" w:hAnsi="Times New Roman" w:cs="Times New Roman"/>
          <w:sz w:val="24"/>
          <w:szCs w:val="24"/>
        </w:rPr>
        <w:t>SCOPUS and Google Scholar to conduct a web search of all ecological and wildlife journals to locate peer</w:t>
      </w:r>
      <w:r w:rsidR="00ED6373">
        <w:rPr>
          <w:rFonts w:ascii="Times New Roman" w:hAnsi="Times New Roman" w:cs="Times New Roman"/>
          <w:sz w:val="24"/>
          <w:szCs w:val="24"/>
        </w:rPr>
        <w:t>-</w:t>
      </w:r>
      <w:r>
        <w:rPr>
          <w:rFonts w:ascii="Times New Roman" w:hAnsi="Times New Roman" w:cs="Times New Roman"/>
          <w:sz w:val="24"/>
          <w:szCs w:val="24"/>
        </w:rPr>
        <w:t>reviewed articles that report</w:t>
      </w:r>
      <w:r w:rsidR="00B43A9A">
        <w:rPr>
          <w:rFonts w:ascii="Times New Roman" w:hAnsi="Times New Roman" w:cs="Times New Roman"/>
          <w:sz w:val="24"/>
          <w:szCs w:val="24"/>
        </w:rPr>
        <w:t>ed</w:t>
      </w:r>
      <w:r>
        <w:rPr>
          <w:rFonts w:ascii="Times New Roman" w:hAnsi="Times New Roman" w:cs="Times New Roman"/>
          <w:sz w:val="24"/>
          <w:szCs w:val="24"/>
        </w:rPr>
        <w:t xml:space="preserve"> </w:t>
      </w:r>
      <w:r w:rsidR="00FC110A">
        <w:rPr>
          <w:rFonts w:ascii="Times New Roman" w:hAnsi="Times New Roman" w:cs="Times New Roman"/>
          <w:sz w:val="24"/>
          <w:szCs w:val="24"/>
        </w:rPr>
        <w:t>vital rates for t</w:t>
      </w:r>
      <w:r>
        <w:rPr>
          <w:rFonts w:ascii="Times New Roman" w:hAnsi="Times New Roman" w:cs="Times New Roman"/>
          <w:sz w:val="24"/>
          <w:szCs w:val="24"/>
        </w:rPr>
        <w:t>urkey</w:t>
      </w:r>
      <w:r w:rsidR="00FC110A">
        <w:rPr>
          <w:rFonts w:ascii="Times New Roman" w:hAnsi="Times New Roman" w:cs="Times New Roman"/>
          <w:sz w:val="24"/>
          <w:szCs w:val="24"/>
        </w:rPr>
        <w:t>s</w:t>
      </w:r>
      <w:r w:rsidR="006F2C3B">
        <w:rPr>
          <w:rFonts w:ascii="Times New Roman" w:hAnsi="Times New Roman" w:cs="Times New Roman"/>
          <w:sz w:val="24"/>
          <w:szCs w:val="24"/>
        </w:rPr>
        <w:t xml:space="preserve"> (</w:t>
      </w:r>
      <w:r w:rsidR="003B4944">
        <w:rPr>
          <w:rFonts w:ascii="Times New Roman" w:hAnsi="Times New Roman" w:cs="Times New Roman"/>
          <w:sz w:val="24"/>
          <w:szCs w:val="24"/>
        </w:rPr>
        <w:t>e</w:t>
      </w:r>
      <w:r w:rsidR="006F2C3B">
        <w:rPr>
          <w:rFonts w:ascii="Times New Roman" w:hAnsi="Times New Roman" w:cs="Times New Roman"/>
          <w:sz w:val="24"/>
          <w:szCs w:val="24"/>
        </w:rPr>
        <w:t>astern subspecies only)</w:t>
      </w:r>
      <w:r>
        <w:rPr>
          <w:rFonts w:ascii="Times New Roman" w:hAnsi="Times New Roman" w:cs="Times New Roman"/>
          <w:sz w:val="24"/>
          <w:szCs w:val="24"/>
        </w:rPr>
        <w:t>. We used combinations of primary search terms (</w:t>
      </w:r>
      <w:r w:rsidR="00384147">
        <w:rPr>
          <w:rFonts w:ascii="Times New Roman" w:hAnsi="Times New Roman" w:cs="Times New Roman"/>
          <w:sz w:val="24"/>
          <w:szCs w:val="24"/>
        </w:rPr>
        <w:t xml:space="preserve">i.e., </w:t>
      </w:r>
      <w:r>
        <w:rPr>
          <w:rFonts w:ascii="Times New Roman" w:hAnsi="Times New Roman" w:cs="Times New Roman"/>
          <w:sz w:val="24"/>
          <w:szCs w:val="24"/>
        </w:rPr>
        <w:t xml:space="preserve">wild turkey, eastern wild turkey, </w:t>
      </w:r>
      <w:r w:rsidRPr="002C799D">
        <w:rPr>
          <w:rFonts w:ascii="Times New Roman" w:hAnsi="Times New Roman" w:cs="Times New Roman"/>
          <w:i/>
          <w:sz w:val="24"/>
          <w:szCs w:val="24"/>
        </w:rPr>
        <w:t>Meleagris gallopavo silvestris</w:t>
      </w:r>
      <w:r>
        <w:rPr>
          <w:rFonts w:ascii="Times New Roman" w:hAnsi="Times New Roman" w:cs="Times New Roman"/>
          <w:i/>
          <w:sz w:val="24"/>
          <w:szCs w:val="24"/>
        </w:rPr>
        <w:t>, Meleagris gallopavo</w:t>
      </w:r>
      <w:r>
        <w:rPr>
          <w:rFonts w:ascii="Times New Roman" w:hAnsi="Times New Roman" w:cs="Times New Roman"/>
          <w:sz w:val="24"/>
          <w:szCs w:val="24"/>
        </w:rPr>
        <w:t>) and secondary search terms (</w:t>
      </w:r>
      <w:r w:rsidR="00384147">
        <w:rPr>
          <w:rFonts w:ascii="Times New Roman" w:hAnsi="Times New Roman" w:cs="Times New Roman"/>
          <w:sz w:val="24"/>
          <w:szCs w:val="24"/>
        </w:rPr>
        <w:t xml:space="preserve">i.e., </w:t>
      </w:r>
      <w:r>
        <w:rPr>
          <w:rFonts w:ascii="Times New Roman" w:hAnsi="Times New Roman" w:cs="Times New Roman"/>
          <w:sz w:val="24"/>
          <w:szCs w:val="24"/>
        </w:rPr>
        <w:t xml:space="preserve">survival, adult survival, nest success, poult survival, </w:t>
      </w:r>
      <w:r w:rsidR="00C74E07">
        <w:rPr>
          <w:rFonts w:ascii="Times New Roman" w:hAnsi="Times New Roman" w:cs="Times New Roman"/>
          <w:sz w:val="24"/>
          <w:szCs w:val="24"/>
        </w:rPr>
        <w:t xml:space="preserve">recruitment, </w:t>
      </w:r>
      <w:r>
        <w:rPr>
          <w:rFonts w:ascii="Times New Roman" w:hAnsi="Times New Roman" w:cs="Times New Roman"/>
          <w:sz w:val="24"/>
          <w:szCs w:val="24"/>
        </w:rPr>
        <w:t>clutch size, vital rates, demographic rates) to develop a list of titles and abstracts for publications that reported information about</w:t>
      </w:r>
      <w:r w:rsidR="005971B8">
        <w:rPr>
          <w:rFonts w:ascii="Times New Roman" w:hAnsi="Times New Roman" w:cs="Times New Roman"/>
          <w:sz w:val="24"/>
          <w:szCs w:val="24"/>
        </w:rPr>
        <w:t xml:space="preserve"> turkey vital rates. </w:t>
      </w:r>
      <w:r>
        <w:rPr>
          <w:rFonts w:ascii="Times New Roman" w:hAnsi="Times New Roman" w:cs="Times New Roman"/>
          <w:sz w:val="24"/>
          <w:szCs w:val="24"/>
        </w:rPr>
        <w:t xml:space="preserve">We also searched the literature cited sections of published articles for additional publications. </w:t>
      </w:r>
      <w:r w:rsidR="00641BD4">
        <w:rPr>
          <w:rFonts w:ascii="Times New Roman" w:hAnsi="Times New Roman" w:cs="Times New Roman"/>
          <w:sz w:val="24"/>
          <w:szCs w:val="24"/>
        </w:rPr>
        <w:t xml:space="preserve">We excluded </w:t>
      </w:r>
      <w:r>
        <w:rPr>
          <w:rFonts w:ascii="Times New Roman" w:hAnsi="Times New Roman" w:cs="Times New Roman"/>
          <w:sz w:val="24"/>
          <w:szCs w:val="24"/>
        </w:rPr>
        <w:t xml:space="preserve">government reports </w:t>
      </w:r>
      <w:r w:rsidR="00FC110A">
        <w:rPr>
          <w:rFonts w:ascii="Times New Roman" w:hAnsi="Times New Roman" w:cs="Times New Roman"/>
          <w:sz w:val="24"/>
          <w:szCs w:val="24"/>
        </w:rPr>
        <w:t xml:space="preserve">and </w:t>
      </w:r>
      <w:r>
        <w:rPr>
          <w:rFonts w:ascii="Times New Roman" w:hAnsi="Times New Roman" w:cs="Times New Roman"/>
          <w:sz w:val="24"/>
          <w:szCs w:val="24"/>
        </w:rPr>
        <w:t>unpublished theses</w:t>
      </w:r>
      <w:r w:rsidR="00641BD4">
        <w:rPr>
          <w:rFonts w:ascii="Times New Roman" w:hAnsi="Times New Roman" w:cs="Times New Roman"/>
          <w:sz w:val="24"/>
          <w:szCs w:val="24"/>
        </w:rPr>
        <w:t xml:space="preserve"> and dissertations</w:t>
      </w:r>
      <w:r>
        <w:rPr>
          <w:rFonts w:ascii="Times New Roman" w:hAnsi="Times New Roman" w:cs="Times New Roman"/>
          <w:sz w:val="24"/>
          <w:szCs w:val="24"/>
        </w:rPr>
        <w:t xml:space="preserve"> </w:t>
      </w:r>
      <w:r w:rsidR="00641BD4">
        <w:rPr>
          <w:rFonts w:ascii="Times New Roman" w:hAnsi="Times New Roman" w:cs="Times New Roman"/>
          <w:sz w:val="24"/>
          <w:szCs w:val="24"/>
        </w:rPr>
        <w:t xml:space="preserve">from our final list because </w:t>
      </w:r>
      <w:r w:rsidR="008D7C08">
        <w:rPr>
          <w:rFonts w:ascii="Times New Roman" w:hAnsi="Times New Roman" w:cs="Times New Roman"/>
          <w:sz w:val="24"/>
          <w:szCs w:val="24"/>
        </w:rPr>
        <w:t xml:space="preserve">it was unclear to what extent most of these documents had undergone </w:t>
      </w:r>
      <w:r w:rsidR="00641BD4">
        <w:rPr>
          <w:rFonts w:ascii="Times New Roman" w:hAnsi="Times New Roman" w:cs="Times New Roman"/>
          <w:sz w:val="24"/>
          <w:szCs w:val="24"/>
        </w:rPr>
        <w:t>peer review</w:t>
      </w:r>
      <w:r w:rsidR="00CF56FD">
        <w:rPr>
          <w:rFonts w:ascii="Times New Roman" w:hAnsi="Times New Roman" w:cs="Times New Roman"/>
          <w:sz w:val="24"/>
          <w:szCs w:val="24"/>
        </w:rPr>
        <w:t>,</w:t>
      </w:r>
      <w:r w:rsidR="006F2C3B">
        <w:rPr>
          <w:rFonts w:ascii="Times New Roman" w:hAnsi="Times New Roman" w:cs="Times New Roman"/>
          <w:sz w:val="24"/>
          <w:szCs w:val="24"/>
        </w:rPr>
        <w:t xml:space="preserve"> and much of this information was published in peer</w:t>
      </w:r>
      <w:r w:rsidR="007D44DF">
        <w:rPr>
          <w:rFonts w:ascii="Times New Roman" w:hAnsi="Times New Roman" w:cs="Times New Roman"/>
          <w:sz w:val="24"/>
          <w:szCs w:val="24"/>
        </w:rPr>
        <w:t>-</w:t>
      </w:r>
      <w:r w:rsidR="006F2C3B">
        <w:rPr>
          <w:rFonts w:ascii="Times New Roman" w:hAnsi="Times New Roman" w:cs="Times New Roman"/>
          <w:sz w:val="24"/>
          <w:szCs w:val="24"/>
        </w:rPr>
        <w:t xml:space="preserve">reviewed outlets </w:t>
      </w:r>
      <w:r w:rsidR="000D2D81">
        <w:rPr>
          <w:rFonts w:ascii="Times New Roman" w:hAnsi="Times New Roman" w:cs="Times New Roman"/>
          <w:sz w:val="24"/>
          <w:szCs w:val="24"/>
        </w:rPr>
        <w:t xml:space="preserve">gathered </w:t>
      </w:r>
      <w:r w:rsidR="006F2C3B">
        <w:rPr>
          <w:rFonts w:ascii="Times New Roman" w:hAnsi="Times New Roman" w:cs="Times New Roman"/>
          <w:sz w:val="24"/>
          <w:szCs w:val="24"/>
        </w:rPr>
        <w:t>by our search</w:t>
      </w:r>
      <w:r w:rsidR="00641BD4">
        <w:rPr>
          <w:rFonts w:ascii="Times New Roman" w:hAnsi="Times New Roman" w:cs="Times New Roman"/>
          <w:sz w:val="24"/>
          <w:szCs w:val="24"/>
        </w:rPr>
        <w:t xml:space="preserve">. </w:t>
      </w:r>
      <w:r w:rsidR="002A6A88">
        <w:rPr>
          <w:rFonts w:ascii="Times New Roman" w:hAnsi="Times New Roman" w:cs="Times New Roman"/>
          <w:sz w:val="24"/>
          <w:szCs w:val="24"/>
        </w:rPr>
        <w:t xml:space="preserve">Our search process also yielded papers focused on other </w:t>
      </w:r>
      <w:r w:rsidR="006F2C3B">
        <w:rPr>
          <w:rFonts w:ascii="Times New Roman" w:hAnsi="Times New Roman" w:cs="Times New Roman"/>
          <w:sz w:val="24"/>
          <w:szCs w:val="24"/>
        </w:rPr>
        <w:t xml:space="preserve">turkey </w:t>
      </w:r>
      <w:r w:rsidR="002A6A88">
        <w:rPr>
          <w:rFonts w:ascii="Times New Roman" w:hAnsi="Times New Roman" w:cs="Times New Roman"/>
          <w:sz w:val="24"/>
          <w:szCs w:val="24"/>
        </w:rPr>
        <w:t>subspecies</w:t>
      </w:r>
      <w:r w:rsidR="009C4E8C">
        <w:rPr>
          <w:rFonts w:ascii="Times New Roman" w:hAnsi="Times New Roman" w:cs="Times New Roman"/>
          <w:sz w:val="24"/>
          <w:szCs w:val="24"/>
        </w:rPr>
        <w:t xml:space="preserve"> (e.g., Merriam’s</w:t>
      </w:r>
      <w:r w:rsidR="00746699">
        <w:rPr>
          <w:rFonts w:ascii="Times New Roman" w:hAnsi="Times New Roman" w:cs="Times New Roman"/>
          <w:sz w:val="24"/>
          <w:szCs w:val="24"/>
        </w:rPr>
        <w:t xml:space="preserve"> </w:t>
      </w:r>
      <w:r w:rsidR="000D62BE">
        <w:rPr>
          <w:rFonts w:ascii="Times New Roman" w:hAnsi="Times New Roman" w:cs="Times New Roman"/>
          <w:sz w:val="24"/>
          <w:szCs w:val="24"/>
        </w:rPr>
        <w:t>[</w:t>
      </w:r>
      <w:r w:rsidR="00746699" w:rsidRPr="009105F4">
        <w:rPr>
          <w:rFonts w:ascii="Times New Roman" w:hAnsi="Times New Roman" w:cs="Times New Roman"/>
          <w:i/>
          <w:iCs/>
          <w:sz w:val="24"/>
          <w:szCs w:val="24"/>
        </w:rPr>
        <w:t>M. gallopavo merriami</w:t>
      </w:r>
      <w:r w:rsidR="000D62BE">
        <w:rPr>
          <w:rFonts w:ascii="Times New Roman" w:hAnsi="Times New Roman" w:cs="Times New Roman"/>
          <w:sz w:val="24"/>
          <w:szCs w:val="24"/>
        </w:rPr>
        <w:t>]</w:t>
      </w:r>
      <w:r w:rsidR="009C4E8C">
        <w:rPr>
          <w:rFonts w:ascii="Times New Roman" w:hAnsi="Times New Roman" w:cs="Times New Roman"/>
          <w:sz w:val="24"/>
          <w:szCs w:val="24"/>
        </w:rPr>
        <w:t>, Rio Grande</w:t>
      </w:r>
      <w:r w:rsidR="000D62BE">
        <w:rPr>
          <w:rFonts w:ascii="Times New Roman" w:hAnsi="Times New Roman" w:cs="Times New Roman"/>
          <w:sz w:val="24"/>
          <w:szCs w:val="24"/>
        </w:rPr>
        <w:t xml:space="preserve"> [</w:t>
      </w:r>
      <w:r w:rsidR="000D62BE" w:rsidRPr="006D7553">
        <w:rPr>
          <w:rFonts w:ascii="Times New Roman" w:hAnsi="Times New Roman" w:cs="Times New Roman"/>
          <w:i/>
          <w:iCs/>
          <w:sz w:val="24"/>
          <w:szCs w:val="24"/>
        </w:rPr>
        <w:t xml:space="preserve">M. gallopavo </w:t>
      </w:r>
      <w:r w:rsidR="00721682">
        <w:rPr>
          <w:rFonts w:ascii="Times New Roman" w:hAnsi="Times New Roman" w:cs="Times New Roman"/>
          <w:i/>
          <w:iCs/>
          <w:sz w:val="24"/>
          <w:szCs w:val="24"/>
        </w:rPr>
        <w:t>intermedia</w:t>
      </w:r>
      <w:r w:rsidR="000D62BE">
        <w:rPr>
          <w:rFonts w:ascii="Times New Roman" w:hAnsi="Times New Roman" w:cs="Times New Roman"/>
          <w:sz w:val="24"/>
          <w:szCs w:val="24"/>
        </w:rPr>
        <w:t>]</w:t>
      </w:r>
      <w:r w:rsidR="009C4E8C">
        <w:rPr>
          <w:rFonts w:ascii="Times New Roman" w:hAnsi="Times New Roman" w:cs="Times New Roman"/>
          <w:sz w:val="24"/>
          <w:szCs w:val="24"/>
        </w:rPr>
        <w:t>, Gould’s</w:t>
      </w:r>
      <w:r w:rsidR="000D62BE">
        <w:rPr>
          <w:rFonts w:ascii="Times New Roman" w:hAnsi="Times New Roman" w:cs="Times New Roman"/>
          <w:sz w:val="24"/>
          <w:szCs w:val="24"/>
        </w:rPr>
        <w:t xml:space="preserve"> [</w:t>
      </w:r>
      <w:r w:rsidR="000D62BE" w:rsidRPr="006D7553">
        <w:rPr>
          <w:rFonts w:ascii="Times New Roman" w:hAnsi="Times New Roman" w:cs="Times New Roman"/>
          <w:i/>
          <w:iCs/>
          <w:sz w:val="24"/>
          <w:szCs w:val="24"/>
        </w:rPr>
        <w:t>M. gallopavo me</w:t>
      </w:r>
      <w:r w:rsidR="00721682">
        <w:rPr>
          <w:rFonts w:ascii="Times New Roman" w:hAnsi="Times New Roman" w:cs="Times New Roman"/>
          <w:i/>
          <w:iCs/>
          <w:sz w:val="24"/>
          <w:szCs w:val="24"/>
        </w:rPr>
        <w:t>xicana</w:t>
      </w:r>
      <w:r w:rsidR="000D62BE">
        <w:rPr>
          <w:rFonts w:ascii="Times New Roman" w:hAnsi="Times New Roman" w:cs="Times New Roman"/>
          <w:sz w:val="24"/>
          <w:szCs w:val="24"/>
        </w:rPr>
        <w:t>]</w:t>
      </w:r>
      <w:r w:rsidR="009C4E8C">
        <w:rPr>
          <w:rFonts w:ascii="Times New Roman" w:hAnsi="Times New Roman" w:cs="Times New Roman"/>
          <w:sz w:val="24"/>
          <w:szCs w:val="24"/>
        </w:rPr>
        <w:t xml:space="preserve">). </w:t>
      </w:r>
      <w:r w:rsidR="005971B8">
        <w:rPr>
          <w:rFonts w:ascii="Times New Roman" w:hAnsi="Times New Roman" w:cs="Times New Roman"/>
          <w:sz w:val="24"/>
          <w:szCs w:val="24"/>
        </w:rPr>
        <w:t xml:space="preserve">Additionally, we conducted a complete review of the </w:t>
      </w:r>
      <w:r w:rsidR="008D7C08">
        <w:rPr>
          <w:rFonts w:ascii="Times New Roman" w:hAnsi="Times New Roman" w:cs="Times New Roman"/>
          <w:sz w:val="24"/>
          <w:szCs w:val="24"/>
        </w:rPr>
        <w:t>P</w:t>
      </w:r>
      <w:r w:rsidR="005971B8">
        <w:rPr>
          <w:rFonts w:ascii="Times New Roman" w:hAnsi="Times New Roman" w:cs="Times New Roman"/>
          <w:sz w:val="24"/>
          <w:szCs w:val="24"/>
        </w:rPr>
        <w:t xml:space="preserve">roceedings </w:t>
      </w:r>
      <w:r w:rsidR="00C51A39">
        <w:rPr>
          <w:rFonts w:ascii="Times New Roman" w:hAnsi="Times New Roman" w:cs="Times New Roman"/>
          <w:sz w:val="24"/>
          <w:szCs w:val="24"/>
        </w:rPr>
        <w:t xml:space="preserve">of </w:t>
      </w:r>
      <w:r w:rsidR="005971B8">
        <w:rPr>
          <w:rFonts w:ascii="Times New Roman" w:hAnsi="Times New Roman" w:cs="Times New Roman"/>
          <w:sz w:val="24"/>
          <w:szCs w:val="24"/>
        </w:rPr>
        <w:t xml:space="preserve">the National Wild Turkey Symposium (1959-2016), following the same procedure described </w:t>
      </w:r>
      <w:r w:rsidR="006F2C3B">
        <w:rPr>
          <w:rFonts w:ascii="Times New Roman" w:hAnsi="Times New Roman" w:cs="Times New Roman"/>
          <w:sz w:val="24"/>
          <w:szCs w:val="24"/>
        </w:rPr>
        <w:t>below</w:t>
      </w:r>
      <w:r w:rsidR="005971B8">
        <w:rPr>
          <w:rFonts w:ascii="Times New Roman" w:hAnsi="Times New Roman" w:cs="Times New Roman"/>
          <w:sz w:val="24"/>
          <w:szCs w:val="24"/>
        </w:rPr>
        <w:t xml:space="preserve"> to extract vital rates and information about factors that influence</w:t>
      </w:r>
      <w:r w:rsidR="007A00DB">
        <w:rPr>
          <w:rFonts w:ascii="Times New Roman" w:hAnsi="Times New Roman" w:cs="Times New Roman"/>
          <w:sz w:val="24"/>
          <w:szCs w:val="24"/>
        </w:rPr>
        <w:t xml:space="preserve"> wild</w:t>
      </w:r>
      <w:r w:rsidR="005971B8">
        <w:rPr>
          <w:rFonts w:ascii="Times New Roman" w:hAnsi="Times New Roman" w:cs="Times New Roman"/>
          <w:sz w:val="24"/>
          <w:szCs w:val="24"/>
        </w:rPr>
        <w:t xml:space="preserve"> turkey</w:t>
      </w:r>
      <w:r w:rsidR="007A00DB">
        <w:rPr>
          <w:rFonts w:ascii="Times New Roman" w:hAnsi="Times New Roman" w:cs="Times New Roman"/>
          <w:sz w:val="24"/>
          <w:szCs w:val="24"/>
        </w:rPr>
        <w:t xml:space="preserve"> demography</w:t>
      </w:r>
      <w:r w:rsidR="005971B8">
        <w:rPr>
          <w:rFonts w:ascii="Times New Roman" w:hAnsi="Times New Roman" w:cs="Times New Roman"/>
          <w:sz w:val="24"/>
          <w:szCs w:val="24"/>
        </w:rPr>
        <w:t>.</w:t>
      </w:r>
    </w:p>
    <w:p w14:paraId="4370C263" w14:textId="5900C9C9" w:rsidR="007B4D66" w:rsidRDefault="0006409B" w:rsidP="0080440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From the journal articles </w:t>
      </w:r>
      <w:r w:rsidR="005971B8">
        <w:rPr>
          <w:rFonts w:ascii="Times New Roman" w:hAnsi="Times New Roman" w:cs="Times New Roman"/>
          <w:sz w:val="24"/>
          <w:szCs w:val="24"/>
        </w:rPr>
        <w:t xml:space="preserve">and conference proceedings </w:t>
      </w:r>
      <w:r w:rsidR="00651644">
        <w:rPr>
          <w:rFonts w:ascii="Times New Roman" w:hAnsi="Times New Roman" w:cs="Times New Roman"/>
          <w:sz w:val="24"/>
          <w:szCs w:val="24"/>
        </w:rPr>
        <w:t>retained for further review</w:t>
      </w:r>
      <w:r w:rsidR="006D57B2">
        <w:rPr>
          <w:rFonts w:ascii="Times New Roman" w:hAnsi="Times New Roman" w:cs="Times New Roman"/>
          <w:sz w:val="24"/>
          <w:szCs w:val="24"/>
        </w:rPr>
        <w:t>,</w:t>
      </w:r>
      <w:r w:rsidR="00651644">
        <w:rPr>
          <w:rFonts w:ascii="Times New Roman" w:hAnsi="Times New Roman" w:cs="Times New Roman"/>
          <w:sz w:val="24"/>
          <w:szCs w:val="24"/>
        </w:rPr>
        <w:t xml:space="preserve"> </w:t>
      </w:r>
      <w:r>
        <w:rPr>
          <w:rFonts w:ascii="Times New Roman" w:hAnsi="Times New Roman" w:cs="Times New Roman"/>
          <w:sz w:val="24"/>
          <w:szCs w:val="24"/>
        </w:rPr>
        <w:t>a single reviewer (DWL) examined each paper and extracted any vital rates that were reported</w:t>
      </w:r>
      <w:r w:rsidR="001B7BA7">
        <w:rPr>
          <w:rFonts w:ascii="Times New Roman" w:hAnsi="Times New Roman" w:cs="Times New Roman"/>
          <w:sz w:val="24"/>
          <w:szCs w:val="24"/>
        </w:rPr>
        <w:t xml:space="preserve"> </w:t>
      </w:r>
      <w:r w:rsidR="007F7DB2">
        <w:rPr>
          <w:rFonts w:ascii="Times New Roman" w:hAnsi="Times New Roman" w:cs="Times New Roman"/>
          <w:sz w:val="24"/>
          <w:szCs w:val="24"/>
        </w:rPr>
        <w:t xml:space="preserve">for males or females </w:t>
      </w:r>
      <w:r w:rsidR="001B7BA7">
        <w:rPr>
          <w:rFonts w:ascii="Times New Roman" w:hAnsi="Times New Roman" w:cs="Times New Roman"/>
          <w:sz w:val="24"/>
          <w:szCs w:val="24"/>
        </w:rPr>
        <w:t>(v</w:t>
      </w:r>
      <w:r w:rsidR="003A29F0">
        <w:rPr>
          <w:rFonts w:ascii="Times New Roman" w:hAnsi="Times New Roman" w:cs="Times New Roman"/>
          <w:sz w:val="24"/>
          <w:szCs w:val="24"/>
        </w:rPr>
        <w:t xml:space="preserve">ital rates defined in </w:t>
      </w:r>
      <w:r w:rsidR="00BB5796">
        <w:rPr>
          <w:rFonts w:ascii="Times New Roman" w:hAnsi="Times New Roman" w:cs="Times New Roman"/>
          <w:sz w:val="24"/>
          <w:szCs w:val="24"/>
        </w:rPr>
        <w:t>A</w:t>
      </w:r>
      <w:r w:rsidR="0067587A">
        <w:rPr>
          <w:rFonts w:ascii="Times New Roman" w:hAnsi="Times New Roman" w:cs="Times New Roman"/>
          <w:sz w:val="24"/>
          <w:szCs w:val="24"/>
        </w:rPr>
        <w:t>ppendix 1</w:t>
      </w:r>
      <w:r w:rsidR="003E4C2B">
        <w:rPr>
          <w:rFonts w:ascii="Times New Roman" w:hAnsi="Times New Roman" w:cs="Times New Roman"/>
          <w:sz w:val="24"/>
          <w:szCs w:val="24"/>
        </w:rPr>
        <w:t>; Figure 1</w:t>
      </w:r>
      <w:r w:rsidR="001B7BA7">
        <w:rPr>
          <w:rFonts w:ascii="Times New Roman" w:hAnsi="Times New Roman" w:cs="Times New Roman"/>
          <w:sz w:val="24"/>
          <w:szCs w:val="24"/>
        </w:rPr>
        <w:t>)</w:t>
      </w:r>
      <w:r w:rsidR="006652BA">
        <w:rPr>
          <w:rFonts w:ascii="Times New Roman" w:hAnsi="Times New Roman" w:cs="Times New Roman"/>
          <w:sz w:val="24"/>
          <w:szCs w:val="24"/>
        </w:rPr>
        <w:t xml:space="preserve">, </w:t>
      </w:r>
      <w:r w:rsidR="008D7C08">
        <w:rPr>
          <w:rFonts w:ascii="Times New Roman" w:hAnsi="Times New Roman" w:cs="Times New Roman"/>
          <w:sz w:val="24"/>
          <w:szCs w:val="24"/>
        </w:rPr>
        <w:t>a</w:t>
      </w:r>
      <w:r w:rsidR="00BB5796">
        <w:rPr>
          <w:rFonts w:ascii="Times New Roman" w:hAnsi="Times New Roman" w:cs="Times New Roman"/>
          <w:sz w:val="24"/>
          <w:szCs w:val="24"/>
        </w:rPr>
        <w:t xml:space="preserve">s well as </w:t>
      </w:r>
      <w:r w:rsidR="008D7C08">
        <w:rPr>
          <w:rFonts w:ascii="Times New Roman" w:hAnsi="Times New Roman" w:cs="Times New Roman"/>
          <w:sz w:val="24"/>
          <w:szCs w:val="24"/>
        </w:rPr>
        <w:t xml:space="preserve">associated </w:t>
      </w:r>
      <w:r w:rsidR="006652BA">
        <w:rPr>
          <w:rFonts w:ascii="Times New Roman" w:hAnsi="Times New Roman" w:cs="Times New Roman"/>
          <w:sz w:val="24"/>
          <w:szCs w:val="24"/>
        </w:rPr>
        <w:t>sample sizes</w:t>
      </w:r>
      <w:r>
        <w:rPr>
          <w:rFonts w:ascii="Times New Roman" w:hAnsi="Times New Roman" w:cs="Times New Roman"/>
          <w:sz w:val="24"/>
          <w:szCs w:val="24"/>
        </w:rPr>
        <w:t xml:space="preserve"> and error estimates (e</w:t>
      </w:r>
      <w:r w:rsidR="003E7B94">
        <w:rPr>
          <w:rFonts w:ascii="Times New Roman" w:hAnsi="Times New Roman" w:cs="Times New Roman"/>
          <w:sz w:val="24"/>
          <w:szCs w:val="24"/>
        </w:rPr>
        <w:t>.g.,</w:t>
      </w:r>
      <w:r>
        <w:rPr>
          <w:rFonts w:ascii="Times New Roman" w:hAnsi="Times New Roman" w:cs="Times New Roman"/>
          <w:sz w:val="24"/>
          <w:szCs w:val="24"/>
        </w:rPr>
        <w:t xml:space="preserve"> standard errors, standard deviations, confidence intervals).</w:t>
      </w:r>
      <w:r w:rsidR="00F67170">
        <w:rPr>
          <w:rFonts w:ascii="Times New Roman" w:hAnsi="Times New Roman" w:cs="Times New Roman"/>
          <w:sz w:val="24"/>
          <w:szCs w:val="24"/>
        </w:rPr>
        <w:t xml:space="preserve"> </w:t>
      </w:r>
      <w:r>
        <w:rPr>
          <w:rFonts w:ascii="Times New Roman" w:hAnsi="Times New Roman" w:cs="Times New Roman"/>
          <w:sz w:val="24"/>
          <w:szCs w:val="24"/>
        </w:rPr>
        <w:t>When no error estimates</w:t>
      </w:r>
      <w:r w:rsidR="00111DEF">
        <w:rPr>
          <w:rFonts w:ascii="Times New Roman" w:hAnsi="Times New Roman" w:cs="Times New Roman"/>
          <w:sz w:val="24"/>
          <w:szCs w:val="24"/>
        </w:rPr>
        <w:t xml:space="preserve"> or sample sizes</w:t>
      </w:r>
      <w:r>
        <w:rPr>
          <w:rFonts w:ascii="Times New Roman" w:hAnsi="Times New Roman" w:cs="Times New Roman"/>
          <w:sz w:val="24"/>
          <w:szCs w:val="24"/>
        </w:rPr>
        <w:t xml:space="preserve"> </w:t>
      </w:r>
      <w:r w:rsidR="006652BA">
        <w:rPr>
          <w:rFonts w:ascii="Times New Roman" w:hAnsi="Times New Roman" w:cs="Times New Roman"/>
          <w:sz w:val="24"/>
          <w:szCs w:val="24"/>
        </w:rPr>
        <w:t xml:space="preserve">were </w:t>
      </w:r>
      <w:r>
        <w:rPr>
          <w:rFonts w:ascii="Times New Roman" w:hAnsi="Times New Roman" w:cs="Times New Roman"/>
          <w:sz w:val="24"/>
          <w:szCs w:val="24"/>
        </w:rPr>
        <w:t>reported</w:t>
      </w:r>
      <w:r w:rsidR="0081047D">
        <w:rPr>
          <w:rFonts w:ascii="Times New Roman" w:hAnsi="Times New Roman" w:cs="Times New Roman"/>
          <w:sz w:val="24"/>
          <w:szCs w:val="24"/>
        </w:rPr>
        <w:t>,</w:t>
      </w:r>
      <w:r>
        <w:rPr>
          <w:rFonts w:ascii="Times New Roman" w:hAnsi="Times New Roman" w:cs="Times New Roman"/>
          <w:sz w:val="24"/>
          <w:szCs w:val="24"/>
        </w:rPr>
        <w:t xml:space="preserve"> we still recorded the vital rate, but th</w:t>
      </w:r>
      <w:r w:rsidR="0081047D">
        <w:rPr>
          <w:rFonts w:ascii="Times New Roman" w:hAnsi="Times New Roman" w:cs="Times New Roman"/>
          <w:sz w:val="24"/>
          <w:szCs w:val="24"/>
        </w:rPr>
        <w:t>o</w:t>
      </w:r>
      <w:r>
        <w:rPr>
          <w:rFonts w:ascii="Times New Roman" w:hAnsi="Times New Roman" w:cs="Times New Roman"/>
          <w:sz w:val="24"/>
          <w:szCs w:val="24"/>
        </w:rPr>
        <w:t xml:space="preserve">se entries were only used for summary statistics </w:t>
      </w:r>
      <w:r w:rsidR="00937AB3">
        <w:rPr>
          <w:rFonts w:ascii="Times New Roman" w:hAnsi="Times New Roman" w:cs="Times New Roman"/>
          <w:sz w:val="24"/>
          <w:szCs w:val="24"/>
        </w:rPr>
        <w:t>and</w:t>
      </w:r>
      <w:r>
        <w:rPr>
          <w:rFonts w:ascii="Times New Roman" w:hAnsi="Times New Roman" w:cs="Times New Roman"/>
          <w:sz w:val="24"/>
          <w:szCs w:val="24"/>
        </w:rPr>
        <w:t xml:space="preserve"> not in </w:t>
      </w:r>
      <w:r w:rsidR="0081047D">
        <w:rPr>
          <w:rFonts w:ascii="Times New Roman" w:hAnsi="Times New Roman" w:cs="Times New Roman"/>
          <w:sz w:val="24"/>
          <w:szCs w:val="24"/>
        </w:rPr>
        <w:t xml:space="preserve">the </w:t>
      </w:r>
      <w:r>
        <w:rPr>
          <w:rFonts w:ascii="Times New Roman" w:hAnsi="Times New Roman" w:cs="Times New Roman"/>
          <w:sz w:val="24"/>
          <w:szCs w:val="24"/>
        </w:rPr>
        <w:t xml:space="preserve">subsequent </w:t>
      </w:r>
      <w:r w:rsidR="00531783">
        <w:rPr>
          <w:rFonts w:ascii="Times New Roman" w:hAnsi="Times New Roman" w:cs="Times New Roman"/>
          <w:sz w:val="24"/>
          <w:szCs w:val="24"/>
        </w:rPr>
        <w:t>distribution</w:t>
      </w:r>
      <w:r w:rsidR="007741A3">
        <w:rPr>
          <w:rFonts w:ascii="Times New Roman" w:hAnsi="Times New Roman" w:cs="Times New Roman"/>
          <w:sz w:val="24"/>
          <w:szCs w:val="24"/>
        </w:rPr>
        <w:t>-wide analysis</w:t>
      </w:r>
      <w:r>
        <w:rPr>
          <w:rFonts w:ascii="Times New Roman" w:hAnsi="Times New Roman" w:cs="Times New Roman"/>
          <w:sz w:val="24"/>
          <w:szCs w:val="24"/>
        </w:rPr>
        <w:t xml:space="preserve">. In addition to vital rates, we assessed each paper to determine if </w:t>
      </w:r>
      <w:r w:rsidR="0081047D">
        <w:rPr>
          <w:rFonts w:ascii="Times New Roman" w:hAnsi="Times New Roman" w:cs="Times New Roman"/>
          <w:sz w:val="24"/>
          <w:szCs w:val="24"/>
        </w:rPr>
        <w:t xml:space="preserve">it </w:t>
      </w:r>
      <w:r>
        <w:rPr>
          <w:rFonts w:ascii="Times New Roman" w:hAnsi="Times New Roman" w:cs="Times New Roman"/>
          <w:sz w:val="24"/>
          <w:szCs w:val="24"/>
        </w:rPr>
        <w:t xml:space="preserve">evaluated possible mechanisms for </w:t>
      </w:r>
      <w:r>
        <w:rPr>
          <w:rFonts w:ascii="Times New Roman" w:hAnsi="Times New Roman" w:cs="Times New Roman"/>
          <w:sz w:val="24"/>
          <w:szCs w:val="24"/>
        </w:rPr>
        <w:lastRenderedPageBreak/>
        <w:t xml:space="preserve">variation in vital rates. </w:t>
      </w:r>
      <w:r w:rsidR="00A8759B">
        <w:rPr>
          <w:rFonts w:ascii="Times New Roman" w:hAnsi="Times New Roman" w:cs="Times New Roman"/>
          <w:sz w:val="24"/>
          <w:szCs w:val="24"/>
        </w:rPr>
        <w:t xml:space="preserve">We considered a paper to have evaluated a mechanism if </w:t>
      </w:r>
      <w:r w:rsidR="004134ED">
        <w:rPr>
          <w:rFonts w:ascii="Times New Roman" w:hAnsi="Times New Roman" w:cs="Times New Roman"/>
          <w:sz w:val="24"/>
          <w:szCs w:val="24"/>
        </w:rPr>
        <w:t>it reported</w:t>
      </w:r>
      <w:r w:rsidR="008D7C08">
        <w:rPr>
          <w:rFonts w:ascii="Times New Roman" w:hAnsi="Times New Roman" w:cs="Times New Roman"/>
          <w:sz w:val="24"/>
          <w:szCs w:val="24"/>
        </w:rPr>
        <w:t xml:space="preserve"> </w:t>
      </w:r>
      <w:r w:rsidR="00A8759B">
        <w:rPr>
          <w:rFonts w:ascii="Times New Roman" w:hAnsi="Times New Roman" w:cs="Times New Roman"/>
          <w:sz w:val="24"/>
          <w:szCs w:val="24"/>
        </w:rPr>
        <w:t xml:space="preserve">some causative or correlative </w:t>
      </w:r>
      <w:r w:rsidR="00111DEF">
        <w:rPr>
          <w:rFonts w:ascii="Times New Roman" w:hAnsi="Times New Roman" w:cs="Times New Roman"/>
          <w:sz w:val="24"/>
          <w:szCs w:val="24"/>
        </w:rPr>
        <w:t xml:space="preserve">statistical </w:t>
      </w:r>
      <w:r w:rsidR="00A8759B">
        <w:rPr>
          <w:rFonts w:ascii="Times New Roman" w:hAnsi="Times New Roman" w:cs="Times New Roman"/>
          <w:sz w:val="24"/>
          <w:szCs w:val="24"/>
        </w:rPr>
        <w:t xml:space="preserve">analysis between a vital rate and an abiotic or biotic variable. </w:t>
      </w:r>
      <w:r w:rsidR="00A3593D">
        <w:rPr>
          <w:rFonts w:ascii="Times New Roman" w:hAnsi="Times New Roman" w:cs="Times New Roman"/>
          <w:sz w:val="24"/>
          <w:szCs w:val="24"/>
        </w:rPr>
        <w:t>Importantly</w:t>
      </w:r>
      <w:r w:rsidR="00F46011">
        <w:rPr>
          <w:rFonts w:ascii="Times New Roman" w:hAnsi="Times New Roman" w:cs="Times New Roman"/>
          <w:sz w:val="24"/>
          <w:szCs w:val="24"/>
        </w:rPr>
        <w:t>,</w:t>
      </w:r>
      <w:r w:rsidR="00A3593D">
        <w:rPr>
          <w:rFonts w:ascii="Times New Roman" w:hAnsi="Times New Roman" w:cs="Times New Roman"/>
          <w:sz w:val="24"/>
          <w:szCs w:val="24"/>
        </w:rPr>
        <w:t xml:space="preserve"> we did not consider hypotheses introduced by the authors in the introduction or discussion as a possible mechanism if the paper did not also include a quantitative evalua</w:t>
      </w:r>
      <w:r w:rsidR="00171D6B">
        <w:rPr>
          <w:rFonts w:ascii="Times New Roman" w:hAnsi="Times New Roman" w:cs="Times New Roman"/>
          <w:sz w:val="24"/>
          <w:szCs w:val="24"/>
        </w:rPr>
        <w:t>tion of that mechanism (e</w:t>
      </w:r>
      <w:r w:rsidR="00AF1F76">
        <w:rPr>
          <w:rFonts w:ascii="Times New Roman" w:hAnsi="Times New Roman" w:cs="Times New Roman"/>
          <w:sz w:val="24"/>
          <w:szCs w:val="24"/>
        </w:rPr>
        <w:t>.g.,</w:t>
      </w:r>
      <w:r w:rsidR="00171D6B">
        <w:rPr>
          <w:rFonts w:ascii="Times New Roman" w:hAnsi="Times New Roman" w:cs="Times New Roman"/>
          <w:sz w:val="24"/>
          <w:szCs w:val="24"/>
        </w:rPr>
        <w:t xml:space="preserve"> Wright</w:t>
      </w:r>
      <w:r w:rsidR="00A3593D">
        <w:rPr>
          <w:rFonts w:ascii="Times New Roman" w:hAnsi="Times New Roman" w:cs="Times New Roman"/>
          <w:sz w:val="24"/>
          <w:szCs w:val="24"/>
        </w:rPr>
        <w:t xml:space="preserve"> et al. </w:t>
      </w:r>
      <w:r w:rsidR="00AF1F76">
        <w:rPr>
          <w:rFonts w:ascii="Times New Roman" w:hAnsi="Times New Roman" w:cs="Times New Roman"/>
          <w:sz w:val="24"/>
          <w:szCs w:val="24"/>
        </w:rPr>
        <w:t>[</w:t>
      </w:r>
      <w:r w:rsidR="00171D6B">
        <w:rPr>
          <w:rFonts w:ascii="Times New Roman" w:hAnsi="Times New Roman" w:cs="Times New Roman"/>
          <w:sz w:val="24"/>
          <w:szCs w:val="24"/>
        </w:rPr>
        <w:t>1996</w:t>
      </w:r>
      <w:r w:rsidR="00AF1F76">
        <w:rPr>
          <w:rFonts w:ascii="Times New Roman" w:hAnsi="Times New Roman" w:cs="Times New Roman"/>
          <w:sz w:val="24"/>
          <w:szCs w:val="24"/>
        </w:rPr>
        <w:t>]</w:t>
      </w:r>
      <w:r w:rsidR="00A3593D">
        <w:rPr>
          <w:rFonts w:ascii="Times New Roman" w:hAnsi="Times New Roman" w:cs="Times New Roman"/>
          <w:sz w:val="24"/>
          <w:szCs w:val="24"/>
        </w:rPr>
        <w:t xml:space="preserve"> suggested low overwinter survival was the result of above average snowfall but did not provide an analysis to support th</w:t>
      </w:r>
      <w:r w:rsidR="004D4697">
        <w:rPr>
          <w:rFonts w:ascii="Times New Roman" w:hAnsi="Times New Roman" w:cs="Times New Roman"/>
          <w:sz w:val="24"/>
          <w:szCs w:val="24"/>
        </w:rPr>
        <w:t>e</w:t>
      </w:r>
      <w:r w:rsidR="00A3593D">
        <w:rPr>
          <w:rFonts w:ascii="Times New Roman" w:hAnsi="Times New Roman" w:cs="Times New Roman"/>
          <w:sz w:val="24"/>
          <w:szCs w:val="24"/>
        </w:rPr>
        <w:t xml:space="preserve"> statement). </w:t>
      </w:r>
      <w:r w:rsidR="001B7BA7">
        <w:rPr>
          <w:rFonts w:ascii="Times New Roman" w:hAnsi="Times New Roman" w:cs="Times New Roman"/>
          <w:sz w:val="24"/>
          <w:szCs w:val="24"/>
        </w:rPr>
        <w:t>A</w:t>
      </w:r>
      <w:r w:rsidR="008D7C08">
        <w:rPr>
          <w:rFonts w:ascii="Times New Roman" w:hAnsi="Times New Roman" w:cs="Times New Roman"/>
          <w:sz w:val="24"/>
          <w:szCs w:val="24"/>
        </w:rPr>
        <w:t xml:space="preserve">s we did </w:t>
      </w:r>
      <w:r w:rsidR="00914818">
        <w:rPr>
          <w:rFonts w:ascii="Times New Roman" w:hAnsi="Times New Roman" w:cs="Times New Roman"/>
          <w:sz w:val="24"/>
          <w:szCs w:val="24"/>
        </w:rPr>
        <w:t>not review studies that did not report vital rates</w:t>
      </w:r>
      <w:r w:rsidR="00F53231">
        <w:rPr>
          <w:rFonts w:ascii="Times New Roman" w:hAnsi="Times New Roman" w:cs="Times New Roman"/>
          <w:sz w:val="24"/>
          <w:szCs w:val="24"/>
        </w:rPr>
        <w:t>,</w:t>
      </w:r>
      <w:r w:rsidR="00914818">
        <w:rPr>
          <w:rFonts w:ascii="Times New Roman" w:hAnsi="Times New Roman" w:cs="Times New Roman"/>
          <w:sz w:val="24"/>
          <w:szCs w:val="24"/>
        </w:rPr>
        <w:t xml:space="preserve"> we acknowledge that there are studies that were not included on topics such as behavior, habitat use, or disease occurrence</w:t>
      </w:r>
      <w:r w:rsidR="008D7C08">
        <w:rPr>
          <w:rFonts w:ascii="Times New Roman" w:hAnsi="Times New Roman" w:cs="Times New Roman"/>
          <w:sz w:val="24"/>
          <w:szCs w:val="24"/>
        </w:rPr>
        <w:t>. T</w:t>
      </w:r>
      <w:r w:rsidR="00914818">
        <w:rPr>
          <w:rFonts w:ascii="Times New Roman" w:hAnsi="Times New Roman" w:cs="Times New Roman"/>
          <w:sz w:val="24"/>
          <w:szCs w:val="24"/>
        </w:rPr>
        <w:t xml:space="preserve">hese studies </w:t>
      </w:r>
      <w:r w:rsidR="008D7C08">
        <w:rPr>
          <w:rFonts w:ascii="Times New Roman" w:hAnsi="Times New Roman" w:cs="Times New Roman"/>
          <w:sz w:val="24"/>
          <w:szCs w:val="24"/>
        </w:rPr>
        <w:t>are important</w:t>
      </w:r>
      <w:r w:rsidR="00F53231">
        <w:rPr>
          <w:rFonts w:ascii="Times New Roman" w:hAnsi="Times New Roman" w:cs="Times New Roman"/>
          <w:sz w:val="24"/>
          <w:szCs w:val="24"/>
        </w:rPr>
        <w:t>,</w:t>
      </w:r>
      <w:r w:rsidR="008D7C08">
        <w:rPr>
          <w:rFonts w:ascii="Times New Roman" w:hAnsi="Times New Roman" w:cs="Times New Roman"/>
          <w:sz w:val="24"/>
          <w:szCs w:val="24"/>
        </w:rPr>
        <w:t xml:space="preserve"> as they </w:t>
      </w:r>
      <w:r w:rsidR="00914818">
        <w:rPr>
          <w:rFonts w:ascii="Times New Roman" w:hAnsi="Times New Roman" w:cs="Times New Roman"/>
          <w:sz w:val="24"/>
          <w:szCs w:val="24"/>
        </w:rPr>
        <w:t xml:space="preserve">provide insight into wild turkey ecology and management, </w:t>
      </w:r>
      <w:r w:rsidR="008D7C08">
        <w:rPr>
          <w:rFonts w:ascii="Times New Roman" w:hAnsi="Times New Roman" w:cs="Times New Roman"/>
          <w:sz w:val="24"/>
          <w:szCs w:val="24"/>
        </w:rPr>
        <w:t xml:space="preserve">but </w:t>
      </w:r>
      <w:r w:rsidR="00914818">
        <w:rPr>
          <w:rFonts w:ascii="Times New Roman" w:hAnsi="Times New Roman" w:cs="Times New Roman"/>
          <w:sz w:val="24"/>
          <w:szCs w:val="24"/>
        </w:rPr>
        <w:t xml:space="preserve">because they do not provide a direct evaluation of </w:t>
      </w:r>
      <w:r w:rsidR="00C74E07">
        <w:rPr>
          <w:rFonts w:ascii="Times New Roman" w:hAnsi="Times New Roman" w:cs="Times New Roman"/>
          <w:sz w:val="24"/>
          <w:szCs w:val="24"/>
        </w:rPr>
        <w:t xml:space="preserve">how these factors influence </w:t>
      </w:r>
      <w:r w:rsidR="00914818">
        <w:rPr>
          <w:rFonts w:ascii="Times New Roman" w:hAnsi="Times New Roman" w:cs="Times New Roman"/>
          <w:sz w:val="24"/>
          <w:szCs w:val="24"/>
        </w:rPr>
        <w:t>vital rates</w:t>
      </w:r>
      <w:r w:rsidR="00F53231">
        <w:rPr>
          <w:rFonts w:ascii="Times New Roman" w:hAnsi="Times New Roman" w:cs="Times New Roman"/>
          <w:sz w:val="24"/>
          <w:szCs w:val="24"/>
        </w:rPr>
        <w:t>,</w:t>
      </w:r>
      <w:r w:rsidR="00914818">
        <w:rPr>
          <w:rFonts w:ascii="Times New Roman" w:hAnsi="Times New Roman" w:cs="Times New Roman"/>
          <w:sz w:val="24"/>
          <w:szCs w:val="24"/>
        </w:rPr>
        <w:t xml:space="preserve"> </w:t>
      </w:r>
      <w:r w:rsidR="008D7C08">
        <w:rPr>
          <w:rFonts w:ascii="Times New Roman" w:hAnsi="Times New Roman" w:cs="Times New Roman"/>
          <w:sz w:val="24"/>
          <w:szCs w:val="24"/>
        </w:rPr>
        <w:t xml:space="preserve">they provide only indirect information about the </w:t>
      </w:r>
      <w:r w:rsidR="00651644">
        <w:rPr>
          <w:rFonts w:ascii="Times New Roman" w:hAnsi="Times New Roman" w:cs="Times New Roman"/>
          <w:sz w:val="24"/>
          <w:szCs w:val="24"/>
        </w:rPr>
        <w:t xml:space="preserve">biotic and abiotic conditions that determine </w:t>
      </w:r>
      <w:r w:rsidR="00914818">
        <w:rPr>
          <w:rFonts w:ascii="Times New Roman" w:hAnsi="Times New Roman" w:cs="Times New Roman"/>
          <w:sz w:val="24"/>
          <w:szCs w:val="24"/>
        </w:rPr>
        <w:t>turkey population</w:t>
      </w:r>
      <w:r w:rsidR="00651644">
        <w:rPr>
          <w:rFonts w:ascii="Times New Roman" w:hAnsi="Times New Roman" w:cs="Times New Roman"/>
          <w:sz w:val="24"/>
          <w:szCs w:val="24"/>
        </w:rPr>
        <w:t xml:space="preserve"> </w:t>
      </w:r>
      <w:r w:rsidR="002703E2">
        <w:rPr>
          <w:rFonts w:ascii="Times New Roman" w:hAnsi="Times New Roman" w:cs="Times New Roman"/>
          <w:sz w:val="24"/>
          <w:szCs w:val="24"/>
        </w:rPr>
        <w:t>trajectories</w:t>
      </w:r>
      <w:r w:rsidR="006F2C3B">
        <w:rPr>
          <w:rFonts w:ascii="Times New Roman" w:hAnsi="Times New Roman" w:cs="Times New Roman"/>
          <w:sz w:val="24"/>
          <w:szCs w:val="24"/>
        </w:rPr>
        <w:t xml:space="preserve"> and could not be used in our analysis</w:t>
      </w:r>
      <w:r w:rsidR="00914818">
        <w:rPr>
          <w:rFonts w:ascii="Times New Roman" w:hAnsi="Times New Roman" w:cs="Times New Roman"/>
          <w:sz w:val="24"/>
          <w:szCs w:val="24"/>
        </w:rPr>
        <w:t xml:space="preserve">. </w:t>
      </w:r>
    </w:p>
    <w:p w14:paraId="757960B0" w14:textId="444B62AC" w:rsidR="0059200E" w:rsidRDefault="00AF46A3" w:rsidP="00AF46A3">
      <w:pPr>
        <w:spacing w:line="480" w:lineRule="auto"/>
        <w:rPr>
          <w:rFonts w:ascii="Times New Roman" w:hAnsi="Times New Roman" w:cs="Times New Roman"/>
          <w:sz w:val="24"/>
          <w:szCs w:val="24"/>
        </w:rPr>
      </w:pPr>
      <w:r>
        <w:rPr>
          <w:rFonts w:ascii="Times New Roman" w:hAnsi="Times New Roman" w:cs="Times New Roman"/>
          <w:sz w:val="24"/>
          <w:szCs w:val="24"/>
        </w:rPr>
        <w:tab/>
        <w:t>For studies that evaluated possible mechanisms for variation in vital rates</w:t>
      </w:r>
      <w:r w:rsidR="00E84B69">
        <w:rPr>
          <w:rFonts w:ascii="Times New Roman" w:hAnsi="Times New Roman" w:cs="Times New Roman"/>
          <w:sz w:val="24"/>
          <w:szCs w:val="24"/>
        </w:rPr>
        <w:t>,</w:t>
      </w:r>
      <w:r>
        <w:rPr>
          <w:rFonts w:ascii="Times New Roman" w:hAnsi="Times New Roman" w:cs="Times New Roman"/>
          <w:sz w:val="24"/>
          <w:szCs w:val="24"/>
        </w:rPr>
        <w:t xml:space="preserve"> we categorized each of the possible mechanisms into five </w:t>
      </w:r>
      <w:r w:rsidR="001805B3">
        <w:rPr>
          <w:rFonts w:ascii="Times New Roman" w:hAnsi="Times New Roman" w:cs="Times New Roman"/>
          <w:sz w:val="24"/>
          <w:szCs w:val="24"/>
        </w:rPr>
        <w:t xml:space="preserve">broad categories </w:t>
      </w:r>
      <w:r>
        <w:rPr>
          <w:rFonts w:ascii="Times New Roman" w:hAnsi="Times New Roman" w:cs="Times New Roman"/>
          <w:sz w:val="24"/>
          <w:szCs w:val="24"/>
        </w:rPr>
        <w:t>that describe</w:t>
      </w:r>
      <w:r w:rsidR="00D253F1">
        <w:rPr>
          <w:rFonts w:ascii="Times New Roman" w:hAnsi="Times New Roman" w:cs="Times New Roman"/>
          <w:sz w:val="24"/>
          <w:szCs w:val="24"/>
        </w:rPr>
        <w:t>d</w:t>
      </w:r>
      <w:r>
        <w:rPr>
          <w:rFonts w:ascii="Times New Roman" w:hAnsi="Times New Roman" w:cs="Times New Roman"/>
          <w:sz w:val="24"/>
          <w:szCs w:val="24"/>
        </w:rPr>
        <w:t xml:space="preserve"> either intrinsic or extrinsic factors that may influence turkey populations</w:t>
      </w:r>
      <w:r w:rsidR="00E84B69">
        <w:rPr>
          <w:rFonts w:ascii="Times New Roman" w:hAnsi="Times New Roman" w:cs="Times New Roman"/>
          <w:sz w:val="24"/>
          <w:szCs w:val="24"/>
        </w:rPr>
        <w:t>. W</w:t>
      </w:r>
      <w:r w:rsidR="00744F64">
        <w:rPr>
          <w:rFonts w:ascii="Times New Roman" w:hAnsi="Times New Roman" w:cs="Times New Roman"/>
          <w:sz w:val="24"/>
          <w:szCs w:val="24"/>
        </w:rPr>
        <w:t>ithin each of the five broad categories</w:t>
      </w:r>
      <w:r w:rsidR="00E44186">
        <w:rPr>
          <w:rFonts w:ascii="Times New Roman" w:hAnsi="Times New Roman" w:cs="Times New Roman"/>
          <w:sz w:val="24"/>
          <w:szCs w:val="24"/>
        </w:rPr>
        <w:t>,</w:t>
      </w:r>
      <w:r w:rsidR="00744F64">
        <w:rPr>
          <w:rFonts w:ascii="Times New Roman" w:hAnsi="Times New Roman" w:cs="Times New Roman"/>
          <w:sz w:val="24"/>
          <w:szCs w:val="24"/>
        </w:rPr>
        <w:t xml:space="preserve"> we further classified studies into finer</w:t>
      </w:r>
      <w:r w:rsidR="00E44186">
        <w:rPr>
          <w:rFonts w:ascii="Times New Roman" w:hAnsi="Times New Roman" w:cs="Times New Roman"/>
          <w:sz w:val="24"/>
          <w:szCs w:val="24"/>
        </w:rPr>
        <w:t>-</w:t>
      </w:r>
      <w:r w:rsidR="00744F64">
        <w:rPr>
          <w:rFonts w:ascii="Times New Roman" w:hAnsi="Times New Roman" w:cs="Times New Roman"/>
          <w:sz w:val="24"/>
          <w:szCs w:val="24"/>
        </w:rPr>
        <w:t>scale sub</w:t>
      </w:r>
      <w:r w:rsidR="00222ED5">
        <w:rPr>
          <w:rFonts w:ascii="Times New Roman" w:hAnsi="Times New Roman" w:cs="Times New Roman"/>
          <w:sz w:val="24"/>
          <w:szCs w:val="24"/>
        </w:rPr>
        <w:t>-</w:t>
      </w:r>
      <w:r w:rsidR="001805B3">
        <w:rPr>
          <w:rFonts w:ascii="Times New Roman" w:hAnsi="Times New Roman" w:cs="Times New Roman"/>
          <w:sz w:val="24"/>
          <w:szCs w:val="24"/>
        </w:rPr>
        <w:t>categories</w:t>
      </w:r>
      <w:r>
        <w:rPr>
          <w:rFonts w:ascii="Times New Roman" w:hAnsi="Times New Roman" w:cs="Times New Roman"/>
          <w:sz w:val="24"/>
          <w:szCs w:val="24"/>
        </w:rPr>
        <w:t>.</w:t>
      </w:r>
      <w:r w:rsidR="00140D47">
        <w:rPr>
          <w:rFonts w:ascii="Times New Roman" w:hAnsi="Times New Roman" w:cs="Times New Roman"/>
          <w:sz w:val="24"/>
          <w:szCs w:val="24"/>
        </w:rPr>
        <w:t xml:space="preserve"> These categories and sub</w:t>
      </w:r>
      <w:r w:rsidR="00E44186">
        <w:rPr>
          <w:rFonts w:ascii="Times New Roman" w:hAnsi="Times New Roman" w:cs="Times New Roman"/>
          <w:sz w:val="24"/>
          <w:szCs w:val="24"/>
        </w:rPr>
        <w:t>-</w:t>
      </w:r>
      <w:r w:rsidR="00140D47">
        <w:rPr>
          <w:rFonts w:ascii="Times New Roman" w:hAnsi="Times New Roman" w:cs="Times New Roman"/>
          <w:sz w:val="24"/>
          <w:szCs w:val="24"/>
        </w:rPr>
        <w:t>categories were selected because they represent</w:t>
      </w:r>
      <w:r w:rsidR="00222ED5">
        <w:rPr>
          <w:rFonts w:ascii="Times New Roman" w:hAnsi="Times New Roman" w:cs="Times New Roman"/>
          <w:sz w:val="24"/>
          <w:szCs w:val="24"/>
        </w:rPr>
        <w:t>ed</w:t>
      </w:r>
      <w:r w:rsidR="00140D47">
        <w:rPr>
          <w:rFonts w:ascii="Times New Roman" w:hAnsi="Times New Roman" w:cs="Times New Roman"/>
          <w:sz w:val="24"/>
          <w:szCs w:val="24"/>
        </w:rPr>
        <w:t xml:space="preserve"> different groups of variables that are believed to influence game species population dynamics</w:t>
      </w:r>
      <w:r w:rsidR="006652BA">
        <w:rPr>
          <w:rFonts w:ascii="Times New Roman" w:hAnsi="Times New Roman" w:cs="Times New Roman"/>
          <w:sz w:val="24"/>
          <w:szCs w:val="24"/>
        </w:rPr>
        <w:t xml:space="preserve"> and have been suggested to be important in influencing turkey </w:t>
      </w:r>
      <w:r w:rsidR="008C62C9">
        <w:rPr>
          <w:rFonts w:ascii="Times New Roman" w:hAnsi="Times New Roman" w:cs="Times New Roman"/>
          <w:sz w:val="24"/>
          <w:szCs w:val="24"/>
        </w:rPr>
        <w:t>populations</w:t>
      </w:r>
      <w:r w:rsidR="006652BA">
        <w:rPr>
          <w:rFonts w:ascii="Times New Roman" w:hAnsi="Times New Roman" w:cs="Times New Roman"/>
          <w:sz w:val="24"/>
          <w:szCs w:val="24"/>
        </w:rPr>
        <w:t xml:space="preserve"> in previous literature (Weinstein et al. 2007)</w:t>
      </w:r>
      <w:r w:rsidR="00140D47">
        <w:rPr>
          <w:rFonts w:ascii="Times New Roman" w:hAnsi="Times New Roman" w:cs="Times New Roman"/>
          <w:sz w:val="24"/>
          <w:szCs w:val="24"/>
        </w:rPr>
        <w:t xml:space="preserve">. </w:t>
      </w:r>
      <w:r>
        <w:rPr>
          <w:rFonts w:ascii="Times New Roman" w:hAnsi="Times New Roman" w:cs="Times New Roman"/>
          <w:sz w:val="24"/>
          <w:szCs w:val="24"/>
        </w:rPr>
        <w:t>For intrinsic factors</w:t>
      </w:r>
      <w:r w:rsidR="00222ED5">
        <w:rPr>
          <w:rFonts w:ascii="Times New Roman" w:hAnsi="Times New Roman" w:cs="Times New Roman"/>
          <w:sz w:val="24"/>
          <w:szCs w:val="24"/>
        </w:rPr>
        <w:t>,</w:t>
      </w:r>
      <w:r>
        <w:rPr>
          <w:rFonts w:ascii="Times New Roman" w:hAnsi="Times New Roman" w:cs="Times New Roman"/>
          <w:sz w:val="24"/>
          <w:szCs w:val="24"/>
        </w:rPr>
        <w:t xml:space="preserve"> we included a category for individual or behavioral factors that included </w:t>
      </w:r>
      <w:r w:rsidR="00744F64">
        <w:rPr>
          <w:rFonts w:ascii="Times New Roman" w:hAnsi="Times New Roman" w:cs="Times New Roman"/>
          <w:sz w:val="24"/>
          <w:szCs w:val="24"/>
        </w:rPr>
        <w:t>sub</w:t>
      </w:r>
      <w:r w:rsidR="00222ED5">
        <w:rPr>
          <w:rFonts w:ascii="Times New Roman" w:hAnsi="Times New Roman" w:cs="Times New Roman"/>
          <w:sz w:val="24"/>
          <w:szCs w:val="24"/>
        </w:rPr>
        <w:t>-categories</w:t>
      </w:r>
      <w:r w:rsidR="00744F64">
        <w:rPr>
          <w:rFonts w:ascii="Times New Roman" w:hAnsi="Times New Roman" w:cs="Times New Roman"/>
          <w:sz w:val="24"/>
          <w:szCs w:val="24"/>
        </w:rPr>
        <w:t xml:space="preserve"> for </w:t>
      </w:r>
      <w:r>
        <w:rPr>
          <w:rFonts w:ascii="Times New Roman" w:hAnsi="Times New Roman" w:cs="Times New Roman"/>
          <w:sz w:val="24"/>
          <w:szCs w:val="24"/>
        </w:rPr>
        <w:t>age</w:t>
      </w:r>
      <w:r w:rsidR="00E44186">
        <w:rPr>
          <w:rFonts w:ascii="Times New Roman" w:hAnsi="Times New Roman" w:cs="Times New Roman"/>
          <w:sz w:val="24"/>
          <w:szCs w:val="24"/>
        </w:rPr>
        <w:t xml:space="preserve">, </w:t>
      </w:r>
      <w:r>
        <w:rPr>
          <w:rFonts w:ascii="Times New Roman" w:hAnsi="Times New Roman" w:cs="Times New Roman"/>
          <w:sz w:val="24"/>
          <w:szCs w:val="24"/>
        </w:rPr>
        <w:t>experience</w:t>
      </w:r>
      <w:r w:rsidR="00E44186">
        <w:rPr>
          <w:rFonts w:ascii="Times New Roman" w:hAnsi="Times New Roman" w:cs="Times New Roman"/>
          <w:sz w:val="24"/>
          <w:szCs w:val="24"/>
        </w:rPr>
        <w:t>,</w:t>
      </w:r>
      <w:r>
        <w:rPr>
          <w:rFonts w:ascii="Times New Roman" w:hAnsi="Times New Roman" w:cs="Times New Roman"/>
          <w:sz w:val="24"/>
          <w:szCs w:val="24"/>
        </w:rPr>
        <w:t xml:space="preserve"> or body condition, movement and space use, social structure, </w:t>
      </w:r>
      <w:r w:rsidR="00140D47">
        <w:rPr>
          <w:rFonts w:ascii="Times New Roman" w:hAnsi="Times New Roman" w:cs="Times New Roman"/>
          <w:sz w:val="24"/>
          <w:szCs w:val="24"/>
        </w:rPr>
        <w:t xml:space="preserve">genetics, </w:t>
      </w:r>
      <w:r>
        <w:rPr>
          <w:rFonts w:ascii="Times New Roman" w:hAnsi="Times New Roman" w:cs="Times New Roman"/>
          <w:sz w:val="24"/>
          <w:szCs w:val="24"/>
        </w:rPr>
        <w:t>or life history/behavioral state. For extrinsic factors</w:t>
      </w:r>
      <w:r w:rsidR="009B46EF">
        <w:rPr>
          <w:rFonts w:ascii="Times New Roman" w:hAnsi="Times New Roman" w:cs="Times New Roman"/>
          <w:sz w:val="24"/>
          <w:szCs w:val="24"/>
        </w:rPr>
        <w:t>,</w:t>
      </w:r>
      <w:r>
        <w:rPr>
          <w:rFonts w:ascii="Times New Roman" w:hAnsi="Times New Roman" w:cs="Times New Roman"/>
          <w:sz w:val="24"/>
          <w:szCs w:val="24"/>
        </w:rPr>
        <w:t xml:space="preserve"> we included categor</w:t>
      </w:r>
      <w:r w:rsidR="0066606A">
        <w:rPr>
          <w:rFonts w:ascii="Times New Roman" w:hAnsi="Times New Roman" w:cs="Times New Roman"/>
          <w:sz w:val="24"/>
          <w:szCs w:val="24"/>
        </w:rPr>
        <w:t>ies</w:t>
      </w:r>
      <w:r>
        <w:rPr>
          <w:rFonts w:ascii="Times New Roman" w:hAnsi="Times New Roman" w:cs="Times New Roman"/>
          <w:sz w:val="24"/>
          <w:szCs w:val="24"/>
        </w:rPr>
        <w:t xml:space="preserve"> for biotic interactions (</w:t>
      </w:r>
      <w:r w:rsidR="003F0666">
        <w:rPr>
          <w:rFonts w:ascii="Times New Roman" w:hAnsi="Times New Roman" w:cs="Times New Roman"/>
          <w:sz w:val="24"/>
          <w:szCs w:val="24"/>
        </w:rPr>
        <w:t xml:space="preserve">e.g., </w:t>
      </w:r>
      <w:r>
        <w:rPr>
          <w:rFonts w:ascii="Times New Roman" w:hAnsi="Times New Roman" w:cs="Times New Roman"/>
          <w:sz w:val="24"/>
          <w:szCs w:val="24"/>
        </w:rPr>
        <w:t>predation, disease/parasitism</w:t>
      </w:r>
      <w:r w:rsidR="00140D47">
        <w:rPr>
          <w:rFonts w:ascii="Times New Roman" w:hAnsi="Times New Roman" w:cs="Times New Roman"/>
          <w:sz w:val="24"/>
          <w:szCs w:val="24"/>
        </w:rPr>
        <w:t>, inter/intraspecific competition</w:t>
      </w:r>
      <w:r>
        <w:rPr>
          <w:rFonts w:ascii="Times New Roman" w:hAnsi="Times New Roman" w:cs="Times New Roman"/>
          <w:sz w:val="24"/>
          <w:szCs w:val="24"/>
        </w:rPr>
        <w:t>), habitat factors (</w:t>
      </w:r>
      <w:r w:rsidR="003F0666">
        <w:rPr>
          <w:rFonts w:ascii="Times New Roman" w:hAnsi="Times New Roman" w:cs="Times New Roman"/>
          <w:sz w:val="24"/>
          <w:szCs w:val="24"/>
        </w:rPr>
        <w:t xml:space="preserve">e.g., </w:t>
      </w:r>
      <w:r>
        <w:rPr>
          <w:rFonts w:ascii="Times New Roman" w:hAnsi="Times New Roman" w:cs="Times New Roman"/>
          <w:sz w:val="24"/>
          <w:szCs w:val="24"/>
        </w:rPr>
        <w:t xml:space="preserve">fine scale </w:t>
      </w:r>
      <w:r>
        <w:rPr>
          <w:rFonts w:ascii="Times New Roman" w:hAnsi="Times New Roman" w:cs="Times New Roman"/>
          <w:sz w:val="24"/>
          <w:szCs w:val="24"/>
        </w:rPr>
        <w:lastRenderedPageBreak/>
        <w:t xml:space="preserve">habitat, landscape scale habitat, </w:t>
      </w:r>
      <w:r w:rsidR="00171D6B">
        <w:rPr>
          <w:rFonts w:ascii="Times New Roman" w:hAnsi="Times New Roman" w:cs="Times New Roman"/>
          <w:sz w:val="24"/>
          <w:szCs w:val="24"/>
        </w:rPr>
        <w:t xml:space="preserve">habitat management </w:t>
      </w:r>
      <w:r>
        <w:rPr>
          <w:rFonts w:ascii="Times New Roman" w:hAnsi="Times New Roman" w:cs="Times New Roman"/>
          <w:sz w:val="24"/>
          <w:szCs w:val="24"/>
        </w:rPr>
        <w:t xml:space="preserve">and forage </w:t>
      </w:r>
      <w:r w:rsidR="00744F64">
        <w:rPr>
          <w:rFonts w:ascii="Times New Roman" w:hAnsi="Times New Roman" w:cs="Times New Roman"/>
          <w:sz w:val="24"/>
          <w:szCs w:val="24"/>
        </w:rPr>
        <w:t>availability</w:t>
      </w:r>
      <w:r w:rsidR="00F67170">
        <w:rPr>
          <w:rFonts w:ascii="Times New Roman" w:hAnsi="Times New Roman" w:cs="Times New Roman"/>
          <w:sz w:val="24"/>
          <w:szCs w:val="24"/>
        </w:rPr>
        <w:t>/quality</w:t>
      </w:r>
      <w:r>
        <w:rPr>
          <w:rFonts w:ascii="Times New Roman" w:hAnsi="Times New Roman" w:cs="Times New Roman"/>
          <w:sz w:val="24"/>
          <w:szCs w:val="24"/>
        </w:rPr>
        <w:t>)</w:t>
      </w:r>
      <w:r w:rsidR="00744F64">
        <w:rPr>
          <w:rFonts w:ascii="Times New Roman" w:hAnsi="Times New Roman" w:cs="Times New Roman"/>
          <w:sz w:val="24"/>
          <w:szCs w:val="24"/>
        </w:rPr>
        <w:t>, weather conditions (</w:t>
      </w:r>
      <w:r w:rsidR="003F0666">
        <w:rPr>
          <w:rFonts w:ascii="Times New Roman" w:hAnsi="Times New Roman" w:cs="Times New Roman"/>
          <w:sz w:val="24"/>
          <w:szCs w:val="24"/>
        </w:rPr>
        <w:t xml:space="preserve">e.g., </w:t>
      </w:r>
      <w:r w:rsidR="00744F64">
        <w:rPr>
          <w:rFonts w:ascii="Times New Roman" w:hAnsi="Times New Roman" w:cs="Times New Roman"/>
          <w:sz w:val="24"/>
          <w:szCs w:val="24"/>
        </w:rPr>
        <w:t>breeding season weather and nonbreeding season weather)</w:t>
      </w:r>
      <w:r w:rsidR="003F0666">
        <w:rPr>
          <w:rFonts w:ascii="Times New Roman" w:hAnsi="Times New Roman" w:cs="Times New Roman"/>
          <w:sz w:val="24"/>
          <w:szCs w:val="24"/>
        </w:rPr>
        <w:t>,</w:t>
      </w:r>
      <w:r w:rsidR="00744F64">
        <w:rPr>
          <w:rFonts w:ascii="Times New Roman" w:hAnsi="Times New Roman" w:cs="Times New Roman"/>
          <w:sz w:val="24"/>
          <w:szCs w:val="24"/>
        </w:rPr>
        <w:t xml:space="preserve"> and anthropogenic factors (</w:t>
      </w:r>
      <w:r w:rsidR="003F0666">
        <w:rPr>
          <w:rFonts w:ascii="Times New Roman" w:hAnsi="Times New Roman" w:cs="Times New Roman"/>
          <w:sz w:val="24"/>
          <w:szCs w:val="24"/>
        </w:rPr>
        <w:t xml:space="preserve">e.g., </w:t>
      </w:r>
      <w:r w:rsidR="001B7BA7">
        <w:rPr>
          <w:rFonts w:ascii="Times New Roman" w:hAnsi="Times New Roman" w:cs="Times New Roman"/>
          <w:sz w:val="24"/>
          <w:szCs w:val="24"/>
        </w:rPr>
        <w:t xml:space="preserve">direct </w:t>
      </w:r>
      <w:r w:rsidR="00744F64">
        <w:rPr>
          <w:rFonts w:ascii="Times New Roman" w:hAnsi="Times New Roman" w:cs="Times New Roman"/>
          <w:sz w:val="24"/>
          <w:szCs w:val="24"/>
        </w:rPr>
        <w:t>effects of harvest,</w:t>
      </w:r>
      <w:r w:rsidR="001B7BA7">
        <w:rPr>
          <w:rFonts w:ascii="Times New Roman" w:hAnsi="Times New Roman" w:cs="Times New Roman"/>
          <w:sz w:val="24"/>
          <w:szCs w:val="24"/>
        </w:rPr>
        <w:t xml:space="preserve"> indirect effects of harvest,</w:t>
      </w:r>
      <w:r w:rsidR="00744F64">
        <w:rPr>
          <w:rFonts w:ascii="Times New Roman" w:hAnsi="Times New Roman" w:cs="Times New Roman"/>
          <w:sz w:val="24"/>
          <w:szCs w:val="24"/>
        </w:rPr>
        <w:t xml:space="preserve"> and non-hunting r</w:t>
      </w:r>
      <w:r w:rsidR="00140D47">
        <w:rPr>
          <w:rFonts w:ascii="Times New Roman" w:hAnsi="Times New Roman" w:cs="Times New Roman"/>
          <w:sz w:val="24"/>
          <w:szCs w:val="24"/>
        </w:rPr>
        <w:t xml:space="preserve">elated human related factors). </w:t>
      </w:r>
      <w:r w:rsidR="0066606A">
        <w:rPr>
          <w:rFonts w:ascii="Times New Roman" w:hAnsi="Times New Roman" w:cs="Times New Roman"/>
          <w:sz w:val="24"/>
          <w:szCs w:val="24"/>
        </w:rPr>
        <w:t>We summarized the number of studies in each of these categories t</w:t>
      </w:r>
      <w:r w:rsidR="00140D47">
        <w:rPr>
          <w:rFonts w:ascii="Times New Roman" w:hAnsi="Times New Roman" w:cs="Times New Roman"/>
          <w:sz w:val="24"/>
          <w:szCs w:val="24"/>
        </w:rPr>
        <w:t xml:space="preserve">o provide an overview of </w:t>
      </w:r>
      <w:r w:rsidR="0066606A">
        <w:rPr>
          <w:rFonts w:ascii="Times New Roman" w:hAnsi="Times New Roman" w:cs="Times New Roman"/>
          <w:sz w:val="24"/>
          <w:szCs w:val="24"/>
        </w:rPr>
        <w:t xml:space="preserve">existing published work </w:t>
      </w:r>
      <w:r w:rsidR="00140D47">
        <w:rPr>
          <w:rFonts w:ascii="Times New Roman" w:hAnsi="Times New Roman" w:cs="Times New Roman"/>
          <w:sz w:val="24"/>
          <w:szCs w:val="24"/>
        </w:rPr>
        <w:t xml:space="preserve">and </w:t>
      </w:r>
      <w:r w:rsidR="0066606A">
        <w:rPr>
          <w:rFonts w:ascii="Times New Roman" w:hAnsi="Times New Roman" w:cs="Times New Roman"/>
          <w:sz w:val="24"/>
          <w:szCs w:val="24"/>
        </w:rPr>
        <w:t xml:space="preserve">to </w:t>
      </w:r>
      <w:r w:rsidR="00140D47">
        <w:rPr>
          <w:rFonts w:ascii="Times New Roman" w:hAnsi="Times New Roman" w:cs="Times New Roman"/>
          <w:sz w:val="24"/>
          <w:szCs w:val="24"/>
        </w:rPr>
        <w:t>highlight potential gaps in the literature.</w:t>
      </w:r>
    </w:p>
    <w:p w14:paraId="0A5B9D0C" w14:textId="351688D3" w:rsidR="00BB26DD" w:rsidRPr="00BB26DD" w:rsidRDefault="00BB26DD" w:rsidP="00AF46A3">
      <w:pPr>
        <w:spacing w:line="480" w:lineRule="auto"/>
        <w:rPr>
          <w:rFonts w:ascii="Times New Roman" w:hAnsi="Times New Roman" w:cs="Times New Roman"/>
          <w:i/>
          <w:sz w:val="24"/>
          <w:szCs w:val="24"/>
        </w:rPr>
      </w:pPr>
      <w:r>
        <w:rPr>
          <w:rFonts w:ascii="Times New Roman" w:hAnsi="Times New Roman" w:cs="Times New Roman"/>
          <w:i/>
          <w:sz w:val="24"/>
          <w:szCs w:val="24"/>
        </w:rPr>
        <w:t xml:space="preserve">Data analysis </w:t>
      </w:r>
    </w:p>
    <w:p w14:paraId="14E272A8" w14:textId="5A3F1752" w:rsidR="00BB26DD" w:rsidRPr="00BB26DD" w:rsidRDefault="0044515C" w:rsidP="00BB26DD">
      <w:pPr>
        <w:spacing w:line="480" w:lineRule="auto"/>
        <w:ind w:firstLine="720"/>
        <w:rPr>
          <w:rFonts w:ascii="Times New Roman" w:hAnsi="Times New Roman" w:cs="Times New Roman"/>
          <w:sz w:val="24"/>
          <w:szCs w:val="24"/>
        </w:rPr>
      </w:pPr>
      <w:r>
        <w:rPr>
          <w:rFonts w:ascii="Times New Roman" w:hAnsi="Times New Roman" w:cs="Times New Roman"/>
          <w:sz w:val="24"/>
          <w:szCs w:val="24"/>
        </w:rPr>
        <w:t>Using</w:t>
      </w:r>
      <w:r w:rsidR="00BB26DD">
        <w:rPr>
          <w:rFonts w:ascii="Times New Roman" w:hAnsi="Times New Roman" w:cs="Times New Roman"/>
          <w:sz w:val="24"/>
          <w:szCs w:val="24"/>
        </w:rPr>
        <w:t xml:space="preserve"> the vital rates extracted from the literature</w:t>
      </w:r>
      <w:r>
        <w:rPr>
          <w:rFonts w:ascii="Times New Roman" w:hAnsi="Times New Roman" w:cs="Times New Roman"/>
          <w:sz w:val="24"/>
          <w:szCs w:val="24"/>
        </w:rPr>
        <w:t>,</w:t>
      </w:r>
      <w:r w:rsidR="00BB26DD">
        <w:rPr>
          <w:rFonts w:ascii="Times New Roman" w:hAnsi="Times New Roman" w:cs="Times New Roman"/>
          <w:sz w:val="24"/>
          <w:szCs w:val="24"/>
        </w:rPr>
        <w:t xml:space="preserve"> we conducted </w:t>
      </w:r>
      <w:r w:rsidR="0066606A">
        <w:rPr>
          <w:rFonts w:ascii="Times New Roman" w:hAnsi="Times New Roman" w:cs="Times New Roman"/>
          <w:sz w:val="24"/>
          <w:szCs w:val="24"/>
        </w:rPr>
        <w:t xml:space="preserve">a </w:t>
      </w:r>
      <w:r w:rsidR="00BB26DD" w:rsidRPr="00BB26DD">
        <w:rPr>
          <w:rFonts w:ascii="Times New Roman" w:hAnsi="Times New Roman" w:cs="Times New Roman"/>
          <w:sz w:val="24"/>
          <w:szCs w:val="24"/>
        </w:rPr>
        <w:t>life</w:t>
      </w:r>
      <w:r w:rsidR="0066606A">
        <w:rPr>
          <w:rFonts w:ascii="Times New Roman" w:hAnsi="Times New Roman" w:cs="Times New Roman"/>
          <w:sz w:val="24"/>
          <w:szCs w:val="24"/>
        </w:rPr>
        <w:t>-</w:t>
      </w:r>
      <w:r w:rsidR="00BB26DD" w:rsidRPr="00BB26DD">
        <w:rPr>
          <w:rFonts w:ascii="Times New Roman" w:hAnsi="Times New Roman" w:cs="Times New Roman"/>
          <w:sz w:val="24"/>
          <w:szCs w:val="24"/>
        </w:rPr>
        <w:t>stage simulation analysis</w:t>
      </w:r>
      <w:r w:rsidR="00BB26DD">
        <w:rPr>
          <w:rFonts w:ascii="Times New Roman" w:hAnsi="Times New Roman" w:cs="Times New Roman"/>
          <w:sz w:val="24"/>
          <w:szCs w:val="24"/>
        </w:rPr>
        <w:t xml:space="preserve"> </w:t>
      </w:r>
      <w:r w:rsidR="00074983" w:rsidRPr="00BB26DD">
        <w:rPr>
          <w:rFonts w:ascii="Times New Roman" w:hAnsi="Times New Roman" w:cs="Times New Roman"/>
          <w:sz w:val="24"/>
          <w:szCs w:val="24"/>
        </w:rPr>
        <w:fldChar w:fldCharType="begin" w:fldLock="1"/>
      </w:r>
      <w:r w:rsidR="00074983" w:rsidRPr="00BB26DD">
        <w:rPr>
          <w:rFonts w:ascii="Times New Roman" w:hAnsi="Times New Roman" w:cs="Times New Roman"/>
          <w:sz w:val="24"/>
          <w:szCs w:val="24"/>
        </w:rPr>
        <w:instrText>ADDIN CSL_CITATION {"citationItems":[{"id":"ITEM-1","itemData":{"DOI":"10.1890/0012-9658(2000)081[0628:LSSAEV]2.0.CO;2","ISSN":"00129658","abstract":"We developed a simulation method, known as life-stage simulation analysis (LSA) to measure potential effects of uncertainty and variation in vital rates on population growth (λ) for purposes of species conservation planning. Under LSA, we specify plausible or hypothesized levels of uncertainty, variation, and covariation in vital rates for a given population. We use these data under resampling simulations to establish random combinations of vital rates for a large number of matrix replicates and finally summarize results from the matrix replicates to estimate potential effects of each vital rate on λ in a probability-based context. Estimates of potential effects are based on a variety of summary statistics, such as frequency of replicates having the same vital rate of highest elasticity, difference in elasticity values calculated under simulated conditions vs. elasticities calculated using mean invariant vital rates, percentage of replicates having positive population growth, and variation in λ explained by variation in each vital rate. To illustrate, we applied LSA to vital rates for two vertebrates: desert tortoise (Gopherus agassizii) and Greater Prairie Chicken (Tympanuchus cupido). Results for the prairie chicken indicated that a single vital rate consistently had greatest effect on population growth. Results for desert tortoise, however, suggested that a variety of life stages could have strong effects on population growth. Additional simulations for the Greater Prairie Chicken under a hypothetical conservation plan also demonstrated that a variety of vital rates could be manipulated to achieve desired population growth. To improve the reliability of inference, we recommend that potential effects of vital rates on λ be evaluated using a probability-based approach like LSA. LSA is an important complement to other methods that evaluate vital-rate effects on λ, including classical elasticity analysis, retrospective methods of variance decomposition, and simulation of the effects of environmental stochasticity.","author":[{"dropping-particle":"","family":"Wisdom","given":"Michael J.","non-dropping-particle":"","parse-names":false,"suffix":""},{"dropping-particle":"","family":"Mills","given":"L. Scott","non-dropping-particle":"","parse-names":false,"suffix":""},{"dropping-particle":"","family":"Doak","given":"Daniel F.","non-dropping-particle":"","parse-names":false,"suffix":""}],"container-title":"Ecology","id":"ITEM-1","issue":"3","issued":{"date-parts":[["2000"]]},"page":"628-641","title":"Life stage simulation analysis: Estimating vital-rate effects on population growth for conservation","type":"article-journal","volume":"81"},"uris":["http://www.mendeley.com/documents/?uuid=8877923a-3f71-4a08-8797-ff759f52fe4c"]}],"mendeley":{"formattedCitation":"(Wisdom et al. 2000)","plainTextFormattedCitation":"(Wisdom et al. 2000)","previouslyFormattedCitation":"(Wisdom et al. 2000)"},"properties":{"noteIndex":0},"schema":"https://github.com/citation-style-language/schema/raw/master/csl-citation.json"}</w:instrText>
      </w:r>
      <w:r w:rsidR="00074983" w:rsidRPr="00BB26DD">
        <w:rPr>
          <w:rFonts w:ascii="Times New Roman" w:hAnsi="Times New Roman" w:cs="Times New Roman"/>
          <w:sz w:val="24"/>
          <w:szCs w:val="24"/>
        </w:rPr>
        <w:fldChar w:fldCharType="separate"/>
      </w:r>
      <w:r w:rsidR="00074983" w:rsidRPr="00BB26DD">
        <w:rPr>
          <w:rFonts w:ascii="Times New Roman" w:hAnsi="Times New Roman" w:cs="Times New Roman"/>
          <w:sz w:val="24"/>
          <w:szCs w:val="24"/>
        </w:rPr>
        <w:t>(</w:t>
      </w:r>
      <w:r w:rsidR="00224BDD">
        <w:rPr>
          <w:rFonts w:ascii="Times New Roman" w:hAnsi="Times New Roman" w:cs="Times New Roman"/>
          <w:sz w:val="24"/>
          <w:szCs w:val="24"/>
        </w:rPr>
        <w:t xml:space="preserve">LSA; </w:t>
      </w:r>
      <w:r w:rsidR="00074983" w:rsidRPr="00BB26DD">
        <w:rPr>
          <w:rFonts w:ascii="Times New Roman" w:hAnsi="Times New Roman" w:cs="Times New Roman"/>
          <w:sz w:val="24"/>
          <w:szCs w:val="24"/>
        </w:rPr>
        <w:t>Wisdom et al. 2000)</w:t>
      </w:r>
      <w:r w:rsidR="00074983" w:rsidRPr="00BB26DD">
        <w:rPr>
          <w:rFonts w:ascii="Times New Roman" w:hAnsi="Times New Roman" w:cs="Times New Roman"/>
          <w:sz w:val="24"/>
          <w:szCs w:val="24"/>
        </w:rPr>
        <w:fldChar w:fldCharType="end"/>
      </w:r>
      <w:r w:rsidR="00074983">
        <w:rPr>
          <w:rFonts w:ascii="Times New Roman" w:hAnsi="Times New Roman" w:cs="Times New Roman"/>
          <w:sz w:val="24"/>
          <w:szCs w:val="24"/>
        </w:rPr>
        <w:t xml:space="preserve"> </w:t>
      </w:r>
      <w:r w:rsidR="00BB26DD" w:rsidRPr="00BB26DD">
        <w:rPr>
          <w:rFonts w:ascii="Times New Roman" w:hAnsi="Times New Roman" w:cs="Times New Roman"/>
          <w:sz w:val="24"/>
          <w:szCs w:val="24"/>
        </w:rPr>
        <w:t xml:space="preserve">for </w:t>
      </w:r>
      <w:r w:rsidR="00C77867">
        <w:rPr>
          <w:rFonts w:ascii="Times New Roman" w:hAnsi="Times New Roman" w:cs="Times New Roman"/>
          <w:sz w:val="24"/>
          <w:szCs w:val="24"/>
        </w:rPr>
        <w:t xml:space="preserve">eastern wild </w:t>
      </w:r>
      <w:r w:rsidR="00BB26DD" w:rsidRPr="00BB26DD">
        <w:rPr>
          <w:rFonts w:ascii="Times New Roman" w:hAnsi="Times New Roman" w:cs="Times New Roman"/>
          <w:sz w:val="24"/>
          <w:szCs w:val="24"/>
        </w:rPr>
        <w:t>turkey.</w:t>
      </w:r>
      <w:r w:rsidR="00BB26DD">
        <w:rPr>
          <w:rFonts w:ascii="Times New Roman" w:hAnsi="Times New Roman" w:cs="Times New Roman"/>
          <w:sz w:val="24"/>
          <w:szCs w:val="24"/>
        </w:rPr>
        <w:t xml:space="preserve"> </w:t>
      </w:r>
      <w:r w:rsidR="00F1698E">
        <w:rPr>
          <w:rFonts w:ascii="Times New Roman" w:hAnsi="Times New Roman" w:cs="Times New Roman"/>
          <w:sz w:val="24"/>
          <w:szCs w:val="24"/>
        </w:rPr>
        <w:t>T</w:t>
      </w:r>
      <w:r w:rsidR="00BB26DD">
        <w:rPr>
          <w:rFonts w:ascii="Times New Roman" w:hAnsi="Times New Roman" w:cs="Times New Roman"/>
          <w:sz w:val="24"/>
          <w:szCs w:val="24"/>
        </w:rPr>
        <w:t xml:space="preserve">urkey populations have expanded considerably beyond their historic distribution, but we restricted our LSA to vital rates collected </w:t>
      </w:r>
      <w:r w:rsidR="00284B29">
        <w:rPr>
          <w:rFonts w:ascii="Times New Roman" w:hAnsi="Times New Roman" w:cs="Times New Roman"/>
          <w:sz w:val="24"/>
          <w:szCs w:val="24"/>
        </w:rPr>
        <w:t>with</w:t>
      </w:r>
      <w:r w:rsidR="00BB26DD">
        <w:rPr>
          <w:rFonts w:ascii="Times New Roman" w:hAnsi="Times New Roman" w:cs="Times New Roman"/>
          <w:sz w:val="24"/>
          <w:szCs w:val="24"/>
        </w:rPr>
        <w:t xml:space="preserve">in the </w:t>
      </w:r>
      <w:r w:rsidR="00A076B3">
        <w:rPr>
          <w:rFonts w:ascii="Times New Roman" w:hAnsi="Times New Roman" w:cs="Times New Roman"/>
          <w:sz w:val="24"/>
          <w:szCs w:val="24"/>
        </w:rPr>
        <w:t xml:space="preserve">eastern wild </w:t>
      </w:r>
      <w:r w:rsidR="00BB26DD">
        <w:rPr>
          <w:rFonts w:ascii="Times New Roman" w:hAnsi="Times New Roman" w:cs="Times New Roman"/>
          <w:sz w:val="24"/>
          <w:szCs w:val="24"/>
        </w:rPr>
        <w:t>turkey’s historic distribution</w:t>
      </w:r>
      <w:r w:rsidR="002774F6">
        <w:rPr>
          <w:rFonts w:ascii="Times New Roman" w:hAnsi="Times New Roman" w:cs="Times New Roman"/>
          <w:sz w:val="24"/>
          <w:szCs w:val="24"/>
        </w:rPr>
        <w:t>,</w:t>
      </w:r>
      <w:r w:rsidR="00BB26DD">
        <w:rPr>
          <w:rFonts w:ascii="Times New Roman" w:hAnsi="Times New Roman" w:cs="Times New Roman"/>
          <w:sz w:val="24"/>
          <w:szCs w:val="24"/>
        </w:rPr>
        <w:t xml:space="preserve"> as vital rates from new</w:t>
      </w:r>
      <w:r w:rsidR="00FC110A">
        <w:rPr>
          <w:rFonts w:ascii="Times New Roman" w:hAnsi="Times New Roman" w:cs="Times New Roman"/>
          <w:sz w:val="24"/>
          <w:szCs w:val="24"/>
        </w:rPr>
        <w:t>ly</w:t>
      </w:r>
      <w:r w:rsidR="00BB26DD">
        <w:rPr>
          <w:rFonts w:ascii="Times New Roman" w:hAnsi="Times New Roman" w:cs="Times New Roman"/>
          <w:sz w:val="24"/>
          <w:szCs w:val="24"/>
        </w:rPr>
        <w:t xml:space="preserve"> colonized areas may</w:t>
      </w:r>
      <w:r w:rsidR="008D7C08">
        <w:rPr>
          <w:rFonts w:ascii="Times New Roman" w:hAnsi="Times New Roman" w:cs="Times New Roman"/>
          <w:sz w:val="24"/>
          <w:szCs w:val="24"/>
        </w:rPr>
        <w:t xml:space="preserve"> not be representative of </w:t>
      </w:r>
      <w:r w:rsidR="00B5748E">
        <w:rPr>
          <w:rFonts w:ascii="Times New Roman" w:hAnsi="Times New Roman" w:cs="Times New Roman"/>
          <w:sz w:val="24"/>
          <w:szCs w:val="24"/>
        </w:rPr>
        <w:t xml:space="preserve">population dynamics within </w:t>
      </w:r>
      <w:r w:rsidR="00F1698E">
        <w:rPr>
          <w:rFonts w:ascii="Times New Roman" w:hAnsi="Times New Roman" w:cs="Times New Roman"/>
          <w:sz w:val="24"/>
          <w:szCs w:val="24"/>
        </w:rPr>
        <w:t xml:space="preserve">the </w:t>
      </w:r>
      <w:r w:rsidR="00B5748E">
        <w:rPr>
          <w:rFonts w:ascii="Times New Roman" w:hAnsi="Times New Roman" w:cs="Times New Roman"/>
          <w:sz w:val="24"/>
          <w:szCs w:val="24"/>
        </w:rPr>
        <w:t>historic</w:t>
      </w:r>
      <w:r w:rsidR="00F1698E">
        <w:rPr>
          <w:rFonts w:ascii="Times New Roman" w:hAnsi="Times New Roman" w:cs="Times New Roman"/>
          <w:sz w:val="24"/>
          <w:szCs w:val="24"/>
        </w:rPr>
        <w:t xml:space="preserve"> distributi</w:t>
      </w:r>
      <w:r w:rsidR="00B10B24">
        <w:rPr>
          <w:rFonts w:ascii="Times New Roman" w:hAnsi="Times New Roman" w:cs="Times New Roman"/>
          <w:sz w:val="24"/>
          <w:szCs w:val="24"/>
        </w:rPr>
        <w:t>on</w:t>
      </w:r>
      <w:r w:rsidR="00BB26DD" w:rsidRPr="00BB26DD">
        <w:rPr>
          <w:rFonts w:ascii="Times New Roman" w:hAnsi="Times New Roman" w:cs="Times New Roman"/>
          <w:sz w:val="24"/>
          <w:szCs w:val="24"/>
        </w:rPr>
        <w:t xml:space="preserve">. We defined a female-only pre-birth pulse matrix model for two </w:t>
      </w:r>
      <w:r w:rsidR="00662955">
        <w:rPr>
          <w:rFonts w:ascii="Times New Roman" w:hAnsi="Times New Roman" w:cs="Times New Roman"/>
          <w:sz w:val="24"/>
          <w:szCs w:val="24"/>
        </w:rPr>
        <w:t>st</w:t>
      </w:r>
      <w:r w:rsidR="00BB26DD" w:rsidRPr="00BB26DD">
        <w:rPr>
          <w:rFonts w:ascii="Times New Roman" w:hAnsi="Times New Roman" w:cs="Times New Roman"/>
          <w:sz w:val="24"/>
          <w:szCs w:val="24"/>
        </w:rPr>
        <w:t>age</w:t>
      </w:r>
      <w:r w:rsidR="007A38BA">
        <w:rPr>
          <w:rFonts w:ascii="Times New Roman" w:hAnsi="Times New Roman" w:cs="Times New Roman"/>
          <w:sz w:val="24"/>
          <w:szCs w:val="24"/>
        </w:rPr>
        <w:t>s</w:t>
      </w:r>
      <w:r w:rsidR="00BB26DD" w:rsidRPr="00BB26DD">
        <w:rPr>
          <w:rFonts w:ascii="Times New Roman" w:hAnsi="Times New Roman" w:cs="Times New Roman"/>
          <w:sz w:val="24"/>
          <w:szCs w:val="24"/>
        </w:rPr>
        <w:t xml:space="preserve"> (S</w:t>
      </w:r>
      <w:r w:rsidR="006E26F4">
        <w:rPr>
          <w:rFonts w:ascii="Times New Roman" w:hAnsi="Times New Roman" w:cs="Times New Roman"/>
          <w:sz w:val="24"/>
          <w:szCs w:val="24"/>
        </w:rPr>
        <w:t>Y</w:t>
      </w:r>
      <w:r w:rsidR="00BB26DD" w:rsidRPr="00BB26DD">
        <w:rPr>
          <w:rFonts w:ascii="Times New Roman" w:hAnsi="Times New Roman" w:cs="Times New Roman"/>
          <w:sz w:val="24"/>
          <w:szCs w:val="24"/>
        </w:rPr>
        <w:t xml:space="preserve"> = </w:t>
      </w:r>
      <w:r w:rsidR="006E26F4">
        <w:rPr>
          <w:rFonts w:ascii="Times New Roman" w:hAnsi="Times New Roman" w:cs="Times New Roman"/>
          <w:sz w:val="24"/>
          <w:szCs w:val="24"/>
        </w:rPr>
        <w:t>second</w:t>
      </w:r>
      <w:r w:rsidR="00B10B24">
        <w:rPr>
          <w:rFonts w:ascii="Times New Roman" w:hAnsi="Times New Roman" w:cs="Times New Roman"/>
          <w:sz w:val="24"/>
          <w:szCs w:val="24"/>
        </w:rPr>
        <w:t>-</w:t>
      </w:r>
      <w:r w:rsidR="006E26F4">
        <w:rPr>
          <w:rFonts w:ascii="Times New Roman" w:hAnsi="Times New Roman" w:cs="Times New Roman"/>
          <w:sz w:val="24"/>
          <w:szCs w:val="24"/>
        </w:rPr>
        <w:t>year adults</w:t>
      </w:r>
      <w:r w:rsidR="006E26F4" w:rsidRPr="00BB26DD">
        <w:rPr>
          <w:rFonts w:ascii="Times New Roman" w:hAnsi="Times New Roman" w:cs="Times New Roman"/>
          <w:sz w:val="24"/>
          <w:szCs w:val="24"/>
        </w:rPr>
        <w:t xml:space="preserve"> </w:t>
      </w:r>
      <w:r w:rsidR="007A27CD">
        <w:rPr>
          <w:rFonts w:ascii="Times New Roman" w:hAnsi="Times New Roman" w:cs="Times New Roman"/>
          <w:sz w:val="24"/>
          <w:szCs w:val="24"/>
        </w:rPr>
        <w:t>[</w:t>
      </w:r>
      <w:r w:rsidR="00662955">
        <w:rPr>
          <w:rFonts w:ascii="Times New Roman" w:hAnsi="Times New Roman" w:cs="Times New Roman"/>
          <w:sz w:val="24"/>
          <w:szCs w:val="24"/>
        </w:rPr>
        <w:t xml:space="preserve">i.e., </w:t>
      </w:r>
      <w:r w:rsidR="00BB26DD" w:rsidRPr="00BB26DD">
        <w:rPr>
          <w:rFonts w:ascii="Times New Roman" w:hAnsi="Times New Roman" w:cs="Times New Roman"/>
          <w:sz w:val="24"/>
          <w:szCs w:val="24"/>
        </w:rPr>
        <w:t>1-year-olds</w:t>
      </w:r>
      <w:r w:rsidR="007A27CD">
        <w:rPr>
          <w:rFonts w:ascii="Times New Roman" w:hAnsi="Times New Roman" w:cs="Times New Roman"/>
          <w:sz w:val="24"/>
          <w:szCs w:val="24"/>
        </w:rPr>
        <w:t>]</w:t>
      </w:r>
      <w:r w:rsidR="00BB26DD" w:rsidRPr="00BB26DD">
        <w:rPr>
          <w:rFonts w:ascii="Times New Roman" w:hAnsi="Times New Roman" w:cs="Times New Roman"/>
          <w:sz w:val="24"/>
          <w:szCs w:val="24"/>
        </w:rPr>
        <w:t>, A</w:t>
      </w:r>
      <w:r w:rsidR="006E26F4">
        <w:rPr>
          <w:rFonts w:ascii="Times New Roman" w:hAnsi="Times New Roman" w:cs="Times New Roman"/>
          <w:sz w:val="24"/>
          <w:szCs w:val="24"/>
        </w:rPr>
        <w:t>SY</w:t>
      </w:r>
      <w:r w:rsidR="00BB26DD" w:rsidRPr="00BB26DD">
        <w:rPr>
          <w:rFonts w:ascii="Times New Roman" w:hAnsi="Times New Roman" w:cs="Times New Roman"/>
          <w:sz w:val="24"/>
          <w:szCs w:val="24"/>
        </w:rPr>
        <w:t xml:space="preserve"> = </w:t>
      </w:r>
      <w:r w:rsidR="006E26F4">
        <w:rPr>
          <w:rFonts w:ascii="Times New Roman" w:hAnsi="Times New Roman" w:cs="Times New Roman"/>
          <w:sz w:val="24"/>
          <w:szCs w:val="24"/>
        </w:rPr>
        <w:t>after</w:t>
      </w:r>
      <w:r w:rsidR="00B10B24">
        <w:rPr>
          <w:rFonts w:ascii="Times New Roman" w:hAnsi="Times New Roman" w:cs="Times New Roman"/>
          <w:sz w:val="24"/>
          <w:szCs w:val="24"/>
        </w:rPr>
        <w:t>-</w:t>
      </w:r>
      <w:r w:rsidR="006E26F4">
        <w:rPr>
          <w:rFonts w:ascii="Times New Roman" w:hAnsi="Times New Roman" w:cs="Times New Roman"/>
          <w:sz w:val="24"/>
          <w:szCs w:val="24"/>
        </w:rPr>
        <w:t>second</w:t>
      </w:r>
      <w:r w:rsidR="00B10B24">
        <w:rPr>
          <w:rFonts w:ascii="Times New Roman" w:hAnsi="Times New Roman" w:cs="Times New Roman"/>
          <w:sz w:val="24"/>
          <w:szCs w:val="24"/>
        </w:rPr>
        <w:t>-</w:t>
      </w:r>
      <w:r w:rsidR="006E26F4">
        <w:rPr>
          <w:rFonts w:ascii="Times New Roman" w:hAnsi="Times New Roman" w:cs="Times New Roman"/>
          <w:sz w:val="24"/>
          <w:szCs w:val="24"/>
        </w:rPr>
        <w:t xml:space="preserve">year </w:t>
      </w:r>
      <w:r w:rsidR="00BB26DD" w:rsidRPr="00BB26DD">
        <w:rPr>
          <w:rFonts w:ascii="Times New Roman" w:hAnsi="Times New Roman" w:cs="Times New Roman"/>
          <w:sz w:val="24"/>
          <w:szCs w:val="24"/>
        </w:rPr>
        <w:t xml:space="preserve">adults </w:t>
      </w:r>
      <w:r w:rsidR="007A27CD">
        <w:rPr>
          <w:rFonts w:ascii="Times New Roman" w:hAnsi="Times New Roman" w:cs="Times New Roman"/>
          <w:sz w:val="24"/>
          <w:szCs w:val="24"/>
        </w:rPr>
        <w:t xml:space="preserve">[i.e., </w:t>
      </w:r>
      <w:r w:rsidR="00BB26DD" w:rsidRPr="00BB26DD">
        <w:rPr>
          <w:rFonts w:ascii="Times New Roman" w:hAnsi="Times New Roman" w:cs="Times New Roman"/>
          <w:sz w:val="24"/>
          <w:szCs w:val="24"/>
        </w:rPr>
        <w:t>2+ year</w:t>
      </w:r>
      <w:r w:rsidR="00A34E97">
        <w:rPr>
          <w:rFonts w:ascii="Times New Roman" w:hAnsi="Times New Roman" w:cs="Times New Roman"/>
          <w:sz w:val="24"/>
          <w:szCs w:val="24"/>
        </w:rPr>
        <w:t xml:space="preserve">s </w:t>
      </w:r>
      <w:r w:rsidR="00BB26DD" w:rsidRPr="00BB26DD">
        <w:rPr>
          <w:rFonts w:ascii="Times New Roman" w:hAnsi="Times New Roman" w:cs="Times New Roman"/>
          <w:sz w:val="24"/>
          <w:szCs w:val="24"/>
        </w:rPr>
        <w:t>old</w:t>
      </w:r>
      <w:r w:rsidR="0071094C">
        <w:rPr>
          <w:rFonts w:ascii="Times New Roman" w:hAnsi="Times New Roman" w:cs="Times New Roman"/>
          <w:sz w:val="24"/>
          <w:szCs w:val="24"/>
        </w:rPr>
        <w:t>]</w:t>
      </w:r>
      <w:r w:rsidR="00BB26DD" w:rsidRPr="00BB26DD">
        <w:rPr>
          <w:rFonts w:ascii="Times New Roman" w:hAnsi="Times New Roman" w:cs="Times New Roman"/>
          <w:sz w:val="24"/>
          <w:szCs w:val="24"/>
        </w:rPr>
        <w:t>)</w:t>
      </w:r>
      <w:r w:rsidR="0071094C">
        <w:rPr>
          <w:rFonts w:ascii="Times New Roman" w:hAnsi="Times New Roman" w:cs="Times New Roman"/>
          <w:sz w:val="24"/>
          <w:szCs w:val="24"/>
        </w:rPr>
        <w:t>:</w:t>
      </w:r>
    </w:p>
    <w:p w14:paraId="61C0F34E" w14:textId="77777777" w:rsidR="006E26F4" w:rsidRPr="00BB26DD" w:rsidRDefault="00E31DC8" w:rsidP="006E26F4">
      <w:pPr>
        <w:spacing w:line="480" w:lineRule="auto"/>
        <w:jc w:val="center"/>
        <w:rPr>
          <w:rFonts w:ascii="Times New Roman" w:hAnsi="Times New Roman" w:cs="Times New Roman"/>
          <w:sz w:val="24"/>
          <w:szCs w:val="24"/>
        </w:rPr>
      </w:pPr>
      <m:oMath>
        <m:d>
          <m:dPr>
            <m:begChr m:val="["/>
            <m:endChr m:val="]"/>
            <m:ctrlPr>
              <w:rPr>
                <w:rFonts w:ascii="Cambria Math" w:hAnsi="Cambria Math" w:cs="Times New Roman"/>
                <w:sz w:val="24"/>
                <w:szCs w:val="24"/>
              </w:rPr>
            </m:ctrlPr>
          </m:dPr>
          <m:e>
            <m:m>
              <m:mPr>
                <m:mcs>
                  <m:mc>
                    <m:mcPr>
                      <m:count m:val="2"/>
                      <m:mcJc m:val="center"/>
                    </m:mcPr>
                  </m:mc>
                </m:mcs>
                <m:ctrlPr>
                  <w:rPr>
                    <w:rFonts w:ascii="Cambria Math" w:hAnsi="Cambria Math" w:cs="Times New Roman"/>
                    <w:sz w:val="24"/>
                    <w:szCs w:val="24"/>
                  </w:rPr>
                </m:ctrlPr>
              </m:mPr>
              <m:mr>
                <m:e>
                  <m:sSub>
                    <m:sSubPr>
                      <m:ctrlPr>
                        <w:rPr>
                          <w:rFonts w:ascii="Cambria Math" w:hAnsi="Cambria Math" w:cs="Times New Roman"/>
                          <w:sz w:val="24"/>
                          <w:szCs w:val="24"/>
                        </w:rPr>
                      </m:ctrlPr>
                    </m:sSubPr>
                    <m:e>
                      <m:r>
                        <w:rPr>
                          <w:rFonts w:ascii="Cambria Math" w:hAnsi="Cambria Math" w:cs="Times New Roman"/>
                          <w:sz w:val="24"/>
                          <w:szCs w:val="24"/>
                        </w:rPr>
                        <m:t>R</m:t>
                      </m:r>
                    </m:e>
                    <m:sub>
                      <m:r>
                        <m:rPr>
                          <m:sty m:val="p"/>
                        </m:rPr>
                        <w:rPr>
                          <w:rFonts w:ascii="Cambria Math" w:hAnsi="Cambria Math" w:cs="Times New Roman"/>
                          <w:sz w:val="24"/>
                          <w:szCs w:val="24"/>
                        </w:rPr>
                        <m:t>SY</m:t>
                      </m:r>
                    </m:sub>
                  </m:sSub>
                </m:e>
                <m:e>
                  <m:sSub>
                    <m:sSubPr>
                      <m:ctrlPr>
                        <w:rPr>
                          <w:rFonts w:ascii="Cambria Math" w:hAnsi="Cambria Math" w:cs="Times New Roman"/>
                          <w:sz w:val="24"/>
                          <w:szCs w:val="24"/>
                        </w:rPr>
                      </m:ctrlPr>
                    </m:sSubPr>
                    <m:e>
                      <m:r>
                        <w:rPr>
                          <w:rFonts w:ascii="Cambria Math" w:hAnsi="Cambria Math" w:cs="Times New Roman"/>
                          <w:sz w:val="24"/>
                          <w:szCs w:val="24"/>
                        </w:rPr>
                        <m:t>R</m:t>
                      </m:r>
                    </m:e>
                    <m:sub>
                      <m:r>
                        <m:rPr>
                          <m:sty m:val="p"/>
                        </m:rPr>
                        <w:rPr>
                          <w:rFonts w:ascii="Cambria Math" w:hAnsi="Cambria Math" w:cs="Times New Roman"/>
                          <w:sz w:val="24"/>
                          <w:szCs w:val="24"/>
                        </w:rPr>
                        <m:t>ASY</m:t>
                      </m:r>
                    </m:sub>
                  </m:sSub>
                </m:e>
              </m:mr>
              <m:mr>
                <m:e>
                  <m:sSub>
                    <m:sSubPr>
                      <m:ctrlPr>
                        <w:rPr>
                          <w:rFonts w:ascii="Cambria Math" w:hAnsi="Cambria Math" w:cs="Times New Roman"/>
                          <w:sz w:val="24"/>
                          <w:szCs w:val="24"/>
                        </w:rPr>
                      </m:ctrlPr>
                    </m:sSubPr>
                    <m:e>
                      <m:r>
                        <w:rPr>
                          <w:rFonts w:ascii="Cambria Math" w:hAnsi="Cambria Math" w:cs="Times New Roman"/>
                          <w:sz w:val="24"/>
                          <w:szCs w:val="24"/>
                        </w:rPr>
                        <m:t>S</m:t>
                      </m:r>
                    </m:e>
                    <m:sub>
                      <m:r>
                        <m:rPr>
                          <m:sty m:val="p"/>
                        </m:rPr>
                        <w:rPr>
                          <w:rFonts w:ascii="Cambria Math" w:hAnsi="Cambria Math" w:cs="Times New Roman"/>
                          <w:sz w:val="24"/>
                          <w:szCs w:val="24"/>
                        </w:rPr>
                        <m:t>SY</m:t>
                      </m:r>
                    </m:sub>
                  </m:sSub>
                </m:e>
                <m:e>
                  <m:sSub>
                    <m:sSubPr>
                      <m:ctrlPr>
                        <w:rPr>
                          <w:rFonts w:ascii="Cambria Math" w:hAnsi="Cambria Math" w:cs="Times New Roman"/>
                          <w:sz w:val="24"/>
                          <w:szCs w:val="24"/>
                        </w:rPr>
                      </m:ctrlPr>
                    </m:sSubPr>
                    <m:e>
                      <m:r>
                        <w:rPr>
                          <w:rFonts w:ascii="Cambria Math" w:hAnsi="Cambria Math" w:cs="Times New Roman"/>
                          <w:sz w:val="24"/>
                          <w:szCs w:val="24"/>
                        </w:rPr>
                        <m:t>S</m:t>
                      </m:r>
                    </m:e>
                    <m:sub>
                      <m:r>
                        <w:rPr>
                          <w:rFonts w:ascii="Cambria Math" w:hAnsi="Cambria Math" w:cs="Times New Roman"/>
                          <w:sz w:val="24"/>
                          <w:szCs w:val="24"/>
                        </w:rPr>
                        <m:t>A</m:t>
                      </m:r>
                      <m:r>
                        <m:rPr>
                          <m:sty m:val="p"/>
                        </m:rPr>
                        <w:rPr>
                          <w:rFonts w:ascii="Cambria Math" w:hAnsi="Cambria Math" w:cs="Times New Roman"/>
                          <w:sz w:val="24"/>
                          <w:szCs w:val="24"/>
                        </w:rPr>
                        <m:t>SY</m:t>
                      </m:r>
                    </m:sub>
                  </m:sSub>
                </m:e>
              </m:mr>
            </m:m>
          </m:e>
        </m:d>
      </m:oMath>
      <w:r w:rsidR="006E26F4">
        <w:rPr>
          <w:rFonts w:ascii="Times New Roman" w:eastAsiaTheme="minorEastAsia" w:hAnsi="Times New Roman" w:cs="Times New Roman"/>
          <w:sz w:val="24"/>
          <w:szCs w:val="24"/>
        </w:rPr>
        <w:t>,</w:t>
      </w:r>
    </w:p>
    <w:p w14:paraId="1D285878" w14:textId="3E09060A" w:rsidR="00CB42CC" w:rsidRPr="001C02ED" w:rsidRDefault="00176080" w:rsidP="00BB26DD">
      <w:pPr>
        <w:spacing w:line="480" w:lineRule="auto"/>
        <w:rPr>
          <w:rFonts w:ascii="Times New Roman" w:hAnsi="Times New Roman" w:cs="Times New Roman"/>
          <w:sz w:val="24"/>
          <w:szCs w:val="24"/>
        </w:rPr>
      </w:pPr>
      <w:r>
        <w:rPr>
          <w:rFonts w:ascii="Times New Roman" w:hAnsi="Times New Roman" w:cs="Times New Roman"/>
          <w:sz w:val="24"/>
          <w:szCs w:val="24"/>
        </w:rPr>
        <w:t>w</w:t>
      </w:r>
      <w:r w:rsidR="00FC110A">
        <w:rPr>
          <w:rFonts w:ascii="Times New Roman" w:hAnsi="Times New Roman" w:cs="Times New Roman"/>
          <w:sz w:val="24"/>
          <w:szCs w:val="24"/>
        </w:rPr>
        <w:t xml:space="preserve">here </w:t>
      </w:r>
      <w:r w:rsidR="00FC110A" w:rsidRPr="000F5DD1">
        <w:rPr>
          <w:rFonts w:ascii="Times New Roman" w:hAnsi="Times New Roman" w:cs="Times New Roman"/>
          <w:i/>
          <w:iCs/>
          <w:sz w:val="24"/>
          <w:szCs w:val="24"/>
        </w:rPr>
        <w:t>R</w:t>
      </w:r>
      <w:r w:rsidR="00FC110A">
        <w:rPr>
          <w:rFonts w:ascii="Times New Roman" w:hAnsi="Times New Roman" w:cs="Times New Roman"/>
          <w:sz w:val="24"/>
          <w:szCs w:val="24"/>
        </w:rPr>
        <w:t xml:space="preserve"> represents annual reproductive output and </w:t>
      </w:r>
      <w:r w:rsidR="00FC110A" w:rsidRPr="000F5DD1">
        <w:rPr>
          <w:rFonts w:ascii="Times New Roman" w:hAnsi="Times New Roman" w:cs="Times New Roman"/>
          <w:i/>
          <w:iCs/>
          <w:sz w:val="24"/>
          <w:szCs w:val="24"/>
        </w:rPr>
        <w:t>S</w:t>
      </w:r>
      <w:r w:rsidR="00FC110A">
        <w:rPr>
          <w:rFonts w:ascii="Times New Roman" w:hAnsi="Times New Roman" w:cs="Times New Roman"/>
          <w:sz w:val="24"/>
          <w:szCs w:val="24"/>
        </w:rPr>
        <w:t xml:space="preserve"> represents annual survival rate. </w:t>
      </w:r>
      <w:r w:rsidR="00BB26DD" w:rsidRPr="00BB26DD">
        <w:rPr>
          <w:rFonts w:ascii="Times New Roman" w:hAnsi="Times New Roman" w:cs="Times New Roman"/>
          <w:sz w:val="24"/>
          <w:szCs w:val="24"/>
        </w:rPr>
        <w:t xml:space="preserve">We defined </w:t>
      </w:r>
      <w:r w:rsidR="00BB26DD" w:rsidRPr="00803FCD">
        <w:rPr>
          <w:rFonts w:ascii="Times New Roman" w:hAnsi="Times New Roman" w:cs="Times New Roman"/>
          <w:i/>
          <w:iCs/>
          <w:sz w:val="24"/>
          <w:szCs w:val="24"/>
        </w:rPr>
        <w:t>R</w:t>
      </w:r>
      <w:r w:rsidR="00BB26DD" w:rsidRPr="00BB26DD">
        <w:rPr>
          <w:rFonts w:ascii="Times New Roman" w:hAnsi="Times New Roman" w:cs="Times New Roman"/>
          <w:sz w:val="24"/>
          <w:szCs w:val="24"/>
        </w:rPr>
        <w:t xml:space="preserve"> from the following components</w:t>
      </w:r>
      <w:r w:rsidR="00193C33">
        <w:rPr>
          <w:rFonts w:ascii="Times New Roman" w:hAnsi="Times New Roman" w:cs="Times New Roman"/>
          <w:sz w:val="24"/>
          <w:szCs w:val="24"/>
        </w:rPr>
        <w:t xml:space="preserve"> (see Eq 1)</w:t>
      </w:r>
      <w:r w:rsidR="00BB26DD" w:rsidRPr="00BB26DD">
        <w:rPr>
          <w:rFonts w:ascii="Times New Roman" w:hAnsi="Times New Roman" w:cs="Times New Roman"/>
          <w:sz w:val="24"/>
          <w:szCs w:val="24"/>
        </w:rPr>
        <w:t xml:space="preserve">: </w:t>
      </w:r>
      <w:r w:rsidR="006B7B16">
        <w:rPr>
          <w:rFonts w:ascii="Times New Roman" w:hAnsi="Times New Roman" w:cs="Times New Roman"/>
          <w:sz w:val="24"/>
          <w:szCs w:val="24"/>
        </w:rPr>
        <w:t>incubation</w:t>
      </w:r>
      <w:r w:rsidR="006B7B16" w:rsidRPr="00BB26DD">
        <w:rPr>
          <w:rFonts w:ascii="Times New Roman" w:hAnsi="Times New Roman" w:cs="Times New Roman"/>
          <w:sz w:val="24"/>
          <w:szCs w:val="24"/>
        </w:rPr>
        <w:t xml:space="preserve"> </w:t>
      </w:r>
      <w:r w:rsidR="00BB26DD" w:rsidRPr="00BB26DD">
        <w:rPr>
          <w:rFonts w:ascii="Times New Roman" w:hAnsi="Times New Roman" w:cs="Times New Roman"/>
          <w:sz w:val="24"/>
          <w:szCs w:val="24"/>
        </w:rPr>
        <w:t>initiation (</w:t>
      </w:r>
      <w:r w:rsidR="006B7B16">
        <w:rPr>
          <w:rFonts w:ascii="Times New Roman" w:hAnsi="Times New Roman" w:cs="Times New Roman"/>
          <w:i/>
          <w:iCs/>
          <w:sz w:val="24"/>
          <w:szCs w:val="24"/>
        </w:rPr>
        <w:t>I</w:t>
      </w:r>
      <w:r w:rsidR="00BB26DD" w:rsidRPr="00803FCD">
        <w:rPr>
          <w:rFonts w:ascii="Times New Roman" w:hAnsi="Times New Roman" w:cs="Times New Roman"/>
          <w:i/>
          <w:iCs/>
          <w:sz w:val="24"/>
          <w:szCs w:val="24"/>
        </w:rPr>
        <w:t>I</w:t>
      </w:r>
      <w:r w:rsidR="00BB26DD" w:rsidRPr="00BB26DD">
        <w:rPr>
          <w:rFonts w:ascii="Times New Roman" w:hAnsi="Times New Roman" w:cs="Times New Roman"/>
          <w:sz w:val="24"/>
          <w:szCs w:val="24"/>
        </w:rPr>
        <w:t xml:space="preserve">), </w:t>
      </w:r>
      <w:r w:rsidR="00CB42CC">
        <w:rPr>
          <w:rFonts w:ascii="Times New Roman" w:hAnsi="Times New Roman" w:cs="Times New Roman"/>
          <w:sz w:val="24"/>
          <w:szCs w:val="24"/>
        </w:rPr>
        <w:t xml:space="preserve">apparent </w:t>
      </w:r>
      <w:r w:rsidR="00BB26DD" w:rsidRPr="00BB26DD">
        <w:rPr>
          <w:rFonts w:ascii="Times New Roman" w:hAnsi="Times New Roman" w:cs="Times New Roman"/>
          <w:sz w:val="24"/>
          <w:szCs w:val="24"/>
        </w:rPr>
        <w:t>nest success (</w:t>
      </w:r>
      <w:r w:rsidR="00BB26DD" w:rsidRPr="00803FCD">
        <w:rPr>
          <w:rFonts w:ascii="Times New Roman" w:hAnsi="Times New Roman" w:cs="Times New Roman"/>
          <w:i/>
          <w:iCs/>
          <w:sz w:val="24"/>
          <w:szCs w:val="24"/>
        </w:rPr>
        <w:t>NS</w:t>
      </w:r>
      <w:r w:rsidR="00BB26DD" w:rsidRPr="00BB26DD">
        <w:rPr>
          <w:rFonts w:ascii="Times New Roman" w:hAnsi="Times New Roman" w:cs="Times New Roman"/>
          <w:sz w:val="24"/>
          <w:szCs w:val="24"/>
        </w:rPr>
        <w:t>), clutch size (</w:t>
      </w:r>
      <w:r w:rsidR="00BB26DD" w:rsidRPr="00803FCD">
        <w:rPr>
          <w:rFonts w:ascii="Times New Roman" w:hAnsi="Times New Roman" w:cs="Times New Roman"/>
          <w:i/>
          <w:iCs/>
          <w:sz w:val="24"/>
          <w:szCs w:val="24"/>
        </w:rPr>
        <w:t>C</w:t>
      </w:r>
      <w:r w:rsidR="00BB26DD" w:rsidRPr="00BB26DD">
        <w:rPr>
          <w:rFonts w:ascii="Times New Roman" w:hAnsi="Times New Roman" w:cs="Times New Roman"/>
          <w:sz w:val="24"/>
          <w:szCs w:val="24"/>
        </w:rPr>
        <w:t>), hatching rate (</w:t>
      </w:r>
      <w:r w:rsidR="00BB26DD" w:rsidRPr="00803FCD">
        <w:rPr>
          <w:rFonts w:ascii="Times New Roman" w:hAnsi="Times New Roman" w:cs="Times New Roman"/>
          <w:i/>
          <w:iCs/>
          <w:sz w:val="24"/>
          <w:szCs w:val="24"/>
        </w:rPr>
        <w:t>H</w:t>
      </w:r>
      <w:r w:rsidR="00BB26DD" w:rsidRPr="00BB26DD">
        <w:rPr>
          <w:rFonts w:ascii="Times New Roman" w:hAnsi="Times New Roman" w:cs="Times New Roman"/>
          <w:sz w:val="24"/>
          <w:szCs w:val="24"/>
        </w:rPr>
        <w:t xml:space="preserve">), </w:t>
      </w:r>
      <w:r w:rsidR="00CB42CC">
        <w:rPr>
          <w:rFonts w:ascii="Times New Roman" w:hAnsi="Times New Roman" w:cs="Times New Roman"/>
          <w:sz w:val="24"/>
          <w:szCs w:val="24"/>
        </w:rPr>
        <w:t xml:space="preserve">apparent </w:t>
      </w:r>
      <w:r w:rsidR="00BB26DD" w:rsidRPr="00BB26DD">
        <w:rPr>
          <w:rFonts w:ascii="Times New Roman" w:hAnsi="Times New Roman" w:cs="Times New Roman"/>
          <w:sz w:val="24"/>
          <w:szCs w:val="24"/>
        </w:rPr>
        <w:t>poult survival to 28 days (</w:t>
      </w:r>
      <w:r w:rsidR="00BB26DD" w:rsidRPr="00803FCD">
        <w:rPr>
          <w:rFonts w:ascii="Times New Roman" w:hAnsi="Times New Roman" w:cs="Times New Roman"/>
          <w:i/>
          <w:iCs/>
          <w:sz w:val="24"/>
          <w:szCs w:val="24"/>
        </w:rPr>
        <w:t>PS</w:t>
      </w:r>
      <w:r w:rsidR="00BB26DD" w:rsidRPr="00BB26DD">
        <w:rPr>
          <w:rFonts w:ascii="Times New Roman" w:hAnsi="Times New Roman" w:cs="Times New Roman"/>
          <w:sz w:val="24"/>
          <w:szCs w:val="24"/>
        </w:rPr>
        <w:t xml:space="preserve">), and </w:t>
      </w:r>
      <w:r w:rsidR="007D4C4C">
        <w:rPr>
          <w:rFonts w:ascii="Times New Roman" w:hAnsi="Times New Roman" w:cs="Times New Roman"/>
          <w:sz w:val="24"/>
          <w:szCs w:val="24"/>
        </w:rPr>
        <w:t>youth</w:t>
      </w:r>
      <w:r w:rsidR="007D4C4C" w:rsidRPr="00BB26DD">
        <w:rPr>
          <w:rFonts w:ascii="Times New Roman" w:hAnsi="Times New Roman" w:cs="Times New Roman"/>
          <w:sz w:val="24"/>
          <w:szCs w:val="24"/>
        </w:rPr>
        <w:t xml:space="preserve"> </w:t>
      </w:r>
      <w:r w:rsidR="00BB26DD" w:rsidRPr="00BB26DD">
        <w:rPr>
          <w:rFonts w:ascii="Times New Roman" w:hAnsi="Times New Roman" w:cs="Times New Roman"/>
          <w:sz w:val="24"/>
          <w:szCs w:val="24"/>
        </w:rPr>
        <w:t>survival from 29 days to 365 days (</w:t>
      </w:r>
      <w:r w:rsidR="00BB26DD" w:rsidRPr="00803FCD">
        <w:rPr>
          <w:rFonts w:ascii="Times New Roman" w:hAnsi="Times New Roman" w:cs="Times New Roman"/>
          <w:i/>
          <w:iCs/>
          <w:sz w:val="24"/>
          <w:szCs w:val="24"/>
        </w:rPr>
        <w:t>S</w:t>
      </w:r>
      <w:r w:rsidR="000750F2" w:rsidRPr="004D6D6F">
        <w:rPr>
          <w:rFonts w:ascii="Times New Roman" w:hAnsi="Times New Roman" w:cs="Times New Roman"/>
          <w:sz w:val="24"/>
          <w:szCs w:val="24"/>
          <w:vertAlign w:val="subscript"/>
        </w:rPr>
        <w:t>Y</w:t>
      </w:r>
      <w:r w:rsidR="00BB26DD" w:rsidRPr="00BB26DD">
        <w:rPr>
          <w:rFonts w:ascii="Times New Roman" w:hAnsi="Times New Roman" w:cs="Times New Roman"/>
          <w:sz w:val="24"/>
          <w:szCs w:val="24"/>
        </w:rPr>
        <w:t xml:space="preserve">) </w:t>
      </w:r>
      <w:r w:rsidR="00BB26DD" w:rsidRPr="00BB26DD">
        <w:rPr>
          <w:rFonts w:ascii="Times New Roman" w:hAnsi="Times New Roman" w:cs="Times New Roman"/>
          <w:sz w:val="24"/>
          <w:szCs w:val="24"/>
        </w:rPr>
        <w:fldChar w:fldCharType="begin" w:fldLock="1"/>
      </w:r>
      <w:r w:rsidR="00BB26DD" w:rsidRPr="00BB26DD">
        <w:rPr>
          <w:rFonts w:ascii="Times New Roman" w:hAnsi="Times New Roman" w:cs="Times New Roman"/>
          <w:sz w:val="24"/>
          <w:szCs w:val="24"/>
        </w:rPr>
        <w:instrText>ADDIN CSL_CITATION {"citationItems":[{"id":"ITEM-1","itemData":{"DOI":"10.1002/jwmg.267","ISSN":"0022541X","abstract":"Despite decades of field research on greater sage-grouse, range-wide demographic data have yet to be synthesized into a sensitivity analysis to guide management actions. We reviewed range-wide demographic rates for greater sage-grouse from 1938 to 2011 and used data from 50 studies to parameterize a 2-stage, female-based population matrix model. We conducted life-stage simulation analyses to determine the proportion of variation in population growth rate (λ) accounted for by each vital rate, and we calculated analytical sensitivity, elasticity, and variance-stabilized sensitivity to identify the contribution of each vital rate to λ. As expected for an upland game bird, greater sage-grouse showed marked annual and geographic variation in several vital rates. Three rates were demonstrably important for population growth: female survival, chick survival, and nest success. Female survival and chick survival, in that order, had the most influence on λ per unit change in vital rates. However, nest success explained more of the variation in λ than did the survival rates. In lieu of quantitative data on specific mortality factors driving local populations, we recommend that management efforts for greater sage-grouse first focus on increasing female survival by restoring large, intact sagebrush-steppe landscapes, reducing persistent sources of human-caused mortality, and eliminating anthropogenic habitat features that subsidize species that prey on juvenile, yearling, and adult females. Our analysis also supports efforts to increase chick survival and nest success by eliminating anthropogenic habitat features that subsidize chick and nest predators, and by managing shrub, forb, and grass cover, height, and composition to meet local brood-rearing and nesting habitat guidelines. We caution that habitat management to increase chick survival and nest success should not reduce the cover or height of sagebrush below that required for female survival in other seasons (e.g., fall, winter). The success or failure of management actions for sage-grouse should be assessed by measuring changes in vital rates over long time periods to avoid confounding with natural, annual variation. © 2011 The Wildlife Society.","author":[{"dropping-particle":"","family":"Taylor","given":"Rebecca L.","non-dropping-particle":"","parse-names":false,"suffix":""},{"dropping-particle":"","family":"Walker","given":"Brett L.","non-dropping-particle":"","parse-names":false,"suffix":""},{"dropping-particle":"","family":"Naugle","given":"David E.","non-dropping-particle":"","parse-names":false,"suffix":""},{"dropping-particle":"","family":"Mills","given":"L. Scott","non-dropping-particle":"","parse-names":false,"suffix":""}],"container-title":"Journal of Wildlife Management","id":"ITEM-1","issue":"2","issued":{"date-parts":[["2012"]]},"page":"336-347","title":"Managing multiple vital rates to maximize greater sage-grouse population growth","type":"article-journal","volume":"76"},"uris":["http://www.mendeley.com/documents/?uuid=372007a4-5827-4f37-a87a-ed9b10ca9ed5"]},{"id":"ITEM-2","itemData":{"DOI":"10.1002/ecs2.1585","ISSN":"21508925","abstract":"For species of conservation concern, assessing population dynamics consistently across different populations is of paramount importance to effective conservation and restoration planning. This effort presents a challenge for wide-ranging species with considerable variation in both abundance and demographic rates. Raw counts of individuals are typically used to assess population trends at broad scales, but the demographic rates that explain changes in population size can only feasibly be measured at local scales. We developed a generalized integrated population model, which combines the strengths of these two data types, for the greater sage-grouse (Centrocercus urophasianus). We used N-mixture models to estimate annual abundance from counts of males at breeding leks and constructed a two-sex, demographic matrix model using published vital rate estimates for male and female sage-grouse from across their range. We applied the model to 13 years of statewide lek counts for Montana, USA. Then, we applied the model to local, annually varying vital rate estimates and lek count data from a population in the Powder River Basin in Montana and Wyoming. We demonstrate potential for this modeling approach to improve our understanding of sage-grouse population dynamics in a consistent and robust framework, especially as data quality and quantity increases. We use our results to highlight the need for better data on sex and age ratios, female population size, and the proportion of active leks being monitored each year. While our model was focused on the greater sage-grouse, this approach could be applied to a variety of sensitive species to compare population dynamics across a species' range.","author":[{"dropping-particle":"","family":"McCaffery","given":"Rebecca","non-dropping-particle":"","parse-names":false,"suffix":""},{"dropping-particle":"","family":"Lukacs","given":"Paul M.","non-dropping-particle":"","parse-names":false,"suffix":""}],"container-title":"Ecosphere","id":"ITEM-2","issue":"11","issued":{"date-parts":[["2016"]]},"page":"1-14","title":"A generalized integrated population model to estimate greater sage-grouse population dynamics","type":"article-journal","volume":"7"},"uris":["http://www.mendeley.com/documents/?uuid=69a6df84-4adb-4f27-a95f-ade26be60e10"]}],"mendeley":{"formattedCitation":"(Taylor et al. 2012, McCaffery and Lukacs 2016)","plainTextFormattedCitation":"(Taylor et al. 2012, McCaffery and Lukacs 2016)","previouslyFormattedCitation":"(Taylor et al. 2012, McCaffery and Lukacs 2016)"},"properties":{"noteIndex":0},"schema":"https://github.com/citation-style-language/schema/raw/master/csl-citation.json"}</w:instrText>
      </w:r>
      <w:r w:rsidR="00BB26DD" w:rsidRPr="00BB26DD">
        <w:rPr>
          <w:rFonts w:ascii="Times New Roman" w:hAnsi="Times New Roman" w:cs="Times New Roman"/>
          <w:sz w:val="24"/>
          <w:szCs w:val="24"/>
        </w:rPr>
        <w:fldChar w:fldCharType="separate"/>
      </w:r>
      <w:r w:rsidR="00BB26DD" w:rsidRPr="00BB26DD">
        <w:rPr>
          <w:rFonts w:ascii="Times New Roman" w:hAnsi="Times New Roman" w:cs="Times New Roman"/>
          <w:sz w:val="24"/>
          <w:szCs w:val="24"/>
        </w:rPr>
        <w:t>(</w:t>
      </w:r>
      <w:r w:rsidR="0065571A">
        <w:rPr>
          <w:rFonts w:ascii="Times New Roman" w:hAnsi="Times New Roman" w:cs="Times New Roman"/>
          <w:sz w:val="24"/>
          <w:szCs w:val="24"/>
        </w:rPr>
        <w:t>Figure 1) (</w:t>
      </w:r>
      <w:r w:rsidR="00BB26DD" w:rsidRPr="00BB26DD">
        <w:rPr>
          <w:rFonts w:ascii="Times New Roman" w:hAnsi="Times New Roman" w:cs="Times New Roman"/>
          <w:sz w:val="24"/>
          <w:szCs w:val="24"/>
        </w:rPr>
        <w:t>Taylor et al. 2012, McCaffery and Lukacs 2016)</w:t>
      </w:r>
      <w:r w:rsidR="00BB26DD" w:rsidRPr="00BB26DD">
        <w:rPr>
          <w:rFonts w:ascii="Times New Roman" w:hAnsi="Times New Roman" w:cs="Times New Roman"/>
          <w:sz w:val="24"/>
          <w:szCs w:val="24"/>
        </w:rPr>
        <w:fldChar w:fldCharType="end"/>
      </w:r>
      <w:r w:rsidR="00BB26DD" w:rsidRPr="00BB26DD">
        <w:rPr>
          <w:rFonts w:ascii="Times New Roman" w:hAnsi="Times New Roman" w:cs="Times New Roman"/>
          <w:sz w:val="24"/>
          <w:szCs w:val="24"/>
        </w:rPr>
        <w:t xml:space="preserve">. </w:t>
      </w:r>
      <w:r w:rsidR="00B5731C">
        <w:rPr>
          <w:rFonts w:ascii="Times New Roman" w:hAnsi="Times New Roman" w:cs="Times New Roman"/>
          <w:sz w:val="24"/>
          <w:szCs w:val="24"/>
        </w:rPr>
        <w:t>Vital rate definitions and how they were calcu</w:t>
      </w:r>
      <w:r w:rsidR="0067587A">
        <w:rPr>
          <w:rFonts w:ascii="Times New Roman" w:hAnsi="Times New Roman" w:cs="Times New Roman"/>
          <w:sz w:val="24"/>
          <w:szCs w:val="24"/>
        </w:rPr>
        <w:t>lated can be found in Appendix 1</w:t>
      </w:r>
      <w:r w:rsidR="00B5731C">
        <w:rPr>
          <w:rFonts w:ascii="Times New Roman" w:hAnsi="Times New Roman" w:cs="Times New Roman"/>
          <w:sz w:val="24"/>
          <w:szCs w:val="24"/>
        </w:rPr>
        <w:t xml:space="preserve">. </w:t>
      </w:r>
      <w:r w:rsidR="00806629" w:rsidRPr="006E1199">
        <w:rPr>
          <w:rFonts w:ascii="Times New Roman" w:hAnsi="Times New Roman" w:cs="Times New Roman"/>
          <w:sz w:val="24"/>
          <w:szCs w:val="24"/>
        </w:rPr>
        <w:t xml:space="preserve">We limited our model to two adult </w:t>
      </w:r>
      <w:r w:rsidR="00B3369B">
        <w:rPr>
          <w:rFonts w:ascii="Times New Roman" w:hAnsi="Times New Roman" w:cs="Times New Roman"/>
          <w:sz w:val="24"/>
          <w:szCs w:val="24"/>
        </w:rPr>
        <w:t>st</w:t>
      </w:r>
      <w:r w:rsidR="00806629" w:rsidRPr="006E1199">
        <w:rPr>
          <w:rFonts w:ascii="Times New Roman" w:hAnsi="Times New Roman" w:cs="Times New Roman"/>
          <w:sz w:val="24"/>
          <w:szCs w:val="24"/>
        </w:rPr>
        <w:t xml:space="preserve">age classes because few studies reported actual ages of birds because of the difficulty of correctly aging adult turkeys in the field beyond broad classes (second year adult, after second year adult). </w:t>
      </w:r>
      <w:r w:rsidR="00EA3C97">
        <w:rPr>
          <w:rFonts w:ascii="Times New Roman" w:hAnsi="Times New Roman" w:cs="Times New Roman"/>
          <w:sz w:val="24"/>
          <w:szCs w:val="24"/>
        </w:rPr>
        <w:t xml:space="preserve">Because </w:t>
      </w:r>
      <w:r w:rsidR="007C238F">
        <w:rPr>
          <w:rFonts w:ascii="Times New Roman" w:hAnsi="Times New Roman" w:cs="Times New Roman"/>
          <w:sz w:val="24"/>
          <w:szCs w:val="24"/>
        </w:rPr>
        <w:t>most</w:t>
      </w:r>
      <w:r w:rsidR="00CB42CC" w:rsidRPr="006E1199">
        <w:rPr>
          <w:rFonts w:ascii="Times New Roman" w:hAnsi="Times New Roman" w:cs="Times New Roman"/>
          <w:sz w:val="24"/>
          <w:szCs w:val="24"/>
        </w:rPr>
        <w:t xml:space="preserve"> studies that reported nest success and </w:t>
      </w:r>
      <w:r w:rsidR="00CB42CC" w:rsidRPr="006E1199">
        <w:rPr>
          <w:rFonts w:ascii="Times New Roman" w:hAnsi="Times New Roman" w:cs="Times New Roman"/>
          <w:sz w:val="24"/>
          <w:szCs w:val="24"/>
        </w:rPr>
        <w:lastRenderedPageBreak/>
        <w:t>brood survival used methods that likely result</w:t>
      </w:r>
      <w:r w:rsidR="007C238F">
        <w:rPr>
          <w:rFonts w:ascii="Times New Roman" w:hAnsi="Times New Roman" w:cs="Times New Roman"/>
          <w:sz w:val="24"/>
          <w:szCs w:val="24"/>
        </w:rPr>
        <w:t>ed</w:t>
      </w:r>
      <w:r w:rsidR="00CB42CC" w:rsidRPr="006E1199">
        <w:rPr>
          <w:rFonts w:ascii="Times New Roman" w:hAnsi="Times New Roman" w:cs="Times New Roman"/>
          <w:sz w:val="24"/>
          <w:szCs w:val="24"/>
        </w:rPr>
        <w:t xml:space="preserve"> in biase</w:t>
      </w:r>
      <w:r w:rsidR="0067587A" w:rsidRPr="006E1199">
        <w:rPr>
          <w:rFonts w:ascii="Times New Roman" w:hAnsi="Times New Roman" w:cs="Times New Roman"/>
          <w:sz w:val="24"/>
          <w:szCs w:val="24"/>
        </w:rPr>
        <w:t>d survival estimates (Appendix 1</w:t>
      </w:r>
      <w:r w:rsidR="00CB42CC" w:rsidRPr="006E1199">
        <w:rPr>
          <w:rFonts w:ascii="Times New Roman" w:hAnsi="Times New Roman" w:cs="Times New Roman"/>
          <w:sz w:val="24"/>
          <w:szCs w:val="24"/>
        </w:rPr>
        <w:t>)</w:t>
      </w:r>
      <w:r w:rsidR="007C238F">
        <w:rPr>
          <w:rFonts w:ascii="Times New Roman" w:hAnsi="Times New Roman" w:cs="Times New Roman"/>
          <w:sz w:val="24"/>
          <w:szCs w:val="24"/>
        </w:rPr>
        <w:t xml:space="preserve">, </w:t>
      </w:r>
      <w:r w:rsidR="00CB42CC" w:rsidRPr="006E1199">
        <w:rPr>
          <w:rFonts w:ascii="Times New Roman" w:hAnsi="Times New Roman" w:cs="Times New Roman"/>
          <w:sz w:val="24"/>
          <w:szCs w:val="24"/>
        </w:rPr>
        <w:t xml:space="preserve">we </w:t>
      </w:r>
      <w:r w:rsidR="00FD0B7D" w:rsidRPr="006E1199">
        <w:rPr>
          <w:rFonts w:ascii="Times New Roman" w:hAnsi="Times New Roman" w:cs="Times New Roman"/>
          <w:sz w:val="24"/>
          <w:szCs w:val="24"/>
        </w:rPr>
        <w:t>choose to</w:t>
      </w:r>
      <w:r w:rsidR="00CB42CC" w:rsidRPr="006E1199">
        <w:rPr>
          <w:rFonts w:ascii="Times New Roman" w:hAnsi="Times New Roman" w:cs="Times New Roman"/>
          <w:sz w:val="24"/>
          <w:szCs w:val="24"/>
        </w:rPr>
        <w:t xml:space="preserve"> refer to these parameters as apparent nest survival and apparent poult survival to acknowledge the known biases in the estimates.</w:t>
      </w:r>
      <w:r w:rsidR="00FD0B7D" w:rsidRPr="006E1199">
        <w:rPr>
          <w:rFonts w:ascii="Times New Roman" w:hAnsi="Times New Roman" w:cs="Times New Roman"/>
          <w:sz w:val="24"/>
          <w:szCs w:val="24"/>
        </w:rPr>
        <w:t xml:space="preserve"> </w:t>
      </w:r>
      <w:r w:rsidR="00C34AFB">
        <w:rPr>
          <w:rFonts w:ascii="Times New Roman" w:hAnsi="Times New Roman" w:cs="Times New Roman"/>
          <w:sz w:val="24"/>
          <w:szCs w:val="24"/>
        </w:rPr>
        <w:t>M</w:t>
      </w:r>
      <w:r w:rsidR="00FD0B7D" w:rsidRPr="001C02ED">
        <w:rPr>
          <w:rFonts w:ascii="Times New Roman" w:hAnsi="Times New Roman" w:cs="Times New Roman"/>
          <w:sz w:val="24"/>
          <w:szCs w:val="24"/>
        </w:rPr>
        <w:t>ost studies report</w:t>
      </w:r>
      <w:r w:rsidR="006A10FC">
        <w:rPr>
          <w:rFonts w:ascii="Times New Roman" w:hAnsi="Times New Roman" w:cs="Times New Roman"/>
          <w:sz w:val="24"/>
          <w:szCs w:val="24"/>
        </w:rPr>
        <w:t>ed</w:t>
      </w:r>
      <w:r w:rsidR="00FD0B7D" w:rsidRPr="001C02ED">
        <w:rPr>
          <w:rFonts w:ascii="Times New Roman" w:hAnsi="Times New Roman" w:cs="Times New Roman"/>
          <w:sz w:val="24"/>
          <w:szCs w:val="24"/>
        </w:rPr>
        <w:t xml:space="preserve"> nest initiation as the proportion of hens that began incubating a nest. However, these estimates likely do not accurately reflect nesting efforts, as hens that failed to begin incubation may have attempted a nest but lost it prior to the onset of incubation</w:t>
      </w:r>
      <w:r w:rsidR="00AE40D6" w:rsidRPr="001C02ED">
        <w:rPr>
          <w:rFonts w:ascii="Times New Roman" w:hAnsi="Times New Roman" w:cs="Times New Roman"/>
          <w:sz w:val="24"/>
          <w:szCs w:val="24"/>
        </w:rPr>
        <w:t xml:space="preserve"> (</w:t>
      </w:r>
      <w:r w:rsidR="00AE40D6" w:rsidRPr="001C02ED">
        <w:rPr>
          <w:rFonts w:ascii="Times New Roman" w:eastAsia="Times New Roman" w:hAnsi="Times New Roman" w:cs="Times New Roman"/>
          <w:sz w:val="24"/>
          <w:szCs w:val="24"/>
        </w:rPr>
        <w:t>McPherson et al. 2003)</w:t>
      </w:r>
      <w:r w:rsidR="00FD0B7D" w:rsidRPr="001C02ED">
        <w:rPr>
          <w:rFonts w:ascii="Times New Roman" w:hAnsi="Times New Roman" w:cs="Times New Roman"/>
          <w:sz w:val="24"/>
          <w:szCs w:val="24"/>
        </w:rPr>
        <w:t>. To highlight this potential bias in reported vital rates, we refer to nest initiation rates as incubation initiation (</w:t>
      </w:r>
      <w:r w:rsidR="00FD0B7D" w:rsidRPr="001C02ED">
        <w:rPr>
          <w:rFonts w:ascii="Times New Roman" w:hAnsi="Times New Roman" w:cs="Times New Roman"/>
          <w:i/>
          <w:sz w:val="24"/>
          <w:szCs w:val="24"/>
        </w:rPr>
        <w:t>II</w:t>
      </w:r>
      <w:r w:rsidR="00FD0B7D" w:rsidRPr="001C02ED">
        <w:rPr>
          <w:rFonts w:ascii="Times New Roman" w:hAnsi="Times New Roman" w:cs="Times New Roman"/>
          <w:sz w:val="24"/>
          <w:szCs w:val="24"/>
        </w:rPr>
        <w:t xml:space="preserve">). </w:t>
      </w:r>
    </w:p>
    <w:p w14:paraId="3D42656E" w14:textId="48D08DC1" w:rsidR="00BB26DD" w:rsidRDefault="00932AF6" w:rsidP="00CB42CC">
      <w:pPr>
        <w:spacing w:line="480" w:lineRule="auto"/>
        <w:ind w:firstLine="720"/>
        <w:rPr>
          <w:rFonts w:ascii="Times New Roman" w:hAnsi="Times New Roman" w:cs="Times New Roman"/>
          <w:sz w:val="24"/>
          <w:szCs w:val="24"/>
        </w:rPr>
      </w:pPr>
      <w:r>
        <w:rPr>
          <w:rFonts w:ascii="Times New Roman" w:hAnsi="Times New Roman" w:cs="Times New Roman"/>
          <w:sz w:val="24"/>
          <w:szCs w:val="24"/>
        </w:rPr>
        <w:t>We allowed r</w:t>
      </w:r>
      <w:r w:rsidR="00BB26DD" w:rsidRPr="00BB26DD">
        <w:rPr>
          <w:rFonts w:ascii="Times New Roman" w:hAnsi="Times New Roman" w:cs="Times New Roman"/>
          <w:sz w:val="24"/>
          <w:szCs w:val="24"/>
        </w:rPr>
        <w:t>eproducti</w:t>
      </w:r>
      <w:r w:rsidR="00EA4C70">
        <w:rPr>
          <w:rFonts w:ascii="Times New Roman" w:hAnsi="Times New Roman" w:cs="Times New Roman"/>
          <w:sz w:val="24"/>
          <w:szCs w:val="24"/>
        </w:rPr>
        <w:t>ve</w:t>
      </w:r>
      <w:r w:rsidR="00BB26DD" w:rsidRPr="00BB26DD">
        <w:rPr>
          <w:rFonts w:ascii="Times New Roman" w:hAnsi="Times New Roman" w:cs="Times New Roman"/>
          <w:sz w:val="24"/>
          <w:szCs w:val="24"/>
        </w:rPr>
        <w:t xml:space="preserve"> vital rates to vary between nesting attempts by the </w:t>
      </w:r>
      <w:r w:rsidR="00956D56">
        <w:rPr>
          <w:rFonts w:ascii="Times New Roman" w:hAnsi="Times New Roman" w:cs="Times New Roman"/>
          <w:sz w:val="24"/>
          <w:szCs w:val="24"/>
        </w:rPr>
        <w:t>st</w:t>
      </w:r>
      <w:r w:rsidR="00BB26DD" w:rsidRPr="00BB26DD">
        <w:rPr>
          <w:rFonts w:ascii="Times New Roman" w:hAnsi="Times New Roman" w:cs="Times New Roman"/>
          <w:sz w:val="24"/>
          <w:szCs w:val="24"/>
        </w:rPr>
        <w:t>age class of</w:t>
      </w:r>
      <w:r w:rsidR="00806629">
        <w:rPr>
          <w:rFonts w:ascii="Times New Roman" w:hAnsi="Times New Roman" w:cs="Times New Roman"/>
          <w:sz w:val="24"/>
          <w:szCs w:val="24"/>
        </w:rPr>
        <w:t xml:space="preserve"> adult </w:t>
      </w:r>
      <w:r w:rsidR="00F1698E">
        <w:rPr>
          <w:rFonts w:ascii="Times New Roman" w:hAnsi="Times New Roman" w:cs="Times New Roman"/>
          <w:sz w:val="24"/>
          <w:szCs w:val="24"/>
        </w:rPr>
        <w:t>hen</w:t>
      </w:r>
      <w:r w:rsidR="00806629">
        <w:rPr>
          <w:rFonts w:ascii="Times New Roman" w:hAnsi="Times New Roman" w:cs="Times New Roman"/>
          <w:sz w:val="24"/>
          <w:szCs w:val="24"/>
        </w:rPr>
        <w:t>s (second year adult, after second year adult)</w:t>
      </w:r>
      <w:r w:rsidR="00BB26DD" w:rsidRPr="00BB26DD">
        <w:rPr>
          <w:rFonts w:ascii="Times New Roman" w:hAnsi="Times New Roman" w:cs="Times New Roman"/>
          <w:sz w:val="24"/>
          <w:szCs w:val="24"/>
        </w:rPr>
        <w:t xml:space="preserve">. </w:t>
      </w:r>
      <w:r w:rsidR="005735DA">
        <w:rPr>
          <w:rFonts w:ascii="Times New Roman" w:hAnsi="Times New Roman" w:cs="Times New Roman"/>
          <w:sz w:val="24"/>
          <w:szCs w:val="24"/>
        </w:rPr>
        <w:t>T</w:t>
      </w:r>
      <w:r w:rsidR="00BB26DD" w:rsidRPr="00BB26DD">
        <w:rPr>
          <w:rFonts w:ascii="Times New Roman" w:hAnsi="Times New Roman" w:cs="Times New Roman"/>
          <w:sz w:val="24"/>
          <w:szCs w:val="24"/>
        </w:rPr>
        <w:t xml:space="preserve">urkeys </w:t>
      </w:r>
      <w:r w:rsidR="00BD5FD7">
        <w:rPr>
          <w:rFonts w:ascii="Times New Roman" w:hAnsi="Times New Roman" w:cs="Times New Roman"/>
          <w:sz w:val="24"/>
          <w:szCs w:val="24"/>
        </w:rPr>
        <w:t xml:space="preserve">generally </w:t>
      </w:r>
      <w:r w:rsidR="00BB26DD" w:rsidRPr="00BB26DD">
        <w:rPr>
          <w:rFonts w:ascii="Times New Roman" w:hAnsi="Times New Roman" w:cs="Times New Roman"/>
          <w:sz w:val="24"/>
          <w:szCs w:val="24"/>
        </w:rPr>
        <w:t>only attempt a second nest if the first nest fails (1-</w:t>
      </w:r>
      <w:r w:rsidR="00BB26DD" w:rsidRPr="0059155D">
        <w:rPr>
          <w:rFonts w:ascii="Times New Roman" w:hAnsi="Times New Roman" w:cs="Times New Roman"/>
          <w:i/>
          <w:iCs/>
          <w:sz w:val="24"/>
          <w:szCs w:val="24"/>
        </w:rPr>
        <w:t>NS</w:t>
      </w:r>
      <w:r w:rsidR="00BB26DD" w:rsidRPr="0059155D">
        <w:rPr>
          <w:rFonts w:ascii="Times New Roman" w:hAnsi="Times New Roman" w:cs="Times New Roman"/>
          <w:sz w:val="24"/>
          <w:szCs w:val="24"/>
          <w:vertAlign w:val="subscript"/>
        </w:rPr>
        <w:t>1</w:t>
      </w:r>
      <w:r w:rsidR="00BB26DD" w:rsidRPr="00BB26DD">
        <w:rPr>
          <w:rFonts w:ascii="Times New Roman" w:hAnsi="Times New Roman" w:cs="Times New Roman"/>
          <w:sz w:val="24"/>
          <w:szCs w:val="24"/>
        </w:rPr>
        <w:t>)</w:t>
      </w:r>
      <w:r w:rsidR="00B62ABD">
        <w:rPr>
          <w:rFonts w:ascii="Times New Roman" w:hAnsi="Times New Roman" w:cs="Times New Roman"/>
          <w:sz w:val="24"/>
          <w:szCs w:val="24"/>
        </w:rPr>
        <w:t>,</w:t>
      </w:r>
      <w:r w:rsidR="00BB26DD" w:rsidRPr="00BB26DD">
        <w:rPr>
          <w:rFonts w:ascii="Times New Roman" w:hAnsi="Times New Roman" w:cs="Times New Roman"/>
          <w:sz w:val="24"/>
          <w:szCs w:val="24"/>
        </w:rPr>
        <w:t xml:space="preserve"> so a single hen’s reproducti</w:t>
      </w:r>
      <w:r w:rsidR="00336749">
        <w:rPr>
          <w:rFonts w:ascii="Times New Roman" w:hAnsi="Times New Roman" w:cs="Times New Roman"/>
          <w:sz w:val="24"/>
          <w:szCs w:val="24"/>
        </w:rPr>
        <w:t>ve</w:t>
      </w:r>
      <w:r w:rsidR="00BB26DD" w:rsidRPr="00BB26DD">
        <w:rPr>
          <w:rFonts w:ascii="Times New Roman" w:hAnsi="Times New Roman" w:cs="Times New Roman"/>
          <w:sz w:val="24"/>
          <w:szCs w:val="24"/>
        </w:rPr>
        <w:t xml:space="preserve"> contribution for a year can come from either a first nest or a second nest </w:t>
      </w:r>
      <w:r w:rsidR="00BD5FD7">
        <w:rPr>
          <w:rFonts w:ascii="Times New Roman" w:hAnsi="Times New Roman" w:cs="Times New Roman"/>
          <w:sz w:val="24"/>
          <w:szCs w:val="24"/>
        </w:rPr>
        <w:t xml:space="preserve">(Dickson et al. 1992). </w:t>
      </w:r>
      <w:r w:rsidR="00423BBA">
        <w:rPr>
          <w:rFonts w:ascii="Times New Roman" w:hAnsi="Times New Roman" w:cs="Times New Roman"/>
          <w:sz w:val="24"/>
          <w:szCs w:val="24"/>
        </w:rPr>
        <w:t xml:space="preserve">Although </w:t>
      </w:r>
      <w:r w:rsidR="004823D8">
        <w:rPr>
          <w:rFonts w:ascii="Times New Roman" w:hAnsi="Times New Roman" w:cs="Times New Roman"/>
          <w:sz w:val="24"/>
          <w:szCs w:val="24"/>
        </w:rPr>
        <w:t>additional nest attempts after failure of the second nest have been obser</w:t>
      </w:r>
      <w:r>
        <w:rPr>
          <w:rFonts w:ascii="Times New Roman" w:hAnsi="Times New Roman" w:cs="Times New Roman"/>
          <w:sz w:val="24"/>
          <w:szCs w:val="24"/>
        </w:rPr>
        <w:t>ved</w:t>
      </w:r>
      <w:r w:rsidR="001911FD">
        <w:rPr>
          <w:rFonts w:ascii="Times New Roman" w:hAnsi="Times New Roman" w:cs="Times New Roman"/>
          <w:sz w:val="24"/>
          <w:szCs w:val="24"/>
        </w:rPr>
        <w:t>,</w:t>
      </w:r>
      <w:r>
        <w:rPr>
          <w:rFonts w:ascii="Times New Roman" w:hAnsi="Times New Roman" w:cs="Times New Roman"/>
          <w:sz w:val="24"/>
          <w:szCs w:val="24"/>
        </w:rPr>
        <w:t xml:space="preserve"> these nesting events were</w:t>
      </w:r>
      <w:r w:rsidR="004823D8">
        <w:rPr>
          <w:rFonts w:ascii="Times New Roman" w:hAnsi="Times New Roman" w:cs="Times New Roman"/>
          <w:sz w:val="24"/>
          <w:szCs w:val="24"/>
        </w:rPr>
        <w:t xml:space="preserve"> rare</w:t>
      </w:r>
      <w:r w:rsidR="00806629">
        <w:rPr>
          <w:rFonts w:ascii="Times New Roman" w:hAnsi="Times New Roman" w:cs="Times New Roman"/>
          <w:sz w:val="24"/>
          <w:szCs w:val="24"/>
        </w:rPr>
        <w:t>ly reported in studies</w:t>
      </w:r>
      <w:r w:rsidR="004823D8">
        <w:rPr>
          <w:rFonts w:ascii="Times New Roman" w:hAnsi="Times New Roman" w:cs="Times New Roman"/>
          <w:sz w:val="24"/>
          <w:szCs w:val="24"/>
        </w:rPr>
        <w:t xml:space="preserve">, </w:t>
      </w:r>
      <w:r>
        <w:rPr>
          <w:rFonts w:ascii="Times New Roman" w:hAnsi="Times New Roman" w:cs="Times New Roman"/>
          <w:sz w:val="24"/>
          <w:szCs w:val="24"/>
        </w:rPr>
        <w:t xml:space="preserve">so </w:t>
      </w:r>
      <w:r w:rsidR="004823D8">
        <w:rPr>
          <w:rFonts w:ascii="Times New Roman" w:hAnsi="Times New Roman" w:cs="Times New Roman"/>
          <w:sz w:val="24"/>
          <w:szCs w:val="24"/>
        </w:rPr>
        <w:t xml:space="preserve">we </w:t>
      </w:r>
      <w:r w:rsidR="00F1698E">
        <w:rPr>
          <w:rFonts w:ascii="Times New Roman" w:hAnsi="Times New Roman" w:cs="Times New Roman"/>
          <w:sz w:val="24"/>
          <w:szCs w:val="24"/>
        </w:rPr>
        <w:t>did not</w:t>
      </w:r>
      <w:r w:rsidR="00BD5FD7">
        <w:rPr>
          <w:rFonts w:ascii="Times New Roman" w:hAnsi="Times New Roman" w:cs="Times New Roman"/>
          <w:sz w:val="24"/>
          <w:szCs w:val="24"/>
        </w:rPr>
        <w:t xml:space="preserve"> </w:t>
      </w:r>
      <w:r w:rsidR="004823D8">
        <w:rPr>
          <w:rFonts w:ascii="Times New Roman" w:hAnsi="Times New Roman" w:cs="Times New Roman"/>
          <w:sz w:val="24"/>
          <w:szCs w:val="24"/>
        </w:rPr>
        <w:t xml:space="preserve">include them in our model. </w:t>
      </w:r>
      <w:r w:rsidR="00BB26DD" w:rsidRPr="00BB26DD">
        <w:rPr>
          <w:rFonts w:ascii="Times New Roman" w:hAnsi="Times New Roman" w:cs="Times New Roman"/>
          <w:sz w:val="24"/>
          <w:szCs w:val="24"/>
        </w:rPr>
        <w:t xml:space="preserve">Therefore, we defined reproduction for each </w:t>
      </w:r>
      <w:r w:rsidR="0059155D">
        <w:rPr>
          <w:rFonts w:ascii="Times New Roman" w:hAnsi="Times New Roman" w:cs="Times New Roman"/>
          <w:sz w:val="24"/>
          <w:szCs w:val="24"/>
        </w:rPr>
        <w:t>st</w:t>
      </w:r>
      <w:r w:rsidR="00BB26DD" w:rsidRPr="00BB26DD">
        <w:rPr>
          <w:rFonts w:ascii="Times New Roman" w:hAnsi="Times New Roman" w:cs="Times New Roman"/>
          <w:sz w:val="24"/>
          <w:szCs w:val="24"/>
        </w:rPr>
        <w:t>age class (</w:t>
      </w:r>
      <w:r w:rsidR="00BB26DD" w:rsidRPr="0059155D">
        <w:rPr>
          <w:rFonts w:ascii="Times New Roman" w:hAnsi="Times New Roman" w:cs="Times New Roman"/>
          <w:i/>
          <w:iCs/>
          <w:sz w:val="24"/>
          <w:szCs w:val="24"/>
        </w:rPr>
        <w:t>a</w:t>
      </w:r>
      <w:r w:rsidR="00BB26DD" w:rsidRPr="00BB26DD">
        <w:rPr>
          <w:rFonts w:ascii="Times New Roman" w:hAnsi="Times New Roman" w:cs="Times New Roman"/>
          <w:sz w:val="24"/>
          <w:szCs w:val="24"/>
        </w:rPr>
        <w:t>) as</w:t>
      </w:r>
      <w:r w:rsidR="005E49B7">
        <w:rPr>
          <w:rFonts w:ascii="Times New Roman" w:hAnsi="Times New Roman" w:cs="Times New Roman"/>
          <w:sz w:val="24"/>
          <w:szCs w:val="24"/>
        </w:rPr>
        <w:t>:</w:t>
      </w:r>
    </w:p>
    <w:p w14:paraId="6A49EACD" w14:textId="57D498F5" w:rsidR="00C76B6B" w:rsidRPr="005C004F" w:rsidRDefault="00E31DC8" w:rsidP="00BB26DD">
      <w:pPr>
        <w:spacing w:line="480" w:lineRule="auto"/>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a</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II</m:t>
                  </m:r>
                </m:e>
                <m:sub>
                  <m:r>
                    <m:rPr>
                      <m:sty m:val="p"/>
                    </m:rPr>
                    <w:rPr>
                      <w:rFonts w:ascii="Cambria Math" w:hAnsi="Cambria Math" w:cs="Times New Roman"/>
                      <w:sz w:val="20"/>
                      <w:szCs w:val="20"/>
                    </w:rPr>
                    <m:t>1</m:t>
                  </m:r>
                  <m:r>
                    <w:rPr>
                      <w:rFonts w:ascii="Cambria Math" w:hAnsi="Cambria Math" w:cs="Times New Roman"/>
                      <w:sz w:val="20"/>
                      <w:szCs w:val="20"/>
                    </w:rPr>
                    <m:t>a</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NS</m:t>
                  </m:r>
                </m:e>
                <m:sub>
                  <m:r>
                    <m:rPr>
                      <m:sty m:val="p"/>
                    </m:rPr>
                    <w:rPr>
                      <w:rFonts w:ascii="Cambria Math" w:hAnsi="Cambria Math" w:cs="Times New Roman"/>
                      <w:sz w:val="20"/>
                      <w:szCs w:val="20"/>
                    </w:rPr>
                    <m:t>1</m:t>
                  </m:r>
                  <m:r>
                    <w:rPr>
                      <w:rFonts w:ascii="Cambria Math" w:hAnsi="Cambria Math" w:cs="Times New Roman"/>
                      <w:sz w:val="20"/>
                      <w:szCs w:val="20"/>
                    </w:rPr>
                    <m:t>a</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sz w:val="20"/>
                          <w:szCs w:val="20"/>
                        </w:rPr>
                      </m:ctrlPr>
                    </m:sSubPr>
                    <m:e>
                      <m:r>
                        <w:rPr>
                          <w:rFonts w:ascii="Cambria Math" w:hAnsi="Cambria Math" w:cs="Times New Roman"/>
                          <w:sz w:val="20"/>
                          <w:szCs w:val="20"/>
                        </w:rPr>
                        <m:t>C</m:t>
                      </m:r>
                    </m:e>
                    <m:sub>
                      <m:r>
                        <m:rPr>
                          <m:sty m:val="p"/>
                        </m:rPr>
                        <w:rPr>
                          <w:rFonts w:ascii="Cambria Math" w:hAnsi="Cambria Math" w:cs="Times New Roman"/>
                          <w:sz w:val="20"/>
                          <w:szCs w:val="20"/>
                        </w:rPr>
                        <m:t>1</m:t>
                      </m:r>
                      <m:r>
                        <w:rPr>
                          <w:rFonts w:ascii="Cambria Math" w:hAnsi="Cambria Math" w:cs="Times New Roman"/>
                          <w:sz w:val="20"/>
                          <w:szCs w:val="20"/>
                        </w:rPr>
                        <m:t>a</m:t>
                      </m:r>
                    </m:sub>
                  </m:sSub>
                </m:num>
                <m:den>
                  <m:r>
                    <m:rPr>
                      <m:sty m:val="p"/>
                    </m:rPr>
                    <w:rPr>
                      <w:rFonts w:ascii="Cambria Math" w:hAnsi="Cambria Math" w:cs="Times New Roman"/>
                      <w:sz w:val="20"/>
                      <w:szCs w:val="20"/>
                    </w:rPr>
                    <m:t>2</m:t>
                  </m:r>
                </m:den>
              </m:f>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H</m:t>
                  </m:r>
                </m:e>
                <m:sub>
                  <m:r>
                    <m:rPr>
                      <m:sty m:val="p"/>
                    </m:rPr>
                    <w:rPr>
                      <w:rFonts w:ascii="Cambria Math" w:hAnsi="Cambria Math" w:cs="Times New Roman"/>
                      <w:sz w:val="20"/>
                      <w:szCs w:val="20"/>
                    </w:rPr>
                    <m:t>1</m:t>
                  </m:r>
                  <m:r>
                    <w:rPr>
                      <w:rFonts w:ascii="Cambria Math" w:hAnsi="Cambria Math" w:cs="Times New Roman"/>
                      <w:sz w:val="20"/>
                      <w:szCs w:val="20"/>
                    </w:rPr>
                    <m:t>a</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PS</m:t>
                  </m:r>
                </m:e>
                <m:sub>
                  <m:r>
                    <w:rPr>
                      <w:rFonts w:ascii="Cambria Math" w:hAnsi="Cambria Math" w:cs="Times New Roman"/>
                      <w:sz w:val="20"/>
                      <w:szCs w:val="20"/>
                    </w:rPr>
                    <m:t>a</m:t>
                  </m:r>
                </m:sub>
              </m:sSub>
              <m:r>
                <m:rPr>
                  <m:sty m:val="p"/>
                </m:rP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S</m:t>
                  </m:r>
                </m:e>
                <m:sub>
                  <m:r>
                    <m:rPr>
                      <m:sty m:val="p"/>
                    </m:rPr>
                    <w:rPr>
                      <w:rFonts w:ascii="Cambria Math" w:hAnsi="Cambria Math" w:cs="Times New Roman"/>
                      <w:sz w:val="20"/>
                      <w:szCs w:val="20"/>
                    </w:rPr>
                    <m:t>Y</m:t>
                  </m:r>
                </m:sub>
              </m:sSub>
            </m:e>
          </m:d>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II</m:t>
                  </m:r>
                </m:e>
                <m:sub>
                  <m:r>
                    <m:rPr>
                      <m:sty m:val="p"/>
                    </m:rPr>
                    <w:rPr>
                      <w:rFonts w:ascii="Cambria Math" w:hAnsi="Cambria Math" w:cs="Times New Roman"/>
                      <w:sz w:val="20"/>
                      <w:szCs w:val="20"/>
                    </w:rPr>
                    <m:t>1</m:t>
                  </m:r>
                  <m:r>
                    <w:rPr>
                      <w:rFonts w:ascii="Cambria Math" w:hAnsi="Cambria Math" w:cs="Times New Roman"/>
                      <w:sz w:val="20"/>
                      <w:szCs w:val="20"/>
                    </w:rPr>
                    <m:t>a</m:t>
                  </m:r>
                </m:sub>
              </m:sSub>
              <m:r>
                <m:rPr>
                  <m:sty m:val="p"/>
                </m:rPr>
                <w:rPr>
                  <w:rFonts w:ascii="Cambria Math" w:hAnsi="Cambria Math" w:cs="Times New Roman"/>
                  <w:sz w:val="20"/>
                  <w:szCs w:val="20"/>
                </w:rPr>
                <m:t>×(1-</m:t>
              </m:r>
              <m:sSub>
                <m:sSubPr>
                  <m:ctrlPr>
                    <w:rPr>
                      <w:rFonts w:ascii="Cambria Math" w:hAnsi="Cambria Math" w:cs="Times New Roman"/>
                      <w:sz w:val="20"/>
                      <w:szCs w:val="20"/>
                    </w:rPr>
                  </m:ctrlPr>
                </m:sSubPr>
                <m:e>
                  <m:r>
                    <w:rPr>
                      <w:rFonts w:ascii="Cambria Math" w:hAnsi="Cambria Math" w:cs="Times New Roman"/>
                      <w:sz w:val="20"/>
                      <w:szCs w:val="20"/>
                    </w:rPr>
                    <m:t>NS</m:t>
                  </m:r>
                </m:e>
                <m:sub>
                  <m:r>
                    <m:rPr>
                      <m:sty m:val="p"/>
                    </m:rPr>
                    <w:rPr>
                      <w:rFonts w:ascii="Cambria Math" w:hAnsi="Cambria Math" w:cs="Times New Roman"/>
                      <w:sz w:val="20"/>
                      <w:szCs w:val="20"/>
                    </w:rPr>
                    <m:t>1</m:t>
                  </m:r>
                  <m:r>
                    <w:rPr>
                      <w:rFonts w:ascii="Cambria Math" w:hAnsi="Cambria Math" w:cs="Times New Roman"/>
                      <w:sz w:val="20"/>
                      <w:szCs w:val="20"/>
                    </w:rPr>
                    <m:t>a</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II</m:t>
                  </m:r>
                </m:e>
                <m:sub>
                  <m:r>
                    <m:rPr>
                      <m:sty m:val="p"/>
                    </m:rPr>
                    <w:rPr>
                      <w:rFonts w:ascii="Cambria Math" w:hAnsi="Cambria Math" w:cs="Times New Roman"/>
                      <w:sz w:val="20"/>
                      <w:szCs w:val="20"/>
                    </w:rPr>
                    <m:t>2</m:t>
                  </m:r>
                  <m:r>
                    <w:rPr>
                      <w:rFonts w:ascii="Cambria Math" w:hAnsi="Cambria Math" w:cs="Times New Roman"/>
                      <w:sz w:val="20"/>
                      <w:szCs w:val="20"/>
                    </w:rPr>
                    <m:t>a</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NS</m:t>
                  </m:r>
                </m:e>
                <m:sub>
                  <m:r>
                    <m:rPr>
                      <m:sty m:val="p"/>
                    </m:rPr>
                    <w:rPr>
                      <w:rFonts w:ascii="Cambria Math" w:hAnsi="Cambria Math" w:cs="Times New Roman"/>
                      <w:sz w:val="20"/>
                      <w:szCs w:val="20"/>
                    </w:rPr>
                    <m:t>2</m:t>
                  </m:r>
                  <m:r>
                    <w:rPr>
                      <w:rFonts w:ascii="Cambria Math" w:hAnsi="Cambria Math" w:cs="Times New Roman"/>
                      <w:sz w:val="20"/>
                      <w:szCs w:val="20"/>
                    </w:rPr>
                    <m:t>a</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sz w:val="20"/>
                          <w:szCs w:val="20"/>
                        </w:rPr>
                      </m:ctrlPr>
                    </m:sSubPr>
                    <m:e>
                      <m:r>
                        <w:rPr>
                          <w:rFonts w:ascii="Cambria Math" w:hAnsi="Cambria Math" w:cs="Times New Roman"/>
                          <w:sz w:val="20"/>
                          <w:szCs w:val="20"/>
                        </w:rPr>
                        <m:t>C</m:t>
                      </m:r>
                    </m:e>
                    <m:sub>
                      <m:r>
                        <m:rPr>
                          <m:sty m:val="p"/>
                        </m:rPr>
                        <w:rPr>
                          <w:rFonts w:ascii="Cambria Math" w:hAnsi="Cambria Math" w:cs="Times New Roman"/>
                          <w:sz w:val="20"/>
                          <w:szCs w:val="20"/>
                        </w:rPr>
                        <m:t>2</m:t>
                      </m:r>
                      <m:r>
                        <w:rPr>
                          <w:rFonts w:ascii="Cambria Math" w:hAnsi="Cambria Math" w:cs="Times New Roman"/>
                          <w:sz w:val="20"/>
                          <w:szCs w:val="20"/>
                        </w:rPr>
                        <m:t>a</m:t>
                      </m:r>
                    </m:sub>
                  </m:sSub>
                </m:num>
                <m:den>
                  <m:r>
                    <m:rPr>
                      <m:sty m:val="p"/>
                    </m:rPr>
                    <w:rPr>
                      <w:rFonts w:ascii="Cambria Math" w:hAnsi="Cambria Math" w:cs="Times New Roman"/>
                      <w:sz w:val="20"/>
                      <w:szCs w:val="20"/>
                    </w:rPr>
                    <m:t>2</m:t>
                  </m:r>
                </m:den>
              </m:f>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H</m:t>
                  </m:r>
                </m:e>
                <m:sub>
                  <m:r>
                    <m:rPr>
                      <m:sty m:val="p"/>
                    </m:rPr>
                    <w:rPr>
                      <w:rFonts w:ascii="Cambria Math" w:hAnsi="Cambria Math" w:cs="Times New Roman"/>
                      <w:sz w:val="20"/>
                      <w:szCs w:val="20"/>
                    </w:rPr>
                    <m:t>2</m:t>
                  </m:r>
                  <m:r>
                    <w:rPr>
                      <w:rFonts w:ascii="Cambria Math" w:hAnsi="Cambria Math" w:cs="Times New Roman"/>
                      <w:sz w:val="20"/>
                      <w:szCs w:val="20"/>
                    </w:rPr>
                    <m:t>a</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PS</m:t>
                  </m:r>
                </m:e>
                <m:sub>
                  <m:r>
                    <w:rPr>
                      <w:rFonts w:ascii="Cambria Math" w:hAnsi="Cambria Math" w:cs="Times New Roman"/>
                      <w:sz w:val="20"/>
                      <w:szCs w:val="20"/>
                    </w:rPr>
                    <m:t>a</m:t>
                  </m:r>
                </m:sub>
              </m:sSub>
              <m:r>
                <m:rPr>
                  <m:sty m:val="p"/>
                </m:rP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S</m:t>
                  </m:r>
                </m:e>
                <m:sub>
                  <m:r>
                    <m:rPr>
                      <m:sty m:val="p"/>
                    </m:rPr>
                    <w:rPr>
                      <w:rFonts w:ascii="Cambria Math" w:hAnsi="Cambria Math" w:cs="Times New Roman"/>
                      <w:sz w:val="20"/>
                      <w:szCs w:val="20"/>
                    </w:rPr>
                    <m:t>Y</m:t>
                  </m:r>
                </m:sub>
              </m:sSub>
            </m:e>
          </m:d>
        </m:oMath>
      </m:oMathPara>
    </w:p>
    <w:p w14:paraId="484356B9" w14:textId="1E31F098" w:rsidR="00BB26DD" w:rsidRPr="00BB26DD" w:rsidRDefault="00BB26DD" w:rsidP="00BB26DD">
      <w:pPr>
        <w:spacing w:line="480" w:lineRule="auto"/>
        <w:rPr>
          <w:rFonts w:ascii="Times New Roman" w:hAnsi="Times New Roman" w:cs="Times New Roman"/>
          <w:sz w:val="24"/>
          <w:szCs w:val="24"/>
        </w:rPr>
      </w:pPr>
      <w:r w:rsidRPr="00BB26DD">
        <w:rPr>
          <w:rFonts w:ascii="Times New Roman" w:hAnsi="Times New Roman" w:cs="Times New Roman"/>
          <w:sz w:val="24"/>
          <w:szCs w:val="24"/>
        </w:rPr>
        <w:tab/>
      </w:r>
      <w:r w:rsidRPr="00BB26DD">
        <w:rPr>
          <w:rFonts w:ascii="Times New Roman" w:hAnsi="Times New Roman" w:cs="Times New Roman"/>
          <w:sz w:val="24"/>
          <w:szCs w:val="24"/>
        </w:rPr>
        <w:tab/>
      </w:r>
      <w:r w:rsidRPr="00BB26DD">
        <w:rPr>
          <w:rFonts w:ascii="Times New Roman" w:hAnsi="Times New Roman" w:cs="Times New Roman"/>
          <w:sz w:val="24"/>
          <w:szCs w:val="24"/>
        </w:rPr>
        <w:tab/>
        <w:t>(Eq 1)</w:t>
      </w:r>
    </w:p>
    <w:p w14:paraId="787DF6A3" w14:textId="7932BFDE" w:rsidR="00423BBA" w:rsidRDefault="00BB26DD" w:rsidP="00B5748E">
      <w:pPr>
        <w:spacing w:line="480" w:lineRule="auto"/>
        <w:rPr>
          <w:rFonts w:ascii="Times New Roman" w:hAnsi="Times New Roman" w:cs="Times New Roman"/>
          <w:sz w:val="24"/>
          <w:szCs w:val="24"/>
        </w:rPr>
      </w:pPr>
      <w:r w:rsidRPr="00BB26DD">
        <w:rPr>
          <w:rFonts w:ascii="Times New Roman" w:hAnsi="Times New Roman" w:cs="Times New Roman"/>
          <w:sz w:val="24"/>
          <w:szCs w:val="24"/>
        </w:rPr>
        <w:t xml:space="preserve">The </w:t>
      </w:r>
      <w:r w:rsidR="0088250D">
        <w:rPr>
          <w:rFonts w:ascii="Times New Roman" w:hAnsi="Times New Roman" w:cs="Times New Roman"/>
          <w:sz w:val="24"/>
          <w:szCs w:val="24"/>
        </w:rPr>
        <w:t xml:space="preserve">additive </w:t>
      </w:r>
      <w:r w:rsidR="009F3133">
        <w:rPr>
          <w:rFonts w:ascii="Times New Roman" w:hAnsi="Times New Roman" w:cs="Times New Roman"/>
          <w:sz w:val="24"/>
          <w:szCs w:val="24"/>
        </w:rPr>
        <w:t xml:space="preserve">(bracketed) </w:t>
      </w:r>
      <w:r w:rsidRPr="00BB26DD">
        <w:rPr>
          <w:rFonts w:ascii="Times New Roman" w:hAnsi="Times New Roman" w:cs="Times New Roman"/>
          <w:sz w:val="24"/>
          <w:szCs w:val="24"/>
        </w:rPr>
        <w:t>term</w:t>
      </w:r>
      <w:r w:rsidR="0088250D">
        <w:rPr>
          <w:rFonts w:ascii="Times New Roman" w:hAnsi="Times New Roman" w:cs="Times New Roman"/>
          <w:sz w:val="24"/>
          <w:szCs w:val="24"/>
        </w:rPr>
        <w:t>s</w:t>
      </w:r>
      <w:r w:rsidRPr="00BB26DD">
        <w:rPr>
          <w:rFonts w:ascii="Times New Roman" w:hAnsi="Times New Roman" w:cs="Times New Roman"/>
          <w:sz w:val="24"/>
          <w:szCs w:val="24"/>
        </w:rPr>
        <w:t xml:space="preserve"> in the equation represent the number of poults from a first </w:t>
      </w:r>
      <w:r w:rsidR="00F23E68">
        <w:rPr>
          <w:rFonts w:ascii="Times New Roman" w:hAnsi="Times New Roman" w:cs="Times New Roman"/>
          <w:sz w:val="24"/>
          <w:szCs w:val="24"/>
        </w:rPr>
        <w:t xml:space="preserve">or second </w:t>
      </w:r>
      <w:r w:rsidRPr="00BB26DD">
        <w:rPr>
          <w:rFonts w:ascii="Times New Roman" w:hAnsi="Times New Roman" w:cs="Times New Roman"/>
          <w:sz w:val="24"/>
          <w:szCs w:val="24"/>
        </w:rPr>
        <w:t>nesting attempt</w:t>
      </w:r>
      <w:r w:rsidR="00BA0C19">
        <w:rPr>
          <w:rFonts w:ascii="Times New Roman" w:hAnsi="Times New Roman" w:cs="Times New Roman"/>
          <w:sz w:val="24"/>
          <w:szCs w:val="24"/>
        </w:rPr>
        <w:t>, respectively,</w:t>
      </w:r>
      <w:r w:rsidRPr="00BB26DD">
        <w:rPr>
          <w:rFonts w:ascii="Times New Roman" w:hAnsi="Times New Roman" w:cs="Times New Roman"/>
          <w:sz w:val="24"/>
          <w:szCs w:val="24"/>
        </w:rPr>
        <w:t xml:space="preserve"> that </w:t>
      </w:r>
      <w:r w:rsidR="00F1698E">
        <w:rPr>
          <w:rFonts w:ascii="Times New Roman" w:hAnsi="Times New Roman" w:cs="Times New Roman"/>
          <w:sz w:val="24"/>
          <w:szCs w:val="24"/>
        </w:rPr>
        <w:t>survive</w:t>
      </w:r>
      <w:r w:rsidRPr="00BB26DD">
        <w:rPr>
          <w:rFonts w:ascii="Times New Roman" w:hAnsi="Times New Roman" w:cs="Times New Roman"/>
          <w:sz w:val="24"/>
          <w:szCs w:val="24"/>
        </w:rPr>
        <w:t xml:space="preserve"> to 1 year of age. We assumed an equal sex ratio </w:t>
      </w:r>
      <w:r w:rsidR="00F1698E">
        <w:rPr>
          <w:rFonts w:ascii="Times New Roman" w:hAnsi="Times New Roman" w:cs="Times New Roman"/>
          <w:sz w:val="24"/>
          <w:szCs w:val="24"/>
        </w:rPr>
        <w:t>of eggs</w:t>
      </w:r>
      <w:r w:rsidR="00D50105">
        <w:rPr>
          <w:rFonts w:ascii="Times New Roman" w:hAnsi="Times New Roman" w:cs="Times New Roman"/>
          <w:sz w:val="24"/>
          <w:szCs w:val="24"/>
        </w:rPr>
        <w:t xml:space="preserve"> </w:t>
      </w:r>
      <w:r w:rsidRPr="00BB26DD">
        <w:rPr>
          <w:rFonts w:ascii="Times New Roman" w:hAnsi="Times New Roman" w:cs="Times New Roman"/>
          <w:sz w:val="24"/>
          <w:szCs w:val="24"/>
        </w:rPr>
        <w:t xml:space="preserve">and </w:t>
      </w:r>
      <w:r w:rsidR="006037DC">
        <w:rPr>
          <w:rFonts w:ascii="Times New Roman" w:hAnsi="Times New Roman" w:cs="Times New Roman"/>
          <w:sz w:val="24"/>
          <w:szCs w:val="24"/>
        </w:rPr>
        <w:t xml:space="preserve">therefore </w:t>
      </w:r>
      <w:r w:rsidRPr="00BB26DD">
        <w:rPr>
          <w:rFonts w:ascii="Times New Roman" w:hAnsi="Times New Roman" w:cs="Times New Roman"/>
          <w:sz w:val="24"/>
          <w:szCs w:val="24"/>
        </w:rPr>
        <w:t xml:space="preserve">divided clutch size by 2 to estimate the number of female </w:t>
      </w:r>
      <w:r w:rsidR="00F1698E">
        <w:rPr>
          <w:rFonts w:ascii="Times New Roman" w:hAnsi="Times New Roman" w:cs="Times New Roman"/>
          <w:sz w:val="24"/>
          <w:szCs w:val="24"/>
        </w:rPr>
        <w:t>poults</w:t>
      </w:r>
      <w:r w:rsidRPr="00BB26DD">
        <w:rPr>
          <w:rFonts w:ascii="Times New Roman" w:hAnsi="Times New Roman" w:cs="Times New Roman"/>
          <w:sz w:val="24"/>
          <w:szCs w:val="24"/>
        </w:rPr>
        <w:t xml:space="preserve">. </w:t>
      </w:r>
    </w:p>
    <w:p w14:paraId="1ADDF7D6" w14:textId="36C9BB1E" w:rsidR="00BB26DD" w:rsidRDefault="00CF14D7" w:rsidP="0087358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Because vital rate data were reported differently across studies, </w:t>
      </w:r>
      <w:r w:rsidR="001D4571">
        <w:rPr>
          <w:rFonts w:ascii="Times New Roman" w:hAnsi="Times New Roman" w:cs="Times New Roman"/>
          <w:sz w:val="24"/>
          <w:szCs w:val="24"/>
        </w:rPr>
        <w:t xml:space="preserve">some </w:t>
      </w:r>
      <w:r w:rsidR="00904ACA">
        <w:rPr>
          <w:rFonts w:ascii="Times New Roman" w:hAnsi="Times New Roman" w:cs="Times New Roman"/>
          <w:sz w:val="24"/>
          <w:szCs w:val="24"/>
        </w:rPr>
        <w:t>standardization was</w:t>
      </w:r>
      <w:r w:rsidR="001D4571">
        <w:rPr>
          <w:rFonts w:ascii="Times New Roman" w:hAnsi="Times New Roman" w:cs="Times New Roman"/>
          <w:sz w:val="24"/>
          <w:szCs w:val="24"/>
        </w:rPr>
        <w:t xml:space="preserve"> necessary for use in our analysis. First, w</w:t>
      </w:r>
      <w:r w:rsidR="00BB26DD" w:rsidRPr="00BB26DD">
        <w:rPr>
          <w:rFonts w:ascii="Times New Roman" w:hAnsi="Times New Roman" w:cs="Times New Roman"/>
          <w:sz w:val="24"/>
          <w:szCs w:val="24"/>
        </w:rPr>
        <w:t xml:space="preserve">e transformed </w:t>
      </w:r>
      <w:r w:rsidR="00086B59">
        <w:rPr>
          <w:rFonts w:ascii="Times New Roman" w:hAnsi="Times New Roman" w:cs="Times New Roman"/>
          <w:sz w:val="24"/>
          <w:szCs w:val="24"/>
        </w:rPr>
        <w:t xml:space="preserve">all vital rate </w:t>
      </w:r>
      <w:r w:rsidR="00BB26DD" w:rsidRPr="00BB26DD">
        <w:rPr>
          <w:rFonts w:ascii="Times New Roman" w:hAnsi="Times New Roman" w:cs="Times New Roman"/>
          <w:sz w:val="24"/>
          <w:szCs w:val="24"/>
        </w:rPr>
        <w:t xml:space="preserve">estimates reported as percentages to probabilities by dividing the estimate and its standard error by 100. </w:t>
      </w:r>
      <w:r w:rsidR="0082490D">
        <w:rPr>
          <w:rFonts w:ascii="Times New Roman" w:hAnsi="Times New Roman" w:cs="Times New Roman"/>
          <w:sz w:val="24"/>
          <w:szCs w:val="24"/>
        </w:rPr>
        <w:t xml:space="preserve">Second, </w:t>
      </w:r>
      <w:r w:rsidR="0022529B">
        <w:rPr>
          <w:rFonts w:ascii="Times New Roman" w:hAnsi="Times New Roman" w:cs="Times New Roman"/>
          <w:sz w:val="24"/>
          <w:szCs w:val="24"/>
        </w:rPr>
        <w:t>w</w:t>
      </w:r>
      <w:r w:rsidR="00BB26DD" w:rsidRPr="00BB26DD">
        <w:rPr>
          <w:rFonts w:ascii="Times New Roman" w:hAnsi="Times New Roman" w:cs="Times New Roman"/>
          <w:sz w:val="24"/>
          <w:szCs w:val="24"/>
        </w:rPr>
        <w:t xml:space="preserve">e </w:t>
      </w:r>
      <w:r w:rsidR="00BB26DD" w:rsidRPr="00BB26DD">
        <w:rPr>
          <w:rFonts w:ascii="Times New Roman" w:hAnsi="Times New Roman" w:cs="Times New Roman"/>
          <w:sz w:val="24"/>
          <w:szCs w:val="24"/>
        </w:rPr>
        <w:lastRenderedPageBreak/>
        <w:t xml:space="preserve">transformed mortality to survival by subtracting the </w:t>
      </w:r>
      <w:r w:rsidR="00BC187D">
        <w:rPr>
          <w:rFonts w:ascii="Times New Roman" w:hAnsi="Times New Roman" w:cs="Times New Roman"/>
          <w:sz w:val="24"/>
          <w:szCs w:val="24"/>
        </w:rPr>
        <w:t xml:space="preserve">mortality </w:t>
      </w:r>
      <w:r w:rsidR="00BB26DD" w:rsidRPr="00BB26DD">
        <w:rPr>
          <w:rFonts w:ascii="Times New Roman" w:hAnsi="Times New Roman" w:cs="Times New Roman"/>
          <w:sz w:val="24"/>
          <w:szCs w:val="24"/>
        </w:rPr>
        <w:t>estimate from 1</w:t>
      </w:r>
      <w:r w:rsidR="00F97B57">
        <w:rPr>
          <w:rFonts w:ascii="Times New Roman" w:hAnsi="Times New Roman" w:cs="Times New Roman"/>
          <w:sz w:val="24"/>
          <w:szCs w:val="24"/>
        </w:rPr>
        <w:t xml:space="preserve"> (standard error </w:t>
      </w:r>
      <w:r>
        <w:rPr>
          <w:rFonts w:ascii="Times New Roman" w:hAnsi="Times New Roman" w:cs="Times New Roman"/>
          <w:sz w:val="24"/>
          <w:szCs w:val="24"/>
        </w:rPr>
        <w:t>remain</w:t>
      </w:r>
      <w:r w:rsidR="00B87A64">
        <w:rPr>
          <w:rFonts w:ascii="Times New Roman" w:hAnsi="Times New Roman" w:cs="Times New Roman"/>
          <w:sz w:val="24"/>
          <w:szCs w:val="24"/>
        </w:rPr>
        <w:t>ed</w:t>
      </w:r>
      <w:r>
        <w:rPr>
          <w:rFonts w:ascii="Times New Roman" w:hAnsi="Times New Roman" w:cs="Times New Roman"/>
          <w:sz w:val="24"/>
          <w:szCs w:val="24"/>
        </w:rPr>
        <w:t xml:space="preserve"> unchanged under the binomial distribution)</w:t>
      </w:r>
      <w:r w:rsidR="00BB26DD" w:rsidRPr="00BB26DD">
        <w:rPr>
          <w:rFonts w:ascii="Times New Roman" w:hAnsi="Times New Roman" w:cs="Times New Roman"/>
          <w:sz w:val="24"/>
          <w:szCs w:val="24"/>
        </w:rPr>
        <w:t>.</w:t>
      </w:r>
      <w:r w:rsidR="0094274D">
        <w:rPr>
          <w:rFonts w:ascii="Times New Roman" w:hAnsi="Times New Roman" w:cs="Times New Roman"/>
          <w:sz w:val="24"/>
          <w:szCs w:val="24"/>
        </w:rPr>
        <w:t xml:space="preserve"> </w:t>
      </w:r>
      <w:r w:rsidR="00B87A64">
        <w:rPr>
          <w:rFonts w:ascii="Times New Roman" w:hAnsi="Times New Roman" w:cs="Times New Roman"/>
          <w:sz w:val="24"/>
          <w:szCs w:val="24"/>
        </w:rPr>
        <w:t>Third, w</w:t>
      </w:r>
      <w:r w:rsidR="00BB26DD" w:rsidRPr="00BB26DD">
        <w:rPr>
          <w:rFonts w:ascii="Times New Roman" w:hAnsi="Times New Roman" w:cs="Times New Roman"/>
          <w:sz w:val="24"/>
          <w:szCs w:val="24"/>
        </w:rPr>
        <w:t xml:space="preserve">e removed duplicate estimates to the best </w:t>
      </w:r>
      <w:r w:rsidR="00932AF6">
        <w:rPr>
          <w:rFonts w:ascii="Times New Roman" w:hAnsi="Times New Roman" w:cs="Times New Roman"/>
          <w:sz w:val="24"/>
          <w:szCs w:val="24"/>
        </w:rPr>
        <w:t xml:space="preserve">of our ability. For example, </w:t>
      </w:r>
      <w:r w:rsidR="00423BBA">
        <w:rPr>
          <w:rFonts w:ascii="Times New Roman" w:hAnsi="Times New Roman" w:cs="Times New Roman"/>
          <w:sz w:val="24"/>
          <w:szCs w:val="24"/>
        </w:rPr>
        <w:t xml:space="preserve">one </w:t>
      </w:r>
      <w:r w:rsidR="00932AF6">
        <w:rPr>
          <w:rFonts w:ascii="Times New Roman" w:hAnsi="Times New Roman" w:cs="Times New Roman"/>
          <w:sz w:val="24"/>
          <w:szCs w:val="24"/>
        </w:rPr>
        <w:t>stud</w:t>
      </w:r>
      <w:r w:rsidR="00423BBA">
        <w:rPr>
          <w:rFonts w:ascii="Times New Roman" w:hAnsi="Times New Roman" w:cs="Times New Roman"/>
          <w:sz w:val="24"/>
          <w:szCs w:val="24"/>
        </w:rPr>
        <w:t>y</w:t>
      </w:r>
      <w:r w:rsidR="00707B8C">
        <w:rPr>
          <w:rFonts w:ascii="Times New Roman" w:hAnsi="Times New Roman" w:cs="Times New Roman"/>
          <w:sz w:val="24"/>
          <w:szCs w:val="24"/>
        </w:rPr>
        <w:t xml:space="preserve"> (Shields and Flake 2006)</w:t>
      </w:r>
      <w:r w:rsidR="00BB26DD" w:rsidRPr="00BB26DD">
        <w:rPr>
          <w:rFonts w:ascii="Times New Roman" w:hAnsi="Times New Roman" w:cs="Times New Roman"/>
          <w:sz w:val="24"/>
          <w:szCs w:val="24"/>
        </w:rPr>
        <w:t xml:space="preserve"> reported </w:t>
      </w:r>
      <w:r w:rsidR="00CB42CC">
        <w:rPr>
          <w:rFonts w:ascii="Times New Roman" w:hAnsi="Times New Roman" w:cs="Times New Roman"/>
          <w:sz w:val="24"/>
          <w:szCs w:val="24"/>
        </w:rPr>
        <w:t xml:space="preserve">apparent </w:t>
      </w:r>
      <w:r w:rsidR="00BB26DD" w:rsidRPr="00BB26DD">
        <w:rPr>
          <w:rFonts w:ascii="Times New Roman" w:hAnsi="Times New Roman" w:cs="Times New Roman"/>
          <w:sz w:val="24"/>
          <w:szCs w:val="24"/>
        </w:rPr>
        <w:t>poult survival from 0-14 days, 14-28 days, and 0-28 days (inclusive of the previous two estimates)</w:t>
      </w:r>
      <w:r w:rsidR="00D42C54">
        <w:rPr>
          <w:rFonts w:ascii="Times New Roman" w:hAnsi="Times New Roman" w:cs="Times New Roman"/>
          <w:sz w:val="24"/>
          <w:szCs w:val="24"/>
        </w:rPr>
        <w:t>,</w:t>
      </w:r>
      <w:r w:rsidR="00BB26DD" w:rsidRPr="00BB26DD">
        <w:rPr>
          <w:rFonts w:ascii="Times New Roman" w:hAnsi="Times New Roman" w:cs="Times New Roman"/>
          <w:sz w:val="24"/>
          <w:szCs w:val="24"/>
        </w:rPr>
        <w:t xml:space="preserve"> so we only used the estimate for 0-28 days.</w:t>
      </w:r>
    </w:p>
    <w:p w14:paraId="41F22208" w14:textId="42C91BEE" w:rsidR="00187DB1" w:rsidRPr="00BB26DD" w:rsidRDefault="00187DB1" w:rsidP="00187DB1">
      <w:pPr>
        <w:spacing w:line="480" w:lineRule="auto"/>
        <w:ind w:firstLine="720"/>
        <w:rPr>
          <w:rFonts w:ascii="Times New Roman" w:hAnsi="Times New Roman" w:cs="Times New Roman"/>
          <w:sz w:val="24"/>
          <w:szCs w:val="24"/>
        </w:rPr>
      </w:pPr>
      <w:r w:rsidRPr="00BB26DD">
        <w:rPr>
          <w:rFonts w:ascii="Times New Roman" w:hAnsi="Times New Roman" w:cs="Times New Roman"/>
          <w:sz w:val="24"/>
          <w:szCs w:val="24"/>
        </w:rPr>
        <w:t xml:space="preserve">After standardizing the vital rates, we </w:t>
      </w:r>
      <w:r>
        <w:rPr>
          <w:rFonts w:ascii="Times New Roman" w:hAnsi="Times New Roman" w:cs="Times New Roman"/>
          <w:sz w:val="24"/>
          <w:szCs w:val="24"/>
        </w:rPr>
        <w:t xml:space="preserve">removed estimates that combined </w:t>
      </w:r>
      <w:r w:rsidR="003E4C2B">
        <w:rPr>
          <w:rFonts w:ascii="Times New Roman" w:hAnsi="Times New Roman" w:cs="Times New Roman"/>
          <w:sz w:val="24"/>
          <w:szCs w:val="24"/>
        </w:rPr>
        <w:t xml:space="preserve">SY </w:t>
      </w:r>
      <w:r w:rsidR="00D50105">
        <w:rPr>
          <w:rFonts w:ascii="Times New Roman" w:hAnsi="Times New Roman" w:cs="Times New Roman"/>
          <w:sz w:val="24"/>
          <w:szCs w:val="24"/>
        </w:rPr>
        <w:t xml:space="preserve">and </w:t>
      </w:r>
      <w:r w:rsidR="003E4C2B">
        <w:rPr>
          <w:rFonts w:ascii="Times New Roman" w:hAnsi="Times New Roman" w:cs="Times New Roman"/>
          <w:sz w:val="24"/>
          <w:szCs w:val="24"/>
        </w:rPr>
        <w:t xml:space="preserve">ASY </w:t>
      </w:r>
      <w:r>
        <w:rPr>
          <w:rFonts w:ascii="Times New Roman" w:hAnsi="Times New Roman" w:cs="Times New Roman"/>
          <w:sz w:val="24"/>
          <w:szCs w:val="24"/>
        </w:rPr>
        <w:t xml:space="preserve">adults or did not report standard error </w:t>
      </w:r>
      <w:r w:rsidRPr="00BB26DD">
        <w:rPr>
          <w:rFonts w:ascii="Times New Roman" w:hAnsi="Times New Roman" w:cs="Times New Roman"/>
          <w:sz w:val="24"/>
          <w:szCs w:val="24"/>
        </w:rPr>
        <w:t>or another me</w:t>
      </w:r>
      <w:r>
        <w:rPr>
          <w:rFonts w:ascii="Times New Roman" w:hAnsi="Times New Roman" w:cs="Times New Roman"/>
          <w:sz w:val="24"/>
          <w:szCs w:val="24"/>
        </w:rPr>
        <w:t xml:space="preserve">asure of variation </w:t>
      </w:r>
      <w:r w:rsidRPr="00BB26DD">
        <w:rPr>
          <w:rFonts w:ascii="Times New Roman" w:hAnsi="Times New Roman" w:cs="Times New Roman"/>
          <w:sz w:val="24"/>
          <w:szCs w:val="24"/>
        </w:rPr>
        <w:t>that allowed us to estimate standard error. For</w:t>
      </w:r>
      <w:r>
        <w:rPr>
          <w:rFonts w:ascii="Times New Roman" w:hAnsi="Times New Roman" w:cs="Times New Roman"/>
          <w:sz w:val="24"/>
          <w:szCs w:val="24"/>
        </w:rPr>
        <w:t xml:space="preserve"> estimates that did</w:t>
      </w:r>
      <w:r w:rsidRPr="00BB26DD">
        <w:rPr>
          <w:rFonts w:ascii="Times New Roman" w:hAnsi="Times New Roman" w:cs="Times New Roman"/>
          <w:sz w:val="24"/>
          <w:szCs w:val="24"/>
        </w:rPr>
        <w:t xml:space="preserve"> not report a standard error </w:t>
      </w:r>
      <w:r>
        <w:rPr>
          <w:rFonts w:ascii="Times New Roman" w:hAnsi="Times New Roman" w:cs="Times New Roman"/>
          <w:sz w:val="24"/>
          <w:szCs w:val="24"/>
        </w:rPr>
        <w:t xml:space="preserve">but included another measure of variation, </w:t>
      </w:r>
      <w:r w:rsidRPr="00BB26DD">
        <w:rPr>
          <w:rFonts w:ascii="Times New Roman" w:hAnsi="Times New Roman" w:cs="Times New Roman"/>
          <w:sz w:val="24"/>
          <w:szCs w:val="24"/>
        </w:rPr>
        <w:t>we calculate</w:t>
      </w:r>
      <w:r>
        <w:rPr>
          <w:rFonts w:ascii="Times New Roman" w:hAnsi="Times New Roman" w:cs="Times New Roman"/>
          <w:sz w:val="24"/>
          <w:szCs w:val="24"/>
        </w:rPr>
        <w:t>d</w:t>
      </w:r>
      <w:r w:rsidRPr="00BB26DD">
        <w:rPr>
          <w:rFonts w:ascii="Times New Roman" w:hAnsi="Times New Roman" w:cs="Times New Roman"/>
          <w:sz w:val="24"/>
          <w:szCs w:val="24"/>
        </w:rPr>
        <w:t xml:space="preserve"> standard error in one of three ways. </w:t>
      </w:r>
      <w:r>
        <w:rPr>
          <w:rFonts w:ascii="Times New Roman" w:hAnsi="Times New Roman" w:cs="Times New Roman"/>
          <w:sz w:val="24"/>
          <w:szCs w:val="24"/>
        </w:rPr>
        <w:t xml:space="preserve">First, for estimates that reported a standard deviation and assumed a normal sampling distribution of the vital rate, </w:t>
      </w:r>
      <w:r w:rsidRPr="00BB26DD">
        <w:rPr>
          <w:rFonts w:ascii="Times New Roman" w:hAnsi="Times New Roman" w:cs="Times New Roman"/>
          <w:sz w:val="24"/>
          <w:szCs w:val="24"/>
        </w:rPr>
        <w:t xml:space="preserve">we calculated standard error by dividing the standard deviation by the sample size. </w:t>
      </w:r>
      <w:r>
        <w:rPr>
          <w:rFonts w:ascii="Times New Roman" w:hAnsi="Times New Roman" w:cs="Times New Roman"/>
          <w:sz w:val="24"/>
          <w:szCs w:val="24"/>
        </w:rPr>
        <w:t xml:space="preserve">Second, for estimates that </w:t>
      </w:r>
      <w:r w:rsidRPr="00BB26DD">
        <w:rPr>
          <w:rFonts w:ascii="Times New Roman" w:hAnsi="Times New Roman" w:cs="Times New Roman"/>
          <w:sz w:val="24"/>
          <w:szCs w:val="24"/>
        </w:rPr>
        <w:t>reported a confidence interval but no standard error, we assumed the sampling distribution was normally distributed and calculated SE from the CI as</w:t>
      </w:r>
      <w:r>
        <w:rPr>
          <w:rFonts w:ascii="Times New Roman" w:hAnsi="Times New Roman" w:cs="Times New Roman"/>
          <w:sz w:val="24"/>
          <w:szCs w:val="24"/>
        </w:rPr>
        <w:t>:</w:t>
      </w:r>
      <w:r w:rsidRPr="00BB26DD">
        <w:rPr>
          <w:rFonts w:ascii="Times New Roman" w:hAnsi="Times New Roman" w:cs="Times New Roman"/>
          <w:sz w:val="24"/>
          <w:szCs w:val="24"/>
        </w:rPr>
        <w:t xml:space="preserve"> (upper limit – lower limit)/3.92 for 95% CI</w:t>
      </w:r>
      <w:r>
        <w:rPr>
          <w:rFonts w:ascii="Times New Roman" w:hAnsi="Times New Roman" w:cs="Times New Roman"/>
          <w:sz w:val="24"/>
          <w:szCs w:val="24"/>
        </w:rPr>
        <w:t>,</w:t>
      </w:r>
      <w:r w:rsidRPr="00BB26DD">
        <w:rPr>
          <w:rFonts w:ascii="Times New Roman" w:hAnsi="Times New Roman" w:cs="Times New Roman"/>
          <w:sz w:val="24"/>
          <w:szCs w:val="24"/>
        </w:rPr>
        <w:t xml:space="preserve"> and (upper limit – lower limit)/3.29 for 90% CI. </w:t>
      </w:r>
      <w:r>
        <w:rPr>
          <w:rFonts w:ascii="Times New Roman" w:hAnsi="Times New Roman" w:cs="Times New Roman"/>
          <w:sz w:val="24"/>
          <w:szCs w:val="24"/>
        </w:rPr>
        <w:t>Third, f</w:t>
      </w:r>
      <w:r w:rsidRPr="00BB26DD">
        <w:rPr>
          <w:rFonts w:ascii="Times New Roman" w:hAnsi="Times New Roman" w:cs="Times New Roman"/>
          <w:sz w:val="24"/>
          <w:szCs w:val="24"/>
        </w:rPr>
        <w:t xml:space="preserve">or estimates of nesting rate, </w:t>
      </w:r>
      <w:r w:rsidR="00CB42CC">
        <w:rPr>
          <w:rFonts w:ascii="Times New Roman" w:hAnsi="Times New Roman" w:cs="Times New Roman"/>
          <w:sz w:val="24"/>
          <w:szCs w:val="24"/>
        </w:rPr>
        <w:t xml:space="preserve">apparent </w:t>
      </w:r>
      <w:r w:rsidRPr="00BB26DD">
        <w:rPr>
          <w:rFonts w:ascii="Times New Roman" w:hAnsi="Times New Roman" w:cs="Times New Roman"/>
          <w:sz w:val="24"/>
          <w:szCs w:val="24"/>
        </w:rPr>
        <w:t>nest success, or survival that had no reported SE or CI but reported sample size, we estimated standard error from the binomial distribution as</w:t>
      </w:r>
      <w:r w:rsidR="001B6D25">
        <w:rPr>
          <w:rFonts w:ascii="Times New Roman" w:hAnsi="Times New Roman" w:cs="Times New Roman"/>
          <w:sz w:val="24"/>
          <w:szCs w:val="24"/>
        </w:rPr>
        <w:t>:</w:t>
      </w:r>
      <w:r w:rsidRPr="00BB26DD">
        <w:rPr>
          <w:rFonts w:ascii="Times New Roman" w:hAnsi="Times New Roman" w:cs="Times New Roman"/>
          <w:sz w:val="24"/>
          <w:szCs w:val="24"/>
        </w:rPr>
        <w:t xml:space="preserve"> </w:t>
      </w:r>
    </w:p>
    <w:p w14:paraId="011074B0" w14:textId="7B39818D" w:rsidR="00187DB1" w:rsidRPr="00BB26DD" w:rsidRDefault="00187DB1" w:rsidP="00D05E6A">
      <w:pPr>
        <w:spacing w:line="480" w:lineRule="auto"/>
        <w:ind w:left="2160" w:firstLine="720"/>
        <w:jc w:val="center"/>
        <w:rPr>
          <w:rFonts w:ascii="Times New Roman" w:hAnsi="Times New Roman" w:cs="Times New Roman"/>
          <w:sz w:val="24"/>
          <w:szCs w:val="24"/>
        </w:rPr>
      </w:pPr>
      <m:oMath>
        <m:r>
          <w:rPr>
            <w:rFonts w:ascii="Cambria Math" w:hAnsi="Cambria Math" w:cs="Times New Roman"/>
            <w:sz w:val="24"/>
            <w:szCs w:val="24"/>
          </w:rPr>
          <m:t>SE</m:t>
        </m:r>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w:rPr>
                    <w:rFonts w:ascii="Cambria Math" w:hAnsi="Cambria Math" w:cs="Times New Roman"/>
                    <w:sz w:val="24"/>
                    <w:szCs w:val="24"/>
                  </w:rPr>
                  <m:t>p</m:t>
                </m:r>
                <m:r>
                  <m:rPr>
                    <m:sty m:val="p"/>
                  </m:rPr>
                  <w:rPr>
                    <w:rFonts w:ascii="Cambria Math" w:hAnsi="Cambria Math" w:cs="Times New Roman"/>
                    <w:sz w:val="24"/>
                    <w:szCs w:val="24"/>
                  </w:rPr>
                  <m:t>(1-</m:t>
                </m:r>
                <m:r>
                  <w:rPr>
                    <w:rFonts w:ascii="Cambria Math" w:hAnsi="Cambria Math" w:cs="Times New Roman"/>
                    <w:sz w:val="24"/>
                    <w:szCs w:val="24"/>
                  </w:rPr>
                  <m:t>p</m:t>
                </m:r>
                <m:r>
                  <m:rPr>
                    <m:sty m:val="p"/>
                  </m:rPr>
                  <w:rPr>
                    <w:rFonts w:ascii="Cambria Math" w:hAnsi="Cambria Math" w:cs="Times New Roman"/>
                    <w:sz w:val="24"/>
                    <w:szCs w:val="24"/>
                  </w:rPr>
                  <m:t>)</m:t>
                </m:r>
              </m:num>
              <m:den>
                <m:r>
                  <w:rPr>
                    <w:rFonts w:ascii="Cambria Math" w:hAnsi="Cambria Math" w:cs="Times New Roman"/>
                    <w:sz w:val="24"/>
                    <w:szCs w:val="24"/>
                  </w:rPr>
                  <m:t>n</m:t>
                </m:r>
              </m:den>
            </m:f>
          </m:e>
        </m:rad>
      </m:oMath>
      <w:r w:rsidR="00637A50">
        <w:rPr>
          <w:rFonts w:ascii="Times New Roman" w:eastAsiaTheme="minorEastAsia" w:hAnsi="Times New Roman" w:cs="Times New Roman"/>
          <w:sz w:val="24"/>
          <w:szCs w:val="24"/>
        </w:rPr>
        <w:t>,</w:t>
      </w:r>
      <w:r w:rsidR="00986B71">
        <w:rPr>
          <w:rFonts w:ascii="Times New Roman" w:eastAsiaTheme="minorEastAsia" w:hAnsi="Times New Roman" w:cs="Times New Roman"/>
          <w:sz w:val="24"/>
          <w:szCs w:val="24"/>
        </w:rPr>
        <w:t xml:space="preserve"> </w:t>
      </w:r>
      <w:r w:rsidR="00986B71">
        <w:rPr>
          <w:rFonts w:ascii="Times New Roman" w:eastAsiaTheme="minorEastAsia" w:hAnsi="Times New Roman" w:cs="Times New Roman"/>
          <w:sz w:val="24"/>
          <w:szCs w:val="24"/>
        </w:rPr>
        <w:tab/>
      </w:r>
      <w:r w:rsidR="00384030">
        <w:rPr>
          <w:rFonts w:ascii="Times New Roman" w:eastAsiaTheme="minorEastAsia" w:hAnsi="Times New Roman" w:cs="Times New Roman"/>
          <w:sz w:val="24"/>
          <w:szCs w:val="24"/>
        </w:rPr>
        <w:tab/>
      </w:r>
      <w:r w:rsidR="00384030">
        <w:rPr>
          <w:rFonts w:ascii="Times New Roman" w:eastAsiaTheme="minorEastAsia" w:hAnsi="Times New Roman" w:cs="Times New Roman"/>
          <w:sz w:val="24"/>
          <w:szCs w:val="24"/>
        </w:rPr>
        <w:tab/>
      </w:r>
      <w:r w:rsidR="00384030">
        <w:rPr>
          <w:rFonts w:ascii="Times New Roman" w:eastAsiaTheme="minorEastAsia" w:hAnsi="Times New Roman" w:cs="Times New Roman"/>
          <w:sz w:val="24"/>
          <w:szCs w:val="24"/>
        </w:rPr>
        <w:tab/>
      </w:r>
      <w:r w:rsidR="00986B71">
        <w:rPr>
          <w:rFonts w:ascii="Times New Roman" w:eastAsiaTheme="minorEastAsia" w:hAnsi="Times New Roman" w:cs="Times New Roman"/>
          <w:sz w:val="24"/>
          <w:szCs w:val="24"/>
        </w:rPr>
        <w:t>(Eq 2)</w:t>
      </w:r>
    </w:p>
    <w:p w14:paraId="639BC86B" w14:textId="57BAE4D4" w:rsidR="00F77BDC" w:rsidRDefault="00384030" w:rsidP="00BB26DD">
      <w:pPr>
        <w:spacing w:line="480" w:lineRule="auto"/>
        <w:rPr>
          <w:rFonts w:ascii="Times New Roman" w:hAnsi="Times New Roman" w:cs="Times New Roman"/>
          <w:sz w:val="24"/>
          <w:szCs w:val="24"/>
        </w:rPr>
      </w:pPr>
      <w:r>
        <w:rPr>
          <w:rFonts w:ascii="Times New Roman" w:hAnsi="Times New Roman" w:cs="Times New Roman"/>
          <w:sz w:val="24"/>
          <w:szCs w:val="24"/>
        </w:rPr>
        <w:t>w</w:t>
      </w:r>
      <w:r w:rsidR="00637A50">
        <w:rPr>
          <w:rFonts w:ascii="Times New Roman" w:hAnsi="Times New Roman" w:cs="Times New Roman"/>
          <w:sz w:val="24"/>
          <w:szCs w:val="24"/>
        </w:rPr>
        <w:t>here</w:t>
      </w:r>
      <w:r>
        <w:rPr>
          <w:rFonts w:ascii="Times New Roman" w:hAnsi="Times New Roman" w:cs="Times New Roman"/>
          <w:sz w:val="24"/>
          <w:szCs w:val="24"/>
        </w:rPr>
        <w:t xml:space="preserve"> </w:t>
      </w:r>
      <w:r>
        <w:rPr>
          <w:rFonts w:ascii="Times New Roman" w:hAnsi="Times New Roman" w:cs="Times New Roman"/>
          <w:i/>
          <w:iCs/>
          <w:sz w:val="24"/>
          <w:szCs w:val="24"/>
        </w:rPr>
        <w:t>p</w:t>
      </w:r>
      <w:r>
        <w:rPr>
          <w:rFonts w:ascii="Times New Roman" w:hAnsi="Times New Roman" w:cs="Times New Roman"/>
          <w:sz w:val="24"/>
          <w:szCs w:val="24"/>
        </w:rPr>
        <w:t xml:space="preserve"> represents </w:t>
      </w:r>
      <w:r w:rsidR="00F85A15">
        <w:rPr>
          <w:rFonts w:ascii="Times New Roman" w:hAnsi="Times New Roman" w:cs="Times New Roman"/>
          <w:sz w:val="24"/>
          <w:szCs w:val="24"/>
        </w:rPr>
        <w:t xml:space="preserve">the point estimate of the vital rate and </w:t>
      </w:r>
      <w:r w:rsidR="00F85A15">
        <w:rPr>
          <w:rFonts w:ascii="Times New Roman" w:hAnsi="Times New Roman" w:cs="Times New Roman"/>
          <w:i/>
          <w:iCs/>
          <w:sz w:val="24"/>
          <w:szCs w:val="24"/>
        </w:rPr>
        <w:t>n</w:t>
      </w:r>
      <w:r w:rsidR="00F85A15">
        <w:rPr>
          <w:rFonts w:ascii="Times New Roman" w:hAnsi="Times New Roman" w:cs="Times New Roman"/>
          <w:sz w:val="24"/>
          <w:szCs w:val="24"/>
        </w:rPr>
        <w:t xml:space="preserve"> represents the sample size</w:t>
      </w:r>
      <w:r w:rsidR="00102732">
        <w:rPr>
          <w:rFonts w:ascii="Times New Roman" w:hAnsi="Times New Roman" w:cs="Times New Roman"/>
          <w:sz w:val="24"/>
          <w:szCs w:val="24"/>
        </w:rPr>
        <w:t>.</w:t>
      </w:r>
      <w:r w:rsidR="00986B71">
        <w:rPr>
          <w:rFonts w:ascii="Times New Roman" w:hAnsi="Times New Roman" w:cs="Times New Roman"/>
          <w:sz w:val="24"/>
          <w:szCs w:val="24"/>
        </w:rPr>
        <w:t xml:space="preserve"> </w:t>
      </w:r>
      <w:r w:rsidR="00187DB1">
        <w:rPr>
          <w:rFonts w:ascii="Times New Roman" w:hAnsi="Times New Roman" w:cs="Times New Roman"/>
          <w:sz w:val="24"/>
          <w:szCs w:val="24"/>
        </w:rPr>
        <w:t>If we were not able to estimate standard error in any of these ways or the reported standard error was 0, we removed the estimate from our analysis.</w:t>
      </w:r>
    </w:p>
    <w:p w14:paraId="5B88E320" w14:textId="46118B5F" w:rsidR="00BB26DD" w:rsidRPr="00BB26DD" w:rsidRDefault="00BB26DD" w:rsidP="00F77BDC">
      <w:pPr>
        <w:spacing w:line="480" w:lineRule="auto"/>
        <w:ind w:firstLine="720"/>
        <w:rPr>
          <w:rFonts w:ascii="Times New Roman" w:hAnsi="Times New Roman" w:cs="Times New Roman"/>
          <w:sz w:val="24"/>
          <w:szCs w:val="24"/>
        </w:rPr>
      </w:pPr>
      <w:r w:rsidRPr="00BB26DD">
        <w:rPr>
          <w:rFonts w:ascii="Times New Roman" w:hAnsi="Times New Roman" w:cs="Times New Roman"/>
          <w:sz w:val="24"/>
          <w:szCs w:val="24"/>
        </w:rPr>
        <w:t xml:space="preserve">To complete the </w:t>
      </w:r>
      <w:r w:rsidR="00FD3097">
        <w:rPr>
          <w:rFonts w:ascii="Times New Roman" w:hAnsi="Times New Roman" w:cs="Times New Roman"/>
          <w:sz w:val="24"/>
          <w:szCs w:val="24"/>
        </w:rPr>
        <w:t>LSA</w:t>
      </w:r>
      <w:r w:rsidRPr="00BB26DD">
        <w:rPr>
          <w:rFonts w:ascii="Times New Roman" w:hAnsi="Times New Roman" w:cs="Times New Roman"/>
          <w:sz w:val="24"/>
          <w:szCs w:val="24"/>
        </w:rPr>
        <w:t xml:space="preserve">, we created process distributions for each vital rate defined in our matrix. </w:t>
      </w:r>
      <w:r w:rsidR="00C874C5">
        <w:rPr>
          <w:rFonts w:ascii="Times New Roman" w:hAnsi="Times New Roman" w:cs="Times New Roman"/>
          <w:sz w:val="24"/>
          <w:szCs w:val="24"/>
        </w:rPr>
        <w:t xml:space="preserve">Most vital rates reported </w:t>
      </w:r>
      <w:r w:rsidR="00224549">
        <w:rPr>
          <w:rFonts w:ascii="Times New Roman" w:hAnsi="Times New Roman" w:cs="Times New Roman"/>
          <w:sz w:val="24"/>
          <w:szCs w:val="24"/>
        </w:rPr>
        <w:t xml:space="preserve">in </w:t>
      </w:r>
      <w:r w:rsidR="00C874C5">
        <w:rPr>
          <w:rFonts w:ascii="Times New Roman" w:hAnsi="Times New Roman" w:cs="Times New Roman"/>
          <w:sz w:val="24"/>
          <w:szCs w:val="24"/>
        </w:rPr>
        <w:t>peer</w:t>
      </w:r>
      <w:r w:rsidR="00F16DF6">
        <w:rPr>
          <w:rFonts w:ascii="Times New Roman" w:hAnsi="Times New Roman" w:cs="Times New Roman"/>
          <w:sz w:val="24"/>
          <w:szCs w:val="24"/>
        </w:rPr>
        <w:t>-</w:t>
      </w:r>
      <w:r w:rsidR="00C874C5">
        <w:rPr>
          <w:rFonts w:ascii="Times New Roman" w:hAnsi="Times New Roman" w:cs="Times New Roman"/>
          <w:sz w:val="24"/>
          <w:szCs w:val="24"/>
        </w:rPr>
        <w:t>review</w:t>
      </w:r>
      <w:r w:rsidR="008021BA">
        <w:rPr>
          <w:rFonts w:ascii="Times New Roman" w:hAnsi="Times New Roman" w:cs="Times New Roman"/>
          <w:sz w:val="24"/>
          <w:szCs w:val="24"/>
        </w:rPr>
        <w:t>ed</w:t>
      </w:r>
      <w:r w:rsidR="00C874C5">
        <w:rPr>
          <w:rFonts w:ascii="Times New Roman" w:hAnsi="Times New Roman" w:cs="Times New Roman"/>
          <w:sz w:val="24"/>
          <w:szCs w:val="24"/>
        </w:rPr>
        <w:t xml:space="preserve"> studies include variability that is the result of </w:t>
      </w:r>
      <w:r w:rsidR="00C874C5">
        <w:rPr>
          <w:rFonts w:ascii="Times New Roman" w:hAnsi="Times New Roman" w:cs="Times New Roman"/>
          <w:sz w:val="24"/>
          <w:szCs w:val="24"/>
        </w:rPr>
        <w:lastRenderedPageBreak/>
        <w:t xml:space="preserve">biological process variance (true variance in a vital rate resulting from spatial or temporal variation in habitat, population dynamics, or life history) and variation resulting from sampling error (Raithel et al. 2007). </w:t>
      </w:r>
      <w:r w:rsidR="00214254">
        <w:rPr>
          <w:rFonts w:ascii="Times New Roman" w:hAnsi="Times New Roman" w:cs="Times New Roman"/>
          <w:sz w:val="24"/>
          <w:szCs w:val="24"/>
        </w:rPr>
        <w:t xml:space="preserve">To estimate the </w:t>
      </w:r>
      <w:r w:rsidRPr="00BB26DD">
        <w:rPr>
          <w:rFonts w:ascii="Times New Roman" w:hAnsi="Times New Roman" w:cs="Times New Roman"/>
          <w:sz w:val="24"/>
          <w:szCs w:val="24"/>
        </w:rPr>
        <w:t xml:space="preserve">process distribution (i.e., mean and standard deviation) of each vital rate, we had to separate </w:t>
      </w:r>
      <w:r w:rsidR="00C31F1F">
        <w:rPr>
          <w:rFonts w:ascii="Times New Roman" w:hAnsi="Times New Roman" w:cs="Times New Roman"/>
          <w:sz w:val="24"/>
          <w:szCs w:val="24"/>
        </w:rPr>
        <w:t>sampling</w:t>
      </w:r>
      <w:r w:rsidR="00C31F1F" w:rsidRPr="00BB26DD">
        <w:rPr>
          <w:rFonts w:ascii="Times New Roman" w:hAnsi="Times New Roman" w:cs="Times New Roman"/>
          <w:sz w:val="24"/>
          <w:szCs w:val="24"/>
        </w:rPr>
        <w:t xml:space="preserve"> </w:t>
      </w:r>
      <w:r w:rsidRPr="00BB26DD">
        <w:rPr>
          <w:rFonts w:ascii="Times New Roman" w:hAnsi="Times New Roman" w:cs="Times New Roman"/>
          <w:sz w:val="24"/>
          <w:szCs w:val="24"/>
        </w:rPr>
        <w:t xml:space="preserve">error from process error. </w:t>
      </w:r>
      <w:r w:rsidR="00EC715E">
        <w:rPr>
          <w:rFonts w:ascii="Times New Roman" w:hAnsi="Times New Roman" w:cs="Times New Roman"/>
          <w:sz w:val="24"/>
          <w:szCs w:val="24"/>
        </w:rPr>
        <w:t>To do this, w</w:t>
      </w:r>
      <w:r w:rsidRPr="00BB26DD">
        <w:rPr>
          <w:rFonts w:ascii="Times New Roman" w:hAnsi="Times New Roman" w:cs="Times New Roman"/>
          <w:sz w:val="24"/>
          <w:szCs w:val="24"/>
        </w:rPr>
        <w:t xml:space="preserve">e modeled the observed estimates as </w:t>
      </w:r>
      <w:r w:rsidR="00D61FDE">
        <w:rPr>
          <w:rFonts w:ascii="Times New Roman" w:hAnsi="Times New Roman" w:cs="Times New Roman"/>
          <w:sz w:val="24"/>
          <w:szCs w:val="24"/>
        </w:rPr>
        <w:t>random variables drawn</w:t>
      </w:r>
      <w:r w:rsidRPr="00BB26DD">
        <w:rPr>
          <w:rFonts w:ascii="Times New Roman" w:hAnsi="Times New Roman" w:cs="Times New Roman"/>
          <w:sz w:val="24"/>
          <w:szCs w:val="24"/>
        </w:rPr>
        <w:t xml:space="preserve"> from a normal distribution centered on the true parameter value, with a standard deviation equal to the standard error of the estimate. For example, </w:t>
      </w:r>
      <w:r w:rsidR="00F1698E">
        <w:rPr>
          <w:rFonts w:ascii="Times New Roman" w:hAnsi="Times New Roman" w:cs="Times New Roman"/>
          <w:sz w:val="24"/>
          <w:szCs w:val="24"/>
        </w:rPr>
        <w:t xml:space="preserve">we used </w:t>
      </w:r>
      <w:r w:rsidRPr="00BB26DD">
        <w:rPr>
          <w:rFonts w:ascii="Times New Roman" w:hAnsi="Times New Roman" w:cs="Times New Roman"/>
          <w:sz w:val="24"/>
          <w:szCs w:val="24"/>
        </w:rPr>
        <w:t xml:space="preserve">observations of </w:t>
      </w:r>
      <w:r w:rsidR="00806629">
        <w:rPr>
          <w:rFonts w:ascii="Times New Roman" w:hAnsi="Times New Roman" w:cs="Times New Roman"/>
          <w:sz w:val="24"/>
          <w:szCs w:val="24"/>
        </w:rPr>
        <w:t>incubation</w:t>
      </w:r>
      <w:r w:rsidRPr="00BB26DD">
        <w:rPr>
          <w:rFonts w:ascii="Times New Roman" w:hAnsi="Times New Roman" w:cs="Times New Roman"/>
          <w:sz w:val="24"/>
          <w:szCs w:val="24"/>
        </w:rPr>
        <w:t xml:space="preserve"> initiation probability (</w:t>
      </w:r>
      <w:r w:rsidRPr="007F587B">
        <w:rPr>
          <w:rFonts w:ascii="Times New Roman" w:hAnsi="Times New Roman" w:cs="Times New Roman"/>
          <w:i/>
          <w:iCs/>
          <w:sz w:val="24"/>
          <w:szCs w:val="24"/>
        </w:rPr>
        <w:t>y</w:t>
      </w:r>
      <w:r w:rsidR="00806629">
        <w:rPr>
          <w:rFonts w:ascii="Times New Roman" w:hAnsi="Times New Roman" w:cs="Times New Roman"/>
          <w:i/>
          <w:iCs/>
          <w:sz w:val="24"/>
          <w:szCs w:val="24"/>
          <w:vertAlign w:val="subscript"/>
        </w:rPr>
        <w:t>I</w:t>
      </w:r>
      <w:r w:rsidRPr="007F587B">
        <w:rPr>
          <w:rFonts w:ascii="Times New Roman" w:hAnsi="Times New Roman" w:cs="Times New Roman"/>
          <w:i/>
          <w:iCs/>
          <w:sz w:val="24"/>
          <w:szCs w:val="24"/>
          <w:vertAlign w:val="subscript"/>
        </w:rPr>
        <w:t>I</w:t>
      </w:r>
      <w:r w:rsidRPr="00BB26DD">
        <w:rPr>
          <w:rFonts w:ascii="Times New Roman" w:hAnsi="Times New Roman" w:cs="Times New Roman"/>
          <w:sz w:val="24"/>
          <w:szCs w:val="24"/>
        </w:rPr>
        <w:t xml:space="preserve">) for age class </w:t>
      </w:r>
      <w:r w:rsidRPr="007F587B">
        <w:rPr>
          <w:rFonts w:ascii="Times New Roman" w:hAnsi="Times New Roman" w:cs="Times New Roman"/>
          <w:i/>
          <w:iCs/>
          <w:sz w:val="24"/>
          <w:szCs w:val="24"/>
        </w:rPr>
        <w:t>a</w:t>
      </w:r>
      <w:r w:rsidRPr="00BB26DD">
        <w:rPr>
          <w:rFonts w:ascii="Times New Roman" w:hAnsi="Times New Roman" w:cs="Times New Roman"/>
          <w:sz w:val="24"/>
          <w:szCs w:val="24"/>
        </w:rPr>
        <w:t xml:space="preserve"> and nest attempt </w:t>
      </w:r>
      <w:r w:rsidRPr="007F587B">
        <w:rPr>
          <w:rFonts w:ascii="Times New Roman" w:hAnsi="Times New Roman" w:cs="Times New Roman"/>
          <w:i/>
          <w:iCs/>
          <w:sz w:val="24"/>
          <w:szCs w:val="24"/>
        </w:rPr>
        <w:t>n</w:t>
      </w:r>
      <w:r w:rsidRPr="00BB26DD">
        <w:rPr>
          <w:rFonts w:ascii="Times New Roman" w:hAnsi="Times New Roman" w:cs="Times New Roman"/>
          <w:sz w:val="24"/>
          <w:szCs w:val="24"/>
        </w:rPr>
        <w:t xml:space="preserve"> to estimate mean </w:t>
      </w:r>
      <w:r w:rsidR="00806629">
        <w:rPr>
          <w:rFonts w:ascii="Times New Roman" w:hAnsi="Times New Roman" w:cs="Times New Roman"/>
          <w:sz w:val="24"/>
          <w:szCs w:val="24"/>
        </w:rPr>
        <w:t>incubation</w:t>
      </w:r>
      <w:r w:rsidRPr="00BB26DD">
        <w:rPr>
          <w:rFonts w:ascii="Times New Roman" w:hAnsi="Times New Roman" w:cs="Times New Roman"/>
          <w:sz w:val="24"/>
          <w:szCs w:val="24"/>
        </w:rPr>
        <w:t xml:space="preserve"> initiation probability </w:t>
      </w:r>
      <w:r w:rsidR="00806629">
        <w:rPr>
          <w:rFonts w:ascii="Times New Roman" w:hAnsi="Times New Roman" w:cs="Times New Roman"/>
          <w:i/>
          <w:iCs/>
          <w:sz w:val="24"/>
          <w:szCs w:val="24"/>
        </w:rPr>
        <w:t>I</w:t>
      </w:r>
      <w:r w:rsidRPr="007F587B">
        <w:rPr>
          <w:rFonts w:ascii="Times New Roman" w:hAnsi="Times New Roman" w:cs="Times New Roman"/>
          <w:i/>
          <w:iCs/>
          <w:sz w:val="24"/>
          <w:szCs w:val="24"/>
        </w:rPr>
        <w:t>I</w:t>
      </w:r>
      <w:r w:rsidRPr="00BB26DD">
        <w:rPr>
          <w:rFonts w:ascii="Times New Roman" w:hAnsi="Times New Roman" w:cs="Times New Roman"/>
          <w:sz w:val="24"/>
          <w:szCs w:val="24"/>
        </w:rPr>
        <w:t xml:space="preserve"> via the equation</w:t>
      </w:r>
      <w:r w:rsidR="00015B7C">
        <w:rPr>
          <w:rFonts w:ascii="Times New Roman" w:hAnsi="Times New Roman" w:cs="Times New Roman"/>
          <w:sz w:val="24"/>
          <w:szCs w:val="24"/>
        </w:rPr>
        <w:t>:</w:t>
      </w:r>
      <w:r w:rsidRPr="00BB26DD">
        <w:rPr>
          <w:rFonts w:ascii="Times New Roman" w:hAnsi="Times New Roman" w:cs="Times New Roman"/>
          <w:sz w:val="24"/>
          <w:szCs w:val="24"/>
        </w:rPr>
        <w:t xml:space="preserve"> </w:t>
      </w:r>
    </w:p>
    <w:p w14:paraId="2D7E2801" w14:textId="35ACEDB6" w:rsidR="00BB26DD" w:rsidRPr="00BB26DD" w:rsidRDefault="00E31DC8" w:rsidP="00D05E6A">
      <w:pPr>
        <w:spacing w:line="480" w:lineRule="auto"/>
        <w:ind w:left="2160" w:firstLine="720"/>
        <w:rPr>
          <w:rFonts w:ascii="Times New Roman" w:hAnsi="Times New Roman" w:cs="Times New Roman"/>
          <w:sz w:val="24"/>
          <w:szCs w:val="24"/>
        </w:rPr>
      </w:pPr>
      <m:oMath>
        <m:sSub>
          <m:sSubPr>
            <m:ctrlPr>
              <w:rPr>
                <w:rFonts w:ascii="Cambria Math" w:hAnsi="Cambria Math" w:cs="Times New Roman"/>
                <w:sz w:val="24"/>
                <w:szCs w:val="24"/>
              </w:rPr>
            </m:ctrlPr>
          </m:sSubPr>
          <m:e>
            <m:r>
              <w:rPr>
                <w:rFonts w:ascii="Cambria Math" w:hAnsi="Cambria Math" w:cs="Times New Roman"/>
                <w:sz w:val="24"/>
                <w:szCs w:val="24"/>
              </w:rPr>
              <m:t>y</m:t>
            </m:r>
          </m:e>
          <m:sub>
            <m:sSub>
              <m:sSubPr>
                <m:ctrlPr>
                  <w:rPr>
                    <w:rFonts w:ascii="Cambria Math" w:hAnsi="Cambria Math" w:cs="Times New Roman"/>
                    <w:sz w:val="24"/>
                    <w:szCs w:val="24"/>
                  </w:rPr>
                </m:ctrlPr>
              </m:sSubPr>
              <m:e>
                <m:r>
                  <w:rPr>
                    <w:rFonts w:ascii="Cambria Math" w:hAnsi="Cambria Math" w:cs="Times New Roman"/>
                    <w:sz w:val="24"/>
                    <w:szCs w:val="24"/>
                  </w:rPr>
                  <m:t>II</m:t>
                </m:r>
              </m:e>
              <m:sub>
                <m:r>
                  <w:rPr>
                    <w:rFonts w:ascii="Cambria Math" w:hAnsi="Cambria Math" w:cs="Times New Roman"/>
                    <w:sz w:val="24"/>
                    <w:szCs w:val="24"/>
                  </w:rPr>
                  <m:t>a</m:t>
                </m:r>
                <m:r>
                  <m:rPr>
                    <m:sty m:val="p"/>
                  </m:rPr>
                  <w:rPr>
                    <w:rFonts w:ascii="Cambria Math" w:hAnsi="Cambria Math" w:cs="Times New Roman"/>
                    <w:sz w:val="24"/>
                    <w:szCs w:val="24"/>
                  </w:rPr>
                  <m:t>,</m:t>
                </m:r>
                <m:r>
                  <w:rPr>
                    <w:rFonts w:ascii="Cambria Math" w:hAnsi="Cambria Math" w:cs="Times New Roman"/>
                    <w:sz w:val="24"/>
                    <w:szCs w:val="24"/>
                  </w:rPr>
                  <m:t>n</m:t>
                </m:r>
              </m:sub>
            </m:sSub>
          </m:sub>
        </m:sSub>
        <m:r>
          <m:rPr>
            <m:sty m:val="p"/>
          </m:rPr>
          <w:rPr>
            <w:rFonts w:ascii="Cambria Math" w:hAnsi="Cambria Math" w:cs="Times New Roman"/>
            <w:sz w:val="24"/>
            <w:szCs w:val="24"/>
          </w:rPr>
          <m:t>~</m:t>
        </m:r>
        <m:r>
          <w:rPr>
            <w:rFonts w:ascii="Cambria Math" w:hAnsi="Cambria Math" w:cs="Times New Roman"/>
            <w:sz w:val="24"/>
            <w:szCs w:val="24"/>
          </w:rPr>
          <m:t>Normal</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II</m:t>
                </m:r>
              </m:e>
              <m:sub>
                <m:r>
                  <w:rPr>
                    <w:rFonts w:ascii="Cambria Math" w:hAnsi="Cambria Math" w:cs="Times New Roman"/>
                    <w:sz w:val="24"/>
                    <w:szCs w:val="24"/>
                  </w:rPr>
                  <m:t>a</m:t>
                </m:r>
                <m:r>
                  <m:rPr>
                    <m:sty m:val="p"/>
                  </m:rPr>
                  <w:rPr>
                    <w:rFonts w:ascii="Cambria Math" w:hAnsi="Cambria Math" w:cs="Times New Roman"/>
                    <w:sz w:val="24"/>
                    <w:szCs w:val="24"/>
                  </w:rPr>
                  <m:t>,</m:t>
                </m:r>
                <m:r>
                  <w:rPr>
                    <w:rFonts w:ascii="Cambria Math" w:hAnsi="Cambria Math" w:cs="Times New Roman"/>
                    <w:sz w:val="24"/>
                    <w:szCs w:val="24"/>
                  </w:rPr>
                  <m:t>n</m:t>
                </m:r>
              </m:sub>
            </m:sSub>
            <m:r>
              <m:rPr>
                <m:sty m:val="p"/>
              </m:rPr>
              <w:rPr>
                <w:rFonts w:ascii="Cambria Math" w:hAnsi="Cambria Math" w:cs="Times New Roman"/>
                <w:sz w:val="24"/>
                <w:szCs w:val="24"/>
              </w:rPr>
              <m:t xml:space="preserve">, </m:t>
            </m:r>
            <m:r>
              <w:rPr>
                <w:rFonts w:ascii="Cambria Math" w:hAnsi="Cambria Math" w:cs="Times New Roman"/>
                <w:sz w:val="24"/>
                <w:szCs w:val="24"/>
              </w:rPr>
              <m:t>SE</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y</m:t>
                    </m:r>
                  </m:e>
                  <m:sub>
                    <m:sSub>
                      <m:sSubPr>
                        <m:ctrlPr>
                          <w:rPr>
                            <w:rFonts w:ascii="Cambria Math" w:hAnsi="Cambria Math" w:cs="Times New Roman"/>
                            <w:sz w:val="24"/>
                            <w:szCs w:val="24"/>
                          </w:rPr>
                        </m:ctrlPr>
                      </m:sSubPr>
                      <m:e>
                        <m:r>
                          <w:rPr>
                            <w:rFonts w:ascii="Cambria Math" w:hAnsi="Cambria Math" w:cs="Times New Roman"/>
                            <w:sz w:val="24"/>
                            <w:szCs w:val="24"/>
                          </w:rPr>
                          <m:t>II</m:t>
                        </m:r>
                      </m:e>
                      <m:sub>
                        <m:r>
                          <w:rPr>
                            <w:rFonts w:ascii="Cambria Math" w:hAnsi="Cambria Math" w:cs="Times New Roman"/>
                            <w:sz w:val="24"/>
                            <w:szCs w:val="24"/>
                          </w:rPr>
                          <m:t>a</m:t>
                        </m:r>
                        <m:r>
                          <m:rPr>
                            <m:sty m:val="p"/>
                          </m:rPr>
                          <w:rPr>
                            <w:rFonts w:ascii="Cambria Math" w:hAnsi="Cambria Math" w:cs="Times New Roman"/>
                            <w:sz w:val="24"/>
                            <w:szCs w:val="24"/>
                          </w:rPr>
                          <m:t>,</m:t>
                        </m:r>
                        <m:r>
                          <w:rPr>
                            <w:rFonts w:ascii="Cambria Math" w:hAnsi="Cambria Math" w:cs="Times New Roman"/>
                            <w:sz w:val="24"/>
                            <w:szCs w:val="24"/>
                          </w:rPr>
                          <m:t>n</m:t>
                        </m:r>
                      </m:sub>
                    </m:sSub>
                  </m:sub>
                </m:sSub>
              </m:e>
            </m:d>
          </m:e>
        </m:d>
        <m:r>
          <m:rPr>
            <m:sty m:val="p"/>
          </m:rPr>
          <w:rPr>
            <w:rFonts w:ascii="Cambria Math" w:hAnsi="Cambria Math" w:cs="Times New Roman"/>
            <w:sz w:val="24"/>
            <w:szCs w:val="24"/>
          </w:rPr>
          <m:t>.</m:t>
        </m:r>
      </m:oMath>
      <w:r w:rsidR="00DF70FD">
        <w:rPr>
          <w:rFonts w:ascii="Times New Roman" w:eastAsiaTheme="minorEastAsia" w:hAnsi="Times New Roman" w:cs="Times New Roman"/>
          <w:sz w:val="24"/>
          <w:szCs w:val="24"/>
        </w:rPr>
        <w:tab/>
      </w:r>
      <w:r w:rsidR="00DF70FD">
        <w:rPr>
          <w:rFonts w:ascii="Times New Roman" w:eastAsiaTheme="minorEastAsia" w:hAnsi="Times New Roman" w:cs="Times New Roman"/>
          <w:sz w:val="24"/>
          <w:szCs w:val="24"/>
        </w:rPr>
        <w:tab/>
      </w:r>
      <w:r w:rsidR="00DF70FD">
        <w:rPr>
          <w:rFonts w:ascii="Times New Roman" w:eastAsiaTheme="minorEastAsia" w:hAnsi="Times New Roman" w:cs="Times New Roman"/>
          <w:sz w:val="24"/>
          <w:szCs w:val="24"/>
        </w:rPr>
        <w:tab/>
      </w:r>
      <w:r w:rsidR="003772F7">
        <w:rPr>
          <w:rFonts w:ascii="Times New Roman" w:eastAsiaTheme="minorEastAsia" w:hAnsi="Times New Roman" w:cs="Times New Roman"/>
          <w:sz w:val="24"/>
          <w:szCs w:val="24"/>
        </w:rPr>
        <w:tab/>
      </w:r>
      <w:r w:rsidR="00DF70FD">
        <w:rPr>
          <w:rFonts w:ascii="Times New Roman" w:eastAsiaTheme="minorEastAsia" w:hAnsi="Times New Roman" w:cs="Times New Roman"/>
          <w:sz w:val="24"/>
          <w:szCs w:val="24"/>
        </w:rPr>
        <w:t>(Eq 3)</w:t>
      </w:r>
    </w:p>
    <w:p w14:paraId="063B3236" w14:textId="67E5F934" w:rsidR="00A1626F" w:rsidRDefault="00BB26DD" w:rsidP="00BB26DD">
      <w:pPr>
        <w:spacing w:line="480" w:lineRule="auto"/>
        <w:rPr>
          <w:rFonts w:ascii="Times New Roman" w:hAnsi="Times New Roman" w:cs="Times New Roman"/>
          <w:sz w:val="24"/>
          <w:szCs w:val="24"/>
        </w:rPr>
      </w:pPr>
      <w:r w:rsidRPr="00BB26DD">
        <w:rPr>
          <w:rFonts w:ascii="Times New Roman" w:hAnsi="Times New Roman" w:cs="Times New Roman"/>
          <w:sz w:val="24"/>
          <w:szCs w:val="24"/>
        </w:rPr>
        <w:t>We</w:t>
      </w:r>
      <w:r w:rsidR="00E72815">
        <w:rPr>
          <w:rFonts w:ascii="Times New Roman" w:hAnsi="Times New Roman" w:cs="Times New Roman"/>
          <w:sz w:val="24"/>
          <w:szCs w:val="24"/>
        </w:rPr>
        <w:t xml:space="preserve"> did not have data on hatching rates for re</w:t>
      </w:r>
      <w:r w:rsidR="00E6033D">
        <w:rPr>
          <w:rFonts w:ascii="Times New Roman" w:hAnsi="Times New Roman" w:cs="Times New Roman"/>
          <w:sz w:val="24"/>
          <w:szCs w:val="24"/>
        </w:rPr>
        <w:t>-</w:t>
      </w:r>
      <w:r w:rsidR="00E72815">
        <w:rPr>
          <w:rFonts w:ascii="Times New Roman" w:hAnsi="Times New Roman" w:cs="Times New Roman"/>
          <w:sz w:val="24"/>
          <w:szCs w:val="24"/>
        </w:rPr>
        <w:t>nesting attempts</w:t>
      </w:r>
      <w:r w:rsidR="00107914">
        <w:rPr>
          <w:rFonts w:ascii="Times New Roman" w:hAnsi="Times New Roman" w:cs="Times New Roman"/>
          <w:sz w:val="24"/>
          <w:szCs w:val="24"/>
        </w:rPr>
        <w:t xml:space="preserve"> because few studies reported it separately for adult age classes</w:t>
      </w:r>
      <w:r w:rsidR="00E72815">
        <w:rPr>
          <w:rFonts w:ascii="Times New Roman" w:hAnsi="Times New Roman" w:cs="Times New Roman"/>
          <w:sz w:val="24"/>
          <w:szCs w:val="24"/>
        </w:rPr>
        <w:t xml:space="preserve">, so we estimated the process distribution of hatching rate from first nests only. </w:t>
      </w:r>
      <w:r w:rsidRPr="00BB26DD">
        <w:rPr>
          <w:rFonts w:ascii="Times New Roman" w:hAnsi="Times New Roman" w:cs="Times New Roman"/>
          <w:sz w:val="24"/>
          <w:szCs w:val="24"/>
        </w:rPr>
        <w:t xml:space="preserve">We defined </w:t>
      </w:r>
      <w:r w:rsidR="009554B4">
        <w:rPr>
          <w:rFonts w:ascii="Times New Roman" w:hAnsi="Times New Roman" w:cs="Times New Roman"/>
          <w:sz w:val="24"/>
          <w:szCs w:val="24"/>
        </w:rPr>
        <w:t>youth</w:t>
      </w:r>
      <w:r w:rsidR="009554B4" w:rsidRPr="00BB26DD">
        <w:rPr>
          <w:rFonts w:ascii="Times New Roman" w:hAnsi="Times New Roman" w:cs="Times New Roman"/>
          <w:sz w:val="24"/>
          <w:szCs w:val="24"/>
        </w:rPr>
        <w:t xml:space="preserve"> </w:t>
      </w:r>
      <w:r w:rsidRPr="00BB26DD">
        <w:rPr>
          <w:rFonts w:ascii="Times New Roman" w:hAnsi="Times New Roman" w:cs="Times New Roman"/>
          <w:sz w:val="24"/>
          <w:szCs w:val="24"/>
        </w:rPr>
        <w:t xml:space="preserve">survival from 29 – 365 days </w:t>
      </w:r>
      <w:r w:rsidR="004814EB">
        <w:rPr>
          <w:rFonts w:ascii="Times New Roman" w:hAnsi="Times New Roman" w:cs="Times New Roman"/>
          <w:sz w:val="24"/>
          <w:szCs w:val="24"/>
        </w:rPr>
        <w:t>(</w:t>
      </w:r>
      <w:r w:rsidR="004814EB">
        <w:rPr>
          <w:rFonts w:ascii="Times New Roman" w:hAnsi="Times New Roman" w:cs="Times New Roman"/>
          <w:i/>
          <w:iCs/>
          <w:sz w:val="24"/>
          <w:szCs w:val="24"/>
        </w:rPr>
        <w:t>S</w:t>
      </w:r>
      <w:r w:rsidR="004814EB" w:rsidRPr="004D6D6F">
        <w:rPr>
          <w:rFonts w:ascii="Times New Roman" w:hAnsi="Times New Roman" w:cs="Times New Roman"/>
          <w:sz w:val="24"/>
          <w:szCs w:val="24"/>
          <w:vertAlign w:val="subscript"/>
        </w:rPr>
        <w:t>Y</w:t>
      </w:r>
      <w:r w:rsidR="004814EB">
        <w:rPr>
          <w:rFonts w:ascii="Times New Roman" w:hAnsi="Times New Roman" w:cs="Times New Roman"/>
          <w:sz w:val="24"/>
          <w:szCs w:val="24"/>
        </w:rPr>
        <w:t>)</w:t>
      </w:r>
      <w:r w:rsidRPr="00BB26DD">
        <w:rPr>
          <w:rFonts w:ascii="Times New Roman" w:hAnsi="Times New Roman" w:cs="Times New Roman"/>
          <w:sz w:val="24"/>
          <w:szCs w:val="24"/>
        </w:rPr>
        <w:t xml:space="preserve"> </w:t>
      </w:r>
      <w:r w:rsidR="00A1626F">
        <w:rPr>
          <w:rFonts w:ascii="Times New Roman" w:hAnsi="Times New Roman" w:cs="Times New Roman"/>
          <w:sz w:val="24"/>
          <w:szCs w:val="24"/>
        </w:rPr>
        <w:t>from second-year adult</w:t>
      </w:r>
      <w:r w:rsidR="00A1626F" w:rsidRPr="00BB26DD">
        <w:rPr>
          <w:rFonts w:ascii="Times New Roman" w:hAnsi="Times New Roman" w:cs="Times New Roman"/>
          <w:sz w:val="24"/>
          <w:szCs w:val="24"/>
        </w:rPr>
        <w:t xml:space="preserve"> </w:t>
      </w:r>
      <w:r w:rsidR="007C37F3">
        <w:rPr>
          <w:rFonts w:ascii="Times New Roman" w:hAnsi="Times New Roman" w:cs="Times New Roman"/>
          <w:sz w:val="24"/>
          <w:szCs w:val="24"/>
        </w:rPr>
        <w:t xml:space="preserve">annual survival </w:t>
      </w:r>
      <w:r w:rsidR="00A1626F">
        <w:rPr>
          <w:rFonts w:ascii="Times New Roman" w:hAnsi="Times New Roman" w:cs="Times New Roman"/>
          <w:sz w:val="24"/>
          <w:szCs w:val="24"/>
        </w:rPr>
        <w:t>standardized to th</w:t>
      </w:r>
      <w:r w:rsidR="007C37F3">
        <w:rPr>
          <w:rFonts w:ascii="Times New Roman" w:hAnsi="Times New Roman" w:cs="Times New Roman"/>
          <w:sz w:val="24"/>
          <w:szCs w:val="24"/>
        </w:rPr>
        <w:t>is shorter</w:t>
      </w:r>
      <w:r w:rsidR="00A1626F">
        <w:rPr>
          <w:rFonts w:ascii="Times New Roman" w:hAnsi="Times New Roman" w:cs="Times New Roman"/>
          <w:sz w:val="24"/>
          <w:szCs w:val="24"/>
        </w:rPr>
        <w:t xml:space="preserve"> time period, using </w:t>
      </w:r>
    </w:p>
    <w:p w14:paraId="07E619FB" w14:textId="736C7593" w:rsidR="00A1626F" w:rsidRDefault="00E31DC8" w:rsidP="00D05E6A">
      <w:pPr>
        <w:spacing w:line="480" w:lineRule="auto"/>
        <w:ind w:left="2880"/>
        <w:jc w:val="center"/>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S</m:t>
            </m:r>
          </m:e>
          <m:sub>
            <m:r>
              <m:rPr>
                <m:sty m:val="p"/>
              </m:rPr>
              <w:rPr>
                <w:rFonts w:ascii="Cambria Math" w:hAnsi="Cambria Math" w:cs="Times New Roman"/>
                <w:sz w:val="24"/>
                <w:szCs w:val="24"/>
              </w:rPr>
              <m:t>Y</m:t>
            </m:r>
          </m:sub>
        </m:sSub>
        <m:r>
          <w:rPr>
            <w:rFonts w:ascii="Cambria Math" w:hAnsi="Cambria Math" w:cs="Times New Roman"/>
            <w:sz w:val="24"/>
            <w:szCs w:val="24"/>
          </w:rPr>
          <m:t>=</m:t>
        </m:r>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S</m:t>
                </m:r>
              </m:e>
              <m:sub>
                <m:r>
                  <m:rPr>
                    <m:sty m:val="p"/>
                  </m:rPr>
                  <w:rPr>
                    <w:rFonts w:ascii="Cambria Math" w:hAnsi="Cambria Math" w:cs="Times New Roman"/>
                    <w:sz w:val="24"/>
                    <w:szCs w:val="24"/>
                  </w:rPr>
                  <m:t>SY</m:t>
                </m:r>
              </m:sub>
            </m:sSub>
          </m:e>
          <m:sup>
            <m:r>
              <w:rPr>
                <w:rFonts w:ascii="Cambria Math" w:hAnsi="Cambria Math" w:cs="Times New Roman"/>
                <w:sz w:val="24"/>
                <w:szCs w:val="24"/>
              </w:rPr>
              <m:t>(365-28)/365</m:t>
            </m:r>
          </m:sup>
        </m:sSup>
      </m:oMath>
      <w:r w:rsidR="00A1626F">
        <w:rPr>
          <w:rFonts w:ascii="Times New Roman" w:eastAsiaTheme="minorEastAsia" w:hAnsi="Times New Roman" w:cs="Times New Roman"/>
          <w:sz w:val="24"/>
          <w:szCs w:val="24"/>
        </w:rPr>
        <w:t>.</w:t>
      </w:r>
      <w:r w:rsidR="00C63E2B">
        <w:rPr>
          <w:rFonts w:ascii="Times New Roman" w:eastAsiaTheme="minorEastAsia" w:hAnsi="Times New Roman" w:cs="Times New Roman"/>
          <w:sz w:val="24"/>
          <w:szCs w:val="24"/>
        </w:rPr>
        <w:tab/>
      </w:r>
      <w:r w:rsidR="00C63E2B">
        <w:rPr>
          <w:rFonts w:ascii="Times New Roman" w:eastAsiaTheme="minorEastAsia" w:hAnsi="Times New Roman" w:cs="Times New Roman"/>
          <w:sz w:val="24"/>
          <w:szCs w:val="24"/>
        </w:rPr>
        <w:tab/>
      </w:r>
      <w:r w:rsidR="00C63E2B">
        <w:rPr>
          <w:rFonts w:ascii="Times New Roman" w:eastAsiaTheme="minorEastAsia" w:hAnsi="Times New Roman" w:cs="Times New Roman"/>
          <w:sz w:val="24"/>
          <w:szCs w:val="24"/>
        </w:rPr>
        <w:tab/>
      </w:r>
      <w:r w:rsidR="00C63E2B">
        <w:rPr>
          <w:rFonts w:ascii="Times New Roman" w:eastAsiaTheme="minorEastAsia" w:hAnsi="Times New Roman" w:cs="Times New Roman"/>
          <w:sz w:val="24"/>
          <w:szCs w:val="24"/>
        </w:rPr>
        <w:tab/>
      </w:r>
      <w:r w:rsidR="00C63E2B">
        <w:rPr>
          <w:rFonts w:ascii="Times New Roman" w:eastAsiaTheme="minorEastAsia" w:hAnsi="Times New Roman" w:cs="Times New Roman"/>
          <w:sz w:val="24"/>
          <w:szCs w:val="24"/>
        </w:rPr>
        <w:tab/>
      </w:r>
      <w:r w:rsidR="00C63E2B">
        <w:rPr>
          <w:rFonts w:ascii="Times New Roman" w:eastAsiaTheme="minorEastAsia" w:hAnsi="Times New Roman" w:cs="Times New Roman"/>
          <w:sz w:val="24"/>
          <w:szCs w:val="24"/>
        </w:rPr>
        <w:tab/>
        <w:t>(Eq 4)</w:t>
      </w:r>
    </w:p>
    <w:p w14:paraId="0F017479" w14:textId="4737CDCA" w:rsidR="00BB26DD" w:rsidRPr="00BB26DD" w:rsidRDefault="00BB26DD" w:rsidP="004823D8">
      <w:pPr>
        <w:spacing w:line="480" w:lineRule="auto"/>
        <w:ind w:firstLine="720"/>
        <w:rPr>
          <w:rFonts w:ascii="Times New Roman" w:hAnsi="Times New Roman" w:cs="Times New Roman"/>
          <w:sz w:val="24"/>
          <w:szCs w:val="24"/>
        </w:rPr>
      </w:pPr>
      <w:r w:rsidRPr="00BB26DD">
        <w:rPr>
          <w:rFonts w:ascii="Times New Roman" w:hAnsi="Times New Roman" w:cs="Times New Roman"/>
          <w:sz w:val="24"/>
          <w:szCs w:val="24"/>
        </w:rPr>
        <w:t xml:space="preserve">We ran models for all parameters in JAGS 4.3.0 </w:t>
      </w:r>
      <w:r w:rsidRPr="00BB26DD">
        <w:rPr>
          <w:rFonts w:ascii="Times New Roman" w:hAnsi="Times New Roman" w:cs="Times New Roman"/>
          <w:sz w:val="24"/>
          <w:szCs w:val="24"/>
        </w:rPr>
        <w:fldChar w:fldCharType="begin" w:fldLock="1"/>
      </w:r>
      <w:r w:rsidRPr="00BB26DD">
        <w:rPr>
          <w:rFonts w:ascii="Times New Roman" w:hAnsi="Times New Roman" w:cs="Times New Roman"/>
          <w:sz w:val="24"/>
          <w:szCs w:val="24"/>
        </w:rPr>
        <w:instrText>ADDIN CSL_CITATION {"citationItems":[{"id":"ITEM-1","itemData":{"author":[{"dropping-particle":"","family":"Plummer","given":"Martyn","non-dropping-particle":"","parse-names":false,"suffix":""}],"container-title":"3rd International Workshop on Distributed Statistical Computing (DSC 2003)","editor":[{"dropping-particle":"","family":"Hornik","given":"Kurt","non-dropping-particle":"","parse-names":false,"suffix":""},{"dropping-particle":"","family":"Leisch","given":"Friedrich","non-dropping-particle":"","parse-names":false,"suffix":""},{"dropping-particle":"","family":"Zeileis","given":"Achim","non-dropping-particle":"","parse-names":false,"suffix":""}],"id":"ITEM-1","issued":{"date-parts":[["2003"]]},"publisher-place":"Vienna, Austria","title":"JAGS: A program for analysis of Bayesian graphical models using Gibbs sampling","type":"paper-conference"},"uris":["http://www.mendeley.com/documents/?uuid=30effed9-e7dd-4166-9f8d-482c6ce8df59"]}],"mendeley":{"formattedCitation":"(Plummer 2003)","plainTextFormattedCitation":"(Plummer 2003)","previouslyFormattedCitation":"(Plummer 2003)"},"properties":{"noteIndex":0},"schema":"https://github.com/citation-style-language/schema/raw/master/csl-citation.json"}</w:instrText>
      </w:r>
      <w:r w:rsidRPr="00BB26DD">
        <w:rPr>
          <w:rFonts w:ascii="Times New Roman" w:hAnsi="Times New Roman" w:cs="Times New Roman"/>
          <w:sz w:val="24"/>
          <w:szCs w:val="24"/>
        </w:rPr>
        <w:fldChar w:fldCharType="separate"/>
      </w:r>
      <w:r w:rsidRPr="00BB26DD">
        <w:rPr>
          <w:rFonts w:ascii="Times New Roman" w:hAnsi="Times New Roman" w:cs="Times New Roman"/>
          <w:sz w:val="24"/>
          <w:szCs w:val="24"/>
        </w:rPr>
        <w:t>(Plummer 2003)</w:t>
      </w:r>
      <w:r w:rsidRPr="00BB26DD">
        <w:rPr>
          <w:rFonts w:ascii="Times New Roman" w:hAnsi="Times New Roman" w:cs="Times New Roman"/>
          <w:sz w:val="24"/>
          <w:szCs w:val="24"/>
        </w:rPr>
        <w:fldChar w:fldCharType="end"/>
      </w:r>
      <w:r w:rsidRPr="00BB26DD">
        <w:rPr>
          <w:rFonts w:ascii="Times New Roman" w:hAnsi="Times New Roman" w:cs="Times New Roman"/>
          <w:sz w:val="24"/>
          <w:szCs w:val="24"/>
        </w:rPr>
        <w:t>. We used uninformative Uniform</w:t>
      </w:r>
      <w:r w:rsidR="00433822">
        <w:rPr>
          <w:rFonts w:ascii="Times New Roman" w:hAnsi="Times New Roman" w:cs="Times New Roman"/>
          <w:sz w:val="24"/>
          <w:szCs w:val="24"/>
        </w:rPr>
        <w:t xml:space="preserve"> </w:t>
      </w:r>
      <w:r w:rsidRPr="00BB26DD">
        <w:rPr>
          <w:rFonts w:ascii="Times New Roman" w:hAnsi="Times New Roman" w:cs="Times New Roman"/>
          <w:sz w:val="24"/>
          <w:szCs w:val="24"/>
        </w:rPr>
        <w:t xml:space="preserve">(0, 1) priors for all vital rates except clutch size, which we gave a normal prior centered on the mean observed clutch size, with a standard deviation equal to the standard deviation of observed clutch sizes. We ran 3 chains for 30,000 iterations with the first 10,000 as burn-in, with no thinning. We inspected the MCMC plots visually for convergence and checked for R-hat values &lt; 1.1 </w:t>
      </w:r>
      <w:r w:rsidRPr="00BB26DD">
        <w:rPr>
          <w:rFonts w:ascii="Times New Roman" w:hAnsi="Times New Roman" w:cs="Times New Roman"/>
          <w:sz w:val="24"/>
          <w:szCs w:val="24"/>
        </w:rPr>
        <w:fldChar w:fldCharType="begin" w:fldLock="1"/>
      </w:r>
      <w:r w:rsidRPr="00BB26DD">
        <w:rPr>
          <w:rFonts w:ascii="Times New Roman" w:hAnsi="Times New Roman" w:cs="Times New Roman"/>
          <w:sz w:val="24"/>
          <w:szCs w:val="24"/>
        </w:rPr>
        <w:instrText>ADDIN CSL_CITATION {"citationItems":[{"id":"ITEM-1","itemData":{"ISSN":"2168-8745","abstract":"The Gibbs sampler, the algorithm of Metropolis and similar iterative simulation methods are potentially very helpful for summarizing multivariate distributions. Used naively, however, iterative simulation can give misleading answers. Our methods are simple and generally applicable to the output of any iterative simulation; they are designed for researchers primarily interested in the science underlying the data and models they are analyzing, rather than for researchers interested in the probability theory underlying the iterative simulations themselves. Our recommended strategy is to use several independent sequences, with starting points sampled from an overdispersed distribution. At each step of the iterative simulation, we obtain, for each univariate estimand of interest, a distributional estimate and an estimate of how much sharper the distributional estimate might become if the simulations were continued indefinitely. Because our focus is on applied inference for Bayesian posterior distributions in real problems, which often tend toward normality after transformations and marginalization, we derive our results as normal-theory approximations to exact Bayesian inference, conditional on the observed simulations. The methods are illustrated on a random-effects mixture model applied to experimental measurements of reaction times of normal and schizophrenic patients.","author":[{"dropping-particle":"","family":"Gelman","given":"Andrew","non-dropping-particle":"","parse-names":false,"suffix":""},{"dropping-particle":"","family":"Rubin","given":"Donald B.","non-dropping-particle":"","parse-names":false,"suffix":""}],"container-title":"Statistical Science","id":"ITEM-1","issue":"4","issued":{"date-parts":[["1992","11","1"]]},"language":"EN","page":"457-472","publisher":"Institute of Mathematical Statistics","title":"Inference from iterative simulation using multiple sequences","type":"article-journal","volume":"7"},"uris":["http://www.mendeley.com/documents/?uuid=681549cc-1c0a-467c-b396-aa8405e96ce9"]}],"mendeley":{"formattedCitation":"(Gelman and Rubin 1992)","plainTextFormattedCitation":"(Gelman and Rubin 1992)","previouslyFormattedCitation":"(Gelman and Rubin 1992)"},"properties":{"noteIndex":0},"schema":"https://github.com/citation-style-language/schema/raw/master/csl-citation.json"}</w:instrText>
      </w:r>
      <w:r w:rsidRPr="00BB26DD">
        <w:rPr>
          <w:rFonts w:ascii="Times New Roman" w:hAnsi="Times New Roman" w:cs="Times New Roman"/>
          <w:sz w:val="24"/>
          <w:szCs w:val="24"/>
        </w:rPr>
        <w:fldChar w:fldCharType="separate"/>
      </w:r>
      <w:r w:rsidRPr="00BB26DD">
        <w:rPr>
          <w:rFonts w:ascii="Times New Roman" w:hAnsi="Times New Roman" w:cs="Times New Roman"/>
          <w:sz w:val="24"/>
          <w:szCs w:val="24"/>
        </w:rPr>
        <w:t>(Gelman and Rubin 1992)</w:t>
      </w:r>
      <w:r w:rsidRPr="00BB26DD">
        <w:rPr>
          <w:rFonts w:ascii="Times New Roman" w:hAnsi="Times New Roman" w:cs="Times New Roman"/>
          <w:sz w:val="24"/>
          <w:szCs w:val="24"/>
        </w:rPr>
        <w:fldChar w:fldCharType="end"/>
      </w:r>
      <w:r w:rsidRPr="00BB26DD">
        <w:rPr>
          <w:rFonts w:ascii="Times New Roman" w:hAnsi="Times New Roman" w:cs="Times New Roman"/>
          <w:sz w:val="24"/>
          <w:szCs w:val="24"/>
        </w:rPr>
        <w:t xml:space="preserve">. The mean and standard deviation of the posterior distribution describe the process distribution of each vital rate (Table 1). </w:t>
      </w:r>
    </w:p>
    <w:p w14:paraId="007EA090" w14:textId="2A1CA65D" w:rsidR="00BB26DD" w:rsidRDefault="00BB26DD" w:rsidP="00062710">
      <w:pPr>
        <w:spacing w:line="480" w:lineRule="auto"/>
        <w:ind w:firstLine="720"/>
        <w:rPr>
          <w:rFonts w:ascii="Times New Roman" w:hAnsi="Times New Roman" w:cs="Times New Roman"/>
          <w:sz w:val="24"/>
          <w:szCs w:val="24"/>
        </w:rPr>
      </w:pPr>
      <w:r w:rsidRPr="00BB26DD">
        <w:rPr>
          <w:rFonts w:ascii="Times New Roman" w:hAnsi="Times New Roman" w:cs="Times New Roman"/>
          <w:sz w:val="24"/>
          <w:szCs w:val="24"/>
        </w:rPr>
        <w:lastRenderedPageBreak/>
        <w:t xml:space="preserve">After defining the process distributions for our vital rates, we performed the </w:t>
      </w:r>
      <w:r w:rsidR="00503372">
        <w:rPr>
          <w:rFonts w:ascii="Times New Roman" w:hAnsi="Times New Roman" w:cs="Times New Roman"/>
          <w:sz w:val="24"/>
          <w:szCs w:val="24"/>
        </w:rPr>
        <w:t>LSA</w:t>
      </w:r>
      <w:r w:rsidRPr="00BB26DD">
        <w:rPr>
          <w:rFonts w:ascii="Times New Roman" w:hAnsi="Times New Roman" w:cs="Times New Roman"/>
          <w:sz w:val="24"/>
          <w:szCs w:val="24"/>
        </w:rPr>
        <w:t xml:space="preserve"> in R 4.1.</w:t>
      </w:r>
      <w:r w:rsidR="00CC0721">
        <w:rPr>
          <w:rFonts w:ascii="Times New Roman" w:hAnsi="Times New Roman" w:cs="Times New Roman"/>
          <w:sz w:val="24"/>
          <w:szCs w:val="24"/>
        </w:rPr>
        <w:t>3</w:t>
      </w:r>
      <w:r w:rsidRPr="00BB26DD">
        <w:rPr>
          <w:rFonts w:ascii="Times New Roman" w:hAnsi="Times New Roman" w:cs="Times New Roman"/>
          <w:sz w:val="24"/>
          <w:szCs w:val="24"/>
        </w:rPr>
        <w:t xml:space="preserve"> </w:t>
      </w:r>
      <w:r w:rsidRPr="00BB26DD">
        <w:rPr>
          <w:rFonts w:ascii="Times New Roman" w:hAnsi="Times New Roman" w:cs="Times New Roman"/>
          <w:sz w:val="24"/>
          <w:szCs w:val="24"/>
        </w:rPr>
        <w:fldChar w:fldCharType="begin" w:fldLock="1"/>
      </w:r>
      <w:r w:rsidRPr="00BB26DD">
        <w:rPr>
          <w:rFonts w:ascii="Times New Roman" w:hAnsi="Times New Roman" w:cs="Times New Roman"/>
          <w:sz w:val="24"/>
          <w:szCs w:val="24"/>
        </w:rPr>
        <w:instrText>ADDIN CSL_CITATION {"citationItems":[{"id":"ITEM-1","itemData":{"author":[{"dropping-particle":"","family":"R Core Team","given":"","non-dropping-particle":"","parse-names":false,"suffix":""}],"id":"ITEM-1","issued":{"date-parts":[["2021"]]},"number":"4.0.4","publisher":"R Foundation for Statistical Computing","publisher-place":"Vienna, Austria","title":"R: a language and environment for statistical computing","type":"article"},"uris":["http://www.mendeley.com/documents/?uuid=aebdda0c-6348-4c5a-ad70-9d662ce0b64d"]}],"mendeley":{"formattedCitation":"(R Core Team 2021)","plainTextFormattedCitation":"(R Core Team 2021)","previouslyFormattedCitation":"(R Core Team 2021)"},"properties":{"noteIndex":0},"schema":"https://github.com/citation-style-language/schema/raw/master/csl-citation.json"}</w:instrText>
      </w:r>
      <w:r w:rsidRPr="00BB26DD">
        <w:rPr>
          <w:rFonts w:ascii="Times New Roman" w:hAnsi="Times New Roman" w:cs="Times New Roman"/>
          <w:sz w:val="24"/>
          <w:szCs w:val="24"/>
        </w:rPr>
        <w:fldChar w:fldCharType="separate"/>
      </w:r>
      <w:r w:rsidRPr="00BB26DD">
        <w:rPr>
          <w:rFonts w:ascii="Times New Roman" w:hAnsi="Times New Roman" w:cs="Times New Roman"/>
          <w:sz w:val="24"/>
          <w:szCs w:val="24"/>
        </w:rPr>
        <w:t>(R Core Team 202</w:t>
      </w:r>
      <w:r w:rsidR="00CC0721">
        <w:rPr>
          <w:rFonts w:ascii="Times New Roman" w:hAnsi="Times New Roman" w:cs="Times New Roman"/>
          <w:sz w:val="24"/>
          <w:szCs w:val="24"/>
        </w:rPr>
        <w:t>2</w:t>
      </w:r>
      <w:r w:rsidRPr="00BB26DD">
        <w:rPr>
          <w:rFonts w:ascii="Times New Roman" w:hAnsi="Times New Roman" w:cs="Times New Roman"/>
          <w:sz w:val="24"/>
          <w:szCs w:val="24"/>
        </w:rPr>
        <w:t>)</w:t>
      </w:r>
      <w:r w:rsidRPr="00BB26DD">
        <w:rPr>
          <w:rFonts w:ascii="Times New Roman" w:hAnsi="Times New Roman" w:cs="Times New Roman"/>
          <w:sz w:val="24"/>
          <w:szCs w:val="24"/>
        </w:rPr>
        <w:fldChar w:fldCharType="end"/>
      </w:r>
      <w:r w:rsidRPr="00BB26DD">
        <w:rPr>
          <w:rFonts w:ascii="Times New Roman" w:hAnsi="Times New Roman" w:cs="Times New Roman"/>
          <w:sz w:val="24"/>
          <w:szCs w:val="24"/>
        </w:rPr>
        <w:t>. For each of 1</w:t>
      </w:r>
      <w:r w:rsidR="00C14A11">
        <w:rPr>
          <w:rFonts w:ascii="Times New Roman" w:hAnsi="Times New Roman" w:cs="Times New Roman"/>
          <w:sz w:val="24"/>
          <w:szCs w:val="24"/>
        </w:rPr>
        <w:t>0</w:t>
      </w:r>
      <w:r w:rsidRPr="00BB26DD">
        <w:rPr>
          <w:rFonts w:ascii="Times New Roman" w:hAnsi="Times New Roman" w:cs="Times New Roman"/>
          <w:sz w:val="24"/>
          <w:szCs w:val="24"/>
        </w:rPr>
        <w:t xml:space="preserve">,000 replicates, we drew a value for each vital rate from either a normal distribution (for clutch size) or a truncated normal defined between 0 and 1 (for all other vital rates). We used </w:t>
      </w:r>
      <w:r w:rsidR="00B23CD3">
        <w:rPr>
          <w:rFonts w:ascii="Times New Roman" w:hAnsi="Times New Roman" w:cs="Times New Roman"/>
          <w:sz w:val="24"/>
          <w:szCs w:val="24"/>
        </w:rPr>
        <w:t>E</w:t>
      </w:r>
      <w:r w:rsidRPr="00BB26DD">
        <w:rPr>
          <w:rFonts w:ascii="Times New Roman" w:hAnsi="Times New Roman" w:cs="Times New Roman"/>
          <w:sz w:val="24"/>
          <w:szCs w:val="24"/>
        </w:rPr>
        <w:t xml:space="preserve">quation 1 to calculate reproduction for each replicate and </w:t>
      </w:r>
      <w:r w:rsidR="007E1C24">
        <w:rPr>
          <w:rFonts w:ascii="Times New Roman" w:hAnsi="Times New Roman" w:cs="Times New Roman"/>
          <w:sz w:val="24"/>
          <w:szCs w:val="24"/>
        </w:rPr>
        <w:t>populated</w:t>
      </w:r>
      <w:r w:rsidRPr="00BB26DD">
        <w:rPr>
          <w:rFonts w:ascii="Times New Roman" w:hAnsi="Times New Roman" w:cs="Times New Roman"/>
          <w:sz w:val="24"/>
          <w:szCs w:val="24"/>
        </w:rPr>
        <w:t xml:space="preserve"> our matrix model accordingly. </w:t>
      </w:r>
      <w:r w:rsidR="00A85302">
        <w:rPr>
          <w:rFonts w:ascii="Times New Roman" w:hAnsi="Times New Roman" w:cs="Times New Roman"/>
          <w:sz w:val="24"/>
          <w:szCs w:val="24"/>
        </w:rPr>
        <w:t>We assumed no correlation structure among vital rates because few estimates exist for these parameters in wild turkeys (</w:t>
      </w:r>
      <w:r w:rsidR="00A85302" w:rsidRPr="002D7729">
        <w:rPr>
          <w:rFonts w:ascii="Times New Roman" w:eastAsia="Times New Roman" w:hAnsi="Times New Roman" w:cs="Times New Roman"/>
          <w:sz w:val="24"/>
          <w:szCs w:val="24"/>
        </w:rPr>
        <w:t>Alpizar-Jara et al. 2001)</w:t>
      </w:r>
      <w:r w:rsidR="00A85302">
        <w:rPr>
          <w:rFonts w:ascii="Times New Roman" w:hAnsi="Times New Roman" w:cs="Times New Roman"/>
          <w:sz w:val="24"/>
          <w:szCs w:val="24"/>
        </w:rPr>
        <w:t xml:space="preserve">. </w:t>
      </w:r>
      <w:r w:rsidRPr="00BB26DD">
        <w:rPr>
          <w:rFonts w:ascii="Times New Roman" w:hAnsi="Times New Roman" w:cs="Times New Roman"/>
          <w:sz w:val="24"/>
          <w:szCs w:val="24"/>
        </w:rPr>
        <w:t xml:space="preserve">We calculated the asymptotic growth rate, λ, from the dominant eigenvalue for each simulation replicate. We calculated elasticity for each replicate using the R package popbio and calculated mean elasticities across all replicates </w:t>
      </w:r>
      <w:r w:rsidRPr="00BB26DD">
        <w:rPr>
          <w:rFonts w:ascii="Times New Roman" w:hAnsi="Times New Roman" w:cs="Times New Roman"/>
          <w:sz w:val="24"/>
          <w:szCs w:val="24"/>
        </w:rPr>
        <w:fldChar w:fldCharType="begin" w:fldLock="1"/>
      </w:r>
      <w:r w:rsidRPr="00BB26DD">
        <w:rPr>
          <w:rFonts w:ascii="Times New Roman" w:hAnsi="Times New Roman" w:cs="Times New Roman"/>
          <w:sz w:val="24"/>
          <w:szCs w:val="24"/>
        </w:rPr>
        <w:instrText>ADDIN CSL_CITATION {"citationItems":[{"id":"ITEM-1","itemData":{"abstract":"A complete assessment of population growth and viability from field census data often requires complex data manipulations, statistical routines, mathematical tools, programming environments, and graphical capabilities. We therefore designed an R package called popbio to facilitate both the construction and analysis of projection matrix models. The package consists primarily of the R translation of MATLAB code found in Caswell (2001) and Morris and Doak (2002) for the analysis of projection matrix models. The package also includes methods to estimate vital rates and construct projection matrix models from census data typically collected in plant demography studies. In these studies, vital rates can often be estimated directly from annual censuses of tagged individuals using transition frequency tables. Because the construction of projection matrix models requires careful management of census data, we describe the steps to construct a projection matrix in detail.","author":[{"dropping-particle":"","family":"Stubben","given":"Chris","non-dropping-particle":"","parse-names":false,"suffix":""},{"dropping-particle":"","family":"Milligan","given":"Brook","non-dropping-particle":"","parse-names":false,"suffix":""}],"container-title":"Journal of Statistical Software","id":"ITEM-1","issue":"11","issued":{"date-parts":[["2007"]]},"page":"1-23","title":"Estimating and analyzing demographic models using the popbio package in R","type":"article-journal","volume":"22"},"uris":["http://www.mendeley.com/documents/?uuid=73327549-a8b6-4762-8b96-a0ee16e23e5a"]}],"mendeley":{"formattedCitation":"(Stubben and Milligan 2007)","plainTextFormattedCitation":"(Stubben and Milligan 2007)","previouslyFormattedCitation":"(Stubben and Milligan 2007)"},"properties":{"noteIndex":0},"schema":"https://github.com/citation-style-language/schema/raw/master/csl-citation.json"}</w:instrText>
      </w:r>
      <w:r w:rsidRPr="00BB26DD">
        <w:rPr>
          <w:rFonts w:ascii="Times New Roman" w:hAnsi="Times New Roman" w:cs="Times New Roman"/>
          <w:sz w:val="24"/>
          <w:szCs w:val="24"/>
        </w:rPr>
        <w:fldChar w:fldCharType="separate"/>
      </w:r>
      <w:r w:rsidRPr="00BB26DD">
        <w:rPr>
          <w:rFonts w:ascii="Times New Roman" w:hAnsi="Times New Roman" w:cs="Times New Roman"/>
          <w:sz w:val="24"/>
          <w:szCs w:val="24"/>
        </w:rPr>
        <w:t>(Stubben and Milligan 2007)</w:t>
      </w:r>
      <w:r w:rsidRPr="00BB26DD">
        <w:rPr>
          <w:rFonts w:ascii="Times New Roman" w:hAnsi="Times New Roman" w:cs="Times New Roman"/>
          <w:sz w:val="24"/>
          <w:szCs w:val="24"/>
        </w:rPr>
        <w:fldChar w:fldCharType="end"/>
      </w:r>
      <w:r w:rsidRPr="00BB26DD">
        <w:rPr>
          <w:rFonts w:ascii="Times New Roman" w:hAnsi="Times New Roman" w:cs="Times New Roman"/>
          <w:sz w:val="24"/>
          <w:szCs w:val="24"/>
        </w:rPr>
        <w:t>. Finally, we performed linear regressions to compare our 1</w:t>
      </w:r>
      <w:r w:rsidR="00C14A11">
        <w:rPr>
          <w:rFonts w:ascii="Times New Roman" w:hAnsi="Times New Roman" w:cs="Times New Roman"/>
          <w:sz w:val="24"/>
          <w:szCs w:val="24"/>
        </w:rPr>
        <w:t>0</w:t>
      </w:r>
      <w:r w:rsidRPr="00BB26DD">
        <w:rPr>
          <w:rFonts w:ascii="Times New Roman" w:hAnsi="Times New Roman" w:cs="Times New Roman"/>
          <w:sz w:val="24"/>
          <w:szCs w:val="24"/>
        </w:rPr>
        <w:t>,000 values of λ to the 1</w:t>
      </w:r>
      <w:r w:rsidR="00C14A11">
        <w:rPr>
          <w:rFonts w:ascii="Times New Roman" w:hAnsi="Times New Roman" w:cs="Times New Roman"/>
          <w:sz w:val="24"/>
          <w:szCs w:val="24"/>
        </w:rPr>
        <w:t>0</w:t>
      </w:r>
      <w:r w:rsidRPr="00BB26DD">
        <w:rPr>
          <w:rFonts w:ascii="Times New Roman" w:hAnsi="Times New Roman" w:cs="Times New Roman"/>
          <w:sz w:val="24"/>
          <w:szCs w:val="24"/>
        </w:rPr>
        <w:t>,000 values of each vital rate. We used the resulting</w:t>
      </w:r>
      <w:r w:rsidR="007D3332">
        <w:rPr>
          <w:rFonts w:ascii="Times New Roman" w:hAnsi="Times New Roman" w:cs="Times New Roman"/>
          <w:sz w:val="24"/>
          <w:szCs w:val="24"/>
        </w:rPr>
        <w:t xml:space="preserve"> coefficient</w:t>
      </w:r>
      <w:r w:rsidR="008B03A2">
        <w:rPr>
          <w:rFonts w:ascii="Times New Roman" w:hAnsi="Times New Roman" w:cs="Times New Roman"/>
          <w:sz w:val="24"/>
          <w:szCs w:val="24"/>
        </w:rPr>
        <w:t xml:space="preserve"> of determination</w:t>
      </w:r>
      <w:r w:rsidRPr="00BB26DD">
        <w:rPr>
          <w:rFonts w:ascii="Times New Roman" w:hAnsi="Times New Roman" w:cs="Times New Roman"/>
          <w:sz w:val="24"/>
          <w:szCs w:val="24"/>
        </w:rPr>
        <w:t xml:space="preserve"> </w:t>
      </w:r>
      <w:r w:rsidR="008B03A2">
        <w:rPr>
          <w:rFonts w:ascii="Times New Roman" w:hAnsi="Times New Roman" w:cs="Times New Roman"/>
          <w:sz w:val="24"/>
          <w:szCs w:val="24"/>
        </w:rPr>
        <w:t>(</w:t>
      </w:r>
      <w:r w:rsidR="007D3332" w:rsidRPr="008B03A2">
        <w:rPr>
          <w:rFonts w:ascii="Times New Roman" w:hAnsi="Times New Roman" w:cs="Times New Roman"/>
          <w:i/>
          <w:iCs/>
          <w:sz w:val="24"/>
          <w:szCs w:val="24"/>
        </w:rPr>
        <w:t>R</w:t>
      </w:r>
      <w:r w:rsidR="00223F38" w:rsidRPr="008B03A2">
        <w:rPr>
          <w:rFonts w:ascii="Times New Roman" w:hAnsi="Times New Roman" w:cs="Times New Roman"/>
          <w:sz w:val="24"/>
          <w:szCs w:val="24"/>
          <w:vertAlign w:val="superscript"/>
        </w:rPr>
        <w:t>2</w:t>
      </w:r>
      <w:r w:rsidR="008B03A2">
        <w:rPr>
          <w:rFonts w:ascii="Times New Roman" w:hAnsi="Times New Roman" w:cs="Times New Roman"/>
          <w:sz w:val="24"/>
          <w:szCs w:val="24"/>
        </w:rPr>
        <w:t>)</w:t>
      </w:r>
      <w:r w:rsidR="00223F38" w:rsidRPr="00BB26DD">
        <w:rPr>
          <w:rFonts w:ascii="Times New Roman" w:hAnsi="Times New Roman" w:cs="Times New Roman"/>
          <w:sz w:val="24"/>
          <w:szCs w:val="24"/>
        </w:rPr>
        <w:t xml:space="preserve"> </w:t>
      </w:r>
      <w:r w:rsidRPr="00BB26DD">
        <w:rPr>
          <w:rFonts w:ascii="Times New Roman" w:hAnsi="Times New Roman" w:cs="Times New Roman"/>
          <w:sz w:val="24"/>
          <w:szCs w:val="24"/>
        </w:rPr>
        <w:t>value</w:t>
      </w:r>
      <w:r w:rsidR="00433822">
        <w:rPr>
          <w:rFonts w:ascii="Times New Roman" w:hAnsi="Times New Roman" w:cs="Times New Roman"/>
          <w:sz w:val="24"/>
          <w:szCs w:val="24"/>
        </w:rPr>
        <w:t>s</w:t>
      </w:r>
      <w:r w:rsidRPr="00BB26DD">
        <w:rPr>
          <w:rFonts w:ascii="Times New Roman" w:hAnsi="Times New Roman" w:cs="Times New Roman"/>
          <w:sz w:val="24"/>
          <w:szCs w:val="24"/>
        </w:rPr>
        <w:t xml:space="preserve"> to determine the amount to which variation in each vital rate explained variation in λ </w:t>
      </w:r>
      <w:r w:rsidRPr="00BB26DD">
        <w:rPr>
          <w:rFonts w:ascii="Times New Roman" w:hAnsi="Times New Roman" w:cs="Times New Roman"/>
          <w:sz w:val="24"/>
          <w:szCs w:val="24"/>
        </w:rPr>
        <w:fldChar w:fldCharType="begin" w:fldLock="1"/>
      </w:r>
      <w:r w:rsidRPr="00BB26DD">
        <w:rPr>
          <w:rFonts w:ascii="Times New Roman" w:hAnsi="Times New Roman" w:cs="Times New Roman"/>
          <w:sz w:val="24"/>
          <w:szCs w:val="24"/>
        </w:rPr>
        <w:instrText>ADDIN CSL_CITATION {"citationItems":[{"id":"ITEM-1","itemData":{"DOI":"10.1890/0012-9658(2000)081[0628:LSSAEV]2.0.CO;2","ISSN":"00129658","abstract":"We developed a simulation method, known as life-stage simulation analysis (LSA) to measure potential effects of uncertainty and variation in vital rates on population growth (λ) for purposes of species conservation planning. Under LSA, we specify plausible or hypothesized levels of uncertainty, variation, and covariation in vital rates for a given population. We use these data under resampling simulations to establish random combinations of vital rates for a large number of matrix replicates and finally summarize results from the matrix replicates to estimate potential effects of each vital rate on λ in a probability-based context. Estimates of potential effects are based on a variety of summary statistics, such as frequency of replicates having the same vital rate of highest elasticity, difference in elasticity values calculated under simulated conditions vs. elasticities calculated using mean invariant vital rates, percentage of replicates having positive population growth, and variation in λ explained by variation in each vital rate. To illustrate, we applied LSA to vital rates for two vertebrates: desert tortoise (Gopherus agassizii) and Greater Prairie Chicken (Tympanuchus cupido). Results for the prairie chicken indicated that a single vital rate consistently had greatest effect on population growth. Results for desert tortoise, however, suggested that a variety of life stages could have strong effects on population growth. Additional simulations for the Greater Prairie Chicken under a hypothetical conservation plan also demonstrated that a variety of vital rates could be manipulated to achieve desired population growth. To improve the reliability of inference, we recommend that potential effects of vital rates on λ be evaluated using a probability-based approach like LSA. LSA is an important complement to other methods that evaluate vital-rate effects on λ, including classical elasticity analysis, retrospective methods of variance decomposition, and simulation of the effects of environmental stochasticity.","author":[{"dropping-particle":"","family":"Wisdom","given":"Michael J.","non-dropping-particle":"","parse-names":false,"suffix":""},{"dropping-particle":"","family":"Mills","given":"L. Scott","non-dropping-particle":"","parse-names":false,"suffix":""},{"dropping-particle":"","family":"Doak","given":"Daniel F.","non-dropping-particle":"","parse-names":false,"suffix":""}],"container-title":"Ecology","id":"ITEM-1","issue":"3","issued":{"date-parts":[["2000"]]},"page":"628-641","title":"Life stage simulation analysis: Estimating vital-rate effects on population growth for conservation","type":"article-journal","volume":"81"},"uris":["http://www.mendeley.com/documents/?uuid=8877923a-3f71-4a08-8797-ff759f52fe4c"]}],"mendeley":{"formattedCitation":"(Wisdom et al. 2000)","plainTextFormattedCitation":"(Wisdom et al. 2000)","previouslyFormattedCitation":"(Wisdom et al. 2000)"},"properties":{"noteIndex":0},"schema":"https://github.com/citation-style-language/schema/raw/master/csl-citation.json"}</w:instrText>
      </w:r>
      <w:r w:rsidRPr="00BB26DD">
        <w:rPr>
          <w:rFonts w:ascii="Times New Roman" w:hAnsi="Times New Roman" w:cs="Times New Roman"/>
          <w:sz w:val="24"/>
          <w:szCs w:val="24"/>
        </w:rPr>
        <w:fldChar w:fldCharType="separate"/>
      </w:r>
      <w:r w:rsidRPr="00BB26DD">
        <w:rPr>
          <w:rFonts w:ascii="Times New Roman" w:hAnsi="Times New Roman" w:cs="Times New Roman"/>
          <w:sz w:val="24"/>
          <w:szCs w:val="24"/>
        </w:rPr>
        <w:t>(Wisdom et al. 2000)</w:t>
      </w:r>
      <w:r w:rsidRPr="00BB26DD">
        <w:rPr>
          <w:rFonts w:ascii="Times New Roman" w:hAnsi="Times New Roman" w:cs="Times New Roman"/>
          <w:sz w:val="24"/>
          <w:szCs w:val="24"/>
        </w:rPr>
        <w:fldChar w:fldCharType="end"/>
      </w:r>
      <w:r w:rsidRPr="00BB26DD">
        <w:rPr>
          <w:rFonts w:ascii="Times New Roman" w:hAnsi="Times New Roman" w:cs="Times New Roman"/>
          <w:sz w:val="24"/>
          <w:szCs w:val="24"/>
        </w:rPr>
        <w:t xml:space="preserve">. </w:t>
      </w:r>
    </w:p>
    <w:p w14:paraId="263B10D8" w14:textId="770D631B" w:rsidR="00140D47" w:rsidRDefault="00140D47" w:rsidP="00AF46A3">
      <w:pPr>
        <w:spacing w:line="480" w:lineRule="auto"/>
        <w:rPr>
          <w:rFonts w:ascii="Times New Roman" w:hAnsi="Times New Roman" w:cs="Times New Roman"/>
          <w:b/>
          <w:sz w:val="24"/>
          <w:szCs w:val="24"/>
        </w:rPr>
      </w:pPr>
      <w:r w:rsidRPr="00140D47">
        <w:rPr>
          <w:rFonts w:ascii="Times New Roman" w:hAnsi="Times New Roman" w:cs="Times New Roman"/>
          <w:b/>
          <w:sz w:val="24"/>
          <w:szCs w:val="24"/>
        </w:rPr>
        <w:t>Results</w:t>
      </w:r>
    </w:p>
    <w:p w14:paraId="57A0081B" w14:textId="7B470EE2" w:rsidR="00140D47" w:rsidRDefault="00140D47" w:rsidP="00AF46A3">
      <w:pPr>
        <w:spacing w:line="480" w:lineRule="auto"/>
        <w:rPr>
          <w:rFonts w:ascii="Times New Roman" w:hAnsi="Times New Roman" w:cs="Times New Roman"/>
          <w:sz w:val="24"/>
          <w:szCs w:val="24"/>
        </w:rPr>
      </w:pPr>
      <w:r>
        <w:rPr>
          <w:rFonts w:ascii="Times New Roman" w:hAnsi="Times New Roman" w:cs="Times New Roman"/>
          <w:b/>
          <w:sz w:val="24"/>
          <w:szCs w:val="24"/>
        </w:rPr>
        <w:tab/>
      </w:r>
      <w:r w:rsidR="003D48F2">
        <w:rPr>
          <w:rFonts w:ascii="Times New Roman" w:hAnsi="Times New Roman" w:cs="Times New Roman"/>
          <w:bCs/>
          <w:sz w:val="24"/>
          <w:szCs w:val="24"/>
        </w:rPr>
        <w:t xml:space="preserve">Our literature review </w:t>
      </w:r>
      <w:r w:rsidR="00805CB8">
        <w:rPr>
          <w:rFonts w:ascii="Times New Roman" w:hAnsi="Times New Roman" w:cs="Times New Roman"/>
          <w:sz w:val="24"/>
          <w:szCs w:val="24"/>
        </w:rPr>
        <w:t xml:space="preserve">resulted in an initial list of </w:t>
      </w:r>
      <w:r w:rsidR="005C004F">
        <w:rPr>
          <w:rFonts w:ascii="Times New Roman" w:hAnsi="Times New Roman" w:cs="Times New Roman"/>
          <w:sz w:val="24"/>
          <w:szCs w:val="24"/>
        </w:rPr>
        <w:t>89</w:t>
      </w:r>
      <w:r w:rsidR="00805CB8">
        <w:rPr>
          <w:rFonts w:ascii="Times New Roman" w:hAnsi="Times New Roman" w:cs="Times New Roman"/>
          <w:sz w:val="24"/>
          <w:szCs w:val="24"/>
        </w:rPr>
        <w:t xml:space="preserve"> peer-reviewed journal articles</w:t>
      </w:r>
      <w:r w:rsidR="00433822">
        <w:rPr>
          <w:rFonts w:ascii="Times New Roman" w:hAnsi="Times New Roman" w:cs="Times New Roman"/>
          <w:sz w:val="24"/>
          <w:szCs w:val="24"/>
        </w:rPr>
        <w:t xml:space="preserve"> that reported vital rates for turkey</w:t>
      </w:r>
      <w:r w:rsidR="00805CB8">
        <w:rPr>
          <w:rFonts w:ascii="Times New Roman" w:hAnsi="Times New Roman" w:cs="Times New Roman"/>
          <w:sz w:val="24"/>
          <w:szCs w:val="24"/>
        </w:rPr>
        <w:t xml:space="preserve">. </w:t>
      </w:r>
      <w:r w:rsidR="00F8361F">
        <w:rPr>
          <w:rFonts w:ascii="Times New Roman" w:hAnsi="Times New Roman" w:cs="Times New Roman"/>
          <w:bCs/>
          <w:sz w:val="24"/>
          <w:szCs w:val="24"/>
        </w:rPr>
        <w:t>Twenty-one</w:t>
      </w:r>
      <w:r w:rsidR="00963812">
        <w:rPr>
          <w:rFonts w:ascii="Times New Roman" w:hAnsi="Times New Roman" w:cs="Times New Roman"/>
          <w:bCs/>
          <w:sz w:val="24"/>
          <w:szCs w:val="24"/>
        </w:rPr>
        <w:t xml:space="preserve"> (</w:t>
      </w:r>
      <w:r w:rsidR="00F8361F">
        <w:rPr>
          <w:rFonts w:ascii="Times New Roman" w:hAnsi="Times New Roman" w:cs="Times New Roman"/>
          <w:bCs/>
          <w:sz w:val="24"/>
          <w:szCs w:val="24"/>
        </w:rPr>
        <w:t>2</w:t>
      </w:r>
      <w:r w:rsidR="00827904">
        <w:rPr>
          <w:rFonts w:ascii="Times New Roman" w:hAnsi="Times New Roman" w:cs="Times New Roman"/>
          <w:bCs/>
          <w:sz w:val="24"/>
          <w:szCs w:val="24"/>
        </w:rPr>
        <w:t>4</w:t>
      </w:r>
      <w:r w:rsidR="00963812">
        <w:rPr>
          <w:rFonts w:ascii="Times New Roman" w:hAnsi="Times New Roman" w:cs="Times New Roman"/>
          <w:bCs/>
          <w:sz w:val="24"/>
          <w:szCs w:val="24"/>
        </w:rPr>
        <w:t>%) were focused on subspecies</w:t>
      </w:r>
      <w:r w:rsidR="00761DA4">
        <w:rPr>
          <w:rFonts w:ascii="Times New Roman" w:hAnsi="Times New Roman" w:cs="Times New Roman"/>
          <w:bCs/>
          <w:sz w:val="24"/>
          <w:szCs w:val="24"/>
        </w:rPr>
        <w:t xml:space="preserve"> other than eastern wild turkey</w:t>
      </w:r>
      <w:r w:rsidR="00963812">
        <w:rPr>
          <w:rFonts w:ascii="Times New Roman" w:hAnsi="Times New Roman" w:cs="Times New Roman"/>
          <w:bCs/>
          <w:sz w:val="24"/>
          <w:szCs w:val="24"/>
        </w:rPr>
        <w:t xml:space="preserve"> and were excluded from subsequent analyses. </w:t>
      </w:r>
      <w:r w:rsidR="00F8361F">
        <w:rPr>
          <w:rFonts w:ascii="Times New Roman" w:hAnsi="Times New Roman" w:cs="Times New Roman"/>
          <w:bCs/>
          <w:sz w:val="24"/>
          <w:szCs w:val="24"/>
        </w:rPr>
        <w:t>This left</w:t>
      </w:r>
      <w:r w:rsidR="00337F65">
        <w:rPr>
          <w:rFonts w:ascii="Times New Roman" w:hAnsi="Times New Roman" w:cs="Times New Roman"/>
          <w:bCs/>
          <w:sz w:val="24"/>
          <w:szCs w:val="24"/>
        </w:rPr>
        <w:t xml:space="preserve"> </w:t>
      </w:r>
      <w:r w:rsidR="005C004F">
        <w:rPr>
          <w:rFonts w:ascii="Times New Roman" w:hAnsi="Times New Roman" w:cs="Times New Roman"/>
          <w:sz w:val="24"/>
          <w:szCs w:val="24"/>
        </w:rPr>
        <w:t>68</w:t>
      </w:r>
      <w:r w:rsidR="00832D28" w:rsidRPr="00E25515">
        <w:rPr>
          <w:rFonts w:ascii="Times New Roman" w:hAnsi="Times New Roman" w:cs="Times New Roman"/>
          <w:sz w:val="24"/>
          <w:szCs w:val="24"/>
        </w:rPr>
        <w:t xml:space="preserve"> </w:t>
      </w:r>
      <w:r w:rsidR="00F5128B">
        <w:rPr>
          <w:rFonts w:ascii="Times New Roman" w:hAnsi="Times New Roman" w:cs="Times New Roman"/>
          <w:sz w:val="24"/>
          <w:szCs w:val="24"/>
        </w:rPr>
        <w:t>papers</w:t>
      </w:r>
      <w:r w:rsidR="00337F65">
        <w:rPr>
          <w:rFonts w:ascii="Times New Roman" w:hAnsi="Times New Roman" w:cs="Times New Roman"/>
          <w:sz w:val="24"/>
          <w:szCs w:val="24"/>
        </w:rPr>
        <w:t xml:space="preserve"> </w:t>
      </w:r>
      <w:r w:rsidR="00544169">
        <w:rPr>
          <w:rFonts w:ascii="Times New Roman" w:hAnsi="Times New Roman" w:cs="Times New Roman"/>
          <w:sz w:val="24"/>
          <w:szCs w:val="24"/>
        </w:rPr>
        <w:t xml:space="preserve">(76%) </w:t>
      </w:r>
      <w:r w:rsidR="00433822">
        <w:rPr>
          <w:rFonts w:ascii="Times New Roman" w:hAnsi="Times New Roman" w:cs="Times New Roman"/>
          <w:sz w:val="24"/>
          <w:szCs w:val="24"/>
        </w:rPr>
        <w:t>for analysis inclusion</w:t>
      </w:r>
      <w:r w:rsidR="00AD4F74">
        <w:rPr>
          <w:rFonts w:ascii="Times New Roman" w:hAnsi="Times New Roman" w:cs="Times New Roman"/>
          <w:sz w:val="24"/>
          <w:szCs w:val="24"/>
        </w:rPr>
        <w:t xml:space="preserve">, including </w:t>
      </w:r>
      <w:r w:rsidR="00E617FD">
        <w:rPr>
          <w:rFonts w:ascii="Times New Roman" w:hAnsi="Times New Roman" w:cs="Times New Roman"/>
          <w:sz w:val="24"/>
          <w:szCs w:val="24"/>
        </w:rPr>
        <w:t>20</w:t>
      </w:r>
      <w:r w:rsidR="00AD4F74">
        <w:rPr>
          <w:rFonts w:ascii="Times New Roman" w:hAnsi="Times New Roman" w:cs="Times New Roman"/>
          <w:sz w:val="24"/>
          <w:szCs w:val="24"/>
        </w:rPr>
        <w:t xml:space="preserve"> from the </w:t>
      </w:r>
      <w:r w:rsidR="00E617FD">
        <w:rPr>
          <w:rFonts w:ascii="Times New Roman" w:hAnsi="Times New Roman" w:cs="Times New Roman"/>
          <w:sz w:val="24"/>
          <w:szCs w:val="24"/>
        </w:rPr>
        <w:t xml:space="preserve">National Wild Turkey </w:t>
      </w:r>
      <w:r w:rsidR="00582C7F">
        <w:rPr>
          <w:rFonts w:ascii="Times New Roman" w:hAnsi="Times New Roman" w:cs="Times New Roman"/>
          <w:sz w:val="24"/>
          <w:szCs w:val="24"/>
        </w:rPr>
        <w:t>Symposia</w:t>
      </w:r>
      <w:r w:rsidR="00433822">
        <w:rPr>
          <w:rFonts w:ascii="Times New Roman" w:hAnsi="Times New Roman" w:cs="Times New Roman"/>
          <w:sz w:val="24"/>
          <w:szCs w:val="24"/>
        </w:rPr>
        <w:t>.</w:t>
      </w:r>
      <w:r w:rsidR="00D50105">
        <w:rPr>
          <w:rFonts w:ascii="Times New Roman" w:hAnsi="Times New Roman" w:cs="Times New Roman"/>
          <w:sz w:val="24"/>
          <w:szCs w:val="24"/>
        </w:rPr>
        <w:t xml:space="preserve"> </w:t>
      </w:r>
      <w:r w:rsidR="00433822">
        <w:rPr>
          <w:rFonts w:ascii="Times New Roman" w:hAnsi="Times New Roman" w:cs="Times New Roman"/>
          <w:sz w:val="24"/>
          <w:szCs w:val="24"/>
        </w:rPr>
        <w:t>P</w:t>
      </w:r>
      <w:r w:rsidR="00E25515" w:rsidRPr="00E25515">
        <w:rPr>
          <w:rFonts w:ascii="Times New Roman" w:hAnsi="Times New Roman" w:cs="Times New Roman"/>
          <w:sz w:val="24"/>
          <w:szCs w:val="24"/>
        </w:rPr>
        <w:t>ublication dates ranged from 19</w:t>
      </w:r>
      <w:r w:rsidR="00E617FD">
        <w:rPr>
          <w:rFonts w:ascii="Times New Roman" w:hAnsi="Times New Roman" w:cs="Times New Roman"/>
          <w:sz w:val="24"/>
          <w:szCs w:val="24"/>
        </w:rPr>
        <w:t>70</w:t>
      </w:r>
      <w:r w:rsidR="00E25515" w:rsidRPr="00E25515">
        <w:rPr>
          <w:rFonts w:ascii="Times New Roman" w:hAnsi="Times New Roman" w:cs="Times New Roman"/>
          <w:sz w:val="24"/>
          <w:szCs w:val="24"/>
        </w:rPr>
        <w:t xml:space="preserve"> to 2021</w:t>
      </w:r>
      <w:r w:rsidR="007F7DB2">
        <w:rPr>
          <w:rFonts w:ascii="Times New Roman" w:hAnsi="Times New Roman" w:cs="Times New Roman"/>
          <w:sz w:val="24"/>
          <w:szCs w:val="24"/>
        </w:rPr>
        <w:t xml:space="preserve"> (</w:t>
      </w:r>
      <w:r w:rsidR="0065571A">
        <w:rPr>
          <w:rFonts w:ascii="Times New Roman" w:hAnsi="Times New Roman" w:cs="Times New Roman"/>
          <w:sz w:val="24"/>
          <w:szCs w:val="24"/>
        </w:rPr>
        <w:t>F</w:t>
      </w:r>
      <w:r w:rsidR="007F7DB2">
        <w:rPr>
          <w:rFonts w:ascii="Times New Roman" w:hAnsi="Times New Roman" w:cs="Times New Roman"/>
          <w:sz w:val="24"/>
          <w:szCs w:val="24"/>
        </w:rPr>
        <w:t xml:space="preserve">igure </w:t>
      </w:r>
      <w:r w:rsidR="0065571A">
        <w:rPr>
          <w:rFonts w:ascii="Times New Roman" w:hAnsi="Times New Roman" w:cs="Times New Roman"/>
          <w:sz w:val="24"/>
          <w:szCs w:val="24"/>
        </w:rPr>
        <w:t>2</w:t>
      </w:r>
      <w:r w:rsidR="007F7DB2">
        <w:rPr>
          <w:rFonts w:ascii="Times New Roman" w:hAnsi="Times New Roman" w:cs="Times New Roman"/>
          <w:sz w:val="24"/>
          <w:szCs w:val="24"/>
        </w:rPr>
        <w:t>)</w:t>
      </w:r>
      <w:r w:rsidR="00E25515">
        <w:rPr>
          <w:rFonts w:ascii="Times New Roman" w:hAnsi="Times New Roman" w:cs="Times New Roman"/>
          <w:sz w:val="24"/>
          <w:szCs w:val="24"/>
        </w:rPr>
        <w:t xml:space="preserve">. The most </w:t>
      </w:r>
      <w:r w:rsidR="00CA7DBF">
        <w:rPr>
          <w:rFonts w:ascii="Times New Roman" w:hAnsi="Times New Roman" w:cs="Times New Roman"/>
          <w:sz w:val="24"/>
          <w:szCs w:val="24"/>
        </w:rPr>
        <w:t xml:space="preserve">widely reported vital rate was </w:t>
      </w:r>
      <w:r w:rsidR="00CB42CC">
        <w:rPr>
          <w:rFonts w:ascii="Times New Roman" w:hAnsi="Times New Roman" w:cs="Times New Roman"/>
          <w:sz w:val="24"/>
          <w:szCs w:val="24"/>
        </w:rPr>
        <w:t xml:space="preserve">apparent </w:t>
      </w:r>
      <w:r w:rsidR="00CA7DBF">
        <w:rPr>
          <w:rFonts w:ascii="Times New Roman" w:hAnsi="Times New Roman" w:cs="Times New Roman"/>
          <w:sz w:val="24"/>
          <w:szCs w:val="24"/>
        </w:rPr>
        <w:t>nest success (</w:t>
      </w:r>
      <w:r w:rsidR="00CA7DBF" w:rsidRPr="00255C2D">
        <w:rPr>
          <w:rFonts w:ascii="Times New Roman" w:hAnsi="Times New Roman" w:cs="Times New Roman"/>
          <w:i/>
          <w:sz w:val="24"/>
          <w:szCs w:val="24"/>
        </w:rPr>
        <w:t>n</w:t>
      </w:r>
      <w:r w:rsidR="00171D6B">
        <w:rPr>
          <w:rFonts w:ascii="Times New Roman" w:hAnsi="Times New Roman" w:cs="Times New Roman"/>
          <w:sz w:val="24"/>
          <w:szCs w:val="24"/>
        </w:rPr>
        <w:t xml:space="preserve"> = 36</w:t>
      </w:r>
      <w:r w:rsidR="00B9487F">
        <w:rPr>
          <w:rFonts w:ascii="Times New Roman" w:hAnsi="Times New Roman" w:cs="Times New Roman"/>
          <w:sz w:val="24"/>
          <w:szCs w:val="24"/>
        </w:rPr>
        <w:t xml:space="preserve">; </w:t>
      </w:r>
      <w:r w:rsidR="00DE46D9">
        <w:rPr>
          <w:rFonts w:ascii="Times New Roman" w:hAnsi="Times New Roman" w:cs="Times New Roman"/>
          <w:sz w:val="24"/>
          <w:szCs w:val="24"/>
        </w:rPr>
        <w:t>53</w:t>
      </w:r>
      <w:r w:rsidR="00B9487F">
        <w:rPr>
          <w:rFonts w:ascii="Times New Roman" w:hAnsi="Times New Roman" w:cs="Times New Roman"/>
          <w:sz w:val="24"/>
          <w:szCs w:val="24"/>
        </w:rPr>
        <w:t>%</w:t>
      </w:r>
      <w:r w:rsidR="00CA7DBF">
        <w:rPr>
          <w:rFonts w:ascii="Times New Roman" w:hAnsi="Times New Roman" w:cs="Times New Roman"/>
          <w:sz w:val="24"/>
          <w:szCs w:val="24"/>
        </w:rPr>
        <w:t>), followed by nesting rate (</w:t>
      </w:r>
      <w:r w:rsidR="00CA7DBF" w:rsidRPr="00255C2D">
        <w:rPr>
          <w:rFonts w:ascii="Times New Roman" w:hAnsi="Times New Roman" w:cs="Times New Roman"/>
          <w:i/>
          <w:sz w:val="24"/>
          <w:szCs w:val="24"/>
        </w:rPr>
        <w:t>n</w:t>
      </w:r>
      <w:r w:rsidR="00171D6B">
        <w:rPr>
          <w:rFonts w:ascii="Times New Roman" w:hAnsi="Times New Roman" w:cs="Times New Roman"/>
          <w:sz w:val="24"/>
          <w:szCs w:val="24"/>
        </w:rPr>
        <w:t xml:space="preserve"> = 3</w:t>
      </w:r>
      <w:r w:rsidR="002A7A91">
        <w:rPr>
          <w:rFonts w:ascii="Times New Roman" w:hAnsi="Times New Roman" w:cs="Times New Roman"/>
          <w:sz w:val="24"/>
          <w:szCs w:val="24"/>
        </w:rPr>
        <w:t>1</w:t>
      </w:r>
      <w:r w:rsidR="00B9487F">
        <w:rPr>
          <w:rFonts w:ascii="Times New Roman" w:hAnsi="Times New Roman" w:cs="Times New Roman"/>
          <w:sz w:val="24"/>
          <w:szCs w:val="24"/>
        </w:rPr>
        <w:t xml:space="preserve">; </w:t>
      </w:r>
      <w:r w:rsidR="002A7A91">
        <w:rPr>
          <w:rFonts w:ascii="Times New Roman" w:hAnsi="Times New Roman" w:cs="Times New Roman"/>
          <w:sz w:val="24"/>
          <w:szCs w:val="24"/>
        </w:rPr>
        <w:t>45</w:t>
      </w:r>
      <w:r w:rsidR="00B9487F">
        <w:rPr>
          <w:rFonts w:ascii="Times New Roman" w:hAnsi="Times New Roman" w:cs="Times New Roman"/>
          <w:sz w:val="24"/>
          <w:szCs w:val="24"/>
        </w:rPr>
        <w:t>%</w:t>
      </w:r>
      <w:r w:rsidR="00CA7DBF">
        <w:rPr>
          <w:rFonts w:ascii="Times New Roman" w:hAnsi="Times New Roman" w:cs="Times New Roman"/>
          <w:sz w:val="24"/>
          <w:szCs w:val="24"/>
        </w:rPr>
        <w:t>)</w:t>
      </w:r>
      <w:r w:rsidR="00482875">
        <w:rPr>
          <w:rFonts w:ascii="Times New Roman" w:hAnsi="Times New Roman" w:cs="Times New Roman"/>
          <w:sz w:val="24"/>
          <w:szCs w:val="24"/>
        </w:rPr>
        <w:t xml:space="preserve">, </w:t>
      </w:r>
      <w:r w:rsidR="00CA7DBF">
        <w:rPr>
          <w:rFonts w:ascii="Times New Roman" w:hAnsi="Times New Roman" w:cs="Times New Roman"/>
          <w:sz w:val="24"/>
          <w:szCs w:val="24"/>
        </w:rPr>
        <w:t>annual survival (</w:t>
      </w:r>
      <w:r w:rsidR="00CA7DBF" w:rsidRPr="00255C2D">
        <w:rPr>
          <w:rFonts w:ascii="Times New Roman" w:hAnsi="Times New Roman" w:cs="Times New Roman"/>
          <w:i/>
          <w:sz w:val="24"/>
          <w:szCs w:val="24"/>
        </w:rPr>
        <w:t>n</w:t>
      </w:r>
      <w:r w:rsidR="00171D6B">
        <w:rPr>
          <w:rFonts w:ascii="Times New Roman" w:hAnsi="Times New Roman" w:cs="Times New Roman"/>
          <w:sz w:val="24"/>
          <w:szCs w:val="24"/>
        </w:rPr>
        <w:t xml:space="preserve"> = 2</w:t>
      </w:r>
      <w:r w:rsidR="007D34DD">
        <w:rPr>
          <w:rFonts w:ascii="Times New Roman" w:hAnsi="Times New Roman" w:cs="Times New Roman"/>
          <w:sz w:val="24"/>
          <w:szCs w:val="24"/>
        </w:rPr>
        <w:t>8</w:t>
      </w:r>
      <w:r w:rsidR="00B9487F">
        <w:rPr>
          <w:rFonts w:ascii="Times New Roman" w:hAnsi="Times New Roman" w:cs="Times New Roman"/>
          <w:sz w:val="24"/>
          <w:szCs w:val="24"/>
        </w:rPr>
        <w:t xml:space="preserve">; </w:t>
      </w:r>
      <w:r w:rsidR="005262F8">
        <w:rPr>
          <w:rFonts w:ascii="Times New Roman" w:hAnsi="Times New Roman" w:cs="Times New Roman"/>
          <w:sz w:val="24"/>
          <w:szCs w:val="24"/>
        </w:rPr>
        <w:t>41</w:t>
      </w:r>
      <w:r w:rsidR="00B9487F">
        <w:rPr>
          <w:rFonts w:ascii="Times New Roman" w:hAnsi="Times New Roman" w:cs="Times New Roman"/>
          <w:sz w:val="24"/>
          <w:szCs w:val="24"/>
        </w:rPr>
        <w:t>%</w:t>
      </w:r>
      <w:r w:rsidR="00CA7DBF">
        <w:rPr>
          <w:rFonts w:ascii="Times New Roman" w:hAnsi="Times New Roman" w:cs="Times New Roman"/>
          <w:sz w:val="24"/>
          <w:szCs w:val="24"/>
        </w:rPr>
        <w:t>)</w:t>
      </w:r>
      <w:r w:rsidR="00482875">
        <w:rPr>
          <w:rFonts w:ascii="Times New Roman" w:hAnsi="Times New Roman" w:cs="Times New Roman"/>
          <w:sz w:val="24"/>
          <w:szCs w:val="24"/>
        </w:rPr>
        <w:t xml:space="preserve">, and </w:t>
      </w:r>
      <w:r w:rsidR="00107914">
        <w:rPr>
          <w:rFonts w:ascii="Times New Roman" w:hAnsi="Times New Roman" w:cs="Times New Roman"/>
          <w:sz w:val="24"/>
          <w:szCs w:val="24"/>
        </w:rPr>
        <w:t xml:space="preserve">apparent </w:t>
      </w:r>
      <w:r w:rsidR="00482875">
        <w:rPr>
          <w:rFonts w:ascii="Times New Roman" w:hAnsi="Times New Roman" w:cs="Times New Roman"/>
          <w:sz w:val="24"/>
          <w:szCs w:val="24"/>
        </w:rPr>
        <w:t>poult survival (</w:t>
      </w:r>
      <w:r w:rsidR="00482875" w:rsidRPr="00953AAD">
        <w:rPr>
          <w:rFonts w:ascii="Times New Roman" w:hAnsi="Times New Roman" w:cs="Times New Roman"/>
          <w:i/>
          <w:iCs/>
          <w:sz w:val="24"/>
          <w:szCs w:val="24"/>
        </w:rPr>
        <w:t>n</w:t>
      </w:r>
      <w:r w:rsidR="00482875">
        <w:rPr>
          <w:rFonts w:ascii="Times New Roman" w:hAnsi="Times New Roman" w:cs="Times New Roman"/>
          <w:sz w:val="24"/>
          <w:szCs w:val="24"/>
        </w:rPr>
        <w:t xml:space="preserve"> = 20; </w:t>
      </w:r>
      <w:r w:rsidR="00953AAD">
        <w:rPr>
          <w:rFonts w:ascii="Times New Roman" w:hAnsi="Times New Roman" w:cs="Times New Roman"/>
          <w:sz w:val="24"/>
          <w:szCs w:val="24"/>
        </w:rPr>
        <w:t>29%)</w:t>
      </w:r>
      <w:r w:rsidR="00E25515">
        <w:rPr>
          <w:rFonts w:ascii="Times New Roman" w:hAnsi="Times New Roman" w:cs="Times New Roman"/>
          <w:sz w:val="24"/>
          <w:szCs w:val="24"/>
        </w:rPr>
        <w:t xml:space="preserve">. </w:t>
      </w:r>
      <w:r w:rsidR="00370BF3">
        <w:rPr>
          <w:rFonts w:ascii="Times New Roman" w:hAnsi="Times New Roman" w:cs="Times New Roman"/>
          <w:sz w:val="24"/>
          <w:szCs w:val="24"/>
        </w:rPr>
        <w:t>Notably,</w:t>
      </w:r>
      <w:r w:rsidR="00E25515">
        <w:rPr>
          <w:rFonts w:ascii="Times New Roman" w:hAnsi="Times New Roman" w:cs="Times New Roman"/>
          <w:sz w:val="24"/>
          <w:szCs w:val="24"/>
        </w:rPr>
        <w:t xml:space="preserve"> </w:t>
      </w:r>
      <w:r w:rsidR="00CA7DBF">
        <w:rPr>
          <w:rFonts w:ascii="Times New Roman" w:hAnsi="Times New Roman" w:cs="Times New Roman"/>
          <w:sz w:val="24"/>
          <w:szCs w:val="24"/>
        </w:rPr>
        <w:t>no studies</w:t>
      </w:r>
      <w:r w:rsidR="00B9487F">
        <w:rPr>
          <w:rFonts w:ascii="Times New Roman" w:hAnsi="Times New Roman" w:cs="Times New Roman"/>
          <w:sz w:val="24"/>
          <w:szCs w:val="24"/>
        </w:rPr>
        <w:t xml:space="preserve"> (</w:t>
      </w:r>
      <w:r w:rsidR="007A63F7">
        <w:rPr>
          <w:rFonts w:ascii="Times New Roman" w:hAnsi="Times New Roman" w:cs="Times New Roman"/>
          <w:sz w:val="24"/>
          <w:szCs w:val="24"/>
        </w:rPr>
        <w:t>0%)</w:t>
      </w:r>
      <w:r w:rsidR="00CA7DBF">
        <w:rPr>
          <w:rFonts w:ascii="Times New Roman" w:hAnsi="Times New Roman" w:cs="Times New Roman"/>
          <w:sz w:val="24"/>
          <w:szCs w:val="24"/>
        </w:rPr>
        <w:t xml:space="preserve"> report</w:t>
      </w:r>
      <w:r w:rsidR="00370BF3">
        <w:rPr>
          <w:rFonts w:ascii="Times New Roman" w:hAnsi="Times New Roman" w:cs="Times New Roman"/>
          <w:sz w:val="24"/>
          <w:szCs w:val="24"/>
        </w:rPr>
        <w:t>ed</w:t>
      </w:r>
      <w:r w:rsidR="00CA7DBF">
        <w:rPr>
          <w:rFonts w:ascii="Times New Roman" w:hAnsi="Times New Roman" w:cs="Times New Roman"/>
          <w:sz w:val="24"/>
          <w:szCs w:val="24"/>
        </w:rPr>
        <w:t xml:space="preserve"> </w:t>
      </w:r>
      <w:r w:rsidR="007A7090">
        <w:rPr>
          <w:rFonts w:ascii="Times New Roman" w:hAnsi="Times New Roman" w:cs="Times New Roman"/>
          <w:sz w:val="24"/>
          <w:szCs w:val="24"/>
        </w:rPr>
        <w:t xml:space="preserve">youth </w:t>
      </w:r>
      <w:r w:rsidR="00E25515">
        <w:rPr>
          <w:rFonts w:ascii="Times New Roman" w:hAnsi="Times New Roman" w:cs="Times New Roman"/>
          <w:sz w:val="24"/>
          <w:szCs w:val="24"/>
        </w:rPr>
        <w:t>survival (</w:t>
      </w:r>
      <w:r w:rsidR="00D66A4E">
        <w:rPr>
          <w:rFonts w:ascii="Times New Roman" w:hAnsi="Times New Roman" w:cs="Times New Roman"/>
          <w:sz w:val="24"/>
          <w:szCs w:val="24"/>
        </w:rPr>
        <w:t xml:space="preserve">i.e., </w:t>
      </w:r>
      <w:r w:rsidR="00E25515">
        <w:rPr>
          <w:rFonts w:ascii="Times New Roman" w:hAnsi="Times New Roman" w:cs="Times New Roman"/>
          <w:sz w:val="24"/>
          <w:szCs w:val="24"/>
        </w:rPr>
        <w:t xml:space="preserve">survival from 28 days to the first breeding season). </w:t>
      </w:r>
      <w:r w:rsidR="0065571A">
        <w:rPr>
          <w:rFonts w:ascii="Times New Roman" w:hAnsi="Times New Roman" w:cs="Times New Roman"/>
          <w:sz w:val="24"/>
          <w:szCs w:val="24"/>
        </w:rPr>
        <w:t>Of these 68 papers retained for analysis</w:t>
      </w:r>
      <w:r w:rsidR="0038405D">
        <w:rPr>
          <w:rFonts w:ascii="Times New Roman" w:hAnsi="Times New Roman" w:cs="Times New Roman"/>
          <w:sz w:val="24"/>
          <w:szCs w:val="24"/>
        </w:rPr>
        <w:t>,</w:t>
      </w:r>
      <w:r w:rsidR="0065571A">
        <w:rPr>
          <w:rFonts w:ascii="Times New Roman" w:hAnsi="Times New Roman" w:cs="Times New Roman"/>
          <w:sz w:val="24"/>
          <w:szCs w:val="24"/>
        </w:rPr>
        <w:t xml:space="preserve"> 45% did not evaluate any underlying mechanisms</w:t>
      </w:r>
      <w:r w:rsidR="00761DA4">
        <w:rPr>
          <w:rFonts w:ascii="Times New Roman" w:hAnsi="Times New Roman" w:cs="Times New Roman"/>
          <w:sz w:val="24"/>
          <w:szCs w:val="24"/>
        </w:rPr>
        <w:t xml:space="preserve"> (e.g.</w:t>
      </w:r>
      <w:r w:rsidR="00314CAD">
        <w:rPr>
          <w:rFonts w:ascii="Times New Roman" w:hAnsi="Times New Roman" w:cs="Times New Roman"/>
          <w:sz w:val="24"/>
          <w:szCs w:val="24"/>
        </w:rPr>
        <w:t>,</w:t>
      </w:r>
      <w:r w:rsidR="00761DA4">
        <w:rPr>
          <w:rFonts w:ascii="Times New Roman" w:hAnsi="Times New Roman" w:cs="Times New Roman"/>
          <w:sz w:val="24"/>
          <w:szCs w:val="24"/>
        </w:rPr>
        <w:t xml:space="preserve"> weather variability, predator</w:t>
      </w:r>
      <w:r w:rsidR="00E50424">
        <w:rPr>
          <w:rFonts w:ascii="Times New Roman" w:hAnsi="Times New Roman" w:cs="Times New Roman"/>
          <w:sz w:val="24"/>
          <w:szCs w:val="24"/>
        </w:rPr>
        <w:t xml:space="preserve"> removal</w:t>
      </w:r>
      <w:r w:rsidR="00761DA4">
        <w:rPr>
          <w:rFonts w:ascii="Times New Roman" w:hAnsi="Times New Roman" w:cs="Times New Roman"/>
          <w:sz w:val="24"/>
          <w:szCs w:val="24"/>
        </w:rPr>
        <w:t>,</w:t>
      </w:r>
      <w:r w:rsidR="00E50424">
        <w:rPr>
          <w:rFonts w:ascii="Times New Roman" w:hAnsi="Times New Roman" w:cs="Times New Roman"/>
          <w:sz w:val="24"/>
          <w:szCs w:val="24"/>
        </w:rPr>
        <w:t xml:space="preserve"> habitat management)</w:t>
      </w:r>
      <w:r w:rsidR="0065571A">
        <w:rPr>
          <w:rFonts w:ascii="Times New Roman" w:hAnsi="Times New Roman" w:cs="Times New Roman"/>
          <w:sz w:val="24"/>
          <w:szCs w:val="24"/>
        </w:rPr>
        <w:t xml:space="preserve"> for variation in vital rates and only presented vital rate estimates and raw sources of mortality.   </w:t>
      </w:r>
    </w:p>
    <w:p w14:paraId="586F62AA" w14:textId="15C85193" w:rsidR="00A605A6" w:rsidRPr="002703E2" w:rsidRDefault="00EF236C" w:rsidP="00AF46A3">
      <w:pPr>
        <w:spacing w:line="480" w:lineRule="auto"/>
        <w:rPr>
          <w:rFonts w:ascii="Times New Roman" w:hAnsi="Times New Roman" w:cs="Times New Roman"/>
          <w:i/>
          <w:iCs/>
          <w:sz w:val="24"/>
          <w:szCs w:val="24"/>
        </w:rPr>
      </w:pPr>
      <w:r>
        <w:rPr>
          <w:rFonts w:ascii="Times New Roman" w:hAnsi="Times New Roman" w:cs="Times New Roman"/>
          <w:i/>
          <w:iCs/>
          <w:sz w:val="24"/>
          <w:szCs w:val="24"/>
        </w:rPr>
        <w:lastRenderedPageBreak/>
        <w:t>Scoping Review--</w:t>
      </w:r>
      <w:r w:rsidR="00A605A6" w:rsidRPr="002703E2">
        <w:rPr>
          <w:rFonts w:ascii="Times New Roman" w:hAnsi="Times New Roman" w:cs="Times New Roman"/>
          <w:i/>
          <w:iCs/>
          <w:sz w:val="24"/>
          <w:szCs w:val="24"/>
        </w:rPr>
        <w:t>Nests</w:t>
      </w:r>
    </w:p>
    <w:p w14:paraId="326CCFEF" w14:textId="0E4A1517" w:rsidR="00E25515" w:rsidRDefault="00E25515" w:rsidP="00AF46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sidR="00433822">
        <w:rPr>
          <w:rFonts w:ascii="Times New Roman" w:hAnsi="Times New Roman" w:cs="Times New Roman"/>
          <w:sz w:val="24"/>
          <w:szCs w:val="24"/>
        </w:rPr>
        <w:t>most studied</w:t>
      </w:r>
      <w:r>
        <w:rPr>
          <w:rFonts w:ascii="Times New Roman" w:hAnsi="Times New Roman" w:cs="Times New Roman"/>
          <w:sz w:val="24"/>
          <w:szCs w:val="24"/>
        </w:rPr>
        <w:t xml:space="preserve"> factor relating to nest survival was the effects of </w:t>
      </w:r>
      <w:r w:rsidR="007A63F7">
        <w:rPr>
          <w:rFonts w:ascii="Times New Roman" w:hAnsi="Times New Roman" w:cs="Times New Roman"/>
          <w:sz w:val="24"/>
          <w:szCs w:val="24"/>
        </w:rPr>
        <w:t>vegetation, cover, or habitat (</w:t>
      </w:r>
      <w:r w:rsidR="007A63F7" w:rsidRPr="003E650E">
        <w:rPr>
          <w:rFonts w:ascii="Times New Roman" w:hAnsi="Times New Roman" w:cs="Times New Roman"/>
          <w:i/>
          <w:iCs/>
          <w:sz w:val="24"/>
          <w:szCs w:val="24"/>
        </w:rPr>
        <w:t>n</w:t>
      </w:r>
      <w:r w:rsidR="007A63F7">
        <w:rPr>
          <w:rFonts w:ascii="Times New Roman" w:hAnsi="Times New Roman" w:cs="Times New Roman"/>
          <w:sz w:val="24"/>
          <w:szCs w:val="24"/>
        </w:rPr>
        <w:t xml:space="preserve"> = </w:t>
      </w:r>
      <w:r w:rsidR="00F8361F">
        <w:rPr>
          <w:rFonts w:ascii="Times New Roman" w:hAnsi="Times New Roman" w:cs="Times New Roman"/>
          <w:sz w:val="24"/>
          <w:szCs w:val="24"/>
        </w:rPr>
        <w:t>1</w:t>
      </w:r>
      <w:r w:rsidR="00AE40D6">
        <w:rPr>
          <w:rFonts w:ascii="Times New Roman" w:hAnsi="Times New Roman" w:cs="Times New Roman"/>
          <w:sz w:val="24"/>
          <w:szCs w:val="24"/>
        </w:rPr>
        <w:t>7</w:t>
      </w:r>
      <w:r w:rsidR="007A63F7">
        <w:rPr>
          <w:rFonts w:ascii="Times New Roman" w:hAnsi="Times New Roman" w:cs="Times New Roman"/>
          <w:sz w:val="24"/>
          <w:szCs w:val="24"/>
        </w:rPr>
        <w:t xml:space="preserve">; </w:t>
      </w:r>
      <w:r w:rsidR="00F8361F">
        <w:rPr>
          <w:rFonts w:ascii="Times New Roman" w:hAnsi="Times New Roman" w:cs="Times New Roman"/>
          <w:sz w:val="24"/>
          <w:szCs w:val="24"/>
        </w:rPr>
        <w:t>2</w:t>
      </w:r>
      <w:r w:rsidR="00AE40D6">
        <w:rPr>
          <w:rFonts w:ascii="Times New Roman" w:hAnsi="Times New Roman" w:cs="Times New Roman"/>
          <w:sz w:val="24"/>
          <w:szCs w:val="24"/>
        </w:rPr>
        <w:t>5</w:t>
      </w:r>
      <w:r w:rsidR="007A63F7">
        <w:rPr>
          <w:rFonts w:ascii="Times New Roman" w:hAnsi="Times New Roman" w:cs="Times New Roman"/>
          <w:sz w:val="24"/>
          <w:szCs w:val="24"/>
        </w:rPr>
        <w:t>%</w:t>
      </w:r>
      <w:r w:rsidR="009D73B0">
        <w:rPr>
          <w:rFonts w:ascii="Times New Roman" w:hAnsi="Times New Roman" w:cs="Times New Roman"/>
          <w:sz w:val="24"/>
          <w:szCs w:val="24"/>
        </w:rPr>
        <w:t>;</w:t>
      </w:r>
      <w:r w:rsidR="0065571A">
        <w:rPr>
          <w:rFonts w:ascii="Times New Roman" w:hAnsi="Times New Roman" w:cs="Times New Roman"/>
          <w:sz w:val="24"/>
          <w:szCs w:val="24"/>
        </w:rPr>
        <w:t xml:space="preserve"> Table 2</w:t>
      </w:r>
      <w:r w:rsidR="007A63F7">
        <w:rPr>
          <w:rFonts w:ascii="Times New Roman" w:hAnsi="Times New Roman" w:cs="Times New Roman"/>
          <w:sz w:val="24"/>
          <w:szCs w:val="24"/>
        </w:rPr>
        <w:t xml:space="preserve">). </w:t>
      </w:r>
      <w:r w:rsidR="00E02667">
        <w:rPr>
          <w:rFonts w:ascii="Times New Roman" w:hAnsi="Times New Roman" w:cs="Times New Roman"/>
          <w:sz w:val="24"/>
          <w:szCs w:val="24"/>
        </w:rPr>
        <w:t xml:space="preserve">Studies occurred at </w:t>
      </w:r>
      <w:r w:rsidR="00433822">
        <w:rPr>
          <w:rFonts w:ascii="Times New Roman" w:hAnsi="Times New Roman" w:cs="Times New Roman"/>
          <w:sz w:val="24"/>
          <w:szCs w:val="24"/>
        </w:rPr>
        <w:t xml:space="preserve">both </w:t>
      </w:r>
      <w:r>
        <w:rPr>
          <w:rFonts w:ascii="Times New Roman" w:hAnsi="Times New Roman" w:cs="Times New Roman"/>
          <w:sz w:val="24"/>
          <w:szCs w:val="24"/>
        </w:rPr>
        <w:t>fine scale (</w:t>
      </w:r>
      <w:r w:rsidR="00E02667">
        <w:rPr>
          <w:rFonts w:ascii="Times New Roman" w:hAnsi="Times New Roman" w:cs="Times New Roman"/>
          <w:sz w:val="24"/>
          <w:szCs w:val="24"/>
        </w:rPr>
        <w:t xml:space="preserve">i.e., </w:t>
      </w:r>
      <w:r>
        <w:rPr>
          <w:rFonts w:ascii="Times New Roman" w:hAnsi="Times New Roman" w:cs="Times New Roman"/>
          <w:sz w:val="24"/>
          <w:szCs w:val="24"/>
        </w:rPr>
        <w:t>vegetation composition or structure at the nest site) and landscape scale (</w:t>
      </w:r>
      <w:r w:rsidR="00DF265D">
        <w:rPr>
          <w:rFonts w:ascii="Times New Roman" w:hAnsi="Times New Roman" w:cs="Times New Roman"/>
          <w:sz w:val="24"/>
          <w:szCs w:val="24"/>
        </w:rPr>
        <w:t xml:space="preserve">i.e., </w:t>
      </w:r>
      <w:r>
        <w:rPr>
          <w:rFonts w:ascii="Times New Roman" w:hAnsi="Times New Roman" w:cs="Times New Roman"/>
          <w:sz w:val="24"/>
          <w:szCs w:val="24"/>
        </w:rPr>
        <w:t>composition of habitat over large areas or distance t</w:t>
      </w:r>
      <w:r w:rsidR="00171D6B">
        <w:rPr>
          <w:rFonts w:ascii="Times New Roman" w:hAnsi="Times New Roman" w:cs="Times New Roman"/>
          <w:sz w:val="24"/>
          <w:szCs w:val="24"/>
        </w:rPr>
        <w:t>o landscape features)</w:t>
      </w:r>
      <w:r w:rsidR="00DF265D">
        <w:rPr>
          <w:rFonts w:ascii="Times New Roman" w:hAnsi="Times New Roman" w:cs="Times New Roman"/>
          <w:sz w:val="24"/>
          <w:szCs w:val="24"/>
        </w:rPr>
        <w:t>,</w:t>
      </w:r>
      <w:r w:rsidR="00171D6B">
        <w:rPr>
          <w:rFonts w:ascii="Times New Roman" w:hAnsi="Times New Roman" w:cs="Times New Roman"/>
          <w:sz w:val="24"/>
          <w:szCs w:val="24"/>
        </w:rPr>
        <w:t xml:space="preserve"> with nine</w:t>
      </w:r>
      <w:r>
        <w:rPr>
          <w:rFonts w:ascii="Times New Roman" w:hAnsi="Times New Roman" w:cs="Times New Roman"/>
          <w:sz w:val="24"/>
          <w:szCs w:val="24"/>
        </w:rPr>
        <w:t xml:space="preserve"> studies</w:t>
      </w:r>
      <w:r w:rsidR="00DF265D">
        <w:rPr>
          <w:rFonts w:ascii="Times New Roman" w:hAnsi="Times New Roman" w:cs="Times New Roman"/>
          <w:sz w:val="24"/>
          <w:szCs w:val="24"/>
        </w:rPr>
        <w:t xml:space="preserve"> (</w:t>
      </w:r>
      <w:r w:rsidR="00F8361F">
        <w:rPr>
          <w:rFonts w:ascii="Times New Roman" w:hAnsi="Times New Roman" w:cs="Times New Roman"/>
          <w:sz w:val="24"/>
          <w:szCs w:val="24"/>
        </w:rPr>
        <w:t>1</w:t>
      </w:r>
      <w:r w:rsidR="005C004F">
        <w:rPr>
          <w:rFonts w:ascii="Times New Roman" w:hAnsi="Times New Roman" w:cs="Times New Roman"/>
          <w:sz w:val="24"/>
          <w:szCs w:val="24"/>
        </w:rPr>
        <w:t>3</w:t>
      </w:r>
      <w:r w:rsidR="00DF265D">
        <w:rPr>
          <w:rFonts w:ascii="Times New Roman" w:hAnsi="Times New Roman" w:cs="Times New Roman"/>
          <w:sz w:val="24"/>
          <w:szCs w:val="24"/>
        </w:rPr>
        <w:t>%)</w:t>
      </w:r>
      <w:r>
        <w:rPr>
          <w:rFonts w:ascii="Times New Roman" w:hAnsi="Times New Roman" w:cs="Times New Roman"/>
          <w:sz w:val="24"/>
          <w:szCs w:val="24"/>
        </w:rPr>
        <w:t xml:space="preserve"> </w:t>
      </w:r>
      <w:r w:rsidR="00AE40D6">
        <w:rPr>
          <w:rFonts w:ascii="Times New Roman" w:hAnsi="Times New Roman" w:cs="Times New Roman"/>
          <w:sz w:val="24"/>
          <w:szCs w:val="24"/>
        </w:rPr>
        <w:t>and eight studies</w:t>
      </w:r>
      <w:r w:rsidR="0079247A">
        <w:rPr>
          <w:rFonts w:ascii="Times New Roman" w:hAnsi="Times New Roman" w:cs="Times New Roman"/>
          <w:sz w:val="24"/>
          <w:szCs w:val="24"/>
        </w:rPr>
        <w:t xml:space="preserve"> (12%) </w:t>
      </w:r>
      <w:r w:rsidR="00AE40D6">
        <w:rPr>
          <w:rFonts w:ascii="Times New Roman" w:hAnsi="Times New Roman" w:cs="Times New Roman"/>
          <w:sz w:val="24"/>
          <w:szCs w:val="24"/>
        </w:rPr>
        <w:t>respectively</w:t>
      </w:r>
      <w:r w:rsidR="0065571A">
        <w:rPr>
          <w:rFonts w:ascii="Times New Roman" w:hAnsi="Times New Roman" w:cs="Times New Roman"/>
          <w:sz w:val="24"/>
          <w:szCs w:val="24"/>
        </w:rPr>
        <w:t xml:space="preserve"> (Table 2)</w:t>
      </w:r>
      <w:r>
        <w:rPr>
          <w:rFonts w:ascii="Times New Roman" w:hAnsi="Times New Roman" w:cs="Times New Roman"/>
          <w:sz w:val="24"/>
          <w:szCs w:val="24"/>
        </w:rPr>
        <w:t>. Only three studies</w:t>
      </w:r>
      <w:r w:rsidR="00DF265D">
        <w:rPr>
          <w:rFonts w:ascii="Times New Roman" w:hAnsi="Times New Roman" w:cs="Times New Roman"/>
          <w:sz w:val="24"/>
          <w:szCs w:val="24"/>
        </w:rPr>
        <w:t xml:space="preserve"> (</w:t>
      </w:r>
      <w:r w:rsidR="005C004F">
        <w:rPr>
          <w:rFonts w:ascii="Times New Roman" w:hAnsi="Times New Roman" w:cs="Times New Roman"/>
          <w:sz w:val="24"/>
          <w:szCs w:val="24"/>
        </w:rPr>
        <w:t>4</w:t>
      </w:r>
      <w:r w:rsidR="00DF265D">
        <w:rPr>
          <w:rFonts w:ascii="Times New Roman" w:hAnsi="Times New Roman" w:cs="Times New Roman"/>
          <w:sz w:val="24"/>
          <w:szCs w:val="24"/>
        </w:rPr>
        <w:t>%)</w:t>
      </w:r>
      <w:r>
        <w:rPr>
          <w:rFonts w:ascii="Times New Roman" w:hAnsi="Times New Roman" w:cs="Times New Roman"/>
          <w:sz w:val="24"/>
          <w:szCs w:val="24"/>
        </w:rPr>
        <w:t xml:space="preserve"> directly evaluated the effects of </w:t>
      </w:r>
      <w:r w:rsidR="00171D6B">
        <w:rPr>
          <w:rFonts w:ascii="Times New Roman" w:hAnsi="Times New Roman" w:cs="Times New Roman"/>
          <w:sz w:val="24"/>
          <w:szCs w:val="24"/>
        </w:rPr>
        <w:t xml:space="preserve">habitat </w:t>
      </w:r>
      <w:r>
        <w:rPr>
          <w:rFonts w:ascii="Times New Roman" w:hAnsi="Times New Roman" w:cs="Times New Roman"/>
          <w:sz w:val="24"/>
          <w:szCs w:val="24"/>
        </w:rPr>
        <w:t>management on nest sites</w:t>
      </w:r>
      <w:r w:rsidR="008C5941">
        <w:rPr>
          <w:rFonts w:ascii="Times New Roman" w:hAnsi="Times New Roman" w:cs="Times New Roman"/>
          <w:sz w:val="24"/>
          <w:szCs w:val="24"/>
        </w:rPr>
        <w:t>,</w:t>
      </w:r>
      <w:r>
        <w:rPr>
          <w:rFonts w:ascii="Times New Roman" w:hAnsi="Times New Roman" w:cs="Times New Roman"/>
          <w:sz w:val="24"/>
          <w:szCs w:val="24"/>
        </w:rPr>
        <w:t xml:space="preserve"> with all three studies being related to prescribed fire</w:t>
      </w:r>
      <w:r w:rsidR="00F8361F">
        <w:rPr>
          <w:rFonts w:ascii="Times New Roman" w:hAnsi="Times New Roman" w:cs="Times New Roman"/>
          <w:sz w:val="24"/>
          <w:szCs w:val="24"/>
        </w:rPr>
        <w:t>.</w:t>
      </w:r>
      <w:r w:rsidR="00171D6B">
        <w:rPr>
          <w:rFonts w:ascii="Times New Roman" w:hAnsi="Times New Roman" w:cs="Times New Roman"/>
          <w:sz w:val="24"/>
          <w:szCs w:val="24"/>
        </w:rPr>
        <w:t xml:space="preserve"> </w:t>
      </w:r>
      <w:r w:rsidR="00F8361F">
        <w:rPr>
          <w:rFonts w:ascii="Times New Roman" w:hAnsi="Times New Roman" w:cs="Times New Roman"/>
          <w:sz w:val="24"/>
          <w:szCs w:val="24"/>
        </w:rPr>
        <w:t>O</w:t>
      </w:r>
      <w:r w:rsidR="00171D6B">
        <w:rPr>
          <w:rFonts w:ascii="Times New Roman" w:hAnsi="Times New Roman" w:cs="Times New Roman"/>
          <w:sz w:val="24"/>
          <w:szCs w:val="24"/>
        </w:rPr>
        <w:t>ne</w:t>
      </w:r>
      <w:r w:rsidR="00F8361F">
        <w:rPr>
          <w:rFonts w:ascii="Times New Roman" w:hAnsi="Times New Roman" w:cs="Times New Roman"/>
          <w:sz w:val="24"/>
          <w:szCs w:val="24"/>
        </w:rPr>
        <w:t xml:space="preserve"> </w:t>
      </w:r>
      <w:r w:rsidR="00171D6B">
        <w:rPr>
          <w:rFonts w:ascii="Times New Roman" w:hAnsi="Times New Roman" w:cs="Times New Roman"/>
          <w:sz w:val="24"/>
          <w:szCs w:val="24"/>
        </w:rPr>
        <w:t xml:space="preserve">study </w:t>
      </w:r>
      <w:r w:rsidR="0027101F">
        <w:rPr>
          <w:rFonts w:ascii="Times New Roman" w:hAnsi="Times New Roman" w:cs="Times New Roman"/>
          <w:sz w:val="24"/>
          <w:szCs w:val="24"/>
        </w:rPr>
        <w:t xml:space="preserve">(1%) </w:t>
      </w:r>
      <w:r w:rsidR="00171D6B">
        <w:rPr>
          <w:rFonts w:ascii="Times New Roman" w:hAnsi="Times New Roman" w:cs="Times New Roman"/>
          <w:sz w:val="24"/>
          <w:szCs w:val="24"/>
        </w:rPr>
        <w:t>examined the effects of predator removal</w:t>
      </w:r>
      <w:r>
        <w:rPr>
          <w:rFonts w:ascii="Times New Roman" w:hAnsi="Times New Roman" w:cs="Times New Roman"/>
          <w:sz w:val="24"/>
          <w:szCs w:val="24"/>
        </w:rPr>
        <w:t xml:space="preserve">. </w:t>
      </w:r>
      <w:r w:rsidR="00AE40D6">
        <w:rPr>
          <w:rFonts w:ascii="Times New Roman" w:hAnsi="Times New Roman" w:cs="Times New Roman"/>
          <w:sz w:val="24"/>
          <w:szCs w:val="24"/>
        </w:rPr>
        <w:t>Nine</w:t>
      </w:r>
      <w:r>
        <w:rPr>
          <w:rFonts w:ascii="Times New Roman" w:hAnsi="Times New Roman" w:cs="Times New Roman"/>
          <w:sz w:val="24"/>
          <w:szCs w:val="24"/>
        </w:rPr>
        <w:t xml:space="preserve"> studies </w:t>
      </w:r>
      <w:r w:rsidR="00D95CFE">
        <w:rPr>
          <w:rFonts w:ascii="Times New Roman" w:hAnsi="Times New Roman" w:cs="Times New Roman"/>
          <w:sz w:val="24"/>
          <w:szCs w:val="24"/>
        </w:rPr>
        <w:t>(</w:t>
      </w:r>
      <w:r w:rsidR="005C004F">
        <w:rPr>
          <w:rFonts w:ascii="Times New Roman" w:hAnsi="Times New Roman" w:cs="Times New Roman"/>
          <w:sz w:val="24"/>
          <w:szCs w:val="24"/>
        </w:rPr>
        <w:t>10</w:t>
      </w:r>
      <w:r w:rsidR="00D95CFE">
        <w:rPr>
          <w:rFonts w:ascii="Times New Roman" w:hAnsi="Times New Roman" w:cs="Times New Roman"/>
          <w:sz w:val="24"/>
          <w:szCs w:val="24"/>
        </w:rPr>
        <w:t xml:space="preserve">%) </w:t>
      </w:r>
      <w:r>
        <w:rPr>
          <w:rFonts w:ascii="Times New Roman" w:hAnsi="Times New Roman" w:cs="Times New Roman"/>
          <w:sz w:val="24"/>
          <w:szCs w:val="24"/>
        </w:rPr>
        <w:t>evaluated intrinsic factors that may influence</w:t>
      </w:r>
      <w:r w:rsidR="00CB42CC">
        <w:rPr>
          <w:rFonts w:ascii="Times New Roman" w:hAnsi="Times New Roman" w:cs="Times New Roman"/>
          <w:sz w:val="24"/>
          <w:szCs w:val="24"/>
        </w:rPr>
        <w:t xml:space="preserve"> apparent</w:t>
      </w:r>
      <w:r>
        <w:rPr>
          <w:rFonts w:ascii="Times New Roman" w:hAnsi="Times New Roman" w:cs="Times New Roman"/>
          <w:sz w:val="24"/>
          <w:szCs w:val="24"/>
        </w:rPr>
        <w:t xml:space="preserve"> nest success</w:t>
      </w:r>
      <w:r w:rsidR="00A93BDF">
        <w:rPr>
          <w:rFonts w:ascii="Times New Roman" w:hAnsi="Times New Roman" w:cs="Times New Roman"/>
          <w:sz w:val="24"/>
          <w:szCs w:val="24"/>
        </w:rPr>
        <w:t>,</w:t>
      </w:r>
      <w:r>
        <w:rPr>
          <w:rFonts w:ascii="Times New Roman" w:hAnsi="Times New Roman" w:cs="Times New Roman"/>
          <w:sz w:val="24"/>
          <w:szCs w:val="24"/>
        </w:rPr>
        <w:t xml:space="preserve"> with </w:t>
      </w:r>
      <w:r w:rsidR="00AE40D6">
        <w:rPr>
          <w:rFonts w:ascii="Times New Roman" w:hAnsi="Times New Roman" w:cs="Times New Roman"/>
          <w:sz w:val="24"/>
          <w:szCs w:val="24"/>
        </w:rPr>
        <w:t>five (7%)</w:t>
      </w:r>
      <w:r>
        <w:rPr>
          <w:rFonts w:ascii="Times New Roman" w:hAnsi="Times New Roman" w:cs="Times New Roman"/>
          <w:sz w:val="24"/>
          <w:szCs w:val="24"/>
        </w:rPr>
        <w:t xml:space="preserve"> of those studies evaluating the effects of the attending </w:t>
      </w:r>
      <w:r w:rsidR="00433822">
        <w:rPr>
          <w:rFonts w:ascii="Times New Roman" w:hAnsi="Times New Roman" w:cs="Times New Roman"/>
          <w:sz w:val="24"/>
          <w:szCs w:val="24"/>
        </w:rPr>
        <w:t>hen’s</w:t>
      </w:r>
      <w:r w:rsidR="006B7B16">
        <w:rPr>
          <w:rFonts w:ascii="Times New Roman" w:hAnsi="Times New Roman" w:cs="Times New Roman"/>
          <w:sz w:val="24"/>
          <w:szCs w:val="24"/>
        </w:rPr>
        <w:t xml:space="preserve"> </w:t>
      </w:r>
      <w:r>
        <w:rPr>
          <w:rFonts w:ascii="Times New Roman" w:hAnsi="Times New Roman" w:cs="Times New Roman"/>
          <w:sz w:val="24"/>
          <w:szCs w:val="24"/>
        </w:rPr>
        <w:t xml:space="preserve">age or body condition and the remaining three </w:t>
      </w:r>
      <w:r w:rsidR="00AE40D6">
        <w:rPr>
          <w:rFonts w:ascii="Times New Roman" w:hAnsi="Times New Roman" w:cs="Times New Roman"/>
          <w:sz w:val="24"/>
          <w:szCs w:val="24"/>
        </w:rPr>
        <w:t xml:space="preserve">(4%) </w:t>
      </w:r>
      <w:r>
        <w:rPr>
          <w:rFonts w:ascii="Times New Roman" w:hAnsi="Times New Roman" w:cs="Times New Roman"/>
          <w:sz w:val="24"/>
          <w:szCs w:val="24"/>
        </w:rPr>
        <w:t xml:space="preserve">studies </w:t>
      </w:r>
      <w:r w:rsidR="00255C2D">
        <w:rPr>
          <w:rFonts w:ascii="Times New Roman" w:hAnsi="Times New Roman" w:cs="Times New Roman"/>
          <w:sz w:val="24"/>
          <w:szCs w:val="24"/>
        </w:rPr>
        <w:t xml:space="preserve">evaluating the effects of the attending </w:t>
      </w:r>
      <w:r w:rsidR="00433822">
        <w:rPr>
          <w:rFonts w:ascii="Times New Roman" w:hAnsi="Times New Roman" w:cs="Times New Roman"/>
          <w:sz w:val="24"/>
          <w:szCs w:val="24"/>
        </w:rPr>
        <w:t xml:space="preserve">hen’s </w:t>
      </w:r>
      <w:r w:rsidR="00255C2D">
        <w:rPr>
          <w:rFonts w:ascii="Times New Roman" w:hAnsi="Times New Roman" w:cs="Times New Roman"/>
          <w:sz w:val="24"/>
          <w:szCs w:val="24"/>
        </w:rPr>
        <w:t xml:space="preserve">space use on </w:t>
      </w:r>
      <w:r w:rsidR="00CB42CC">
        <w:rPr>
          <w:rFonts w:ascii="Times New Roman" w:hAnsi="Times New Roman" w:cs="Times New Roman"/>
          <w:sz w:val="24"/>
          <w:szCs w:val="24"/>
        </w:rPr>
        <w:t xml:space="preserve">apparent </w:t>
      </w:r>
      <w:r w:rsidR="00255C2D">
        <w:rPr>
          <w:rFonts w:ascii="Times New Roman" w:hAnsi="Times New Roman" w:cs="Times New Roman"/>
          <w:sz w:val="24"/>
          <w:szCs w:val="24"/>
        </w:rPr>
        <w:t>nest success</w:t>
      </w:r>
      <w:r w:rsidR="0065571A">
        <w:rPr>
          <w:rFonts w:ascii="Times New Roman" w:hAnsi="Times New Roman" w:cs="Times New Roman"/>
          <w:sz w:val="24"/>
          <w:szCs w:val="24"/>
        </w:rPr>
        <w:t xml:space="preserve"> (Table 2)</w:t>
      </w:r>
      <w:r w:rsidR="00255C2D">
        <w:rPr>
          <w:rFonts w:ascii="Times New Roman" w:hAnsi="Times New Roman" w:cs="Times New Roman"/>
          <w:sz w:val="24"/>
          <w:szCs w:val="24"/>
        </w:rPr>
        <w:t xml:space="preserve">. </w:t>
      </w:r>
      <w:r w:rsidR="00CD22E9">
        <w:rPr>
          <w:rFonts w:ascii="Times New Roman" w:hAnsi="Times New Roman" w:cs="Times New Roman"/>
          <w:sz w:val="24"/>
          <w:szCs w:val="24"/>
        </w:rPr>
        <w:t>F</w:t>
      </w:r>
      <w:r w:rsidR="00AE40D6">
        <w:rPr>
          <w:rFonts w:ascii="Times New Roman" w:hAnsi="Times New Roman" w:cs="Times New Roman"/>
          <w:sz w:val="24"/>
          <w:szCs w:val="24"/>
        </w:rPr>
        <w:t>our</w:t>
      </w:r>
      <w:r w:rsidR="00255C2D">
        <w:rPr>
          <w:rFonts w:ascii="Times New Roman" w:hAnsi="Times New Roman" w:cs="Times New Roman"/>
          <w:sz w:val="24"/>
          <w:szCs w:val="24"/>
        </w:rPr>
        <w:t xml:space="preserve"> studies </w:t>
      </w:r>
      <w:r w:rsidR="007D6871">
        <w:rPr>
          <w:rFonts w:ascii="Times New Roman" w:hAnsi="Times New Roman" w:cs="Times New Roman"/>
          <w:sz w:val="24"/>
          <w:szCs w:val="24"/>
        </w:rPr>
        <w:t>(</w:t>
      </w:r>
      <w:r w:rsidR="00AE40D6">
        <w:rPr>
          <w:rFonts w:ascii="Times New Roman" w:hAnsi="Times New Roman" w:cs="Times New Roman"/>
          <w:sz w:val="24"/>
          <w:szCs w:val="24"/>
        </w:rPr>
        <w:t>5</w:t>
      </w:r>
      <w:r w:rsidR="007D6871">
        <w:rPr>
          <w:rFonts w:ascii="Times New Roman" w:hAnsi="Times New Roman" w:cs="Times New Roman"/>
          <w:sz w:val="24"/>
          <w:szCs w:val="24"/>
        </w:rPr>
        <w:t xml:space="preserve">%) </w:t>
      </w:r>
      <w:r w:rsidR="00255C2D">
        <w:rPr>
          <w:rFonts w:ascii="Times New Roman" w:hAnsi="Times New Roman" w:cs="Times New Roman"/>
          <w:sz w:val="24"/>
          <w:szCs w:val="24"/>
        </w:rPr>
        <w:t>report</w:t>
      </w:r>
      <w:r w:rsidR="00A93BDF">
        <w:rPr>
          <w:rFonts w:ascii="Times New Roman" w:hAnsi="Times New Roman" w:cs="Times New Roman"/>
          <w:sz w:val="24"/>
          <w:szCs w:val="24"/>
        </w:rPr>
        <w:t>ed</w:t>
      </w:r>
      <w:r w:rsidR="00255C2D">
        <w:rPr>
          <w:rFonts w:ascii="Times New Roman" w:hAnsi="Times New Roman" w:cs="Times New Roman"/>
          <w:sz w:val="24"/>
          <w:szCs w:val="24"/>
        </w:rPr>
        <w:t xml:space="preserve"> effects of weather on </w:t>
      </w:r>
      <w:r w:rsidR="00CB42CC">
        <w:rPr>
          <w:rFonts w:ascii="Times New Roman" w:hAnsi="Times New Roman" w:cs="Times New Roman"/>
          <w:sz w:val="24"/>
          <w:szCs w:val="24"/>
        </w:rPr>
        <w:t xml:space="preserve">apparent </w:t>
      </w:r>
      <w:r w:rsidR="00255C2D">
        <w:rPr>
          <w:rFonts w:ascii="Times New Roman" w:hAnsi="Times New Roman" w:cs="Times New Roman"/>
          <w:sz w:val="24"/>
          <w:szCs w:val="24"/>
        </w:rPr>
        <w:t>nest success</w:t>
      </w:r>
      <w:r w:rsidR="00A93BDF">
        <w:rPr>
          <w:rFonts w:ascii="Times New Roman" w:hAnsi="Times New Roman" w:cs="Times New Roman"/>
          <w:sz w:val="24"/>
          <w:szCs w:val="24"/>
        </w:rPr>
        <w:t>,</w:t>
      </w:r>
      <w:r w:rsidR="00255C2D">
        <w:rPr>
          <w:rFonts w:ascii="Times New Roman" w:hAnsi="Times New Roman" w:cs="Times New Roman"/>
          <w:sz w:val="24"/>
          <w:szCs w:val="24"/>
        </w:rPr>
        <w:t xml:space="preserve"> and no studies </w:t>
      </w:r>
      <w:r w:rsidR="007D6871">
        <w:rPr>
          <w:rFonts w:ascii="Times New Roman" w:hAnsi="Times New Roman" w:cs="Times New Roman"/>
          <w:sz w:val="24"/>
          <w:szCs w:val="24"/>
        </w:rPr>
        <w:t xml:space="preserve">(0%) </w:t>
      </w:r>
      <w:r w:rsidR="00255C2D">
        <w:rPr>
          <w:rFonts w:ascii="Times New Roman" w:hAnsi="Times New Roman" w:cs="Times New Roman"/>
          <w:sz w:val="24"/>
          <w:szCs w:val="24"/>
        </w:rPr>
        <w:t>report</w:t>
      </w:r>
      <w:r w:rsidR="00A93BDF">
        <w:rPr>
          <w:rFonts w:ascii="Times New Roman" w:hAnsi="Times New Roman" w:cs="Times New Roman"/>
          <w:sz w:val="24"/>
          <w:szCs w:val="24"/>
        </w:rPr>
        <w:t>ed</w:t>
      </w:r>
      <w:r w:rsidR="00255C2D">
        <w:rPr>
          <w:rFonts w:ascii="Times New Roman" w:hAnsi="Times New Roman" w:cs="Times New Roman"/>
          <w:sz w:val="24"/>
          <w:szCs w:val="24"/>
        </w:rPr>
        <w:t xml:space="preserve"> effects of biotic interactions</w:t>
      </w:r>
      <w:r w:rsidR="00107914">
        <w:rPr>
          <w:rFonts w:ascii="Times New Roman" w:hAnsi="Times New Roman" w:cs="Times New Roman"/>
          <w:sz w:val="24"/>
          <w:szCs w:val="24"/>
        </w:rPr>
        <w:t xml:space="preserve"> (e</w:t>
      </w:r>
      <w:r w:rsidR="00A2335A">
        <w:rPr>
          <w:rFonts w:ascii="Times New Roman" w:hAnsi="Times New Roman" w:cs="Times New Roman"/>
          <w:sz w:val="24"/>
          <w:szCs w:val="24"/>
        </w:rPr>
        <w:t>.g</w:t>
      </w:r>
      <w:r w:rsidR="00107914">
        <w:rPr>
          <w:rFonts w:ascii="Times New Roman" w:hAnsi="Times New Roman" w:cs="Times New Roman"/>
          <w:sz w:val="24"/>
          <w:szCs w:val="24"/>
        </w:rPr>
        <w:t>.</w:t>
      </w:r>
      <w:r w:rsidR="00A2335A">
        <w:rPr>
          <w:rFonts w:ascii="Times New Roman" w:hAnsi="Times New Roman" w:cs="Times New Roman"/>
          <w:sz w:val="24"/>
          <w:szCs w:val="24"/>
        </w:rPr>
        <w:t>,</w:t>
      </w:r>
      <w:r w:rsidR="00107914">
        <w:rPr>
          <w:rFonts w:ascii="Times New Roman" w:hAnsi="Times New Roman" w:cs="Times New Roman"/>
          <w:sz w:val="24"/>
          <w:szCs w:val="24"/>
        </w:rPr>
        <w:t xml:space="preserve"> changes in predator communities or densities)</w:t>
      </w:r>
      <w:r w:rsidR="00255C2D">
        <w:rPr>
          <w:rFonts w:ascii="Times New Roman" w:hAnsi="Times New Roman" w:cs="Times New Roman"/>
          <w:sz w:val="24"/>
          <w:szCs w:val="24"/>
        </w:rPr>
        <w:t xml:space="preserve"> for </w:t>
      </w:r>
      <w:r w:rsidR="00CB42CC">
        <w:rPr>
          <w:rFonts w:ascii="Times New Roman" w:hAnsi="Times New Roman" w:cs="Times New Roman"/>
          <w:sz w:val="24"/>
          <w:szCs w:val="24"/>
        </w:rPr>
        <w:t xml:space="preserve">apparent </w:t>
      </w:r>
      <w:r w:rsidR="00255C2D">
        <w:rPr>
          <w:rFonts w:ascii="Times New Roman" w:hAnsi="Times New Roman" w:cs="Times New Roman"/>
          <w:sz w:val="24"/>
          <w:szCs w:val="24"/>
        </w:rPr>
        <w:t>nest success</w:t>
      </w:r>
      <w:r w:rsidR="00EF56B6">
        <w:rPr>
          <w:rFonts w:ascii="Times New Roman" w:hAnsi="Times New Roman" w:cs="Times New Roman"/>
          <w:sz w:val="24"/>
          <w:szCs w:val="24"/>
        </w:rPr>
        <w:t>,</w:t>
      </w:r>
      <w:r w:rsidR="00255C2D">
        <w:rPr>
          <w:rFonts w:ascii="Times New Roman" w:hAnsi="Times New Roman" w:cs="Times New Roman"/>
          <w:sz w:val="24"/>
          <w:szCs w:val="24"/>
        </w:rPr>
        <w:t xml:space="preserve"> </w:t>
      </w:r>
      <w:r w:rsidR="00B506F8">
        <w:rPr>
          <w:rFonts w:ascii="Times New Roman" w:hAnsi="Times New Roman" w:cs="Times New Roman"/>
          <w:sz w:val="24"/>
          <w:szCs w:val="24"/>
        </w:rPr>
        <w:t xml:space="preserve">despite </w:t>
      </w:r>
      <w:r w:rsidR="00255C2D">
        <w:rPr>
          <w:rFonts w:ascii="Times New Roman" w:hAnsi="Times New Roman" w:cs="Times New Roman"/>
          <w:sz w:val="24"/>
          <w:szCs w:val="24"/>
        </w:rPr>
        <w:t xml:space="preserve">predation </w:t>
      </w:r>
      <w:r w:rsidR="00B506F8">
        <w:rPr>
          <w:rFonts w:ascii="Times New Roman" w:hAnsi="Times New Roman" w:cs="Times New Roman"/>
          <w:sz w:val="24"/>
          <w:szCs w:val="24"/>
        </w:rPr>
        <w:t xml:space="preserve">being </w:t>
      </w:r>
      <w:r w:rsidR="00255C2D">
        <w:rPr>
          <w:rFonts w:ascii="Times New Roman" w:hAnsi="Times New Roman" w:cs="Times New Roman"/>
          <w:sz w:val="24"/>
          <w:szCs w:val="24"/>
        </w:rPr>
        <w:t xml:space="preserve">frequently </w:t>
      </w:r>
      <w:r w:rsidR="004B76B7">
        <w:rPr>
          <w:rFonts w:ascii="Times New Roman" w:hAnsi="Times New Roman" w:cs="Times New Roman"/>
          <w:sz w:val="24"/>
          <w:szCs w:val="24"/>
        </w:rPr>
        <w:t xml:space="preserve">reported </w:t>
      </w:r>
      <w:r w:rsidR="00255C2D">
        <w:rPr>
          <w:rFonts w:ascii="Times New Roman" w:hAnsi="Times New Roman" w:cs="Times New Roman"/>
          <w:sz w:val="24"/>
          <w:szCs w:val="24"/>
        </w:rPr>
        <w:t xml:space="preserve">as the main source of nest loss. </w:t>
      </w:r>
    </w:p>
    <w:p w14:paraId="5810B154" w14:textId="3E1455A8" w:rsidR="00A605A6" w:rsidRPr="00107914" w:rsidRDefault="00EF236C" w:rsidP="00AF46A3">
      <w:pPr>
        <w:spacing w:line="480" w:lineRule="auto"/>
        <w:rPr>
          <w:rFonts w:ascii="Times New Roman" w:hAnsi="Times New Roman" w:cs="Times New Roman"/>
          <w:i/>
          <w:iCs/>
          <w:sz w:val="24"/>
          <w:szCs w:val="24"/>
        </w:rPr>
      </w:pPr>
      <w:r>
        <w:rPr>
          <w:rFonts w:ascii="Times New Roman" w:hAnsi="Times New Roman" w:cs="Times New Roman"/>
          <w:i/>
          <w:iCs/>
          <w:sz w:val="24"/>
          <w:szCs w:val="24"/>
        </w:rPr>
        <w:t>Scoping Review--</w:t>
      </w:r>
      <w:r w:rsidR="00A605A6" w:rsidRPr="00107914">
        <w:rPr>
          <w:rFonts w:ascii="Times New Roman" w:hAnsi="Times New Roman" w:cs="Times New Roman"/>
          <w:i/>
          <w:iCs/>
          <w:sz w:val="24"/>
          <w:szCs w:val="24"/>
        </w:rPr>
        <w:t>Adults</w:t>
      </w:r>
    </w:p>
    <w:p w14:paraId="40145D8F" w14:textId="6CB1080A" w:rsidR="0059200E" w:rsidRDefault="00255C2D" w:rsidP="00AF46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effects of </w:t>
      </w:r>
      <w:r w:rsidR="001D7963">
        <w:rPr>
          <w:rFonts w:ascii="Times New Roman" w:hAnsi="Times New Roman" w:cs="Times New Roman"/>
          <w:sz w:val="24"/>
          <w:szCs w:val="24"/>
        </w:rPr>
        <w:t xml:space="preserve">hunting </w:t>
      </w:r>
      <w:r>
        <w:rPr>
          <w:rFonts w:ascii="Times New Roman" w:hAnsi="Times New Roman" w:cs="Times New Roman"/>
          <w:sz w:val="24"/>
          <w:szCs w:val="24"/>
        </w:rPr>
        <w:t xml:space="preserve">season timing and duration </w:t>
      </w:r>
      <w:r w:rsidR="004C6529">
        <w:rPr>
          <w:rFonts w:ascii="Times New Roman" w:hAnsi="Times New Roman" w:cs="Times New Roman"/>
          <w:sz w:val="24"/>
          <w:szCs w:val="24"/>
        </w:rPr>
        <w:t xml:space="preserve">was among the most studied </w:t>
      </w:r>
      <w:r w:rsidR="00D5747B">
        <w:rPr>
          <w:rFonts w:ascii="Times New Roman" w:hAnsi="Times New Roman" w:cs="Times New Roman"/>
          <w:sz w:val="24"/>
          <w:szCs w:val="24"/>
        </w:rPr>
        <w:t xml:space="preserve">topics </w:t>
      </w:r>
      <w:r w:rsidR="004C6529">
        <w:rPr>
          <w:rFonts w:ascii="Times New Roman" w:hAnsi="Times New Roman" w:cs="Times New Roman"/>
          <w:sz w:val="24"/>
          <w:szCs w:val="24"/>
        </w:rPr>
        <w:t xml:space="preserve">for adults </w:t>
      </w:r>
      <w:r>
        <w:rPr>
          <w:rFonts w:ascii="Times New Roman" w:hAnsi="Times New Roman" w:cs="Times New Roman"/>
          <w:sz w:val="24"/>
          <w:szCs w:val="24"/>
        </w:rPr>
        <w:t>(</w:t>
      </w:r>
      <w:r w:rsidRPr="00255C2D">
        <w:rPr>
          <w:rFonts w:ascii="Times New Roman" w:hAnsi="Times New Roman" w:cs="Times New Roman"/>
          <w:i/>
          <w:sz w:val="24"/>
          <w:szCs w:val="24"/>
        </w:rPr>
        <w:t>n</w:t>
      </w:r>
      <w:r>
        <w:rPr>
          <w:rFonts w:ascii="Times New Roman" w:hAnsi="Times New Roman" w:cs="Times New Roman"/>
          <w:sz w:val="24"/>
          <w:szCs w:val="24"/>
        </w:rPr>
        <w:t xml:space="preserve"> = 6</w:t>
      </w:r>
      <w:r w:rsidR="0028614C">
        <w:rPr>
          <w:rFonts w:ascii="Times New Roman" w:hAnsi="Times New Roman" w:cs="Times New Roman"/>
          <w:sz w:val="24"/>
          <w:szCs w:val="24"/>
        </w:rPr>
        <w:t xml:space="preserve">; </w:t>
      </w:r>
      <w:r w:rsidR="00D94BC3">
        <w:rPr>
          <w:rFonts w:ascii="Times New Roman" w:hAnsi="Times New Roman" w:cs="Times New Roman"/>
          <w:sz w:val="24"/>
          <w:szCs w:val="24"/>
        </w:rPr>
        <w:t>9</w:t>
      </w:r>
      <w:r w:rsidR="0028614C">
        <w:rPr>
          <w:rFonts w:ascii="Times New Roman" w:hAnsi="Times New Roman" w:cs="Times New Roman"/>
          <w:sz w:val="24"/>
          <w:szCs w:val="24"/>
        </w:rPr>
        <w:t>%</w:t>
      </w:r>
      <w:r>
        <w:rPr>
          <w:rFonts w:ascii="Times New Roman" w:hAnsi="Times New Roman" w:cs="Times New Roman"/>
          <w:sz w:val="24"/>
          <w:szCs w:val="24"/>
        </w:rPr>
        <w:t>)</w:t>
      </w:r>
      <w:r w:rsidR="00FA1881">
        <w:rPr>
          <w:rFonts w:ascii="Times New Roman" w:hAnsi="Times New Roman" w:cs="Times New Roman"/>
          <w:sz w:val="24"/>
          <w:szCs w:val="24"/>
        </w:rPr>
        <w:t>,</w:t>
      </w:r>
      <w:r w:rsidR="00A47181">
        <w:rPr>
          <w:rFonts w:ascii="Times New Roman" w:hAnsi="Times New Roman" w:cs="Times New Roman"/>
          <w:sz w:val="24"/>
          <w:szCs w:val="24"/>
        </w:rPr>
        <w:t xml:space="preserve"> with </w:t>
      </w:r>
      <w:r w:rsidR="009366B2">
        <w:rPr>
          <w:rFonts w:ascii="Times New Roman" w:hAnsi="Times New Roman" w:cs="Times New Roman"/>
          <w:sz w:val="24"/>
          <w:szCs w:val="24"/>
        </w:rPr>
        <w:t>most of</w:t>
      </w:r>
      <w:r w:rsidR="00A47181">
        <w:rPr>
          <w:rFonts w:ascii="Times New Roman" w:hAnsi="Times New Roman" w:cs="Times New Roman"/>
          <w:sz w:val="24"/>
          <w:szCs w:val="24"/>
        </w:rPr>
        <w:t xml:space="preserve"> these studies focusing on males</w:t>
      </w:r>
      <w:r w:rsidR="0065571A">
        <w:rPr>
          <w:rFonts w:ascii="Times New Roman" w:hAnsi="Times New Roman" w:cs="Times New Roman"/>
          <w:sz w:val="24"/>
          <w:szCs w:val="24"/>
        </w:rPr>
        <w:t xml:space="preserve"> (Table 2)</w:t>
      </w:r>
      <w:r>
        <w:rPr>
          <w:rFonts w:ascii="Times New Roman" w:hAnsi="Times New Roman" w:cs="Times New Roman"/>
          <w:sz w:val="24"/>
          <w:szCs w:val="24"/>
        </w:rPr>
        <w:t>. Th</w:t>
      </w:r>
      <w:r w:rsidR="001B7BA7">
        <w:rPr>
          <w:rFonts w:ascii="Times New Roman" w:hAnsi="Times New Roman" w:cs="Times New Roman"/>
          <w:sz w:val="24"/>
          <w:szCs w:val="24"/>
        </w:rPr>
        <w:t xml:space="preserve">e next most studied </w:t>
      </w:r>
      <w:r w:rsidR="00572322">
        <w:rPr>
          <w:rFonts w:ascii="Times New Roman" w:hAnsi="Times New Roman" w:cs="Times New Roman"/>
          <w:sz w:val="24"/>
          <w:szCs w:val="24"/>
        </w:rPr>
        <w:t xml:space="preserve">topics </w:t>
      </w:r>
      <w:r w:rsidR="001B7BA7">
        <w:rPr>
          <w:rFonts w:ascii="Times New Roman" w:hAnsi="Times New Roman" w:cs="Times New Roman"/>
          <w:sz w:val="24"/>
          <w:szCs w:val="24"/>
        </w:rPr>
        <w:t>were related to intrinsic factors</w:t>
      </w:r>
      <w:r w:rsidR="009F3735">
        <w:rPr>
          <w:rFonts w:ascii="Times New Roman" w:hAnsi="Times New Roman" w:cs="Times New Roman"/>
          <w:sz w:val="24"/>
          <w:szCs w:val="24"/>
        </w:rPr>
        <w:t>,</w:t>
      </w:r>
      <w:r w:rsidR="001B7BA7">
        <w:rPr>
          <w:rFonts w:ascii="Times New Roman" w:hAnsi="Times New Roman" w:cs="Times New Roman"/>
          <w:sz w:val="24"/>
          <w:szCs w:val="24"/>
        </w:rPr>
        <w:t xml:space="preserve"> including</w:t>
      </w:r>
      <w:r>
        <w:rPr>
          <w:rFonts w:ascii="Times New Roman" w:hAnsi="Times New Roman" w:cs="Times New Roman"/>
          <w:sz w:val="24"/>
          <w:szCs w:val="24"/>
        </w:rPr>
        <w:t xml:space="preserve"> </w:t>
      </w:r>
      <w:r w:rsidR="009366B2">
        <w:rPr>
          <w:rFonts w:ascii="Times New Roman" w:hAnsi="Times New Roman" w:cs="Times New Roman"/>
          <w:sz w:val="24"/>
          <w:szCs w:val="24"/>
        </w:rPr>
        <w:t>individual</w:t>
      </w:r>
      <w:r>
        <w:rPr>
          <w:rFonts w:ascii="Times New Roman" w:hAnsi="Times New Roman" w:cs="Times New Roman"/>
          <w:sz w:val="24"/>
          <w:szCs w:val="24"/>
        </w:rPr>
        <w:t xml:space="preserve"> age/body condition (</w:t>
      </w:r>
      <w:r w:rsidRPr="00255C2D">
        <w:rPr>
          <w:rFonts w:ascii="Times New Roman" w:hAnsi="Times New Roman" w:cs="Times New Roman"/>
          <w:i/>
          <w:sz w:val="24"/>
          <w:szCs w:val="24"/>
        </w:rPr>
        <w:t>n</w:t>
      </w:r>
      <w:r w:rsidR="00171D6B">
        <w:rPr>
          <w:rFonts w:ascii="Times New Roman" w:hAnsi="Times New Roman" w:cs="Times New Roman"/>
          <w:sz w:val="24"/>
          <w:szCs w:val="24"/>
        </w:rPr>
        <w:t xml:space="preserve"> = </w:t>
      </w:r>
      <w:r w:rsidR="00AE40D6">
        <w:rPr>
          <w:rFonts w:ascii="Times New Roman" w:hAnsi="Times New Roman" w:cs="Times New Roman"/>
          <w:sz w:val="24"/>
          <w:szCs w:val="24"/>
        </w:rPr>
        <w:t>5</w:t>
      </w:r>
      <w:r w:rsidR="0028614C">
        <w:rPr>
          <w:rFonts w:ascii="Times New Roman" w:hAnsi="Times New Roman" w:cs="Times New Roman"/>
          <w:sz w:val="24"/>
          <w:szCs w:val="24"/>
        </w:rPr>
        <w:t xml:space="preserve">; </w:t>
      </w:r>
      <w:r w:rsidR="00AE40D6">
        <w:rPr>
          <w:rFonts w:ascii="Times New Roman" w:hAnsi="Times New Roman" w:cs="Times New Roman"/>
          <w:sz w:val="24"/>
          <w:szCs w:val="24"/>
        </w:rPr>
        <w:t>7</w:t>
      </w:r>
      <w:r w:rsidR="0028614C">
        <w:rPr>
          <w:rFonts w:ascii="Times New Roman" w:hAnsi="Times New Roman" w:cs="Times New Roman"/>
          <w:sz w:val="24"/>
          <w:szCs w:val="24"/>
        </w:rPr>
        <w:t>%</w:t>
      </w:r>
      <w:r>
        <w:rPr>
          <w:rFonts w:ascii="Times New Roman" w:hAnsi="Times New Roman" w:cs="Times New Roman"/>
          <w:sz w:val="24"/>
          <w:szCs w:val="24"/>
        </w:rPr>
        <w:t>), reproductive status (</w:t>
      </w:r>
      <w:r w:rsidRPr="00255C2D">
        <w:rPr>
          <w:rFonts w:ascii="Times New Roman" w:hAnsi="Times New Roman" w:cs="Times New Roman"/>
          <w:i/>
          <w:sz w:val="24"/>
          <w:szCs w:val="24"/>
        </w:rPr>
        <w:t>n</w:t>
      </w:r>
      <w:r w:rsidR="00171D6B">
        <w:rPr>
          <w:rFonts w:ascii="Times New Roman" w:hAnsi="Times New Roman" w:cs="Times New Roman"/>
          <w:sz w:val="24"/>
          <w:szCs w:val="24"/>
        </w:rPr>
        <w:t xml:space="preserve"> = </w:t>
      </w:r>
      <w:r w:rsidR="00AE40D6">
        <w:rPr>
          <w:rFonts w:ascii="Times New Roman" w:hAnsi="Times New Roman" w:cs="Times New Roman"/>
          <w:sz w:val="24"/>
          <w:szCs w:val="24"/>
        </w:rPr>
        <w:t>4</w:t>
      </w:r>
      <w:r w:rsidR="0028614C">
        <w:rPr>
          <w:rFonts w:ascii="Times New Roman" w:hAnsi="Times New Roman" w:cs="Times New Roman"/>
          <w:sz w:val="24"/>
          <w:szCs w:val="24"/>
        </w:rPr>
        <w:t xml:space="preserve">; </w:t>
      </w:r>
      <w:r w:rsidR="00AE40D6">
        <w:rPr>
          <w:rFonts w:ascii="Times New Roman" w:hAnsi="Times New Roman" w:cs="Times New Roman"/>
          <w:sz w:val="24"/>
          <w:szCs w:val="24"/>
        </w:rPr>
        <w:t>6</w:t>
      </w:r>
      <w:r w:rsidR="0028614C">
        <w:rPr>
          <w:rFonts w:ascii="Times New Roman" w:hAnsi="Times New Roman" w:cs="Times New Roman"/>
          <w:sz w:val="24"/>
          <w:szCs w:val="24"/>
        </w:rPr>
        <w:t>%</w:t>
      </w:r>
      <w:r>
        <w:rPr>
          <w:rFonts w:ascii="Times New Roman" w:hAnsi="Times New Roman" w:cs="Times New Roman"/>
          <w:sz w:val="24"/>
          <w:szCs w:val="24"/>
        </w:rPr>
        <w:t>), and space use (</w:t>
      </w:r>
      <w:r w:rsidRPr="00204031">
        <w:rPr>
          <w:rFonts w:ascii="Times New Roman" w:hAnsi="Times New Roman" w:cs="Times New Roman"/>
          <w:i/>
          <w:iCs/>
          <w:sz w:val="24"/>
          <w:szCs w:val="24"/>
        </w:rPr>
        <w:t>n</w:t>
      </w:r>
      <w:r>
        <w:rPr>
          <w:rFonts w:ascii="Times New Roman" w:hAnsi="Times New Roman" w:cs="Times New Roman"/>
          <w:sz w:val="24"/>
          <w:szCs w:val="24"/>
        </w:rPr>
        <w:t xml:space="preserve"> = 1</w:t>
      </w:r>
      <w:r w:rsidR="0028614C">
        <w:rPr>
          <w:rFonts w:ascii="Times New Roman" w:hAnsi="Times New Roman" w:cs="Times New Roman"/>
          <w:sz w:val="24"/>
          <w:szCs w:val="24"/>
        </w:rPr>
        <w:t xml:space="preserve">; </w:t>
      </w:r>
      <w:r w:rsidR="004C6529">
        <w:rPr>
          <w:rFonts w:ascii="Times New Roman" w:hAnsi="Times New Roman" w:cs="Times New Roman"/>
          <w:sz w:val="24"/>
          <w:szCs w:val="24"/>
        </w:rPr>
        <w:t>1</w:t>
      </w:r>
      <w:r w:rsidR="0028614C">
        <w:rPr>
          <w:rFonts w:ascii="Times New Roman" w:hAnsi="Times New Roman" w:cs="Times New Roman"/>
          <w:sz w:val="24"/>
          <w:szCs w:val="24"/>
        </w:rPr>
        <w:t>%</w:t>
      </w:r>
      <w:r>
        <w:rPr>
          <w:rFonts w:ascii="Times New Roman" w:hAnsi="Times New Roman" w:cs="Times New Roman"/>
          <w:sz w:val="24"/>
          <w:szCs w:val="24"/>
        </w:rPr>
        <w:t>)</w:t>
      </w:r>
      <w:r w:rsidR="0065571A">
        <w:rPr>
          <w:rFonts w:ascii="Times New Roman" w:hAnsi="Times New Roman" w:cs="Times New Roman"/>
          <w:sz w:val="24"/>
          <w:szCs w:val="24"/>
        </w:rPr>
        <w:t xml:space="preserve"> (Table 2)</w:t>
      </w:r>
      <w:r>
        <w:rPr>
          <w:rFonts w:ascii="Times New Roman" w:hAnsi="Times New Roman" w:cs="Times New Roman"/>
          <w:sz w:val="24"/>
          <w:szCs w:val="24"/>
        </w:rPr>
        <w:t xml:space="preserve">. Three studies </w:t>
      </w:r>
      <w:r w:rsidR="009F3735">
        <w:rPr>
          <w:rFonts w:ascii="Times New Roman" w:hAnsi="Times New Roman" w:cs="Times New Roman"/>
          <w:sz w:val="24"/>
          <w:szCs w:val="24"/>
        </w:rPr>
        <w:t>(</w:t>
      </w:r>
      <w:r w:rsidR="005C004F">
        <w:rPr>
          <w:rFonts w:ascii="Times New Roman" w:hAnsi="Times New Roman" w:cs="Times New Roman"/>
          <w:sz w:val="24"/>
          <w:szCs w:val="24"/>
        </w:rPr>
        <w:t>4</w:t>
      </w:r>
      <w:r w:rsidR="009F3735">
        <w:rPr>
          <w:rFonts w:ascii="Times New Roman" w:hAnsi="Times New Roman" w:cs="Times New Roman"/>
          <w:sz w:val="24"/>
          <w:szCs w:val="24"/>
        </w:rPr>
        <w:t xml:space="preserve">%) </w:t>
      </w:r>
      <w:r>
        <w:rPr>
          <w:rFonts w:ascii="Times New Roman" w:hAnsi="Times New Roman" w:cs="Times New Roman"/>
          <w:sz w:val="24"/>
          <w:szCs w:val="24"/>
        </w:rPr>
        <w:t>evaluated how habita</w:t>
      </w:r>
      <w:r w:rsidR="0059200E">
        <w:rPr>
          <w:rFonts w:ascii="Times New Roman" w:hAnsi="Times New Roman" w:cs="Times New Roman"/>
          <w:sz w:val="24"/>
          <w:szCs w:val="24"/>
        </w:rPr>
        <w:t xml:space="preserve">t </w:t>
      </w:r>
      <w:r>
        <w:rPr>
          <w:rFonts w:ascii="Times New Roman" w:hAnsi="Times New Roman" w:cs="Times New Roman"/>
          <w:sz w:val="24"/>
          <w:szCs w:val="24"/>
        </w:rPr>
        <w:t>composition at landscape scale influenced survival, with only two studies</w:t>
      </w:r>
      <w:r w:rsidR="009B0160">
        <w:rPr>
          <w:rFonts w:ascii="Times New Roman" w:hAnsi="Times New Roman" w:cs="Times New Roman"/>
          <w:sz w:val="24"/>
          <w:szCs w:val="24"/>
        </w:rPr>
        <w:t xml:space="preserve"> (</w:t>
      </w:r>
      <w:r w:rsidR="00A673AB">
        <w:rPr>
          <w:rFonts w:ascii="Times New Roman" w:hAnsi="Times New Roman" w:cs="Times New Roman"/>
          <w:sz w:val="24"/>
          <w:szCs w:val="24"/>
        </w:rPr>
        <w:t>3</w:t>
      </w:r>
      <w:r w:rsidR="009B0160">
        <w:rPr>
          <w:rFonts w:ascii="Times New Roman" w:hAnsi="Times New Roman" w:cs="Times New Roman"/>
          <w:sz w:val="24"/>
          <w:szCs w:val="24"/>
        </w:rPr>
        <w:t>%)</w:t>
      </w:r>
      <w:r>
        <w:rPr>
          <w:rFonts w:ascii="Times New Roman" w:hAnsi="Times New Roman" w:cs="Times New Roman"/>
          <w:sz w:val="24"/>
          <w:szCs w:val="24"/>
        </w:rPr>
        <w:t xml:space="preserve"> evaluating the effects of management on survival (both related to supplemental feeding in the winter). </w:t>
      </w:r>
      <w:r w:rsidR="0059200E">
        <w:rPr>
          <w:rFonts w:ascii="Times New Roman" w:hAnsi="Times New Roman" w:cs="Times New Roman"/>
          <w:sz w:val="24"/>
          <w:szCs w:val="24"/>
        </w:rPr>
        <w:t xml:space="preserve">Only one study </w:t>
      </w:r>
      <w:r w:rsidR="009B0160">
        <w:rPr>
          <w:rFonts w:ascii="Times New Roman" w:hAnsi="Times New Roman" w:cs="Times New Roman"/>
          <w:sz w:val="24"/>
          <w:szCs w:val="24"/>
        </w:rPr>
        <w:t>(</w:t>
      </w:r>
      <w:r w:rsidR="004C6529">
        <w:rPr>
          <w:rFonts w:ascii="Times New Roman" w:hAnsi="Times New Roman" w:cs="Times New Roman"/>
          <w:sz w:val="24"/>
          <w:szCs w:val="24"/>
        </w:rPr>
        <w:t>1</w:t>
      </w:r>
      <w:r w:rsidR="009B0160">
        <w:rPr>
          <w:rFonts w:ascii="Times New Roman" w:hAnsi="Times New Roman" w:cs="Times New Roman"/>
          <w:sz w:val="24"/>
          <w:szCs w:val="24"/>
        </w:rPr>
        <w:t xml:space="preserve">%) </w:t>
      </w:r>
      <w:r w:rsidR="0059200E">
        <w:rPr>
          <w:rFonts w:ascii="Times New Roman" w:hAnsi="Times New Roman" w:cs="Times New Roman"/>
          <w:sz w:val="24"/>
          <w:szCs w:val="24"/>
        </w:rPr>
        <w:t xml:space="preserve">directly evaluated the effects of weather on adult survival. </w:t>
      </w:r>
      <w:r w:rsidR="00B506F8">
        <w:rPr>
          <w:rFonts w:ascii="Times New Roman" w:hAnsi="Times New Roman" w:cs="Times New Roman"/>
          <w:sz w:val="24"/>
          <w:szCs w:val="24"/>
        </w:rPr>
        <w:t>Similar to nesting studies, n</w:t>
      </w:r>
      <w:r w:rsidR="0059200E">
        <w:rPr>
          <w:rFonts w:ascii="Times New Roman" w:hAnsi="Times New Roman" w:cs="Times New Roman"/>
          <w:sz w:val="24"/>
          <w:szCs w:val="24"/>
        </w:rPr>
        <w:t>o studies</w:t>
      </w:r>
      <w:r w:rsidR="00F73FDA">
        <w:rPr>
          <w:rFonts w:ascii="Times New Roman" w:hAnsi="Times New Roman" w:cs="Times New Roman"/>
          <w:sz w:val="24"/>
          <w:szCs w:val="24"/>
        </w:rPr>
        <w:t xml:space="preserve"> (0%)</w:t>
      </w:r>
      <w:r w:rsidR="0059200E">
        <w:rPr>
          <w:rFonts w:ascii="Times New Roman" w:hAnsi="Times New Roman" w:cs="Times New Roman"/>
          <w:sz w:val="24"/>
          <w:szCs w:val="24"/>
        </w:rPr>
        <w:t xml:space="preserve"> evaluated biotic interactions</w:t>
      </w:r>
      <w:r w:rsidR="00373C20">
        <w:rPr>
          <w:rFonts w:ascii="Times New Roman" w:hAnsi="Times New Roman" w:cs="Times New Roman"/>
          <w:sz w:val="24"/>
          <w:szCs w:val="24"/>
        </w:rPr>
        <w:t xml:space="preserve"> (e</w:t>
      </w:r>
      <w:r w:rsidR="00AE7E07">
        <w:rPr>
          <w:rFonts w:ascii="Times New Roman" w:hAnsi="Times New Roman" w:cs="Times New Roman"/>
          <w:sz w:val="24"/>
          <w:szCs w:val="24"/>
        </w:rPr>
        <w:t>.g.,</w:t>
      </w:r>
      <w:r w:rsidR="00373C20">
        <w:rPr>
          <w:rFonts w:ascii="Times New Roman" w:hAnsi="Times New Roman" w:cs="Times New Roman"/>
          <w:sz w:val="24"/>
          <w:szCs w:val="24"/>
        </w:rPr>
        <w:t xml:space="preserve"> changes in predator </w:t>
      </w:r>
      <w:r w:rsidR="00373C20">
        <w:rPr>
          <w:rFonts w:ascii="Times New Roman" w:hAnsi="Times New Roman" w:cs="Times New Roman"/>
          <w:sz w:val="24"/>
          <w:szCs w:val="24"/>
        </w:rPr>
        <w:lastRenderedPageBreak/>
        <w:t>communities or disease)</w:t>
      </w:r>
      <w:r w:rsidR="0059200E">
        <w:rPr>
          <w:rFonts w:ascii="Times New Roman" w:hAnsi="Times New Roman" w:cs="Times New Roman"/>
          <w:sz w:val="24"/>
          <w:szCs w:val="24"/>
        </w:rPr>
        <w:t xml:space="preserve">, </w:t>
      </w:r>
      <w:r w:rsidR="00B506F8">
        <w:rPr>
          <w:rFonts w:ascii="Times New Roman" w:hAnsi="Times New Roman" w:cs="Times New Roman"/>
          <w:sz w:val="24"/>
          <w:szCs w:val="24"/>
        </w:rPr>
        <w:t xml:space="preserve">despite </w:t>
      </w:r>
      <w:r w:rsidR="0059200E">
        <w:rPr>
          <w:rFonts w:ascii="Times New Roman" w:hAnsi="Times New Roman" w:cs="Times New Roman"/>
          <w:sz w:val="24"/>
          <w:szCs w:val="24"/>
        </w:rPr>
        <w:t xml:space="preserve">predation </w:t>
      </w:r>
      <w:r w:rsidR="00B506F8">
        <w:rPr>
          <w:rFonts w:ascii="Times New Roman" w:hAnsi="Times New Roman" w:cs="Times New Roman"/>
          <w:sz w:val="24"/>
          <w:szCs w:val="24"/>
        </w:rPr>
        <w:t xml:space="preserve">being </w:t>
      </w:r>
      <w:r w:rsidR="001B7BA7">
        <w:rPr>
          <w:rFonts w:ascii="Times New Roman" w:hAnsi="Times New Roman" w:cs="Times New Roman"/>
          <w:sz w:val="24"/>
          <w:szCs w:val="24"/>
        </w:rPr>
        <w:t xml:space="preserve">frequently </w:t>
      </w:r>
      <w:r w:rsidR="00A673AB">
        <w:rPr>
          <w:rFonts w:ascii="Times New Roman" w:hAnsi="Times New Roman" w:cs="Times New Roman"/>
          <w:sz w:val="24"/>
          <w:szCs w:val="24"/>
        </w:rPr>
        <w:t xml:space="preserve">reported </w:t>
      </w:r>
      <w:r w:rsidR="001B7BA7">
        <w:rPr>
          <w:rFonts w:ascii="Times New Roman" w:hAnsi="Times New Roman" w:cs="Times New Roman"/>
          <w:sz w:val="24"/>
          <w:szCs w:val="24"/>
        </w:rPr>
        <w:t xml:space="preserve">as </w:t>
      </w:r>
      <w:r w:rsidR="0059200E">
        <w:rPr>
          <w:rFonts w:ascii="Times New Roman" w:hAnsi="Times New Roman" w:cs="Times New Roman"/>
          <w:sz w:val="24"/>
          <w:szCs w:val="24"/>
        </w:rPr>
        <w:t>the main source of adult mortality</w:t>
      </w:r>
      <w:r w:rsidR="0065571A">
        <w:rPr>
          <w:rFonts w:ascii="Times New Roman" w:hAnsi="Times New Roman" w:cs="Times New Roman"/>
          <w:sz w:val="24"/>
          <w:szCs w:val="24"/>
        </w:rPr>
        <w:t xml:space="preserve"> (Table 2)</w:t>
      </w:r>
      <w:r w:rsidR="0059200E">
        <w:rPr>
          <w:rFonts w:ascii="Times New Roman" w:hAnsi="Times New Roman" w:cs="Times New Roman"/>
          <w:sz w:val="24"/>
          <w:szCs w:val="24"/>
        </w:rPr>
        <w:t xml:space="preserve">. </w:t>
      </w:r>
    </w:p>
    <w:p w14:paraId="10DA91A4" w14:textId="426445FA" w:rsidR="00A605A6" w:rsidRPr="002703E2" w:rsidRDefault="00EF236C" w:rsidP="00AF46A3">
      <w:pPr>
        <w:spacing w:line="480" w:lineRule="auto"/>
        <w:rPr>
          <w:rFonts w:ascii="Times New Roman" w:hAnsi="Times New Roman" w:cs="Times New Roman"/>
          <w:i/>
          <w:iCs/>
          <w:sz w:val="24"/>
          <w:szCs w:val="24"/>
        </w:rPr>
      </w:pPr>
      <w:r>
        <w:rPr>
          <w:rFonts w:ascii="Times New Roman" w:hAnsi="Times New Roman" w:cs="Times New Roman"/>
          <w:i/>
          <w:iCs/>
          <w:sz w:val="24"/>
          <w:szCs w:val="24"/>
        </w:rPr>
        <w:t>Scoping Review--</w:t>
      </w:r>
      <w:r w:rsidR="00A605A6" w:rsidRPr="002703E2">
        <w:rPr>
          <w:rFonts w:ascii="Times New Roman" w:hAnsi="Times New Roman" w:cs="Times New Roman"/>
          <w:i/>
          <w:iCs/>
          <w:sz w:val="24"/>
          <w:szCs w:val="24"/>
        </w:rPr>
        <w:t>Poults</w:t>
      </w:r>
    </w:p>
    <w:p w14:paraId="0C572D34" w14:textId="60B2B2DA" w:rsidR="00255C2D" w:rsidRDefault="00367BEB" w:rsidP="00AF46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Only </w:t>
      </w:r>
      <w:r w:rsidR="00485985">
        <w:rPr>
          <w:rFonts w:ascii="Times New Roman" w:hAnsi="Times New Roman" w:cs="Times New Roman"/>
          <w:sz w:val="24"/>
          <w:szCs w:val="24"/>
        </w:rPr>
        <w:t>6</w:t>
      </w:r>
      <w:r>
        <w:rPr>
          <w:rFonts w:ascii="Times New Roman" w:hAnsi="Times New Roman" w:cs="Times New Roman"/>
          <w:sz w:val="24"/>
          <w:szCs w:val="24"/>
        </w:rPr>
        <w:t xml:space="preserve"> studies </w:t>
      </w:r>
      <w:r w:rsidR="00F73FDA">
        <w:rPr>
          <w:rFonts w:ascii="Times New Roman" w:hAnsi="Times New Roman" w:cs="Times New Roman"/>
          <w:sz w:val="24"/>
          <w:szCs w:val="24"/>
        </w:rPr>
        <w:t>(</w:t>
      </w:r>
      <w:r w:rsidR="00485985">
        <w:rPr>
          <w:rFonts w:ascii="Times New Roman" w:hAnsi="Times New Roman" w:cs="Times New Roman"/>
          <w:sz w:val="24"/>
          <w:szCs w:val="24"/>
        </w:rPr>
        <w:t>8</w:t>
      </w:r>
      <w:r w:rsidR="00F73FDA">
        <w:rPr>
          <w:rFonts w:ascii="Times New Roman" w:hAnsi="Times New Roman" w:cs="Times New Roman"/>
          <w:sz w:val="24"/>
          <w:szCs w:val="24"/>
        </w:rPr>
        <w:t xml:space="preserve">%) </w:t>
      </w:r>
      <w:r>
        <w:rPr>
          <w:rFonts w:ascii="Times New Roman" w:hAnsi="Times New Roman" w:cs="Times New Roman"/>
          <w:sz w:val="24"/>
          <w:szCs w:val="24"/>
        </w:rPr>
        <w:t>reported variables</w:t>
      </w:r>
      <w:r w:rsidR="0059200E">
        <w:rPr>
          <w:rFonts w:ascii="Times New Roman" w:hAnsi="Times New Roman" w:cs="Times New Roman"/>
          <w:sz w:val="24"/>
          <w:szCs w:val="24"/>
        </w:rPr>
        <w:t xml:space="preserve"> that influence</w:t>
      </w:r>
      <w:r w:rsidR="00151EFB">
        <w:rPr>
          <w:rFonts w:ascii="Times New Roman" w:hAnsi="Times New Roman" w:cs="Times New Roman"/>
          <w:sz w:val="24"/>
          <w:szCs w:val="24"/>
        </w:rPr>
        <w:t>d</w:t>
      </w:r>
      <w:r w:rsidR="0059200E">
        <w:rPr>
          <w:rFonts w:ascii="Times New Roman" w:hAnsi="Times New Roman" w:cs="Times New Roman"/>
          <w:sz w:val="24"/>
          <w:szCs w:val="24"/>
        </w:rPr>
        <w:t xml:space="preserve"> poult survival</w:t>
      </w:r>
      <w:r w:rsidR="00107914">
        <w:rPr>
          <w:rFonts w:ascii="Times New Roman" w:hAnsi="Times New Roman" w:cs="Times New Roman"/>
          <w:sz w:val="24"/>
          <w:szCs w:val="24"/>
        </w:rPr>
        <w:t xml:space="preserve">, with </w:t>
      </w:r>
      <w:r w:rsidR="00B506F8">
        <w:rPr>
          <w:rFonts w:ascii="Times New Roman" w:hAnsi="Times New Roman" w:cs="Times New Roman"/>
          <w:sz w:val="24"/>
          <w:szCs w:val="24"/>
        </w:rPr>
        <w:t>all</w:t>
      </w:r>
      <w:r w:rsidR="00107914">
        <w:rPr>
          <w:rFonts w:ascii="Times New Roman" w:hAnsi="Times New Roman" w:cs="Times New Roman"/>
          <w:sz w:val="24"/>
          <w:szCs w:val="24"/>
        </w:rPr>
        <w:t xml:space="preserve"> these studies using brood flush counts to estimate survival</w:t>
      </w:r>
      <w:r w:rsidR="0065571A">
        <w:rPr>
          <w:rFonts w:ascii="Times New Roman" w:hAnsi="Times New Roman" w:cs="Times New Roman"/>
          <w:sz w:val="24"/>
          <w:szCs w:val="24"/>
        </w:rPr>
        <w:t xml:space="preserve"> (Table 2)</w:t>
      </w:r>
      <w:r w:rsidR="00675665">
        <w:rPr>
          <w:rFonts w:ascii="Times New Roman" w:hAnsi="Times New Roman" w:cs="Times New Roman"/>
          <w:sz w:val="24"/>
          <w:szCs w:val="24"/>
        </w:rPr>
        <w:t>,</w:t>
      </w:r>
      <w:r w:rsidR="00B506F8">
        <w:rPr>
          <w:rFonts w:ascii="Times New Roman" w:hAnsi="Times New Roman" w:cs="Times New Roman"/>
          <w:sz w:val="24"/>
          <w:szCs w:val="24"/>
        </w:rPr>
        <w:t xml:space="preserve"> and no studies </w:t>
      </w:r>
      <w:r w:rsidR="00AE7E07">
        <w:rPr>
          <w:rFonts w:ascii="Times New Roman" w:hAnsi="Times New Roman" w:cs="Times New Roman"/>
          <w:sz w:val="24"/>
          <w:szCs w:val="24"/>
        </w:rPr>
        <w:t>quantif</w:t>
      </w:r>
      <w:r w:rsidR="00CD22E9">
        <w:rPr>
          <w:rFonts w:ascii="Times New Roman" w:hAnsi="Times New Roman" w:cs="Times New Roman"/>
          <w:sz w:val="24"/>
          <w:szCs w:val="24"/>
        </w:rPr>
        <w:t>ied</w:t>
      </w:r>
      <w:r w:rsidR="00B506F8">
        <w:rPr>
          <w:rFonts w:ascii="Times New Roman" w:hAnsi="Times New Roman" w:cs="Times New Roman"/>
          <w:sz w:val="24"/>
          <w:szCs w:val="24"/>
        </w:rPr>
        <w:t xml:space="preserve"> poult survival from marked poults</w:t>
      </w:r>
      <w:r w:rsidR="0059200E">
        <w:rPr>
          <w:rFonts w:ascii="Times New Roman" w:hAnsi="Times New Roman" w:cs="Times New Roman"/>
          <w:sz w:val="24"/>
          <w:szCs w:val="24"/>
        </w:rPr>
        <w:t xml:space="preserve">. </w:t>
      </w:r>
      <w:r w:rsidR="00485985">
        <w:rPr>
          <w:rFonts w:ascii="Times New Roman" w:hAnsi="Times New Roman" w:cs="Times New Roman"/>
          <w:sz w:val="24"/>
          <w:szCs w:val="24"/>
        </w:rPr>
        <w:t>Three (4%)</w:t>
      </w:r>
      <w:r w:rsidR="000E6915">
        <w:rPr>
          <w:rFonts w:ascii="Times New Roman" w:hAnsi="Times New Roman" w:cs="Times New Roman"/>
          <w:sz w:val="24"/>
          <w:szCs w:val="24"/>
        </w:rPr>
        <w:t xml:space="preserve"> of those</w:t>
      </w:r>
      <w:r w:rsidR="0059200E">
        <w:rPr>
          <w:rFonts w:ascii="Times New Roman" w:hAnsi="Times New Roman" w:cs="Times New Roman"/>
          <w:sz w:val="24"/>
          <w:szCs w:val="24"/>
        </w:rPr>
        <w:t xml:space="preserve"> studies evaluated the effects of breeding season weather on poult survival. </w:t>
      </w:r>
      <w:r w:rsidR="00485985">
        <w:rPr>
          <w:rFonts w:ascii="Times New Roman" w:hAnsi="Times New Roman" w:cs="Times New Roman"/>
          <w:sz w:val="24"/>
          <w:szCs w:val="24"/>
        </w:rPr>
        <w:t>Two</w:t>
      </w:r>
      <w:r w:rsidR="0059200E">
        <w:rPr>
          <w:rFonts w:ascii="Times New Roman" w:hAnsi="Times New Roman" w:cs="Times New Roman"/>
          <w:sz w:val="24"/>
          <w:szCs w:val="24"/>
        </w:rPr>
        <w:t xml:space="preserve"> stud</w:t>
      </w:r>
      <w:r w:rsidR="00485985">
        <w:rPr>
          <w:rFonts w:ascii="Times New Roman" w:hAnsi="Times New Roman" w:cs="Times New Roman"/>
          <w:sz w:val="24"/>
          <w:szCs w:val="24"/>
        </w:rPr>
        <w:t>ies (3%)</w:t>
      </w:r>
      <w:r w:rsidR="0059200E">
        <w:rPr>
          <w:rFonts w:ascii="Times New Roman" w:hAnsi="Times New Roman" w:cs="Times New Roman"/>
          <w:sz w:val="24"/>
          <w:szCs w:val="24"/>
        </w:rPr>
        <w:t xml:space="preserve"> evaluated both landscape</w:t>
      </w:r>
      <w:r w:rsidR="003A3235">
        <w:rPr>
          <w:rFonts w:ascii="Times New Roman" w:hAnsi="Times New Roman" w:cs="Times New Roman"/>
          <w:sz w:val="24"/>
          <w:szCs w:val="24"/>
        </w:rPr>
        <w:t>-</w:t>
      </w:r>
      <w:r w:rsidR="0059200E">
        <w:rPr>
          <w:rFonts w:ascii="Times New Roman" w:hAnsi="Times New Roman" w:cs="Times New Roman"/>
          <w:sz w:val="24"/>
          <w:szCs w:val="24"/>
        </w:rPr>
        <w:t>scale and fine</w:t>
      </w:r>
      <w:r w:rsidR="003A3235">
        <w:rPr>
          <w:rFonts w:ascii="Times New Roman" w:hAnsi="Times New Roman" w:cs="Times New Roman"/>
          <w:sz w:val="24"/>
          <w:szCs w:val="24"/>
        </w:rPr>
        <w:t>-</w:t>
      </w:r>
      <w:r w:rsidR="0059200E">
        <w:rPr>
          <w:rFonts w:ascii="Times New Roman" w:hAnsi="Times New Roman" w:cs="Times New Roman"/>
          <w:sz w:val="24"/>
          <w:szCs w:val="24"/>
        </w:rPr>
        <w:t>scale habitat factors on poult survival, and one study</w:t>
      </w:r>
      <w:r w:rsidR="00E95479">
        <w:rPr>
          <w:rFonts w:ascii="Times New Roman" w:hAnsi="Times New Roman" w:cs="Times New Roman"/>
          <w:sz w:val="24"/>
          <w:szCs w:val="24"/>
        </w:rPr>
        <w:t xml:space="preserve"> (1%)</w:t>
      </w:r>
      <w:r w:rsidR="0059200E">
        <w:rPr>
          <w:rFonts w:ascii="Times New Roman" w:hAnsi="Times New Roman" w:cs="Times New Roman"/>
          <w:sz w:val="24"/>
          <w:szCs w:val="24"/>
        </w:rPr>
        <w:t xml:space="preserve"> evaluated the effects of movement and space use on poult survival.  </w:t>
      </w:r>
    </w:p>
    <w:p w14:paraId="59DBFFCD" w14:textId="603CBE48" w:rsidR="00826760" w:rsidRDefault="00826760" w:rsidP="00AF46A3">
      <w:pPr>
        <w:spacing w:line="480" w:lineRule="auto"/>
        <w:rPr>
          <w:rFonts w:ascii="Times New Roman" w:hAnsi="Times New Roman" w:cs="Times New Roman"/>
          <w:i/>
          <w:sz w:val="24"/>
          <w:szCs w:val="24"/>
        </w:rPr>
      </w:pPr>
      <w:r>
        <w:rPr>
          <w:rFonts w:ascii="Times New Roman" w:hAnsi="Times New Roman" w:cs="Times New Roman"/>
          <w:i/>
          <w:sz w:val="24"/>
          <w:szCs w:val="24"/>
        </w:rPr>
        <w:t xml:space="preserve">Life-stage simulation analysis </w:t>
      </w:r>
    </w:p>
    <w:p w14:paraId="60109570" w14:textId="5150AF73" w:rsidR="00E646A1" w:rsidRDefault="00F02394" w:rsidP="00E646A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From the 89 </w:t>
      </w:r>
      <w:r w:rsidR="00CD22E9">
        <w:rPr>
          <w:rFonts w:ascii="Times New Roman" w:hAnsi="Times New Roman" w:cs="Times New Roman"/>
          <w:sz w:val="24"/>
          <w:szCs w:val="24"/>
        </w:rPr>
        <w:t xml:space="preserve">peer-reviewed </w:t>
      </w:r>
      <w:r>
        <w:rPr>
          <w:rFonts w:ascii="Times New Roman" w:hAnsi="Times New Roman" w:cs="Times New Roman"/>
          <w:sz w:val="24"/>
          <w:szCs w:val="24"/>
        </w:rPr>
        <w:t>papers</w:t>
      </w:r>
      <w:r w:rsidR="00EC474A">
        <w:rPr>
          <w:rFonts w:ascii="Times New Roman" w:hAnsi="Times New Roman" w:cs="Times New Roman"/>
          <w:sz w:val="24"/>
          <w:szCs w:val="24"/>
        </w:rPr>
        <w:t>, we recorded 1144 vital rate estimates</w:t>
      </w:r>
      <w:r w:rsidR="009010D0">
        <w:rPr>
          <w:rFonts w:ascii="Times New Roman" w:hAnsi="Times New Roman" w:cs="Times New Roman"/>
          <w:sz w:val="24"/>
          <w:szCs w:val="24"/>
        </w:rPr>
        <w:t xml:space="preserve"> from all subspecies of wild turkey</w:t>
      </w:r>
      <w:r w:rsidR="00CD22E9">
        <w:rPr>
          <w:rFonts w:ascii="Times New Roman" w:hAnsi="Times New Roman" w:cs="Times New Roman"/>
          <w:sz w:val="24"/>
          <w:szCs w:val="24"/>
        </w:rPr>
        <w:t xml:space="preserve"> and documented 976 vital rates specific to eastern wild turkey </w:t>
      </w:r>
      <w:r w:rsidR="000C2211">
        <w:rPr>
          <w:rFonts w:ascii="Times New Roman" w:hAnsi="Times New Roman" w:cs="Times New Roman"/>
          <w:sz w:val="24"/>
          <w:szCs w:val="24"/>
        </w:rPr>
        <w:t xml:space="preserve">(85% of all vital rates reported) </w:t>
      </w:r>
      <w:r w:rsidR="00CD22E9">
        <w:rPr>
          <w:rFonts w:ascii="Times New Roman" w:hAnsi="Times New Roman" w:cs="Times New Roman"/>
          <w:sz w:val="24"/>
          <w:szCs w:val="24"/>
        </w:rPr>
        <w:t xml:space="preserve">from </w:t>
      </w:r>
      <w:r w:rsidR="009010D0">
        <w:rPr>
          <w:rFonts w:ascii="Times New Roman" w:hAnsi="Times New Roman" w:cs="Times New Roman"/>
          <w:sz w:val="24"/>
          <w:szCs w:val="24"/>
        </w:rPr>
        <w:t>68 papers</w:t>
      </w:r>
      <w:r w:rsidR="00A93AF6">
        <w:rPr>
          <w:rFonts w:ascii="Times New Roman" w:hAnsi="Times New Roman" w:cs="Times New Roman"/>
          <w:sz w:val="24"/>
          <w:szCs w:val="24"/>
        </w:rPr>
        <w:t>.</w:t>
      </w:r>
      <w:r w:rsidR="00F10ED6">
        <w:rPr>
          <w:rFonts w:ascii="Times New Roman" w:hAnsi="Times New Roman" w:cs="Times New Roman"/>
          <w:sz w:val="24"/>
          <w:szCs w:val="24"/>
        </w:rPr>
        <w:t xml:space="preserve"> </w:t>
      </w:r>
      <w:r w:rsidR="00666B46">
        <w:rPr>
          <w:rFonts w:ascii="Times New Roman" w:hAnsi="Times New Roman" w:cs="Times New Roman"/>
          <w:sz w:val="24"/>
          <w:szCs w:val="24"/>
        </w:rPr>
        <w:t>Of th</w:t>
      </w:r>
      <w:r w:rsidR="00A605A6">
        <w:rPr>
          <w:rFonts w:ascii="Times New Roman" w:hAnsi="Times New Roman" w:cs="Times New Roman"/>
          <w:sz w:val="24"/>
          <w:szCs w:val="24"/>
        </w:rPr>
        <w:t>ose</w:t>
      </w:r>
      <w:r w:rsidR="00666B46">
        <w:rPr>
          <w:rFonts w:ascii="Times New Roman" w:hAnsi="Times New Roman" w:cs="Times New Roman"/>
          <w:sz w:val="24"/>
          <w:szCs w:val="24"/>
        </w:rPr>
        <w:t xml:space="preserve"> </w:t>
      </w:r>
      <w:r w:rsidR="006E1B5A">
        <w:rPr>
          <w:rFonts w:ascii="Times New Roman" w:hAnsi="Times New Roman" w:cs="Times New Roman"/>
          <w:sz w:val="24"/>
          <w:szCs w:val="24"/>
        </w:rPr>
        <w:t xml:space="preserve">976 </w:t>
      </w:r>
      <w:r w:rsidR="000C2211">
        <w:rPr>
          <w:rFonts w:ascii="Times New Roman" w:hAnsi="Times New Roman" w:cs="Times New Roman"/>
          <w:sz w:val="24"/>
          <w:szCs w:val="24"/>
        </w:rPr>
        <w:t xml:space="preserve">vital rate </w:t>
      </w:r>
      <w:r w:rsidR="006E1B5A">
        <w:rPr>
          <w:rFonts w:ascii="Times New Roman" w:hAnsi="Times New Roman" w:cs="Times New Roman"/>
          <w:sz w:val="24"/>
          <w:szCs w:val="24"/>
        </w:rPr>
        <w:t>estimates, 6</w:t>
      </w:r>
      <w:r w:rsidR="00400095">
        <w:rPr>
          <w:rFonts w:ascii="Times New Roman" w:hAnsi="Times New Roman" w:cs="Times New Roman"/>
          <w:sz w:val="24"/>
          <w:szCs w:val="24"/>
        </w:rPr>
        <w:t>37</w:t>
      </w:r>
      <w:r w:rsidR="006E1B5A">
        <w:rPr>
          <w:rFonts w:ascii="Times New Roman" w:hAnsi="Times New Roman" w:cs="Times New Roman"/>
          <w:sz w:val="24"/>
          <w:szCs w:val="24"/>
        </w:rPr>
        <w:t xml:space="preserve"> </w:t>
      </w:r>
      <w:r w:rsidR="00393432">
        <w:rPr>
          <w:rFonts w:ascii="Times New Roman" w:hAnsi="Times New Roman" w:cs="Times New Roman"/>
          <w:sz w:val="24"/>
          <w:szCs w:val="24"/>
        </w:rPr>
        <w:t>(6</w:t>
      </w:r>
      <w:r w:rsidR="004B062E">
        <w:rPr>
          <w:rFonts w:ascii="Times New Roman" w:hAnsi="Times New Roman" w:cs="Times New Roman"/>
          <w:sz w:val="24"/>
          <w:szCs w:val="24"/>
        </w:rPr>
        <w:t>5</w:t>
      </w:r>
      <w:r w:rsidR="00DA4054">
        <w:rPr>
          <w:rFonts w:ascii="Times New Roman" w:hAnsi="Times New Roman" w:cs="Times New Roman"/>
          <w:sz w:val="24"/>
          <w:szCs w:val="24"/>
        </w:rPr>
        <w:t xml:space="preserve">%) </w:t>
      </w:r>
      <w:r w:rsidR="00AB77DE">
        <w:rPr>
          <w:rFonts w:ascii="Times New Roman" w:hAnsi="Times New Roman" w:cs="Times New Roman"/>
          <w:sz w:val="24"/>
          <w:szCs w:val="24"/>
        </w:rPr>
        <w:t>were</w:t>
      </w:r>
      <w:r w:rsidR="006E1B5A">
        <w:rPr>
          <w:rFonts w:ascii="Times New Roman" w:hAnsi="Times New Roman" w:cs="Times New Roman"/>
          <w:sz w:val="24"/>
          <w:szCs w:val="24"/>
        </w:rPr>
        <w:t xml:space="preserve"> </w:t>
      </w:r>
      <w:r w:rsidR="00AB77DE">
        <w:rPr>
          <w:rFonts w:ascii="Times New Roman" w:hAnsi="Times New Roman" w:cs="Times New Roman"/>
          <w:sz w:val="24"/>
          <w:szCs w:val="24"/>
        </w:rPr>
        <w:t>relevant for our analysis</w:t>
      </w:r>
      <w:r w:rsidR="0048316C">
        <w:rPr>
          <w:rFonts w:ascii="Times New Roman" w:hAnsi="Times New Roman" w:cs="Times New Roman"/>
          <w:sz w:val="24"/>
          <w:szCs w:val="24"/>
        </w:rPr>
        <w:t xml:space="preserve"> (Appendix </w:t>
      </w:r>
      <w:r w:rsidR="00D45147">
        <w:rPr>
          <w:rFonts w:ascii="Times New Roman" w:hAnsi="Times New Roman" w:cs="Times New Roman"/>
          <w:sz w:val="24"/>
          <w:szCs w:val="24"/>
        </w:rPr>
        <w:t>1</w:t>
      </w:r>
      <w:r w:rsidR="0048316C">
        <w:rPr>
          <w:rFonts w:ascii="Times New Roman" w:hAnsi="Times New Roman" w:cs="Times New Roman"/>
          <w:sz w:val="24"/>
          <w:szCs w:val="24"/>
        </w:rPr>
        <w:t>)</w:t>
      </w:r>
      <w:r w:rsidR="00DA4054">
        <w:rPr>
          <w:rFonts w:ascii="Times New Roman" w:hAnsi="Times New Roman" w:cs="Times New Roman"/>
          <w:sz w:val="24"/>
          <w:szCs w:val="24"/>
        </w:rPr>
        <w:t xml:space="preserve">. </w:t>
      </w:r>
      <w:r w:rsidR="000C2211">
        <w:rPr>
          <w:rFonts w:ascii="Times New Roman" w:hAnsi="Times New Roman" w:cs="Times New Roman"/>
          <w:sz w:val="24"/>
          <w:szCs w:val="24"/>
        </w:rPr>
        <w:t xml:space="preserve">Further, </w:t>
      </w:r>
      <w:r w:rsidR="00400095">
        <w:rPr>
          <w:rFonts w:ascii="Times New Roman" w:hAnsi="Times New Roman" w:cs="Times New Roman"/>
          <w:sz w:val="24"/>
          <w:szCs w:val="24"/>
        </w:rPr>
        <w:t>500</w:t>
      </w:r>
      <w:r w:rsidR="00E646A1">
        <w:rPr>
          <w:rFonts w:ascii="Times New Roman" w:hAnsi="Times New Roman" w:cs="Times New Roman"/>
          <w:sz w:val="24"/>
          <w:szCs w:val="24"/>
        </w:rPr>
        <w:t xml:space="preserve"> (5</w:t>
      </w:r>
      <w:r w:rsidR="004A2647">
        <w:rPr>
          <w:rFonts w:ascii="Times New Roman" w:hAnsi="Times New Roman" w:cs="Times New Roman"/>
          <w:sz w:val="24"/>
          <w:szCs w:val="24"/>
        </w:rPr>
        <w:t>1</w:t>
      </w:r>
      <w:r w:rsidR="00373C20">
        <w:rPr>
          <w:rFonts w:ascii="Times New Roman" w:hAnsi="Times New Roman" w:cs="Times New Roman"/>
          <w:sz w:val="24"/>
          <w:szCs w:val="24"/>
        </w:rPr>
        <w:t>%</w:t>
      </w:r>
      <w:r w:rsidR="00E646A1">
        <w:rPr>
          <w:rFonts w:ascii="Times New Roman" w:hAnsi="Times New Roman" w:cs="Times New Roman"/>
          <w:sz w:val="24"/>
          <w:szCs w:val="24"/>
        </w:rPr>
        <w:t>) included a usable metric of variation</w:t>
      </w:r>
      <w:r w:rsidR="000C2211">
        <w:rPr>
          <w:rFonts w:ascii="Times New Roman" w:hAnsi="Times New Roman" w:cs="Times New Roman"/>
          <w:sz w:val="24"/>
          <w:szCs w:val="24"/>
        </w:rPr>
        <w:t xml:space="preserve"> and </w:t>
      </w:r>
      <w:r w:rsidR="00E646A1">
        <w:rPr>
          <w:rFonts w:ascii="Times New Roman" w:hAnsi="Times New Roman" w:cs="Times New Roman"/>
          <w:sz w:val="24"/>
          <w:szCs w:val="24"/>
        </w:rPr>
        <w:t xml:space="preserve">174 (18%) </w:t>
      </w:r>
      <w:r w:rsidR="000C2211">
        <w:rPr>
          <w:rFonts w:ascii="Times New Roman" w:hAnsi="Times New Roman" w:cs="Times New Roman"/>
          <w:sz w:val="24"/>
          <w:szCs w:val="24"/>
        </w:rPr>
        <w:t xml:space="preserve">provided </w:t>
      </w:r>
      <w:r w:rsidR="00E646A1">
        <w:rPr>
          <w:rFonts w:ascii="Times New Roman" w:hAnsi="Times New Roman" w:cs="Times New Roman"/>
          <w:sz w:val="24"/>
          <w:szCs w:val="24"/>
        </w:rPr>
        <w:t>female estimates appropriately separated by stage class</w:t>
      </w:r>
      <w:r w:rsidR="00373C20">
        <w:rPr>
          <w:rFonts w:ascii="Times New Roman" w:hAnsi="Times New Roman" w:cs="Times New Roman"/>
          <w:sz w:val="24"/>
          <w:szCs w:val="24"/>
        </w:rPr>
        <w:t xml:space="preserve"> (Table 1</w:t>
      </w:r>
      <w:r w:rsidR="00DD11CA">
        <w:rPr>
          <w:rFonts w:ascii="Times New Roman" w:hAnsi="Times New Roman" w:cs="Times New Roman"/>
          <w:sz w:val="24"/>
          <w:szCs w:val="24"/>
        </w:rPr>
        <w:t>, Figure 2</w:t>
      </w:r>
      <w:r w:rsidR="00373C20">
        <w:rPr>
          <w:rFonts w:ascii="Times New Roman" w:hAnsi="Times New Roman" w:cs="Times New Roman"/>
          <w:sz w:val="24"/>
          <w:szCs w:val="24"/>
        </w:rPr>
        <w:t>)</w:t>
      </w:r>
      <w:r w:rsidR="00E646A1">
        <w:rPr>
          <w:rFonts w:ascii="Times New Roman" w:hAnsi="Times New Roman" w:cs="Times New Roman"/>
          <w:sz w:val="24"/>
          <w:szCs w:val="24"/>
        </w:rPr>
        <w:t>.</w:t>
      </w:r>
    </w:p>
    <w:p w14:paraId="72CF1380" w14:textId="23DC92F2" w:rsidR="00B2160D" w:rsidRDefault="000E1848" w:rsidP="00D61616">
      <w:pPr>
        <w:spacing w:line="480" w:lineRule="auto"/>
        <w:ind w:firstLine="720"/>
        <w:rPr>
          <w:rFonts w:ascii="Times New Roman" w:hAnsi="Times New Roman" w:cs="Times New Roman"/>
          <w:sz w:val="24"/>
          <w:szCs w:val="24"/>
        </w:rPr>
      </w:pPr>
      <w:r w:rsidRPr="00826760">
        <w:rPr>
          <w:rFonts w:ascii="Times New Roman" w:hAnsi="Times New Roman" w:cs="Times New Roman"/>
          <w:sz w:val="24"/>
          <w:szCs w:val="24"/>
        </w:rPr>
        <w:t>Our estimated mean λ across 1</w:t>
      </w:r>
      <w:r w:rsidR="00A97314">
        <w:rPr>
          <w:rFonts w:ascii="Times New Roman" w:hAnsi="Times New Roman" w:cs="Times New Roman"/>
          <w:sz w:val="24"/>
          <w:szCs w:val="24"/>
        </w:rPr>
        <w:t>0</w:t>
      </w:r>
      <w:r w:rsidRPr="00826760">
        <w:rPr>
          <w:rFonts w:ascii="Times New Roman" w:hAnsi="Times New Roman" w:cs="Times New Roman"/>
          <w:sz w:val="24"/>
          <w:szCs w:val="24"/>
        </w:rPr>
        <w:t>,000 rep</w:t>
      </w:r>
      <w:r>
        <w:rPr>
          <w:rFonts w:ascii="Times New Roman" w:hAnsi="Times New Roman" w:cs="Times New Roman"/>
          <w:sz w:val="24"/>
          <w:szCs w:val="24"/>
        </w:rPr>
        <w:t>licates was 0.91</w:t>
      </w:r>
      <w:r w:rsidR="00C14A11">
        <w:rPr>
          <w:rFonts w:ascii="Times New Roman" w:hAnsi="Times New Roman" w:cs="Times New Roman"/>
          <w:sz w:val="24"/>
          <w:szCs w:val="24"/>
        </w:rPr>
        <w:t xml:space="preserve"> (95% CI = 0.71, 1.12; Figure </w:t>
      </w:r>
      <w:r w:rsidR="003178BE">
        <w:rPr>
          <w:rFonts w:ascii="Times New Roman" w:hAnsi="Times New Roman" w:cs="Times New Roman"/>
          <w:sz w:val="24"/>
          <w:szCs w:val="24"/>
        </w:rPr>
        <w:t>3</w:t>
      </w:r>
      <w:r w:rsidR="00C14A11">
        <w:rPr>
          <w:rFonts w:ascii="Times New Roman" w:hAnsi="Times New Roman" w:cs="Times New Roman"/>
          <w:sz w:val="24"/>
          <w:szCs w:val="24"/>
        </w:rPr>
        <w:t>)</w:t>
      </w:r>
      <w:r>
        <w:rPr>
          <w:rFonts w:ascii="Times New Roman" w:hAnsi="Times New Roman" w:cs="Times New Roman"/>
          <w:sz w:val="24"/>
          <w:szCs w:val="24"/>
        </w:rPr>
        <w:t xml:space="preserve">, representing a </w:t>
      </w:r>
      <w:r w:rsidR="00214254">
        <w:rPr>
          <w:rFonts w:ascii="Times New Roman" w:hAnsi="Times New Roman" w:cs="Times New Roman"/>
          <w:sz w:val="24"/>
          <w:szCs w:val="24"/>
        </w:rPr>
        <w:t xml:space="preserve">mean estimate of </w:t>
      </w:r>
      <w:r>
        <w:rPr>
          <w:rFonts w:ascii="Times New Roman" w:hAnsi="Times New Roman" w:cs="Times New Roman"/>
          <w:sz w:val="24"/>
          <w:szCs w:val="24"/>
        </w:rPr>
        <w:t>9% annual decline in turkey abundance</w:t>
      </w:r>
      <w:r w:rsidR="001C02ED">
        <w:rPr>
          <w:rFonts w:ascii="Times New Roman" w:hAnsi="Times New Roman" w:cs="Times New Roman"/>
          <w:sz w:val="24"/>
          <w:szCs w:val="24"/>
        </w:rPr>
        <w:t>.</w:t>
      </w:r>
      <w:r w:rsidR="00C14A11">
        <w:rPr>
          <w:rFonts w:ascii="Times New Roman" w:hAnsi="Times New Roman" w:cs="Times New Roman"/>
          <w:sz w:val="24"/>
          <w:szCs w:val="24"/>
        </w:rPr>
        <w:t xml:space="preserve"> Of the 10,000 model iterations</w:t>
      </w:r>
      <w:r w:rsidR="00F045E9">
        <w:rPr>
          <w:rFonts w:ascii="Times New Roman" w:hAnsi="Times New Roman" w:cs="Times New Roman"/>
          <w:sz w:val="24"/>
          <w:szCs w:val="24"/>
        </w:rPr>
        <w:t>,</w:t>
      </w:r>
      <w:r w:rsidR="00C14A11">
        <w:rPr>
          <w:rFonts w:ascii="Times New Roman" w:hAnsi="Times New Roman" w:cs="Times New Roman"/>
          <w:sz w:val="24"/>
          <w:szCs w:val="24"/>
        </w:rPr>
        <w:t xml:space="preserve"> 81% of lambda estimates were &lt; 1</w:t>
      </w:r>
      <w:r w:rsidR="00A7466B">
        <w:rPr>
          <w:rFonts w:ascii="Times New Roman" w:hAnsi="Times New Roman" w:cs="Times New Roman"/>
          <w:sz w:val="24"/>
          <w:szCs w:val="24"/>
        </w:rPr>
        <w:t>.</w:t>
      </w:r>
      <w:r w:rsidR="00C14A11">
        <w:rPr>
          <w:rFonts w:ascii="Times New Roman" w:hAnsi="Times New Roman" w:cs="Times New Roman"/>
          <w:sz w:val="24"/>
          <w:szCs w:val="24"/>
        </w:rPr>
        <w:t xml:space="preserve"> indicating a declining population trend</w:t>
      </w:r>
      <w:r w:rsidR="00A7466B">
        <w:rPr>
          <w:rFonts w:ascii="Times New Roman" w:hAnsi="Times New Roman" w:cs="Times New Roman"/>
          <w:sz w:val="24"/>
          <w:szCs w:val="24"/>
        </w:rPr>
        <w:t xml:space="preserve"> (Figure 3)</w:t>
      </w:r>
      <w:r w:rsidR="00C14A11">
        <w:rPr>
          <w:rFonts w:ascii="Times New Roman" w:hAnsi="Times New Roman" w:cs="Times New Roman"/>
          <w:sz w:val="24"/>
          <w:szCs w:val="24"/>
        </w:rPr>
        <w:t>.</w:t>
      </w:r>
      <w:r w:rsidR="0065571A">
        <w:rPr>
          <w:rFonts w:ascii="Times New Roman" w:hAnsi="Times New Roman" w:cs="Times New Roman"/>
          <w:sz w:val="24"/>
          <w:szCs w:val="24"/>
        </w:rPr>
        <w:t xml:space="preserve"> </w:t>
      </w:r>
      <w:r w:rsidR="00826760" w:rsidRPr="00B26A66">
        <w:rPr>
          <w:rFonts w:ascii="Times New Roman" w:hAnsi="Times New Roman" w:cs="Times New Roman"/>
          <w:sz w:val="24"/>
          <w:szCs w:val="24"/>
        </w:rPr>
        <w:t>The mean elasticities across all replicates were 0.</w:t>
      </w:r>
      <w:r w:rsidR="00B26A66" w:rsidRPr="00B26A66">
        <w:rPr>
          <w:rFonts w:ascii="Times New Roman" w:hAnsi="Times New Roman" w:cs="Times New Roman"/>
          <w:sz w:val="24"/>
          <w:szCs w:val="24"/>
        </w:rPr>
        <w:t>0</w:t>
      </w:r>
      <w:r w:rsidR="006B6F24">
        <w:rPr>
          <w:rFonts w:ascii="Times New Roman" w:hAnsi="Times New Roman" w:cs="Times New Roman"/>
          <w:sz w:val="24"/>
          <w:szCs w:val="24"/>
        </w:rPr>
        <w:t>5</w:t>
      </w:r>
      <w:r w:rsidR="00B26A66" w:rsidRPr="00B26A66">
        <w:rPr>
          <w:rFonts w:ascii="Times New Roman" w:hAnsi="Times New Roman" w:cs="Times New Roman"/>
          <w:sz w:val="24"/>
          <w:szCs w:val="24"/>
        </w:rPr>
        <w:t xml:space="preserve"> </w:t>
      </w:r>
      <w:r w:rsidR="00826760" w:rsidRPr="00B26A66">
        <w:rPr>
          <w:rFonts w:ascii="Times New Roman" w:hAnsi="Times New Roman" w:cs="Times New Roman"/>
          <w:sz w:val="24"/>
          <w:szCs w:val="24"/>
        </w:rPr>
        <w:t xml:space="preserve">for </w:t>
      </w:r>
      <w:r w:rsidR="009124D5">
        <w:rPr>
          <w:rFonts w:ascii="Times New Roman" w:hAnsi="Times New Roman" w:cs="Times New Roman"/>
          <w:sz w:val="24"/>
          <w:szCs w:val="24"/>
        </w:rPr>
        <w:t>second-year</w:t>
      </w:r>
      <w:r w:rsidR="000A08D3">
        <w:rPr>
          <w:rFonts w:ascii="Times New Roman" w:hAnsi="Times New Roman" w:cs="Times New Roman"/>
          <w:sz w:val="24"/>
          <w:szCs w:val="24"/>
        </w:rPr>
        <w:t xml:space="preserve"> (SY)</w:t>
      </w:r>
      <w:r w:rsidR="00D50105">
        <w:rPr>
          <w:rFonts w:ascii="Times New Roman" w:hAnsi="Times New Roman" w:cs="Times New Roman"/>
          <w:sz w:val="24"/>
          <w:szCs w:val="24"/>
        </w:rPr>
        <w:t xml:space="preserve"> adult</w:t>
      </w:r>
      <w:r w:rsidR="00D50105" w:rsidRPr="00B26A66">
        <w:rPr>
          <w:rFonts w:ascii="Times New Roman" w:hAnsi="Times New Roman" w:cs="Times New Roman"/>
          <w:sz w:val="24"/>
          <w:szCs w:val="24"/>
        </w:rPr>
        <w:t xml:space="preserve"> </w:t>
      </w:r>
      <w:r w:rsidR="00B10B24">
        <w:rPr>
          <w:rFonts w:ascii="Times New Roman" w:hAnsi="Times New Roman" w:cs="Times New Roman"/>
          <w:sz w:val="24"/>
          <w:szCs w:val="24"/>
        </w:rPr>
        <w:t xml:space="preserve">female </w:t>
      </w:r>
      <w:r w:rsidR="00826760" w:rsidRPr="00B26A66">
        <w:rPr>
          <w:rFonts w:ascii="Times New Roman" w:hAnsi="Times New Roman" w:cs="Times New Roman"/>
          <w:sz w:val="24"/>
          <w:szCs w:val="24"/>
        </w:rPr>
        <w:t>reproduction, 0.2</w:t>
      </w:r>
      <w:r w:rsidR="00B26A66" w:rsidRPr="00204031">
        <w:rPr>
          <w:rFonts w:ascii="Times New Roman" w:hAnsi="Times New Roman" w:cs="Times New Roman"/>
          <w:sz w:val="24"/>
          <w:szCs w:val="24"/>
        </w:rPr>
        <w:t>1</w:t>
      </w:r>
      <w:r w:rsidR="00826760" w:rsidRPr="00B26A66">
        <w:rPr>
          <w:rFonts w:ascii="Times New Roman" w:hAnsi="Times New Roman" w:cs="Times New Roman"/>
          <w:sz w:val="24"/>
          <w:szCs w:val="24"/>
        </w:rPr>
        <w:t xml:space="preserve"> for </w:t>
      </w:r>
      <w:r w:rsidR="000A08D3">
        <w:rPr>
          <w:rFonts w:ascii="Times New Roman" w:hAnsi="Times New Roman" w:cs="Times New Roman"/>
          <w:sz w:val="24"/>
          <w:szCs w:val="24"/>
        </w:rPr>
        <w:t xml:space="preserve">SY </w:t>
      </w:r>
      <w:r w:rsidR="00D50105">
        <w:rPr>
          <w:rFonts w:ascii="Times New Roman" w:hAnsi="Times New Roman" w:cs="Times New Roman"/>
          <w:sz w:val="24"/>
          <w:szCs w:val="24"/>
        </w:rPr>
        <w:t xml:space="preserve">adult </w:t>
      </w:r>
      <w:r w:rsidR="00B10B24">
        <w:rPr>
          <w:rFonts w:ascii="Times New Roman" w:hAnsi="Times New Roman" w:cs="Times New Roman"/>
          <w:sz w:val="24"/>
          <w:szCs w:val="24"/>
        </w:rPr>
        <w:t xml:space="preserve">female </w:t>
      </w:r>
      <w:r w:rsidR="00826760" w:rsidRPr="00B26A66">
        <w:rPr>
          <w:rFonts w:ascii="Times New Roman" w:hAnsi="Times New Roman" w:cs="Times New Roman"/>
          <w:sz w:val="24"/>
          <w:szCs w:val="24"/>
        </w:rPr>
        <w:t>survival, 0.2</w:t>
      </w:r>
      <w:r w:rsidR="00B26A66" w:rsidRPr="00204031">
        <w:rPr>
          <w:rFonts w:ascii="Times New Roman" w:hAnsi="Times New Roman" w:cs="Times New Roman"/>
          <w:sz w:val="24"/>
          <w:szCs w:val="24"/>
        </w:rPr>
        <w:t>1</w:t>
      </w:r>
      <w:r w:rsidR="00826760" w:rsidRPr="00B26A66">
        <w:rPr>
          <w:rFonts w:ascii="Times New Roman" w:hAnsi="Times New Roman" w:cs="Times New Roman"/>
          <w:sz w:val="24"/>
          <w:szCs w:val="24"/>
        </w:rPr>
        <w:t xml:space="preserve"> for</w:t>
      </w:r>
      <w:r w:rsidR="009124D5">
        <w:rPr>
          <w:rFonts w:ascii="Times New Roman" w:hAnsi="Times New Roman" w:cs="Times New Roman"/>
          <w:sz w:val="24"/>
          <w:szCs w:val="24"/>
        </w:rPr>
        <w:t xml:space="preserve"> after-second-year</w:t>
      </w:r>
      <w:r w:rsidR="000A08D3">
        <w:rPr>
          <w:rFonts w:ascii="Times New Roman" w:hAnsi="Times New Roman" w:cs="Times New Roman"/>
          <w:sz w:val="24"/>
          <w:szCs w:val="24"/>
        </w:rPr>
        <w:t xml:space="preserve"> (ASY)</w:t>
      </w:r>
      <w:r w:rsidR="00D50105">
        <w:rPr>
          <w:rFonts w:ascii="Times New Roman" w:hAnsi="Times New Roman" w:cs="Times New Roman"/>
          <w:sz w:val="24"/>
          <w:szCs w:val="24"/>
        </w:rPr>
        <w:t xml:space="preserve"> </w:t>
      </w:r>
      <w:r w:rsidR="00826760" w:rsidRPr="00B26A66">
        <w:rPr>
          <w:rFonts w:ascii="Times New Roman" w:hAnsi="Times New Roman" w:cs="Times New Roman"/>
          <w:sz w:val="24"/>
          <w:szCs w:val="24"/>
        </w:rPr>
        <w:t xml:space="preserve">adult </w:t>
      </w:r>
      <w:r w:rsidR="00B10B24">
        <w:rPr>
          <w:rFonts w:ascii="Times New Roman" w:hAnsi="Times New Roman" w:cs="Times New Roman"/>
          <w:sz w:val="24"/>
          <w:szCs w:val="24"/>
        </w:rPr>
        <w:t xml:space="preserve">female </w:t>
      </w:r>
      <w:r w:rsidR="00826760" w:rsidRPr="00B26A66">
        <w:rPr>
          <w:rFonts w:ascii="Times New Roman" w:hAnsi="Times New Roman" w:cs="Times New Roman"/>
          <w:sz w:val="24"/>
          <w:szCs w:val="24"/>
        </w:rPr>
        <w:lastRenderedPageBreak/>
        <w:t>reproduction, and 0.5</w:t>
      </w:r>
      <w:r w:rsidR="00B26A66" w:rsidRPr="00204031">
        <w:rPr>
          <w:rFonts w:ascii="Times New Roman" w:hAnsi="Times New Roman" w:cs="Times New Roman"/>
          <w:sz w:val="24"/>
          <w:szCs w:val="24"/>
        </w:rPr>
        <w:t>3</w:t>
      </w:r>
      <w:r w:rsidR="00826760" w:rsidRPr="00B26A66">
        <w:rPr>
          <w:rFonts w:ascii="Times New Roman" w:hAnsi="Times New Roman" w:cs="Times New Roman"/>
          <w:sz w:val="24"/>
          <w:szCs w:val="24"/>
        </w:rPr>
        <w:t xml:space="preserve"> for </w:t>
      </w:r>
      <w:r w:rsidR="000A08D3">
        <w:rPr>
          <w:rFonts w:ascii="Times New Roman" w:hAnsi="Times New Roman" w:cs="Times New Roman"/>
          <w:sz w:val="24"/>
          <w:szCs w:val="24"/>
        </w:rPr>
        <w:t xml:space="preserve">ASY </w:t>
      </w:r>
      <w:r w:rsidR="00826760" w:rsidRPr="00B26A66">
        <w:rPr>
          <w:rFonts w:ascii="Times New Roman" w:hAnsi="Times New Roman" w:cs="Times New Roman"/>
          <w:sz w:val="24"/>
          <w:szCs w:val="24"/>
        </w:rPr>
        <w:t xml:space="preserve">adult </w:t>
      </w:r>
      <w:r w:rsidR="00B10B24">
        <w:rPr>
          <w:rFonts w:ascii="Times New Roman" w:hAnsi="Times New Roman" w:cs="Times New Roman"/>
          <w:sz w:val="24"/>
          <w:szCs w:val="24"/>
        </w:rPr>
        <w:t xml:space="preserve">female </w:t>
      </w:r>
      <w:r w:rsidR="00826760" w:rsidRPr="00B26A66">
        <w:rPr>
          <w:rFonts w:ascii="Times New Roman" w:hAnsi="Times New Roman" w:cs="Times New Roman"/>
          <w:sz w:val="24"/>
          <w:szCs w:val="24"/>
        </w:rPr>
        <w:t>survival</w:t>
      </w:r>
      <w:r w:rsidR="00674EB6">
        <w:rPr>
          <w:rFonts w:ascii="Times New Roman" w:hAnsi="Times New Roman" w:cs="Times New Roman"/>
          <w:sz w:val="24"/>
          <w:szCs w:val="24"/>
        </w:rPr>
        <w:t xml:space="preserve">, indicating that </w:t>
      </w:r>
      <w:r w:rsidR="000A08D3">
        <w:rPr>
          <w:rFonts w:ascii="Times New Roman" w:hAnsi="Times New Roman" w:cs="Times New Roman"/>
          <w:sz w:val="24"/>
          <w:szCs w:val="24"/>
        </w:rPr>
        <w:t xml:space="preserve">ASY </w:t>
      </w:r>
      <w:r w:rsidR="00674EB6">
        <w:rPr>
          <w:rFonts w:ascii="Times New Roman" w:hAnsi="Times New Roman" w:cs="Times New Roman"/>
          <w:sz w:val="24"/>
          <w:szCs w:val="24"/>
        </w:rPr>
        <w:t xml:space="preserve">adult </w:t>
      </w:r>
      <w:r w:rsidR="00101B96">
        <w:rPr>
          <w:rFonts w:ascii="Times New Roman" w:hAnsi="Times New Roman" w:cs="Times New Roman"/>
          <w:sz w:val="24"/>
          <w:szCs w:val="24"/>
        </w:rPr>
        <w:t xml:space="preserve">female </w:t>
      </w:r>
      <w:r w:rsidR="00674EB6">
        <w:rPr>
          <w:rFonts w:ascii="Times New Roman" w:hAnsi="Times New Roman" w:cs="Times New Roman"/>
          <w:sz w:val="24"/>
          <w:szCs w:val="24"/>
        </w:rPr>
        <w:t>survival had the greatest proportional effect on population trajectory</w:t>
      </w:r>
      <w:r w:rsidR="001C02ED">
        <w:rPr>
          <w:rFonts w:ascii="Times New Roman" w:hAnsi="Times New Roman" w:cs="Times New Roman"/>
          <w:sz w:val="24"/>
          <w:szCs w:val="24"/>
        </w:rPr>
        <w:t xml:space="preserve"> (Table 3)</w:t>
      </w:r>
      <w:r w:rsidR="00826760" w:rsidRPr="00B26A66">
        <w:rPr>
          <w:rFonts w:ascii="Times New Roman" w:hAnsi="Times New Roman" w:cs="Times New Roman"/>
          <w:sz w:val="24"/>
          <w:szCs w:val="24"/>
        </w:rPr>
        <w:t>.</w:t>
      </w:r>
    </w:p>
    <w:p w14:paraId="0E071D7A" w14:textId="0FB87500" w:rsidR="00826760" w:rsidRPr="00826760" w:rsidRDefault="00826760" w:rsidP="00D61616">
      <w:pPr>
        <w:spacing w:line="480" w:lineRule="auto"/>
        <w:ind w:firstLine="720"/>
        <w:rPr>
          <w:rFonts w:ascii="Times New Roman" w:hAnsi="Times New Roman" w:cs="Times New Roman"/>
          <w:sz w:val="24"/>
          <w:szCs w:val="24"/>
        </w:rPr>
      </w:pPr>
      <w:r w:rsidRPr="00826760">
        <w:rPr>
          <w:rFonts w:ascii="Times New Roman" w:hAnsi="Times New Roman" w:cs="Times New Roman"/>
          <w:sz w:val="24"/>
          <w:szCs w:val="24"/>
        </w:rPr>
        <w:t>Through our linear regression</w:t>
      </w:r>
      <w:r w:rsidR="00A605A6">
        <w:rPr>
          <w:rFonts w:ascii="Times New Roman" w:hAnsi="Times New Roman" w:cs="Times New Roman"/>
          <w:sz w:val="24"/>
          <w:szCs w:val="24"/>
        </w:rPr>
        <w:t xml:space="preserve"> </w:t>
      </w:r>
      <w:r w:rsidR="0080007C">
        <w:rPr>
          <w:rFonts w:ascii="Times New Roman" w:hAnsi="Times New Roman" w:cs="Times New Roman"/>
          <w:sz w:val="24"/>
          <w:szCs w:val="24"/>
        </w:rPr>
        <w:t>analysis</w:t>
      </w:r>
      <w:r w:rsidR="00C076DB">
        <w:rPr>
          <w:rFonts w:ascii="Times New Roman" w:hAnsi="Times New Roman" w:cs="Times New Roman"/>
          <w:sz w:val="24"/>
          <w:szCs w:val="24"/>
        </w:rPr>
        <w:t>,</w:t>
      </w:r>
      <w:r w:rsidRPr="00826760">
        <w:rPr>
          <w:rFonts w:ascii="Times New Roman" w:hAnsi="Times New Roman" w:cs="Times New Roman"/>
          <w:sz w:val="24"/>
          <w:szCs w:val="24"/>
        </w:rPr>
        <w:t xml:space="preserve"> we determined that </w:t>
      </w:r>
      <w:r w:rsidR="003D144A">
        <w:rPr>
          <w:rFonts w:ascii="Times New Roman" w:hAnsi="Times New Roman" w:cs="Times New Roman"/>
          <w:sz w:val="24"/>
          <w:szCs w:val="24"/>
        </w:rPr>
        <w:t>12</w:t>
      </w:r>
      <w:r w:rsidRPr="00826760">
        <w:rPr>
          <w:rFonts w:ascii="Times New Roman" w:hAnsi="Times New Roman" w:cs="Times New Roman"/>
          <w:sz w:val="24"/>
          <w:szCs w:val="24"/>
        </w:rPr>
        <w:t xml:space="preserve">% of variation in λ was </w:t>
      </w:r>
      <w:r w:rsidR="0057043F">
        <w:rPr>
          <w:rFonts w:ascii="Times New Roman" w:hAnsi="Times New Roman" w:cs="Times New Roman"/>
          <w:sz w:val="24"/>
          <w:szCs w:val="24"/>
        </w:rPr>
        <w:t>explained</w:t>
      </w:r>
      <w:r w:rsidR="0057043F" w:rsidRPr="00826760">
        <w:rPr>
          <w:rFonts w:ascii="Times New Roman" w:hAnsi="Times New Roman" w:cs="Times New Roman"/>
          <w:sz w:val="24"/>
          <w:szCs w:val="24"/>
        </w:rPr>
        <w:t xml:space="preserve"> </w:t>
      </w:r>
      <w:r w:rsidRPr="00826760">
        <w:rPr>
          <w:rFonts w:ascii="Times New Roman" w:hAnsi="Times New Roman" w:cs="Times New Roman"/>
          <w:sz w:val="24"/>
          <w:szCs w:val="24"/>
        </w:rPr>
        <w:t xml:space="preserve">by </w:t>
      </w:r>
      <w:r w:rsidR="000A08D3">
        <w:rPr>
          <w:rFonts w:ascii="Times New Roman" w:hAnsi="Times New Roman" w:cs="Times New Roman"/>
          <w:sz w:val="24"/>
          <w:szCs w:val="24"/>
        </w:rPr>
        <w:t xml:space="preserve">ASY </w:t>
      </w:r>
      <w:r w:rsidRPr="00826760">
        <w:rPr>
          <w:rFonts w:ascii="Times New Roman" w:hAnsi="Times New Roman" w:cs="Times New Roman"/>
          <w:sz w:val="24"/>
          <w:szCs w:val="24"/>
        </w:rPr>
        <w:t xml:space="preserve">adult female survival and </w:t>
      </w:r>
      <w:r w:rsidR="003D144A">
        <w:rPr>
          <w:rFonts w:ascii="Times New Roman" w:hAnsi="Times New Roman" w:cs="Times New Roman"/>
          <w:sz w:val="24"/>
          <w:szCs w:val="24"/>
        </w:rPr>
        <w:t>74</w:t>
      </w:r>
      <w:r w:rsidRPr="00826760">
        <w:rPr>
          <w:rFonts w:ascii="Times New Roman" w:hAnsi="Times New Roman" w:cs="Times New Roman"/>
          <w:sz w:val="24"/>
          <w:szCs w:val="24"/>
        </w:rPr>
        <w:t xml:space="preserve">% was explained by </w:t>
      </w:r>
      <w:r w:rsidR="004034EB">
        <w:rPr>
          <w:rFonts w:ascii="Times New Roman" w:hAnsi="Times New Roman" w:cs="Times New Roman"/>
          <w:sz w:val="24"/>
          <w:szCs w:val="24"/>
        </w:rPr>
        <w:t>ASY</w:t>
      </w:r>
      <w:r w:rsidR="00BE40FA" w:rsidRPr="00826760">
        <w:rPr>
          <w:rFonts w:ascii="Times New Roman" w:hAnsi="Times New Roman" w:cs="Times New Roman"/>
          <w:sz w:val="24"/>
          <w:szCs w:val="24"/>
        </w:rPr>
        <w:t xml:space="preserve"> </w:t>
      </w:r>
      <w:r w:rsidRPr="00826760">
        <w:rPr>
          <w:rFonts w:ascii="Times New Roman" w:hAnsi="Times New Roman" w:cs="Times New Roman"/>
          <w:sz w:val="24"/>
          <w:szCs w:val="24"/>
        </w:rPr>
        <w:t xml:space="preserve">adult female reproduction (Table </w:t>
      </w:r>
      <w:r w:rsidR="0065571A">
        <w:rPr>
          <w:rFonts w:ascii="Times New Roman" w:hAnsi="Times New Roman" w:cs="Times New Roman"/>
          <w:sz w:val="24"/>
          <w:szCs w:val="24"/>
        </w:rPr>
        <w:t>3</w:t>
      </w:r>
      <w:r w:rsidRPr="00826760">
        <w:rPr>
          <w:rFonts w:ascii="Times New Roman" w:hAnsi="Times New Roman" w:cs="Times New Roman"/>
          <w:sz w:val="24"/>
          <w:szCs w:val="24"/>
        </w:rPr>
        <w:t xml:space="preserve">). </w:t>
      </w:r>
      <w:r w:rsidR="00BE40FA">
        <w:rPr>
          <w:rFonts w:ascii="Times New Roman" w:hAnsi="Times New Roman" w:cs="Times New Roman"/>
          <w:sz w:val="24"/>
          <w:szCs w:val="24"/>
        </w:rPr>
        <w:t xml:space="preserve">Of the component vital rates making up </w:t>
      </w:r>
      <w:r w:rsidR="000A08D3">
        <w:rPr>
          <w:rFonts w:ascii="Times New Roman" w:hAnsi="Times New Roman" w:cs="Times New Roman"/>
          <w:sz w:val="24"/>
          <w:szCs w:val="24"/>
        </w:rPr>
        <w:t>ASY</w:t>
      </w:r>
      <w:r w:rsidR="00E13C57">
        <w:rPr>
          <w:rFonts w:ascii="Times New Roman" w:hAnsi="Times New Roman" w:cs="Times New Roman"/>
          <w:sz w:val="24"/>
          <w:szCs w:val="24"/>
        </w:rPr>
        <w:t xml:space="preserve"> </w:t>
      </w:r>
      <w:r w:rsidR="00BE40FA">
        <w:rPr>
          <w:rFonts w:ascii="Times New Roman" w:hAnsi="Times New Roman" w:cs="Times New Roman"/>
          <w:sz w:val="24"/>
          <w:szCs w:val="24"/>
        </w:rPr>
        <w:t xml:space="preserve">adult female reproduction, by far the most influential </w:t>
      </w:r>
      <w:r w:rsidR="000B2BEE" w:rsidRPr="00826760">
        <w:rPr>
          <w:rFonts w:ascii="Times New Roman" w:hAnsi="Times New Roman" w:cs="Times New Roman"/>
          <w:sz w:val="24"/>
          <w:szCs w:val="24"/>
        </w:rPr>
        <w:t>w</w:t>
      </w:r>
      <w:r w:rsidR="000B2BEE">
        <w:rPr>
          <w:rFonts w:ascii="Times New Roman" w:hAnsi="Times New Roman" w:cs="Times New Roman"/>
          <w:sz w:val="24"/>
          <w:szCs w:val="24"/>
        </w:rPr>
        <w:t xml:space="preserve">as </w:t>
      </w:r>
      <w:r w:rsidR="00107914">
        <w:rPr>
          <w:rFonts w:ascii="Times New Roman" w:hAnsi="Times New Roman" w:cs="Times New Roman"/>
          <w:sz w:val="24"/>
          <w:szCs w:val="24"/>
        </w:rPr>
        <w:t xml:space="preserve">apparent </w:t>
      </w:r>
      <w:r w:rsidR="003D144A">
        <w:rPr>
          <w:rFonts w:ascii="Times New Roman" w:hAnsi="Times New Roman" w:cs="Times New Roman"/>
          <w:sz w:val="24"/>
          <w:szCs w:val="24"/>
        </w:rPr>
        <w:t>poult survival (</w:t>
      </w:r>
      <w:r w:rsidR="0031055B">
        <w:rPr>
          <w:rFonts w:ascii="Times New Roman" w:hAnsi="Times New Roman" w:cs="Times New Roman"/>
          <w:sz w:val="24"/>
          <w:szCs w:val="24"/>
        </w:rPr>
        <w:t xml:space="preserve">explaining </w:t>
      </w:r>
      <w:r w:rsidR="003D144A">
        <w:rPr>
          <w:rFonts w:ascii="Times New Roman" w:hAnsi="Times New Roman" w:cs="Times New Roman"/>
          <w:sz w:val="24"/>
          <w:szCs w:val="24"/>
        </w:rPr>
        <w:t>51%</w:t>
      </w:r>
      <w:r w:rsidR="000B2BEE">
        <w:rPr>
          <w:rFonts w:ascii="Times New Roman" w:hAnsi="Times New Roman" w:cs="Times New Roman"/>
          <w:sz w:val="24"/>
          <w:szCs w:val="24"/>
        </w:rPr>
        <w:t xml:space="preserve"> of variation in λ</w:t>
      </w:r>
      <w:r w:rsidR="003D144A">
        <w:rPr>
          <w:rFonts w:ascii="Times New Roman" w:hAnsi="Times New Roman" w:cs="Times New Roman"/>
          <w:sz w:val="24"/>
          <w:szCs w:val="24"/>
        </w:rPr>
        <w:t>)</w:t>
      </w:r>
      <w:r w:rsidR="003B7576">
        <w:rPr>
          <w:rFonts w:ascii="Times New Roman" w:hAnsi="Times New Roman" w:cs="Times New Roman"/>
          <w:sz w:val="24"/>
          <w:szCs w:val="24"/>
        </w:rPr>
        <w:t xml:space="preserve">; </w:t>
      </w:r>
      <w:r w:rsidR="00004D69">
        <w:rPr>
          <w:rFonts w:ascii="Times New Roman" w:hAnsi="Times New Roman" w:cs="Times New Roman"/>
          <w:sz w:val="24"/>
          <w:szCs w:val="24"/>
        </w:rPr>
        <w:t xml:space="preserve">each of the </w:t>
      </w:r>
      <w:r w:rsidR="000B2BEE">
        <w:rPr>
          <w:rFonts w:ascii="Times New Roman" w:hAnsi="Times New Roman" w:cs="Times New Roman"/>
          <w:sz w:val="24"/>
          <w:szCs w:val="24"/>
        </w:rPr>
        <w:t xml:space="preserve">other components of </w:t>
      </w:r>
      <w:r w:rsidR="000A08D3">
        <w:rPr>
          <w:rFonts w:ascii="Times New Roman" w:hAnsi="Times New Roman" w:cs="Times New Roman"/>
          <w:sz w:val="24"/>
          <w:szCs w:val="24"/>
        </w:rPr>
        <w:t>ASY</w:t>
      </w:r>
      <w:r w:rsidR="00E13C57">
        <w:rPr>
          <w:rFonts w:ascii="Times New Roman" w:hAnsi="Times New Roman" w:cs="Times New Roman"/>
          <w:sz w:val="24"/>
          <w:szCs w:val="24"/>
        </w:rPr>
        <w:t xml:space="preserve"> </w:t>
      </w:r>
      <w:r w:rsidR="003B7576">
        <w:rPr>
          <w:rFonts w:ascii="Times New Roman" w:hAnsi="Times New Roman" w:cs="Times New Roman"/>
          <w:sz w:val="24"/>
          <w:szCs w:val="24"/>
        </w:rPr>
        <w:t xml:space="preserve">adult female </w:t>
      </w:r>
      <w:r w:rsidR="000B2BEE">
        <w:rPr>
          <w:rFonts w:ascii="Times New Roman" w:hAnsi="Times New Roman" w:cs="Times New Roman"/>
          <w:sz w:val="24"/>
          <w:szCs w:val="24"/>
        </w:rPr>
        <w:t xml:space="preserve">reproduction </w:t>
      </w:r>
      <w:r w:rsidR="002E466D">
        <w:rPr>
          <w:rFonts w:ascii="Times New Roman" w:hAnsi="Times New Roman" w:cs="Times New Roman"/>
          <w:sz w:val="24"/>
          <w:szCs w:val="24"/>
        </w:rPr>
        <w:t xml:space="preserve">on its own </w:t>
      </w:r>
      <w:r w:rsidR="000B2BEE">
        <w:rPr>
          <w:rFonts w:ascii="Times New Roman" w:hAnsi="Times New Roman" w:cs="Times New Roman"/>
          <w:sz w:val="24"/>
          <w:szCs w:val="24"/>
        </w:rPr>
        <w:t>accounted for 7% or less of variation in λ</w:t>
      </w:r>
      <w:r w:rsidR="002957F4">
        <w:rPr>
          <w:rFonts w:ascii="Times New Roman" w:hAnsi="Times New Roman" w:cs="Times New Roman"/>
          <w:sz w:val="24"/>
          <w:szCs w:val="24"/>
        </w:rPr>
        <w:t xml:space="preserve"> (Table 3)</w:t>
      </w:r>
      <w:r w:rsidR="000B2BEE">
        <w:rPr>
          <w:rFonts w:ascii="Times New Roman" w:hAnsi="Times New Roman" w:cs="Times New Roman"/>
          <w:sz w:val="24"/>
          <w:szCs w:val="24"/>
        </w:rPr>
        <w:t xml:space="preserve">. </w:t>
      </w:r>
      <w:r w:rsidRPr="00826760">
        <w:rPr>
          <w:rFonts w:ascii="Times New Roman" w:hAnsi="Times New Roman" w:cs="Times New Roman"/>
          <w:sz w:val="24"/>
          <w:szCs w:val="24"/>
        </w:rPr>
        <w:t xml:space="preserve">Variation in reproduction for </w:t>
      </w:r>
      <w:r w:rsidR="00BE40FA">
        <w:rPr>
          <w:rFonts w:ascii="Times New Roman" w:hAnsi="Times New Roman" w:cs="Times New Roman"/>
          <w:sz w:val="24"/>
          <w:szCs w:val="24"/>
        </w:rPr>
        <w:t>second</w:t>
      </w:r>
      <w:r w:rsidR="00B10B24">
        <w:rPr>
          <w:rFonts w:ascii="Times New Roman" w:hAnsi="Times New Roman" w:cs="Times New Roman"/>
          <w:sz w:val="24"/>
          <w:szCs w:val="24"/>
        </w:rPr>
        <w:t>-</w:t>
      </w:r>
      <w:r w:rsidR="00BE40FA">
        <w:rPr>
          <w:rFonts w:ascii="Times New Roman" w:hAnsi="Times New Roman" w:cs="Times New Roman"/>
          <w:sz w:val="24"/>
          <w:szCs w:val="24"/>
        </w:rPr>
        <w:t>year</w:t>
      </w:r>
      <w:r w:rsidR="00BE40FA" w:rsidRPr="00826760">
        <w:rPr>
          <w:rFonts w:ascii="Times New Roman" w:hAnsi="Times New Roman" w:cs="Times New Roman"/>
          <w:sz w:val="24"/>
          <w:szCs w:val="24"/>
        </w:rPr>
        <w:t xml:space="preserve"> </w:t>
      </w:r>
      <w:r w:rsidRPr="00826760">
        <w:rPr>
          <w:rFonts w:ascii="Times New Roman" w:hAnsi="Times New Roman" w:cs="Times New Roman"/>
          <w:sz w:val="24"/>
          <w:szCs w:val="24"/>
        </w:rPr>
        <w:t>females explained o</w:t>
      </w:r>
      <w:r w:rsidR="00D61616">
        <w:rPr>
          <w:rFonts w:ascii="Times New Roman" w:hAnsi="Times New Roman" w:cs="Times New Roman"/>
          <w:sz w:val="24"/>
          <w:szCs w:val="24"/>
        </w:rPr>
        <w:t xml:space="preserve">nly </w:t>
      </w:r>
      <w:r w:rsidR="002E466D">
        <w:rPr>
          <w:rFonts w:ascii="Times New Roman" w:hAnsi="Times New Roman" w:cs="Times New Roman"/>
          <w:sz w:val="24"/>
          <w:szCs w:val="24"/>
        </w:rPr>
        <w:t>8</w:t>
      </w:r>
      <w:r w:rsidR="00D61616">
        <w:rPr>
          <w:rFonts w:ascii="Times New Roman" w:hAnsi="Times New Roman" w:cs="Times New Roman"/>
          <w:sz w:val="24"/>
          <w:szCs w:val="24"/>
        </w:rPr>
        <w:t>% of the variation in λ</w:t>
      </w:r>
      <w:r w:rsidR="002957F4">
        <w:rPr>
          <w:rFonts w:ascii="Times New Roman" w:hAnsi="Times New Roman" w:cs="Times New Roman"/>
          <w:sz w:val="24"/>
          <w:szCs w:val="24"/>
        </w:rPr>
        <w:t xml:space="preserve"> (Table 3)</w:t>
      </w:r>
      <w:r w:rsidR="00D61616">
        <w:rPr>
          <w:rFonts w:ascii="Times New Roman" w:hAnsi="Times New Roman" w:cs="Times New Roman"/>
          <w:sz w:val="24"/>
          <w:szCs w:val="24"/>
        </w:rPr>
        <w:t>.</w:t>
      </w:r>
    </w:p>
    <w:p w14:paraId="527CC90B" w14:textId="77777777" w:rsidR="002D7729" w:rsidRDefault="0059200E" w:rsidP="002D7729">
      <w:pPr>
        <w:spacing w:line="480" w:lineRule="auto"/>
        <w:rPr>
          <w:rFonts w:ascii="Times New Roman" w:hAnsi="Times New Roman" w:cs="Times New Roman"/>
          <w:b/>
          <w:sz w:val="24"/>
          <w:szCs w:val="24"/>
        </w:rPr>
      </w:pPr>
      <w:r w:rsidRPr="009B5237">
        <w:rPr>
          <w:rFonts w:ascii="Times New Roman" w:hAnsi="Times New Roman" w:cs="Times New Roman"/>
          <w:b/>
          <w:sz w:val="24"/>
          <w:szCs w:val="24"/>
        </w:rPr>
        <w:t>Discussion</w:t>
      </w:r>
    </w:p>
    <w:p w14:paraId="45CD8A0C" w14:textId="4ACD764A" w:rsidR="002D7729" w:rsidRPr="002D7729" w:rsidRDefault="002D7729" w:rsidP="002D7729">
      <w:pPr>
        <w:spacing w:line="480" w:lineRule="auto"/>
        <w:ind w:firstLine="720"/>
        <w:rPr>
          <w:rFonts w:ascii="Times New Roman" w:hAnsi="Times New Roman" w:cs="Times New Roman"/>
          <w:b/>
          <w:sz w:val="24"/>
          <w:szCs w:val="24"/>
        </w:rPr>
      </w:pPr>
      <w:r w:rsidRPr="002D7729">
        <w:rPr>
          <w:rFonts w:ascii="Times New Roman" w:eastAsia="Times New Roman" w:hAnsi="Times New Roman" w:cs="Times New Roman"/>
          <w:sz w:val="24"/>
          <w:szCs w:val="24"/>
        </w:rPr>
        <w:t xml:space="preserve">Understanding the influence of biotic and abiotic factors on wildlife population dynamics has been a foundational tenet of wildlife ecology since the earliest stages of wildlife management as a profession (Leopold 1933). </w:t>
      </w:r>
      <w:r w:rsidR="00E50424">
        <w:rPr>
          <w:rFonts w:ascii="Times New Roman" w:eastAsia="Times New Roman" w:hAnsi="Times New Roman" w:cs="Times New Roman"/>
          <w:sz w:val="24"/>
          <w:szCs w:val="24"/>
        </w:rPr>
        <w:t>Multiple</w:t>
      </w:r>
      <w:r w:rsidRPr="002D7729">
        <w:rPr>
          <w:rFonts w:ascii="Times New Roman" w:eastAsia="Times New Roman" w:hAnsi="Times New Roman" w:cs="Times New Roman"/>
          <w:sz w:val="24"/>
          <w:szCs w:val="24"/>
        </w:rPr>
        <w:t xml:space="preserve"> authors have </w:t>
      </w:r>
      <w:r w:rsidR="00E50424">
        <w:rPr>
          <w:rFonts w:ascii="Times New Roman" w:eastAsia="Times New Roman" w:hAnsi="Times New Roman" w:cs="Times New Roman"/>
          <w:sz w:val="24"/>
          <w:szCs w:val="24"/>
        </w:rPr>
        <w:t>encouraged</w:t>
      </w:r>
      <w:r w:rsidR="00E50424" w:rsidRPr="002D7729">
        <w:rPr>
          <w:rFonts w:ascii="Times New Roman" w:eastAsia="Times New Roman" w:hAnsi="Times New Roman" w:cs="Times New Roman"/>
          <w:sz w:val="24"/>
          <w:szCs w:val="24"/>
        </w:rPr>
        <w:t xml:space="preserve"> </w:t>
      </w:r>
      <w:r w:rsidRPr="002D7729">
        <w:rPr>
          <w:rFonts w:ascii="Times New Roman" w:eastAsia="Times New Roman" w:hAnsi="Times New Roman" w:cs="Times New Roman"/>
          <w:sz w:val="24"/>
          <w:szCs w:val="24"/>
        </w:rPr>
        <w:t xml:space="preserve">the need for wildlife science to place greater emphasis on the testing of hypotheses about the factors that regulate wildlife populations (Krebs 2002, Guthery 2007, Romesberg 1981, Sells et al. 2018) </w:t>
      </w:r>
      <w:r w:rsidR="00E50424">
        <w:rPr>
          <w:rFonts w:ascii="Times New Roman" w:eastAsia="Times New Roman" w:hAnsi="Times New Roman" w:cs="Times New Roman"/>
          <w:sz w:val="24"/>
          <w:szCs w:val="24"/>
        </w:rPr>
        <w:t>in addition to</w:t>
      </w:r>
      <w:r w:rsidRPr="002D7729">
        <w:rPr>
          <w:rFonts w:ascii="Times New Roman" w:eastAsia="Times New Roman" w:hAnsi="Times New Roman" w:cs="Times New Roman"/>
          <w:sz w:val="24"/>
          <w:szCs w:val="24"/>
        </w:rPr>
        <w:t xml:space="preserve"> studies that describe the "state of nature" (Williams et al. 2020). These calls have become more urgent as biodiversity is declining globally, with even common species such as the </w:t>
      </w:r>
      <w:r w:rsidR="002D7049">
        <w:rPr>
          <w:rFonts w:ascii="Times New Roman" w:eastAsia="Times New Roman" w:hAnsi="Times New Roman" w:cs="Times New Roman"/>
          <w:sz w:val="24"/>
          <w:szCs w:val="24"/>
        </w:rPr>
        <w:t xml:space="preserve">wild </w:t>
      </w:r>
      <w:r w:rsidRPr="002D7729">
        <w:rPr>
          <w:rFonts w:ascii="Times New Roman" w:eastAsia="Times New Roman" w:hAnsi="Times New Roman" w:cs="Times New Roman"/>
          <w:sz w:val="24"/>
          <w:szCs w:val="24"/>
        </w:rPr>
        <w:t>turkey declining. Using a</w:t>
      </w:r>
      <w:r w:rsidR="002D7049">
        <w:rPr>
          <w:rFonts w:ascii="Times New Roman" w:eastAsia="Times New Roman" w:hAnsi="Times New Roman" w:cs="Times New Roman"/>
          <w:sz w:val="24"/>
          <w:szCs w:val="24"/>
        </w:rPr>
        <w:t>n</w:t>
      </w:r>
      <w:r w:rsidRPr="002D7729">
        <w:rPr>
          <w:rFonts w:ascii="Times New Roman" w:eastAsia="Times New Roman" w:hAnsi="Times New Roman" w:cs="Times New Roman"/>
          <w:sz w:val="24"/>
          <w:szCs w:val="24"/>
        </w:rPr>
        <w:t xml:space="preserve"> LSA incorporating information from the </w:t>
      </w:r>
      <w:r w:rsidR="002D7049">
        <w:rPr>
          <w:rFonts w:ascii="Times New Roman" w:eastAsia="Times New Roman" w:hAnsi="Times New Roman" w:cs="Times New Roman"/>
          <w:sz w:val="24"/>
          <w:szCs w:val="24"/>
        </w:rPr>
        <w:t xml:space="preserve">eastern wild </w:t>
      </w:r>
      <w:r w:rsidRPr="002D7729">
        <w:rPr>
          <w:rFonts w:ascii="Times New Roman" w:eastAsia="Times New Roman" w:hAnsi="Times New Roman" w:cs="Times New Roman"/>
          <w:sz w:val="24"/>
          <w:szCs w:val="24"/>
        </w:rPr>
        <w:t xml:space="preserve">turkey's entire </w:t>
      </w:r>
      <w:r w:rsidR="002D7049">
        <w:rPr>
          <w:rFonts w:ascii="Times New Roman" w:eastAsia="Times New Roman" w:hAnsi="Times New Roman" w:cs="Times New Roman"/>
          <w:sz w:val="24"/>
          <w:szCs w:val="24"/>
        </w:rPr>
        <w:t xml:space="preserve">historic </w:t>
      </w:r>
      <w:r w:rsidRPr="002D7729">
        <w:rPr>
          <w:rFonts w:ascii="Times New Roman" w:eastAsia="Times New Roman" w:hAnsi="Times New Roman" w:cs="Times New Roman"/>
          <w:sz w:val="24"/>
          <w:szCs w:val="24"/>
        </w:rPr>
        <w:t xml:space="preserve">distribution, we estimated a </w:t>
      </w:r>
      <w:r w:rsidR="00C14A11">
        <w:rPr>
          <w:rFonts w:ascii="Times New Roman" w:eastAsia="Times New Roman" w:hAnsi="Times New Roman" w:cs="Times New Roman"/>
          <w:sz w:val="24"/>
          <w:szCs w:val="24"/>
        </w:rPr>
        <w:t xml:space="preserve">mean population trend of </w:t>
      </w:r>
      <w:r w:rsidRPr="002D7729">
        <w:rPr>
          <w:rFonts w:ascii="Times New Roman" w:eastAsia="Times New Roman" w:hAnsi="Times New Roman" w:cs="Times New Roman"/>
          <w:sz w:val="24"/>
          <w:szCs w:val="24"/>
        </w:rPr>
        <w:t>9% decline</w:t>
      </w:r>
      <w:r w:rsidR="00C14A11">
        <w:rPr>
          <w:rFonts w:ascii="Times New Roman" w:eastAsia="Times New Roman" w:hAnsi="Times New Roman" w:cs="Times New Roman"/>
          <w:sz w:val="24"/>
          <w:szCs w:val="24"/>
        </w:rPr>
        <w:t xml:space="preserve"> per year</w:t>
      </w:r>
      <w:r w:rsidRPr="002D7729">
        <w:rPr>
          <w:rFonts w:ascii="Times New Roman" w:eastAsia="Times New Roman" w:hAnsi="Times New Roman" w:cs="Times New Roman"/>
          <w:sz w:val="24"/>
          <w:szCs w:val="24"/>
        </w:rPr>
        <w:t xml:space="preserve">. </w:t>
      </w:r>
      <w:r w:rsidR="00E50424">
        <w:rPr>
          <w:rFonts w:ascii="Times New Roman" w:eastAsia="Times New Roman" w:hAnsi="Times New Roman" w:cs="Times New Roman"/>
          <w:sz w:val="24"/>
          <w:szCs w:val="24"/>
        </w:rPr>
        <w:t>Our</w:t>
      </w:r>
      <w:r w:rsidR="00C14A11" w:rsidRPr="002D7729">
        <w:rPr>
          <w:rFonts w:ascii="Times New Roman" w:eastAsia="Times New Roman" w:hAnsi="Times New Roman" w:cs="Times New Roman"/>
          <w:sz w:val="24"/>
          <w:szCs w:val="24"/>
        </w:rPr>
        <w:t xml:space="preserve"> estimate for population growth may underestimate population trends, as much of the demographic data </w:t>
      </w:r>
      <w:r w:rsidR="00C14A11">
        <w:rPr>
          <w:rFonts w:ascii="Times New Roman" w:eastAsia="Times New Roman" w:hAnsi="Times New Roman" w:cs="Times New Roman"/>
          <w:sz w:val="24"/>
          <w:szCs w:val="24"/>
        </w:rPr>
        <w:t xml:space="preserve">that </w:t>
      </w:r>
      <w:r w:rsidR="00C14A11" w:rsidRPr="002D7729">
        <w:rPr>
          <w:rFonts w:ascii="Times New Roman" w:eastAsia="Times New Roman" w:hAnsi="Times New Roman" w:cs="Times New Roman"/>
          <w:sz w:val="24"/>
          <w:szCs w:val="24"/>
        </w:rPr>
        <w:t xml:space="preserve">we used was collected </w:t>
      </w:r>
      <w:r w:rsidR="00C14D41">
        <w:rPr>
          <w:rFonts w:ascii="Times New Roman" w:eastAsia="Times New Roman" w:hAnsi="Times New Roman" w:cs="Times New Roman"/>
          <w:sz w:val="24"/>
          <w:szCs w:val="24"/>
        </w:rPr>
        <w:t>during a period before most areas noticed population declines</w:t>
      </w:r>
      <w:r w:rsidR="00C14A11">
        <w:rPr>
          <w:rFonts w:ascii="Times New Roman" w:eastAsia="Times New Roman" w:hAnsi="Times New Roman" w:cs="Times New Roman"/>
          <w:sz w:val="24"/>
          <w:szCs w:val="24"/>
        </w:rPr>
        <w:t xml:space="preserve"> </w:t>
      </w:r>
      <w:r w:rsidR="00C14A11" w:rsidRPr="002D7729">
        <w:rPr>
          <w:rFonts w:ascii="Times New Roman" w:eastAsia="Times New Roman" w:hAnsi="Times New Roman" w:cs="Times New Roman"/>
          <w:sz w:val="24"/>
          <w:szCs w:val="24"/>
        </w:rPr>
        <w:t xml:space="preserve">(Figure </w:t>
      </w:r>
      <w:r w:rsidR="00BF7A1B">
        <w:rPr>
          <w:rFonts w:ascii="Times New Roman" w:eastAsia="Times New Roman" w:hAnsi="Times New Roman" w:cs="Times New Roman"/>
          <w:sz w:val="24"/>
          <w:szCs w:val="24"/>
        </w:rPr>
        <w:t>2</w:t>
      </w:r>
      <w:r w:rsidR="00C14A11" w:rsidRPr="002D7729">
        <w:rPr>
          <w:rFonts w:ascii="Times New Roman" w:eastAsia="Times New Roman" w:hAnsi="Times New Roman" w:cs="Times New Roman"/>
          <w:sz w:val="24"/>
          <w:szCs w:val="24"/>
        </w:rPr>
        <w:t>).</w:t>
      </w:r>
      <w:r w:rsidR="00214254">
        <w:rPr>
          <w:rFonts w:ascii="Times New Roman" w:eastAsia="Times New Roman" w:hAnsi="Times New Roman" w:cs="Times New Roman"/>
          <w:sz w:val="24"/>
          <w:szCs w:val="24"/>
        </w:rPr>
        <w:t xml:space="preserve"> </w:t>
      </w:r>
      <w:r w:rsidR="001D2C54">
        <w:rPr>
          <w:rFonts w:ascii="Times New Roman" w:eastAsia="Times New Roman" w:hAnsi="Times New Roman" w:cs="Times New Roman"/>
          <w:sz w:val="24"/>
          <w:szCs w:val="24"/>
        </w:rPr>
        <w:t>For example</w:t>
      </w:r>
      <w:r w:rsidR="004563D8">
        <w:rPr>
          <w:rFonts w:ascii="Times New Roman" w:eastAsia="Times New Roman" w:hAnsi="Times New Roman" w:cs="Times New Roman"/>
          <w:sz w:val="24"/>
          <w:szCs w:val="24"/>
        </w:rPr>
        <w:t xml:space="preserve">, trap-and-transfer restoration practices in the 1980s and 1990s might have masked </w:t>
      </w:r>
      <w:r w:rsidR="006E085A">
        <w:rPr>
          <w:rFonts w:ascii="Times New Roman" w:eastAsia="Times New Roman" w:hAnsi="Times New Roman" w:cs="Times New Roman"/>
          <w:sz w:val="24"/>
          <w:szCs w:val="24"/>
        </w:rPr>
        <w:t>low population trajectories</w:t>
      </w:r>
      <w:r w:rsidR="00957E4F">
        <w:rPr>
          <w:rFonts w:ascii="Times New Roman" w:eastAsia="Times New Roman" w:hAnsi="Times New Roman" w:cs="Times New Roman"/>
          <w:sz w:val="24"/>
          <w:szCs w:val="24"/>
        </w:rPr>
        <w:t xml:space="preserve"> in more established populations. </w:t>
      </w:r>
      <w:r w:rsidRPr="002D7729">
        <w:rPr>
          <w:rFonts w:ascii="Times New Roman" w:eastAsia="Times New Roman" w:hAnsi="Times New Roman" w:cs="Times New Roman"/>
          <w:sz w:val="24"/>
          <w:szCs w:val="24"/>
        </w:rPr>
        <w:t xml:space="preserve">The proposed causes for </w:t>
      </w:r>
      <w:r w:rsidR="00D718F2">
        <w:rPr>
          <w:rFonts w:ascii="Times New Roman" w:eastAsia="Times New Roman" w:hAnsi="Times New Roman" w:cs="Times New Roman"/>
          <w:sz w:val="24"/>
          <w:szCs w:val="24"/>
        </w:rPr>
        <w:t xml:space="preserve">recent </w:t>
      </w:r>
      <w:r w:rsidRPr="002D7729">
        <w:rPr>
          <w:rFonts w:ascii="Times New Roman" w:eastAsia="Times New Roman" w:hAnsi="Times New Roman" w:cs="Times New Roman"/>
          <w:sz w:val="24"/>
          <w:szCs w:val="24"/>
        </w:rPr>
        <w:lastRenderedPageBreak/>
        <w:t>declines have included a range of factors, including reduced habitat quality</w:t>
      </w:r>
      <w:r w:rsidR="00C14D41">
        <w:rPr>
          <w:rFonts w:ascii="Times New Roman" w:eastAsia="Times New Roman" w:hAnsi="Times New Roman" w:cs="Times New Roman"/>
          <w:sz w:val="24"/>
          <w:szCs w:val="24"/>
        </w:rPr>
        <w:t xml:space="preserve"> and quantity</w:t>
      </w:r>
      <w:r w:rsidRPr="002D7729">
        <w:rPr>
          <w:rFonts w:ascii="Times New Roman" w:eastAsia="Times New Roman" w:hAnsi="Times New Roman" w:cs="Times New Roman"/>
          <w:sz w:val="24"/>
          <w:szCs w:val="24"/>
        </w:rPr>
        <w:t xml:space="preserve">, changes in predator abundance and </w:t>
      </w:r>
      <w:r>
        <w:rPr>
          <w:rFonts w:ascii="Times New Roman" w:eastAsia="Times New Roman" w:hAnsi="Times New Roman" w:cs="Times New Roman"/>
          <w:sz w:val="24"/>
          <w:szCs w:val="24"/>
        </w:rPr>
        <w:t xml:space="preserve">predator </w:t>
      </w:r>
      <w:r w:rsidRPr="002D7729">
        <w:rPr>
          <w:rFonts w:ascii="Times New Roman" w:eastAsia="Times New Roman" w:hAnsi="Times New Roman" w:cs="Times New Roman"/>
          <w:sz w:val="24"/>
          <w:szCs w:val="24"/>
        </w:rPr>
        <w:t>communities, weather</w:t>
      </w:r>
      <w:r w:rsidR="00C14D41">
        <w:rPr>
          <w:rFonts w:ascii="Times New Roman" w:eastAsia="Times New Roman" w:hAnsi="Times New Roman" w:cs="Times New Roman"/>
          <w:sz w:val="24"/>
          <w:szCs w:val="24"/>
        </w:rPr>
        <w:t xml:space="preserve"> variability</w:t>
      </w:r>
      <w:r w:rsidRPr="002D7729">
        <w:rPr>
          <w:rFonts w:ascii="Times New Roman" w:eastAsia="Times New Roman" w:hAnsi="Times New Roman" w:cs="Times New Roman"/>
          <w:sz w:val="24"/>
          <w:szCs w:val="24"/>
        </w:rPr>
        <w:t xml:space="preserve">, increased disease prevalence, and changes in hunting pressure (Casalena et al. 2015). However, our review of </w:t>
      </w:r>
      <w:r w:rsidR="008D18DD">
        <w:rPr>
          <w:rFonts w:ascii="Times New Roman" w:eastAsia="Times New Roman" w:hAnsi="Times New Roman" w:cs="Times New Roman"/>
          <w:sz w:val="24"/>
          <w:szCs w:val="24"/>
        </w:rPr>
        <w:t xml:space="preserve">the turkey literature </w:t>
      </w:r>
      <w:r w:rsidRPr="002D7729">
        <w:rPr>
          <w:rFonts w:ascii="Times New Roman" w:eastAsia="Times New Roman" w:hAnsi="Times New Roman" w:cs="Times New Roman"/>
          <w:sz w:val="24"/>
          <w:szCs w:val="24"/>
        </w:rPr>
        <w:t>suggest</w:t>
      </w:r>
      <w:r w:rsidR="005E4520">
        <w:rPr>
          <w:rFonts w:ascii="Times New Roman" w:eastAsia="Times New Roman" w:hAnsi="Times New Roman" w:cs="Times New Roman"/>
          <w:sz w:val="24"/>
          <w:szCs w:val="24"/>
        </w:rPr>
        <w:t>s</w:t>
      </w:r>
      <w:r w:rsidRPr="002D7729">
        <w:rPr>
          <w:rFonts w:ascii="Times New Roman" w:eastAsia="Times New Roman" w:hAnsi="Times New Roman" w:cs="Times New Roman"/>
          <w:sz w:val="24"/>
          <w:szCs w:val="24"/>
        </w:rPr>
        <w:t xml:space="preserve"> managers may be ill-equipped to understand</w:t>
      </w:r>
      <w:r w:rsidR="00C14D41">
        <w:rPr>
          <w:rFonts w:ascii="Times New Roman" w:eastAsia="Times New Roman" w:hAnsi="Times New Roman" w:cs="Times New Roman"/>
          <w:sz w:val="24"/>
          <w:szCs w:val="24"/>
        </w:rPr>
        <w:t xml:space="preserve"> and address</w:t>
      </w:r>
      <w:r w:rsidRPr="002D7729">
        <w:rPr>
          <w:rFonts w:ascii="Times New Roman" w:eastAsia="Times New Roman" w:hAnsi="Times New Roman" w:cs="Times New Roman"/>
          <w:sz w:val="24"/>
          <w:szCs w:val="24"/>
        </w:rPr>
        <w:t xml:space="preserve"> current declines</w:t>
      </w:r>
      <w:r w:rsidR="008F3715">
        <w:rPr>
          <w:rFonts w:ascii="Times New Roman" w:eastAsia="Times New Roman" w:hAnsi="Times New Roman" w:cs="Times New Roman"/>
          <w:sz w:val="24"/>
          <w:szCs w:val="24"/>
        </w:rPr>
        <w:t xml:space="preserve"> given the research that has been published</w:t>
      </w:r>
      <w:r w:rsidR="003C465A">
        <w:rPr>
          <w:rFonts w:ascii="Times New Roman" w:eastAsia="Times New Roman" w:hAnsi="Times New Roman" w:cs="Times New Roman"/>
          <w:sz w:val="24"/>
          <w:szCs w:val="24"/>
        </w:rPr>
        <w:t xml:space="preserve">. </w:t>
      </w:r>
      <w:r w:rsidR="008F3715">
        <w:rPr>
          <w:rFonts w:ascii="Times New Roman" w:eastAsia="Times New Roman" w:hAnsi="Times New Roman" w:cs="Times New Roman"/>
          <w:sz w:val="24"/>
          <w:szCs w:val="24"/>
        </w:rPr>
        <w:t xml:space="preserve">Specifically, </w:t>
      </w:r>
      <w:r w:rsidR="001C02ED">
        <w:rPr>
          <w:rFonts w:ascii="Times New Roman" w:eastAsia="Times New Roman" w:hAnsi="Times New Roman" w:cs="Times New Roman"/>
          <w:sz w:val="24"/>
          <w:szCs w:val="24"/>
        </w:rPr>
        <w:t xml:space="preserve">approximately half of </w:t>
      </w:r>
      <w:r w:rsidR="003C465A">
        <w:rPr>
          <w:rFonts w:ascii="Times New Roman" w:eastAsia="Times New Roman" w:hAnsi="Times New Roman" w:cs="Times New Roman"/>
          <w:sz w:val="24"/>
          <w:szCs w:val="24"/>
        </w:rPr>
        <w:t>studies reviewed provided no analysis of mechanism</w:t>
      </w:r>
      <w:r w:rsidR="008F3715">
        <w:rPr>
          <w:rFonts w:ascii="Times New Roman" w:eastAsia="Times New Roman" w:hAnsi="Times New Roman" w:cs="Times New Roman"/>
          <w:sz w:val="24"/>
          <w:szCs w:val="24"/>
        </w:rPr>
        <w:t>s</w:t>
      </w:r>
      <w:r w:rsidR="003C465A">
        <w:rPr>
          <w:rFonts w:ascii="Times New Roman" w:eastAsia="Times New Roman" w:hAnsi="Times New Roman" w:cs="Times New Roman"/>
          <w:sz w:val="24"/>
          <w:szCs w:val="24"/>
        </w:rPr>
        <w:t xml:space="preserve"> that may influence reported vital rates</w:t>
      </w:r>
      <w:r w:rsidR="008F3715">
        <w:rPr>
          <w:rFonts w:ascii="Times New Roman" w:eastAsia="Times New Roman" w:hAnsi="Times New Roman" w:cs="Times New Roman"/>
          <w:sz w:val="24"/>
          <w:szCs w:val="24"/>
        </w:rPr>
        <w:t>. For</w:t>
      </w:r>
      <w:r w:rsidR="003C465A">
        <w:rPr>
          <w:rFonts w:ascii="Times New Roman" w:eastAsia="Times New Roman" w:hAnsi="Times New Roman" w:cs="Times New Roman"/>
          <w:sz w:val="24"/>
          <w:szCs w:val="24"/>
        </w:rPr>
        <w:t xml:space="preserve"> many </w:t>
      </w:r>
      <w:r w:rsidR="0043670C">
        <w:rPr>
          <w:rFonts w:ascii="Times New Roman" w:eastAsia="Times New Roman" w:hAnsi="Times New Roman" w:cs="Times New Roman"/>
          <w:sz w:val="24"/>
          <w:szCs w:val="24"/>
        </w:rPr>
        <w:t>factors that can influence turkeys</w:t>
      </w:r>
      <w:r w:rsidR="00095269">
        <w:rPr>
          <w:rFonts w:ascii="Times New Roman" w:eastAsia="Times New Roman" w:hAnsi="Times New Roman" w:cs="Times New Roman"/>
          <w:sz w:val="24"/>
          <w:szCs w:val="24"/>
        </w:rPr>
        <w:t>,</w:t>
      </w:r>
      <w:r w:rsidR="0043670C">
        <w:rPr>
          <w:rFonts w:ascii="Times New Roman" w:eastAsia="Times New Roman" w:hAnsi="Times New Roman" w:cs="Times New Roman"/>
          <w:sz w:val="24"/>
          <w:szCs w:val="24"/>
        </w:rPr>
        <w:t xml:space="preserve"> </w:t>
      </w:r>
      <w:r w:rsidRPr="002D7729">
        <w:rPr>
          <w:rFonts w:ascii="Times New Roman" w:eastAsia="Times New Roman" w:hAnsi="Times New Roman" w:cs="Times New Roman"/>
          <w:sz w:val="24"/>
          <w:szCs w:val="24"/>
        </w:rPr>
        <w:t>our knowledge is sparse (</w:t>
      </w:r>
      <w:r w:rsidR="00DB3063">
        <w:rPr>
          <w:rFonts w:ascii="Times New Roman" w:eastAsia="Times New Roman" w:hAnsi="Times New Roman" w:cs="Times New Roman"/>
          <w:sz w:val="24"/>
          <w:szCs w:val="24"/>
        </w:rPr>
        <w:t xml:space="preserve">e.g., </w:t>
      </w:r>
      <w:r w:rsidRPr="002D7729">
        <w:rPr>
          <w:rFonts w:ascii="Times New Roman" w:eastAsia="Times New Roman" w:hAnsi="Times New Roman" w:cs="Times New Roman"/>
          <w:sz w:val="24"/>
          <w:szCs w:val="24"/>
        </w:rPr>
        <w:t>effects of weather during different life stages) or nearly non-existent (</w:t>
      </w:r>
      <w:r w:rsidR="00DB3063">
        <w:rPr>
          <w:rFonts w:ascii="Times New Roman" w:eastAsia="Times New Roman" w:hAnsi="Times New Roman" w:cs="Times New Roman"/>
          <w:sz w:val="24"/>
          <w:szCs w:val="24"/>
        </w:rPr>
        <w:t xml:space="preserve">e.g., </w:t>
      </w:r>
      <w:r w:rsidRPr="002D7729">
        <w:rPr>
          <w:rFonts w:ascii="Times New Roman" w:eastAsia="Times New Roman" w:hAnsi="Times New Roman" w:cs="Times New Roman"/>
          <w:sz w:val="24"/>
          <w:szCs w:val="24"/>
        </w:rPr>
        <w:t xml:space="preserve">effects of changing predator communities). Additionally, information regarding certain demographic stages was unavailable, such as survival rates </w:t>
      </w:r>
      <w:r w:rsidR="008D18DD">
        <w:rPr>
          <w:rFonts w:ascii="Times New Roman" w:eastAsia="Times New Roman" w:hAnsi="Times New Roman" w:cs="Times New Roman"/>
          <w:sz w:val="24"/>
          <w:szCs w:val="24"/>
        </w:rPr>
        <w:t xml:space="preserve">for the youth life stage, or </w:t>
      </w:r>
      <w:r w:rsidRPr="002D7729">
        <w:rPr>
          <w:rFonts w:ascii="Times New Roman" w:eastAsia="Times New Roman" w:hAnsi="Times New Roman" w:cs="Times New Roman"/>
          <w:sz w:val="24"/>
          <w:szCs w:val="24"/>
        </w:rPr>
        <w:t xml:space="preserve">based on data </w:t>
      </w:r>
      <w:r w:rsidR="00C14D41">
        <w:rPr>
          <w:rFonts w:ascii="Times New Roman" w:eastAsia="Times New Roman" w:hAnsi="Times New Roman" w:cs="Times New Roman"/>
          <w:sz w:val="24"/>
          <w:szCs w:val="24"/>
        </w:rPr>
        <w:t>that is</w:t>
      </w:r>
      <w:r w:rsidR="008F3715">
        <w:rPr>
          <w:rFonts w:ascii="Times New Roman" w:eastAsia="Times New Roman" w:hAnsi="Times New Roman" w:cs="Times New Roman"/>
          <w:sz w:val="24"/>
          <w:szCs w:val="24"/>
        </w:rPr>
        <w:t xml:space="preserve"> unreliable</w:t>
      </w:r>
      <w:r w:rsidRPr="002D7729">
        <w:rPr>
          <w:rFonts w:ascii="Times New Roman" w:eastAsia="Times New Roman" w:hAnsi="Times New Roman" w:cs="Times New Roman"/>
          <w:sz w:val="24"/>
          <w:szCs w:val="24"/>
        </w:rPr>
        <w:t>, such as brood flush counts</w:t>
      </w:r>
      <w:r w:rsidR="00D05E6A">
        <w:rPr>
          <w:rFonts w:ascii="Times New Roman" w:eastAsia="Times New Roman" w:hAnsi="Times New Roman" w:cs="Times New Roman"/>
          <w:sz w:val="24"/>
          <w:szCs w:val="24"/>
        </w:rPr>
        <w:t xml:space="preserve"> </w:t>
      </w:r>
      <w:r w:rsidR="00D05E6A" w:rsidRPr="002D7729">
        <w:rPr>
          <w:rFonts w:ascii="Times New Roman" w:eastAsia="Times New Roman" w:hAnsi="Times New Roman" w:cs="Times New Roman"/>
          <w:sz w:val="24"/>
          <w:szCs w:val="24"/>
        </w:rPr>
        <w:t>(Dahlgren et al. 2010a, Orange et al. 2016</w:t>
      </w:r>
      <w:r w:rsidR="00D05E6A">
        <w:rPr>
          <w:rFonts w:ascii="Times New Roman" w:eastAsia="Times New Roman" w:hAnsi="Times New Roman" w:cs="Times New Roman"/>
          <w:sz w:val="24"/>
          <w:szCs w:val="24"/>
        </w:rPr>
        <w:t xml:space="preserve">, </w:t>
      </w:r>
      <w:r w:rsidR="00D05E6A" w:rsidRPr="007107BE">
        <w:rPr>
          <w:rFonts w:ascii="Times New Roman" w:hAnsi="Times New Roman" w:cs="Times New Roman"/>
          <w:sz w:val="24"/>
          <w:szCs w:val="24"/>
        </w:rPr>
        <w:t>Kubečka et al. 2021</w:t>
      </w:r>
      <w:r w:rsidR="00D05E6A" w:rsidRPr="002D7729">
        <w:rPr>
          <w:rFonts w:ascii="Times New Roman" w:eastAsia="Times New Roman" w:hAnsi="Times New Roman" w:cs="Times New Roman"/>
          <w:sz w:val="24"/>
          <w:szCs w:val="24"/>
        </w:rPr>
        <w:t>)</w:t>
      </w:r>
      <w:r w:rsidRPr="002D7729">
        <w:rPr>
          <w:rFonts w:ascii="Times New Roman" w:eastAsia="Times New Roman" w:hAnsi="Times New Roman" w:cs="Times New Roman"/>
          <w:sz w:val="24"/>
          <w:szCs w:val="24"/>
        </w:rPr>
        <w:t xml:space="preserve">. </w:t>
      </w:r>
      <w:r w:rsidR="008D18DD">
        <w:rPr>
          <w:rFonts w:ascii="Times New Roman" w:eastAsia="Times New Roman" w:hAnsi="Times New Roman" w:cs="Times New Roman"/>
          <w:sz w:val="24"/>
          <w:szCs w:val="24"/>
        </w:rPr>
        <w:t>Overr</w:t>
      </w:r>
      <w:r w:rsidRPr="002D7729">
        <w:rPr>
          <w:rFonts w:ascii="Times New Roman" w:eastAsia="Times New Roman" w:hAnsi="Times New Roman" w:cs="Times New Roman"/>
          <w:sz w:val="24"/>
          <w:szCs w:val="24"/>
        </w:rPr>
        <w:t xml:space="preserve">eliance on biased data </w:t>
      </w:r>
      <w:r w:rsidR="008D18DD">
        <w:rPr>
          <w:rFonts w:ascii="Times New Roman" w:eastAsia="Times New Roman" w:hAnsi="Times New Roman" w:cs="Times New Roman"/>
          <w:sz w:val="24"/>
          <w:szCs w:val="24"/>
        </w:rPr>
        <w:t xml:space="preserve">collection methods </w:t>
      </w:r>
      <w:r w:rsidRPr="002D7729">
        <w:rPr>
          <w:rFonts w:ascii="Times New Roman" w:eastAsia="Times New Roman" w:hAnsi="Times New Roman" w:cs="Times New Roman"/>
          <w:sz w:val="24"/>
          <w:szCs w:val="24"/>
        </w:rPr>
        <w:t>may limit our understanding of turkey population dynamics and further hamper recovery efforts. Given the current decline of turkeys and the increased interest in turkey research, we believe the field is at a critical juncture requiring reflection on ho</w:t>
      </w:r>
      <w:r w:rsidR="008D18DD">
        <w:rPr>
          <w:rFonts w:ascii="Times New Roman" w:eastAsia="Times New Roman" w:hAnsi="Times New Roman" w:cs="Times New Roman"/>
          <w:sz w:val="24"/>
          <w:szCs w:val="24"/>
        </w:rPr>
        <w:t>w we approach turkey research and whether our current approach</w:t>
      </w:r>
      <w:r w:rsidRPr="002D7729">
        <w:rPr>
          <w:rFonts w:ascii="Times New Roman" w:eastAsia="Times New Roman" w:hAnsi="Times New Roman" w:cs="Times New Roman"/>
          <w:sz w:val="24"/>
          <w:szCs w:val="24"/>
        </w:rPr>
        <w:t xml:space="preserve"> </w:t>
      </w:r>
      <w:r w:rsidR="006E73BB">
        <w:rPr>
          <w:rFonts w:ascii="Times New Roman" w:eastAsia="Times New Roman" w:hAnsi="Times New Roman" w:cs="Times New Roman"/>
          <w:sz w:val="24"/>
          <w:szCs w:val="24"/>
        </w:rPr>
        <w:t xml:space="preserve">is </w:t>
      </w:r>
      <w:r w:rsidRPr="002D7729">
        <w:rPr>
          <w:rFonts w:ascii="Times New Roman" w:eastAsia="Times New Roman" w:hAnsi="Times New Roman" w:cs="Times New Roman"/>
          <w:sz w:val="24"/>
          <w:szCs w:val="24"/>
        </w:rPr>
        <w:t>provid</w:t>
      </w:r>
      <w:r w:rsidR="006E73BB">
        <w:rPr>
          <w:rFonts w:ascii="Times New Roman" w:eastAsia="Times New Roman" w:hAnsi="Times New Roman" w:cs="Times New Roman"/>
          <w:sz w:val="24"/>
          <w:szCs w:val="24"/>
        </w:rPr>
        <w:t>ing</w:t>
      </w:r>
      <w:r w:rsidRPr="002D7729">
        <w:rPr>
          <w:rFonts w:ascii="Times New Roman" w:eastAsia="Times New Roman" w:hAnsi="Times New Roman" w:cs="Times New Roman"/>
          <w:sz w:val="24"/>
          <w:szCs w:val="24"/>
        </w:rPr>
        <w:t xml:space="preserve"> reliable and accurate management recommendations. </w:t>
      </w:r>
    </w:p>
    <w:p w14:paraId="7935CF50" w14:textId="3F421C26" w:rsidR="002D7729" w:rsidRPr="002D7729" w:rsidRDefault="002D7729" w:rsidP="002D7729">
      <w:pPr>
        <w:spacing w:before="240" w:after="240" w:line="480" w:lineRule="auto"/>
        <w:ind w:firstLine="720"/>
        <w:rPr>
          <w:rFonts w:ascii="Times New Roman" w:eastAsia="Times New Roman" w:hAnsi="Times New Roman" w:cs="Times New Roman"/>
          <w:sz w:val="24"/>
          <w:szCs w:val="24"/>
        </w:rPr>
      </w:pPr>
      <w:r w:rsidRPr="002D7729">
        <w:rPr>
          <w:rFonts w:ascii="Times New Roman" w:eastAsia="Times New Roman" w:hAnsi="Times New Roman" w:cs="Times New Roman"/>
          <w:sz w:val="24"/>
          <w:szCs w:val="24"/>
        </w:rPr>
        <w:t>Gamebird survival and reproduction</w:t>
      </w:r>
      <w:r>
        <w:rPr>
          <w:rFonts w:ascii="Times New Roman" w:eastAsia="Times New Roman" w:hAnsi="Times New Roman" w:cs="Times New Roman"/>
          <w:sz w:val="24"/>
          <w:szCs w:val="24"/>
        </w:rPr>
        <w:t xml:space="preserve"> is</w:t>
      </w:r>
      <w:r w:rsidRPr="002D7729">
        <w:rPr>
          <w:rFonts w:ascii="Times New Roman" w:eastAsia="Times New Roman" w:hAnsi="Times New Roman" w:cs="Times New Roman"/>
          <w:sz w:val="24"/>
          <w:szCs w:val="24"/>
        </w:rPr>
        <w:t xml:space="preserve"> often </w:t>
      </w:r>
      <w:r>
        <w:rPr>
          <w:rFonts w:ascii="Times New Roman" w:eastAsia="Times New Roman" w:hAnsi="Times New Roman" w:cs="Times New Roman"/>
          <w:sz w:val="24"/>
          <w:szCs w:val="24"/>
        </w:rPr>
        <w:t xml:space="preserve">the </w:t>
      </w:r>
      <w:r w:rsidRPr="002D7729">
        <w:rPr>
          <w:rFonts w:ascii="Times New Roman" w:eastAsia="Times New Roman" w:hAnsi="Times New Roman" w:cs="Times New Roman"/>
          <w:sz w:val="24"/>
          <w:szCs w:val="24"/>
        </w:rPr>
        <w:t xml:space="preserve">result </w:t>
      </w:r>
      <w:r>
        <w:rPr>
          <w:rFonts w:ascii="Times New Roman" w:eastAsia="Times New Roman" w:hAnsi="Times New Roman" w:cs="Times New Roman"/>
          <w:sz w:val="24"/>
          <w:szCs w:val="24"/>
        </w:rPr>
        <w:t>of</w:t>
      </w:r>
      <w:r w:rsidRPr="002D7729">
        <w:rPr>
          <w:rFonts w:ascii="Times New Roman" w:eastAsia="Times New Roman" w:hAnsi="Times New Roman" w:cs="Times New Roman"/>
          <w:sz w:val="24"/>
          <w:szCs w:val="24"/>
        </w:rPr>
        <w:t xml:space="preserve"> complex interactions between factors such as habitat, predator-prey dynamics, weather, and harvest pressure</w:t>
      </w:r>
      <w:r w:rsidR="009A16E9">
        <w:rPr>
          <w:rFonts w:ascii="Times New Roman" w:eastAsia="Times New Roman" w:hAnsi="Times New Roman" w:cs="Times New Roman"/>
          <w:sz w:val="24"/>
          <w:szCs w:val="24"/>
        </w:rPr>
        <w:t>,</w:t>
      </w:r>
      <w:r w:rsidRPr="002D772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among other </w:t>
      </w:r>
      <w:r w:rsidR="00095269">
        <w:rPr>
          <w:rFonts w:ascii="Times New Roman" w:eastAsia="Times New Roman" w:hAnsi="Times New Roman" w:cs="Times New Roman"/>
          <w:sz w:val="24"/>
          <w:szCs w:val="24"/>
        </w:rPr>
        <w:t>factors</w:t>
      </w:r>
      <w:r>
        <w:rPr>
          <w:rFonts w:ascii="Times New Roman" w:eastAsia="Times New Roman" w:hAnsi="Times New Roman" w:cs="Times New Roman"/>
          <w:sz w:val="24"/>
          <w:szCs w:val="24"/>
        </w:rPr>
        <w:t xml:space="preserve"> </w:t>
      </w:r>
      <w:r w:rsidRPr="002D7729">
        <w:rPr>
          <w:rFonts w:ascii="Times New Roman" w:eastAsia="Times New Roman" w:hAnsi="Times New Roman" w:cs="Times New Roman"/>
          <w:sz w:val="24"/>
          <w:szCs w:val="24"/>
        </w:rPr>
        <w:t>(Tanner et al. 2017, Shipley et al. 2020, Howell et al. 2021</w:t>
      </w:r>
      <w:r w:rsidR="00672423">
        <w:rPr>
          <w:rFonts w:ascii="Times New Roman" w:eastAsia="Times New Roman" w:hAnsi="Times New Roman" w:cs="Times New Roman"/>
          <w:sz w:val="24"/>
          <w:szCs w:val="24"/>
        </w:rPr>
        <w:t>, Powell et al. 2022</w:t>
      </w:r>
      <w:r w:rsidRPr="002D7729">
        <w:rPr>
          <w:rFonts w:ascii="Times New Roman" w:eastAsia="Times New Roman" w:hAnsi="Times New Roman" w:cs="Times New Roman"/>
          <w:sz w:val="24"/>
          <w:szCs w:val="24"/>
        </w:rPr>
        <w:t xml:space="preserve">). We found </w:t>
      </w:r>
      <w:r w:rsidR="00764FA2">
        <w:rPr>
          <w:rFonts w:ascii="Times New Roman" w:eastAsia="Times New Roman" w:hAnsi="Times New Roman" w:cs="Times New Roman"/>
          <w:sz w:val="24"/>
          <w:szCs w:val="24"/>
        </w:rPr>
        <w:t xml:space="preserve">that </w:t>
      </w:r>
      <w:r w:rsidRPr="002D7729">
        <w:rPr>
          <w:rFonts w:ascii="Times New Roman" w:eastAsia="Times New Roman" w:hAnsi="Times New Roman" w:cs="Times New Roman"/>
          <w:sz w:val="24"/>
          <w:szCs w:val="24"/>
        </w:rPr>
        <w:t xml:space="preserve">few studies considered many of these topics for turkeys, with most of the focus in the literature being on evaluating the effects of harvest on adult survival and habitat conditions on nest success. The focus on these topics is unsurprising given the importance of understanding the effects of hunting on populations in setting harvest regulations (Alpizar-Jara et al. 2001, McGhee </w:t>
      </w:r>
      <w:r w:rsidRPr="002D7729">
        <w:rPr>
          <w:rFonts w:ascii="Times New Roman" w:eastAsia="Times New Roman" w:hAnsi="Times New Roman" w:cs="Times New Roman"/>
          <w:sz w:val="24"/>
          <w:szCs w:val="24"/>
        </w:rPr>
        <w:lastRenderedPageBreak/>
        <w:t>et al. 2008) and because habitat conditions at the nest site</w:t>
      </w:r>
      <w:r w:rsidR="006E73BB">
        <w:rPr>
          <w:rFonts w:ascii="Times New Roman" w:eastAsia="Times New Roman" w:hAnsi="Times New Roman" w:cs="Times New Roman"/>
          <w:sz w:val="24"/>
          <w:szCs w:val="24"/>
        </w:rPr>
        <w:t xml:space="preserve"> are thought to</w:t>
      </w:r>
      <w:r w:rsidRPr="002D7729">
        <w:rPr>
          <w:rFonts w:ascii="Times New Roman" w:eastAsia="Times New Roman" w:hAnsi="Times New Roman" w:cs="Times New Roman"/>
          <w:sz w:val="24"/>
          <w:szCs w:val="24"/>
        </w:rPr>
        <w:t xml:space="preserve"> influence factors related to nest success, including the ability of predators to detect the nest and protection of the nest from adverse weather (Conover et al. 2010, Hovick et al. 2014). However, this</w:t>
      </w:r>
      <w:r>
        <w:rPr>
          <w:rFonts w:ascii="Times New Roman" w:eastAsia="Times New Roman" w:hAnsi="Times New Roman" w:cs="Times New Roman"/>
          <w:sz w:val="24"/>
          <w:szCs w:val="24"/>
        </w:rPr>
        <w:t xml:space="preserve"> focus</w:t>
      </w:r>
      <w:r w:rsidRPr="002D7729">
        <w:rPr>
          <w:rFonts w:ascii="Times New Roman" w:eastAsia="Times New Roman" w:hAnsi="Times New Roman" w:cs="Times New Roman"/>
          <w:sz w:val="24"/>
          <w:szCs w:val="24"/>
        </w:rPr>
        <w:t xml:space="preserve"> leaves considerable gaps in our knowledge of the factors influencing turkey population dynamics. For example, weather has been shown to influence various </w:t>
      </w:r>
      <w:r w:rsidR="00B972D9">
        <w:rPr>
          <w:rFonts w:ascii="Times New Roman" w:eastAsia="Times New Roman" w:hAnsi="Times New Roman" w:cs="Times New Roman"/>
          <w:sz w:val="24"/>
          <w:szCs w:val="24"/>
        </w:rPr>
        <w:t xml:space="preserve">life stages in </w:t>
      </w:r>
      <w:r w:rsidRPr="002D7729">
        <w:rPr>
          <w:rFonts w:ascii="Times New Roman" w:eastAsia="Times New Roman" w:hAnsi="Times New Roman" w:cs="Times New Roman"/>
          <w:sz w:val="24"/>
          <w:szCs w:val="24"/>
        </w:rPr>
        <w:t>turkey</w:t>
      </w:r>
      <w:r w:rsidR="00B972D9">
        <w:rPr>
          <w:rFonts w:ascii="Times New Roman" w:eastAsia="Times New Roman" w:hAnsi="Times New Roman" w:cs="Times New Roman"/>
          <w:sz w:val="24"/>
          <w:szCs w:val="24"/>
        </w:rPr>
        <w:t>s</w:t>
      </w:r>
      <w:r w:rsidRPr="002D7729">
        <w:rPr>
          <w:rFonts w:ascii="Times New Roman" w:eastAsia="Times New Roman" w:hAnsi="Times New Roman" w:cs="Times New Roman"/>
          <w:sz w:val="24"/>
          <w:szCs w:val="24"/>
        </w:rPr>
        <w:t>, including nesting (Roberts and Porter 1998b, Lavoie et al 2017), poult survival (Roberts and Porter 1998a), and over-winter survival (Lavoie et al. 2017), and weather is an important determinant of survival and reproduction in many other galliforms (Flanders-Wanner et al. 2004, Tanner et al. 2017, McConnell et al. 2018, Londe et al. 2021). However, with only limited studies for most life stages, it is unclear how the occurrence of specific weather or changing weather</w:t>
      </w:r>
      <w:r w:rsidR="008D18DD">
        <w:rPr>
          <w:rFonts w:ascii="Times New Roman" w:eastAsia="Times New Roman" w:hAnsi="Times New Roman" w:cs="Times New Roman"/>
          <w:sz w:val="24"/>
          <w:szCs w:val="24"/>
        </w:rPr>
        <w:t xml:space="preserve"> patterns </w:t>
      </w:r>
      <w:r w:rsidRPr="002D7729">
        <w:rPr>
          <w:rFonts w:ascii="Times New Roman" w:eastAsia="Times New Roman" w:hAnsi="Times New Roman" w:cs="Times New Roman"/>
          <w:sz w:val="24"/>
          <w:szCs w:val="24"/>
        </w:rPr>
        <w:t>influence</w:t>
      </w:r>
      <w:r w:rsidR="00B972D9">
        <w:rPr>
          <w:rFonts w:ascii="Times New Roman" w:eastAsia="Times New Roman" w:hAnsi="Times New Roman" w:cs="Times New Roman"/>
          <w:sz w:val="24"/>
          <w:szCs w:val="24"/>
        </w:rPr>
        <w:t>s</w:t>
      </w:r>
      <w:r w:rsidRPr="002D7729">
        <w:rPr>
          <w:rFonts w:ascii="Times New Roman" w:eastAsia="Times New Roman" w:hAnsi="Times New Roman" w:cs="Times New Roman"/>
          <w:sz w:val="24"/>
          <w:szCs w:val="24"/>
        </w:rPr>
        <w:t xml:space="preserve"> the survival of turkeys during different </w:t>
      </w:r>
      <w:r w:rsidR="00C57F7C">
        <w:rPr>
          <w:rFonts w:ascii="Times New Roman" w:eastAsia="Times New Roman" w:hAnsi="Times New Roman" w:cs="Times New Roman"/>
          <w:sz w:val="24"/>
          <w:szCs w:val="24"/>
        </w:rPr>
        <w:t xml:space="preserve">life </w:t>
      </w:r>
      <w:r w:rsidRPr="002D7729">
        <w:rPr>
          <w:rFonts w:ascii="Times New Roman" w:eastAsia="Times New Roman" w:hAnsi="Times New Roman" w:cs="Times New Roman"/>
          <w:sz w:val="24"/>
          <w:szCs w:val="24"/>
        </w:rPr>
        <w:t>stages. Similarly, while turkey habitat selection has been extensively studied and turkeys have been shown to have d</w:t>
      </w:r>
      <w:r w:rsidR="00C14A11">
        <w:rPr>
          <w:rFonts w:ascii="Times New Roman" w:eastAsia="Times New Roman" w:hAnsi="Times New Roman" w:cs="Times New Roman"/>
          <w:sz w:val="24"/>
          <w:szCs w:val="24"/>
        </w:rPr>
        <w:t xml:space="preserve">iverse </w:t>
      </w:r>
      <w:r w:rsidRPr="002D7729">
        <w:rPr>
          <w:rFonts w:ascii="Times New Roman" w:eastAsia="Times New Roman" w:hAnsi="Times New Roman" w:cs="Times New Roman"/>
          <w:sz w:val="24"/>
          <w:szCs w:val="24"/>
        </w:rPr>
        <w:t xml:space="preserve">habitat needs throughout the year (Little et al. 2016, Pollentier et al. 2017, Parker et al. 2021), outside of the nesting season, there is little </w:t>
      </w:r>
      <w:r w:rsidR="00C57F7C" w:rsidRPr="002D7729">
        <w:rPr>
          <w:rFonts w:ascii="Times New Roman" w:eastAsia="Times New Roman" w:hAnsi="Times New Roman" w:cs="Times New Roman"/>
          <w:sz w:val="24"/>
          <w:szCs w:val="24"/>
        </w:rPr>
        <w:t>information</w:t>
      </w:r>
      <w:r w:rsidRPr="002D7729">
        <w:rPr>
          <w:rFonts w:ascii="Times New Roman" w:eastAsia="Times New Roman" w:hAnsi="Times New Roman" w:cs="Times New Roman"/>
          <w:sz w:val="24"/>
          <w:szCs w:val="24"/>
        </w:rPr>
        <w:t xml:space="preserve"> on what habitat factors are most important for survival. </w:t>
      </w:r>
      <w:r w:rsidR="006E73BB">
        <w:rPr>
          <w:rFonts w:ascii="Times New Roman" w:eastAsia="Times New Roman" w:hAnsi="Times New Roman" w:cs="Times New Roman"/>
          <w:sz w:val="24"/>
          <w:szCs w:val="24"/>
        </w:rPr>
        <w:t>Astonishingly, e</w:t>
      </w:r>
      <w:r w:rsidRPr="002D7729">
        <w:rPr>
          <w:rFonts w:ascii="Times New Roman" w:eastAsia="Times New Roman" w:hAnsi="Times New Roman" w:cs="Times New Roman"/>
          <w:sz w:val="24"/>
          <w:szCs w:val="24"/>
        </w:rPr>
        <w:t>ven for factors such as predat</w:t>
      </w:r>
      <w:r w:rsidR="00D55076">
        <w:rPr>
          <w:rFonts w:ascii="Times New Roman" w:eastAsia="Times New Roman" w:hAnsi="Times New Roman" w:cs="Times New Roman"/>
          <w:sz w:val="24"/>
          <w:szCs w:val="24"/>
        </w:rPr>
        <w:t>ion</w:t>
      </w:r>
      <w:r w:rsidR="00C14A11">
        <w:rPr>
          <w:rFonts w:ascii="Times New Roman" w:eastAsia="Times New Roman" w:hAnsi="Times New Roman" w:cs="Times New Roman"/>
          <w:sz w:val="24"/>
          <w:szCs w:val="24"/>
        </w:rPr>
        <w:t>,</w:t>
      </w:r>
      <w:r w:rsidR="00D55076">
        <w:rPr>
          <w:rFonts w:ascii="Times New Roman" w:eastAsia="Times New Roman" w:hAnsi="Times New Roman" w:cs="Times New Roman"/>
          <w:sz w:val="24"/>
          <w:szCs w:val="24"/>
        </w:rPr>
        <w:t xml:space="preserve"> that are frequently suggested as significant contributors to turkey mortality</w:t>
      </w:r>
      <w:r w:rsidRPr="002D7729">
        <w:rPr>
          <w:rFonts w:ascii="Times New Roman" w:eastAsia="Times New Roman" w:hAnsi="Times New Roman" w:cs="Times New Roman"/>
          <w:sz w:val="24"/>
          <w:szCs w:val="24"/>
        </w:rPr>
        <w:t xml:space="preserve"> (Shields et al. 2006, Pollentier et al. 2014, Little et al. 2016, Byrne and Chamberlain 2018), there has been little effort to understand how changes in predator communities influence turkey populations. This</w:t>
      </w:r>
      <w:r w:rsidR="00D55076">
        <w:rPr>
          <w:rFonts w:ascii="Times New Roman" w:eastAsia="Times New Roman" w:hAnsi="Times New Roman" w:cs="Times New Roman"/>
          <w:sz w:val="24"/>
          <w:szCs w:val="24"/>
        </w:rPr>
        <w:t xml:space="preserve"> is a significant gap in our understanding of turkey population dynamics</w:t>
      </w:r>
      <w:r w:rsidR="00A05850">
        <w:rPr>
          <w:rFonts w:ascii="Times New Roman" w:eastAsia="Times New Roman" w:hAnsi="Times New Roman" w:cs="Times New Roman"/>
          <w:sz w:val="24"/>
          <w:szCs w:val="24"/>
        </w:rPr>
        <w:t xml:space="preserve"> given that </w:t>
      </w:r>
      <w:r w:rsidRPr="002D7729">
        <w:rPr>
          <w:rFonts w:ascii="Times New Roman" w:eastAsia="Times New Roman" w:hAnsi="Times New Roman" w:cs="Times New Roman"/>
          <w:sz w:val="24"/>
          <w:szCs w:val="24"/>
        </w:rPr>
        <w:t>predator community composition and abundance have changed significantly across the turkey's distribution</w:t>
      </w:r>
      <w:r w:rsidR="006E73BB">
        <w:rPr>
          <w:rFonts w:ascii="Times New Roman" w:eastAsia="Times New Roman" w:hAnsi="Times New Roman" w:cs="Times New Roman"/>
          <w:sz w:val="24"/>
          <w:szCs w:val="24"/>
        </w:rPr>
        <w:t xml:space="preserve"> during the period of turkey decline</w:t>
      </w:r>
      <w:r w:rsidRPr="002D7729">
        <w:rPr>
          <w:rFonts w:ascii="Times New Roman" w:eastAsia="Times New Roman" w:hAnsi="Times New Roman" w:cs="Times New Roman"/>
          <w:sz w:val="24"/>
          <w:szCs w:val="24"/>
        </w:rPr>
        <w:t xml:space="preserve"> (Prugh et al. 2009, Casalena et al. 2015, Conner and Cherry 2017). Without understanding how different factors (e.g., predators, habitat quality, weather)</w:t>
      </w:r>
      <w:r w:rsidR="00214254">
        <w:rPr>
          <w:rFonts w:ascii="Times New Roman" w:eastAsia="Times New Roman" w:hAnsi="Times New Roman" w:cs="Times New Roman"/>
          <w:sz w:val="24"/>
          <w:szCs w:val="24"/>
        </w:rPr>
        <w:t xml:space="preserve"> influence vital rates or interact to shape population trends</w:t>
      </w:r>
      <w:r w:rsidRPr="002D7729">
        <w:rPr>
          <w:rFonts w:ascii="Times New Roman" w:eastAsia="Times New Roman" w:hAnsi="Times New Roman" w:cs="Times New Roman"/>
          <w:sz w:val="24"/>
          <w:szCs w:val="24"/>
        </w:rPr>
        <w:t xml:space="preserve">, it is difficult to assess the role of any given factor in </w:t>
      </w:r>
      <w:r w:rsidRPr="002D7729">
        <w:rPr>
          <w:rFonts w:ascii="Times New Roman" w:eastAsia="Times New Roman" w:hAnsi="Times New Roman" w:cs="Times New Roman"/>
          <w:sz w:val="24"/>
          <w:szCs w:val="24"/>
        </w:rPr>
        <w:lastRenderedPageBreak/>
        <w:t xml:space="preserve">limiting or regulating a population (Sinclair 1989). This uncertainty is a significant challenge for effective management of turkeys and increases the risk of making management decisions that are either ineffective or counterproductive. </w:t>
      </w:r>
    </w:p>
    <w:p w14:paraId="205F31EA" w14:textId="736C5EE2" w:rsidR="002D7729" w:rsidRPr="002D7729" w:rsidRDefault="006E73BB" w:rsidP="002D7729">
      <w:pPr>
        <w:spacing w:before="240" w:after="240" w:line="480" w:lineRule="auto"/>
        <w:ind w:firstLine="720"/>
        <w:rPr>
          <w:rFonts w:ascii="Times New Roman" w:eastAsia="Times New Roman" w:hAnsi="Times New Roman" w:cs="Times New Roman"/>
          <w:sz w:val="24"/>
          <w:szCs w:val="24"/>
        </w:rPr>
      </w:pPr>
      <w:r w:rsidRPr="002D7729">
        <w:rPr>
          <w:rFonts w:ascii="Times New Roman" w:eastAsia="Times New Roman" w:hAnsi="Times New Roman" w:cs="Times New Roman"/>
          <w:sz w:val="24"/>
          <w:szCs w:val="24"/>
        </w:rPr>
        <w:t>Like</w:t>
      </w:r>
      <w:r w:rsidR="002D7729" w:rsidRPr="002D7729">
        <w:rPr>
          <w:rFonts w:ascii="Times New Roman" w:eastAsia="Times New Roman" w:hAnsi="Times New Roman" w:cs="Times New Roman"/>
          <w:sz w:val="24"/>
          <w:szCs w:val="24"/>
        </w:rPr>
        <w:t xml:space="preserve"> previous population modeling efforts for turkeys (Roberts et al. 1996, Rolley et al. 1998, Pollentier et al. 2014), survival and reproduction of </w:t>
      </w:r>
      <w:r w:rsidR="00A05850">
        <w:rPr>
          <w:rFonts w:ascii="Times New Roman" w:eastAsia="Times New Roman" w:hAnsi="Times New Roman" w:cs="Times New Roman"/>
          <w:sz w:val="24"/>
          <w:szCs w:val="24"/>
        </w:rPr>
        <w:t xml:space="preserve">ASY </w:t>
      </w:r>
      <w:r w:rsidR="002D7729" w:rsidRPr="002D7729">
        <w:rPr>
          <w:rFonts w:ascii="Times New Roman" w:eastAsia="Times New Roman" w:hAnsi="Times New Roman" w:cs="Times New Roman"/>
          <w:sz w:val="24"/>
          <w:szCs w:val="24"/>
        </w:rPr>
        <w:t>females were the most influential vital rates for determining turkey population growth.</w:t>
      </w:r>
      <w:r w:rsidR="008D18DD">
        <w:rPr>
          <w:rFonts w:ascii="Times New Roman" w:eastAsia="Times New Roman" w:hAnsi="Times New Roman" w:cs="Times New Roman"/>
          <w:sz w:val="24"/>
          <w:szCs w:val="24"/>
        </w:rPr>
        <w:t xml:space="preserve"> Particularly</w:t>
      </w:r>
      <w:r>
        <w:rPr>
          <w:rFonts w:ascii="Times New Roman" w:eastAsia="Times New Roman" w:hAnsi="Times New Roman" w:cs="Times New Roman"/>
          <w:sz w:val="24"/>
          <w:szCs w:val="24"/>
        </w:rPr>
        <w:t>,</w:t>
      </w:r>
      <w:r w:rsidR="008D18DD">
        <w:rPr>
          <w:rFonts w:ascii="Times New Roman" w:eastAsia="Times New Roman" w:hAnsi="Times New Roman" w:cs="Times New Roman"/>
          <w:sz w:val="24"/>
          <w:szCs w:val="24"/>
        </w:rPr>
        <w:t xml:space="preserve"> survival of </w:t>
      </w:r>
      <w:r w:rsidR="00A05850">
        <w:rPr>
          <w:rFonts w:ascii="Times New Roman" w:eastAsia="Times New Roman" w:hAnsi="Times New Roman" w:cs="Times New Roman"/>
          <w:sz w:val="24"/>
          <w:szCs w:val="24"/>
        </w:rPr>
        <w:t>ASY</w:t>
      </w:r>
      <w:r w:rsidR="00214254">
        <w:rPr>
          <w:rFonts w:ascii="Times New Roman" w:eastAsia="Times New Roman" w:hAnsi="Times New Roman" w:cs="Times New Roman"/>
          <w:sz w:val="24"/>
          <w:szCs w:val="24"/>
        </w:rPr>
        <w:t xml:space="preserve"> </w:t>
      </w:r>
      <w:r w:rsidR="00A05850">
        <w:rPr>
          <w:rFonts w:ascii="Times New Roman" w:eastAsia="Times New Roman" w:hAnsi="Times New Roman" w:cs="Times New Roman"/>
          <w:sz w:val="24"/>
          <w:szCs w:val="24"/>
        </w:rPr>
        <w:t>females</w:t>
      </w:r>
      <w:r w:rsidR="002D7729" w:rsidRPr="002D7729">
        <w:rPr>
          <w:rFonts w:ascii="Times New Roman" w:eastAsia="Times New Roman" w:hAnsi="Times New Roman" w:cs="Times New Roman"/>
          <w:sz w:val="24"/>
          <w:szCs w:val="24"/>
        </w:rPr>
        <w:t xml:space="preserve"> had the greatest elasticit</w:t>
      </w:r>
      <w:r w:rsidR="00C14D41">
        <w:rPr>
          <w:rFonts w:ascii="Times New Roman" w:eastAsia="Times New Roman" w:hAnsi="Times New Roman" w:cs="Times New Roman"/>
          <w:sz w:val="24"/>
          <w:szCs w:val="24"/>
        </w:rPr>
        <w:t>y</w:t>
      </w:r>
      <w:r w:rsidR="002D7729" w:rsidRPr="002D7729">
        <w:rPr>
          <w:rFonts w:ascii="Times New Roman" w:eastAsia="Times New Roman" w:hAnsi="Times New Roman" w:cs="Times New Roman"/>
          <w:sz w:val="24"/>
          <w:szCs w:val="24"/>
        </w:rPr>
        <w:t xml:space="preserve">, suggesting minor changes in this parameter can significantly affect population growth; however, this parameter also had low variation. In contrast to survival of </w:t>
      </w:r>
      <w:r w:rsidR="0070152F">
        <w:rPr>
          <w:rFonts w:ascii="Times New Roman" w:eastAsia="Times New Roman" w:hAnsi="Times New Roman" w:cs="Times New Roman"/>
          <w:sz w:val="24"/>
          <w:szCs w:val="24"/>
        </w:rPr>
        <w:t>ASY females</w:t>
      </w:r>
      <w:r w:rsidR="002D7729" w:rsidRPr="002D7729">
        <w:rPr>
          <w:rFonts w:ascii="Times New Roman" w:eastAsia="Times New Roman" w:hAnsi="Times New Roman" w:cs="Times New Roman"/>
          <w:sz w:val="24"/>
          <w:szCs w:val="24"/>
        </w:rPr>
        <w:t xml:space="preserve">, reproduction by this </w:t>
      </w:r>
      <w:r w:rsidR="002E64EA">
        <w:rPr>
          <w:rFonts w:ascii="Times New Roman" w:eastAsia="Times New Roman" w:hAnsi="Times New Roman" w:cs="Times New Roman"/>
          <w:sz w:val="24"/>
          <w:szCs w:val="24"/>
        </w:rPr>
        <w:t>st</w:t>
      </w:r>
      <w:r w:rsidR="002D7729" w:rsidRPr="002D7729">
        <w:rPr>
          <w:rFonts w:ascii="Times New Roman" w:eastAsia="Times New Roman" w:hAnsi="Times New Roman" w:cs="Times New Roman"/>
          <w:sz w:val="24"/>
          <w:szCs w:val="24"/>
        </w:rPr>
        <w:t>age class was less elastic</w:t>
      </w:r>
      <w:r>
        <w:rPr>
          <w:rFonts w:ascii="Times New Roman" w:eastAsia="Times New Roman" w:hAnsi="Times New Roman" w:cs="Times New Roman"/>
          <w:sz w:val="24"/>
          <w:szCs w:val="24"/>
        </w:rPr>
        <w:t>,</w:t>
      </w:r>
      <w:r w:rsidR="002D7729" w:rsidRPr="002D7729">
        <w:rPr>
          <w:rFonts w:ascii="Times New Roman" w:eastAsia="Times New Roman" w:hAnsi="Times New Roman" w:cs="Times New Roman"/>
          <w:sz w:val="24"/>
          <w:szCs w:val="24"/>
        </w:rPr>
        <w:t xml:space="preserve"> but was much more variable and explained a greater amount of variance in λ compared to</w:t>
      </w:r>
      <w:r w:rsidR="0070152F">
        <w:rPr>
          <w:rFonts w:ascii="Times New Roman" w:eastAsia="Times New Roman" w:hAnsi="Times New Roman" w:cs="Times New Roman"/>
          <w:sz w:val="24"/>
          <w:szCs w:val="24"/>
        </w:rPr>
        <w:t xml:space="preserve"> their</w:t>
      </w:r>
      <w:r w:rsidR="002D7729" w:rsidRPr="002D7729">
        <w:rPr>
          <w:rFonts w:ascii="Times New Roman" w:eastAsia="Times New Roman" w:hAnsi="Times New Roman" w:cs="Times New Roman"/>
          <w:sz w:val="24"/>
          <w:szCs w:val="24"/>
        </w:rPr>
        <w:t xml:space="preserve"> survival. </w:t>
      </w:r>
      <w:r w:rsidR="00840A80">
        <w:rPr>
          <w:rFonts w:ascii="Times New Roman" w:eastAsia="Times New Roman" w:hAnsi="Times New Roman" w:cs="Times New Roman"/>
          <w:sz w:val="24"/>
          <w:szCs w:val="24"/>
        </w:rPr>
        <w:t xml:space="preserve">The higher variance in </w:t>
      </w:r>
      <w:r w:rsidR="00A05850">
        <w:rPr>
          <w:rFonts w:ascii="Times New Roman" w:eastAsia="Times New Roman" w:hAnsi="Times New Roman" w:cs="Times New Roman"/>
          <w:sz w:val="24"/>
          <w:szCs w:val="24"/>
        </w:rPr>
        <w:t>ASY</w:t>
      </w:r>
      <w:r w:rsidR="00840A80">
        <w:rPr>
          <w:rFonts w:ascii="Times New Roman" w:eastAsia="Times New Roman" w:hAnsi="Times New Roman" w:cs="Times New Roman"/>
          <w:sz w:val="24"/>
          <w:szCs w:val="24"/>
        </w:rPr>
        <w:t xml:space="preserve"> reproduction suggests managers may have greater ability to influence this life stage through management compared to </w:t>
      </w:r>
      <w:r w:rsidR="006058B3">
        <w:rPr>
          <w:rFonts w:ascii="Times New Roman" w:eastAsia="Times New Roman" w:hAnsi="Times New Roman" w:cs="Times New Roman"/>
          <w:sz w:val="24"/>
          <w:szCs w:val="24"/>
        </w:rPr>
        <w:t xml:space="preserve">ASY </w:t>
      </w:r>
      <w:r w:rsidR="00840A80">
        <w:rPr>
          <w:rFonts w:ascii="Times New Roman" w:eastAsia="Times New Roman" w:hAnsi="Times New Roman" w:cs="Times New Roman"/>
          <w:sz w:val="24"/>
          <w:szCs w:val="24"/>
        </w:rPr>
        <w:t xml:space="preserve">survival. However, the degree of actual control managers </w:t>
      </w:r>
      <w:r w:rsidR="00651107">
        <w:rPr>
          <w:rFonts w:ascii="Times New Roman" w:eastAsia="Times New Roman" w:hAnsi="Times New Roman" w:cs="Times New Roman"/>
          <w:sz w:val="24"/>
          <w:szCs w:val="24"/>
        </w:rPr>
        <w:t xml:space="preserve">may </w:t>
      </w:r>
      <w:r w:rsidR="00840A80">
        <w:rPr>
          <w:rFonts w:ascii="Times New Roman" w:eastAsia="Times New Roman" w:hAnsi="Times New Roman" w:cs="Times New Roman"/>
          <w:sz w:val="24"/>
          <w:szCs w:val="24"/>
        </w:rPr>
        <w:t xml:space="preserve">have on turkey vital rates depends on the abiotic or biotic conditions that limit them. For </w:t>
      </w:r>
      <w:r w:rsidR="00651107">
        <w:rPr>
          <w:rFonts w:ascii="Times New Roman" w:eastAsia="Times New Roman" w:hAnsi="Times New Roman" w:cs="Times New Roman"/>
          <w:sz w:val="24"/>
          <w:szCs w:val="24"/>
        </w:rPr>
        <w:t>example,</w:t>
      </w:r>
      <w:r w:rsidR="00840A80">
        <w:rPr>
          <w:rFonts w:ascii="Times New Roman" w:eastAsia="Times New Roman" w:hAnsi="Times New Roman" w:cs="Times New Roman"/>
          <w:sz w:val="24"/>
          <w:szCs w:val="24"/>
        </w:rPr>
        <w:t xml:space="preserve"> managers may have only limited ability to improve survival or reproduction if weather is the dominant </w:t>
      </w:r>
      <w:r w:rsidR="00172A5E">
        <w:rPr>
          <w:rFonts w:ascii="Times New Roman" w:eastAsia="Times New Roman" w:hAnsi="Times New Roman" w:cs="Times New Roman"/>
          <w:sz w:val="24"/>
          <w:szCs w:val="24"/>
        </w:rPr>
        <w:t>driver but</w:t>
      </w:r>
      <w:r w:rsidR="002D7729" w:rsidRPr="002D7729">
        <w:rPr>
          <w:rFonts w:ascii="Times New Roman" w:eastAsia="Times New Roman" w:hAnsi="Times New Roman" w:cs="Times New Roman"/>
          <w:sz w:val="24"/>
          <w:szCs w:val="24"/>
        </w:rPr>
        <w:t xml:space="preserve"> may have greater control </w:t>
      </w:r>
      <w:r w:rsidR="00172A5E">
        <w:rPr>
          <w:rFonts w:ascii="Times New Roman" w:eastAsia="Times New Roman" w:hAnsi="Times New Roman" w:cs="Times New Roman"/>
          <w:sz w:val="24"/>
          <w:szCs w:val="24"/>
        </w:rPr>
        <w:t>if</w:t>
      </w:r>
      <w:r w:rsidR="00172A5E" w:rsidRPr="002D7729">
        <w:rPr>
          <w:rFonts w:ascii="Times New Roman" w:eastAsia="Times New Roman" w:hAnsi="Times New Roman" w:cs="Times New Roman"/>
          <w:sz w:val="24"/>
          <w:szCs w:val="24"/>
        </w:rPr>
        <w:t xml:space="preserve"> </w:t>
      </w:r>
      <w:r w:rsidR="002D7729" w:rsidRPr="002D7729">
        <w:rPr>
          <w:rFonts w:ascii="Times New Roman" w:eastAsia="Times New Roman" w:hAnsi="Times New Roman" w:cs="Times New Roman"/>
          <w:sz w:val="24"/>
          <w:szCs w:val="24"/>
        </w:rPr>
        <w:t xml:space="preserve">other factors such as habitat quality, predators, or </w:t>
      </w:r>
      <w:r w:rsidR="009F7EDC">
        <w:rPr>
          <w:rFonts w:ascii="Times New Roman" w:eastAsia="Times New Roman" w:hAnsi="Times New Roman" w:cs="Times New Roman"/>
          <w:sz w:val="24"/>
          <w:szCs w:val="24"/>
        </w:rPr>
        <w:t xml:space="preserve">harvest </w:t>
      </w:r>
      <w:r w:rsidR="00A00EB6">
        <w:rPr>
          <w:rFonts w:ascii="Times New Roman" w:eastAsia="Times New Roman" w:hAnsi="Times New Roman" w:cs="Times New Roman"/>
          <w:sz w:val="24"/>
          <w:szCs w:val="24"/>
        </w:rPr>
        <w:t>are</w:t>
      </w:r>
      <w:r w:rsidR="00172A5E">
        <w:rPr>
          <w:rFonts w:ascii="Times New Roman" w:eastAsia="Times New Roman" w:hAnsi="Times New Roman" w:cs="Times New Roman"/>
          <w:sz w:val="24"/>
          <w:szCs w:val="24"/>
        </w:rPr>
        <w:t xml:space="preserve"> the primary drivers</w:t>
      </w:r>
      <w:r w:rsidR="002D7729" w:rsidRPr="002D7729">
        <w:rPr>
          <w:rFonts w:ascii="Times New Roman" w:eastAsia="Times New Roman" w:hAnsi="Times New Roman" w:cs="Times New Roman"/>
          <w:sz w:val="24"/>
          <w:szCs w:val="24"/>
        </w:rPr>
        <w:t>. Identifying the effects of different factors on a population's vital rates will be essential for determining the most appropriate management approaches</w:t>
      </w:r>
      <w:r w:rsidR="00172A5E">
        <w:rPr>
          <w:rFonts w:ascii="Times New Roman" w:eastAsia="Times New Roman" w:hAnsi="Times New Roman" w:cs="Times New Roman"/>
          <w:sz w:val="24"/>
          <w:szCs w:val="24"/>
        </w:rPr>
        <w:t xml:space="preserve"> going forward</w:t>
      </w:r>
      <w:r w:rsidR="002D7729" w:rsidRPr="002D7729">
        <w:rPr>
          <w:rFonts w:ascii="Times New Roman" w:eastAsia="Times New Roman" w:hAnsi="Times New Roman" w:cs="Times New Roman"/>
          <w:sz w:val="24"/>
          <w:szCs w:val="24"/>
        </w:rPr>
        <w:t xml:space="preserve">. </w:t>
      </w:r>
      <w:r w:rsidR="00C57F7C">
        <w:rPr>
          <w:rFonts w:ascii="Times New Roman" w:eastAsia="Times New Roman" w:hAnsi="Times New Roman" w:cs="Times New Roman"/>
          <w:sz w:val="24"/>
          <w:szCs w:val="24"/>
        </w:rPr>
        <w:t>F</w:t>
      </w:r>
      <w:r w:rsidR="002D7729" w:rsidRPr="002D7729">
        <w:rPr>
          <w:rFonts w:ascii="Times New Roman" w:eastAsia="Times New Roman" w:hAnsi="Times New Roman" w:cs="Times New Roman"/>
          <w:sz w:val="24"/>
          <w:szCs w:val="24"/>
        </w:rPr>
        <w:t xml:space="preserve">or populations where limiting factors are largely unknown, the use of precautionary measures such as </w:t>
      </w:r>
      <w:r w:rsidR="00F55903">
        <w:rPr>
          <w:rFonts w:ascii="Times New Roman" w:eastAsia="Times New Roman" w:hAnsi="Times New Roman" w:cs="Times New Roman"/>
          <w:sz w:val="24"/>
          <w:szCs w:val="24"/>
        </w:rPr>
        <w:t>eliminating</w:t>
      </w:r>
      <w:r w:rsidR="00F55903" w:rsidRPr="002D7729">
        <w:rPr>
          <w:rFonts w:ascii="Times New Roman" w:eastAsia="Times New Roman" w:hAnsi="Times New Roman" w:cs="Times New Roman"/>
          <w:sz w:val="24"/>
          <w:szCs w:val="24"/>
        </w:rPr>
        <w:t xml:space="preserve"> </w:t>
      </w:r>
      <w:r w:rsidR="002D7729" w:rsidRPr="002D7729">
        <w:rPr>
          <w:rFonts w:ascii="Times New Roman" w:eastAsia="Times New Roman" w:hAnsi="Times New Roman" w:cs="Times New Roman"/>
          <w:sz w:val="24"/>
          <w:szCs w:val="24"/>
        </w:rPr>
        <w:t xml:space="preserve">female harvest may be advisable given the importance of </w:t>
      </w:r>
      <w:r w:rsidR="002546D0">
        <w:rPr>
          <w:rFonts w:ascii="Times New Roman" w:eastAsia="Times New Roman" w:hAnsi="Times New Roman" w:cs="Times New Roman"/>
          <w:sz w:val="24"/>
          <w:szCs w:val="24"/>
        </w:rPr>
        <w:t>adult females</w:t>
      </w:r>
      <w:r w:rsidR="002D7729" w:rsidRPr="002D7729">
        <w:rPr>
          <w:rFonts w:ascii="Times New Roman" w:eastAsia="Times New Roman" w:hAnsi="Times New Roman" w:cs="Times New Roman"/>
          <w:sz w:val="24"/>
          <w:szCs w:val="24"/>
        </w:rPr>
        <w:t xml:space="preserve"> to population growth. Finally, while changes in one or a few vital rates may cause local declines, improvements in multiple vital rates may be required to achieve stable growth for a recovering population (Allen et al. 2022).</w:t>
      </w:r>
      <w:r w:rsidR="00172A5E">
        <w:rPr>
          <w:rFonts w:ascii="Times New Roman" w:eastAsia="Times New Roman" w:hAnsi="Times New Roman" w:cs="Times New Roman"/>
          <w:sz w:val="24"/>
          <w:szCs w:val="24"/>
        </w:rPr>
        <w:t xml:space="preserve"> This implies that managers should </w:t>
      </w:r>
      <w:r w:rsidR="00172A5E">
        <w:rPr>
          <w:rFonts w:ascii="Times New Roman" w:eastAsia="Times New Roman" w:hAnsi="Times New Roman" w:cs="Times New Roman"/>
          <w:sz w:val="24"/>
          <w:szCs w:val="24"/>
        </w:rPr>
        <w:lastRenderedPageBreak/>
        <w:t xml:space="preserve">attempt to address all potential limiting factors as they become more apparent with empirical data. </w:t>
      </w:r>
      <w:r w:rsidR="002D7729" w:rsidRPr="002D7729">
        <w:rPr>
          <w:rFonts w:ascii="Times New Roman" w:eastAsia="Times New Roman" w:hAnsi="Times New Roman" w:cs="Times New Roman"/>
          <w:sz w:val="24"/>
          <w:szCs w:val="24"/>
        </w:rPr>
        <w:t xml:space="preserve"> </w:t>
      </w:r>
    </w:p>
    <w:p w14:paraId="57FF9FBB" w14:textId="61114F05" w:rsidR="002D7729" w:rsidRPr="002D7729" w:rsidRDefault="002D7729" w:rsidP="002D7729">
      <w:pPr>
        <w:spacing w:before="240" w:after="240" w:line="480" w:lineRule="auto"/>
        <w:ind w:firstLine="720"/>
        <w:rPr>
          <w:rFonts w:ascii="Times New Roman" w:eastAsia="Times New Roman" w:hAnsi="Times New Roman" w:cs="Times New Roman"/>
          <w:sz w:val="24"/>
          <w:szCs w:val="24"/>
        </w:rPr>
      </w:pPr>
      <w:r w:rsidRPr="002D7729">
        <w:rPr>
          <w:rFonts w:ascii="Times New Roman" w:eastAsia="Times New Roman" w:hAnsi="Times New Roman" w:cs="Times New Roman"/>
          <w:sz w:val="24"/>
          <w:szCs w:val="24"/>
        </w:rPr>
        <w:t xml:space="preserve">Our literature review of turkey vital rates revealed several basic research needs and data considerations that can improve our understanding of turkey demographics. These research needs largely echo challenges highlighted for other galliform species, </w:t>
      </w:r>
      <w:r w:rsidR="00651107">
        <w:rPr>
          <w:rFonts w:ascii="Times New Roman" w:eastAsia="Times New Roman" w:hAnsi="Times New Roman" w:cs="Times New Roman"/>
          <w:sz w:val="24"/>
          <w:szCs w:val="24"/>
        </w:rPr>
        <w:t xml:space="preserve">emphasizing </w:t>
      </w:r>
      <w:r w:rsidRPr="002D7729">
        <w:rPr>
          <w:rFonts w:ascii="Times New Roman" w:eastAsia="Times New Roman" w:hAnsi="Times New Roman" w:cs="Times New Roman"/>
          <w:sz w:val="24"/>
          <w:szCs w:val="24"/>
        </w:rPr>
        <w:t>the pervasiveness of these problems in</w:t>
      </w:r>
      <w:r w:rsidR="00573A88">
        <w:rPr>
          <w:rFonts w:ascii="Times New Roman" w:eastAsia="Times New Roman" w:hAnsi="Times New Roman" w:cs="Times New Roman"/>
          <w:sz w:val="24"/>
          <w:szCs w:val="24"/>
        </w:rPr>
        <w:t xml:space="preserve"> managing gamebirds</w:t>
      </w:r>
      <w:r w:rsidRPr="002D7729">
        <w:rPr>
          <w:rFonts w:ascii="Times New Roman" w:eastAsia="Times New Roman" w:hAnsi="Times New Roman" w:cs="Times New Roman"/>
          <w:sz w:val="24"/>
          <w:szCs w:val="24"/>
        </w:rPr>
        <w:t xml:space="preserve"> (Sandercock et al. 2008, Taylor et al. 2016). First, most vital rates we extracted could not be included in our LSA because of inconsistencies in reporting sample sizes, error estimates, or stage-specific results (e.g., reproduction or survival of second year individuals versus after-second-year individuals).</w:t>
      </w:r>
      <w:r w:rsidR="00214254">
        <w:rPr>
          <w:rFonts w:ascii="Times New Roman" w:eastAsia="Times New Roman" w:hAnsi="Times New Roman" w:cs="Times New Roman"/>
          <w:sz w:val="24"/>
          <w:szCs w:val="24"/>
        </w:rPr>
        <w:t xml:space="preserve"> </w:t>
      </w:r>
      <w:r w:rsidR="009F7EDC">
        <w:rPr>
          <w:rFonts w:ascii="Times New Roman" w:eastAsia="Times New Roman" w:hAnsi="Times New Roman" w:cs="Times New Roman"/>
          <w:sz w:val="24"/>
          <w:szCs w:val="24"/>
        </w:rPr>
        <w:t xml:space="preserve">Additionally, many </w:t>
      </w:r>
      <w:r w:rsidR="00651107">
        <w:rPr>
          <w:rFonts w:ascii="Times New Roman" w:eastAsia="Times New Roman" w:hAnsi="Times New Roman" w:cs="Times New Roman"/>
          <w:sz w:val="24"/>
          <w:szCs w:val="24"/>
        </w:rPr>
        <w:t xml:space="preserve">studies did not include these basic summary statistics associated with their estimates. </w:t>
      </w:r>
      <w:r w:rsidRPr="002D7729">
        <w:rPr>
          <w:rFonts w:ascii="Times New Roman" w:eastAsia="Times New Roman" w:hAnsi="Times New Roman" w:cs="Times New Roman"/>
          <w:sz w:val="24"/>
          <w:szCs w:val="24"/>
        </w:rPr>
        <w:t xml:space="preserve">Similar to </w:t>
      </w:r>
      <w:r w:rsidR="00C57F7C">
        <w:rPr>
          <w:rFonts w:ascii="Times New Roman" w:eastAsia="Times New Roman" w:hAnsi="Times New Roman" w:cs="Times New Roman"/>
          <w:sz w:val="24"/>
          <w:szCs w:val="24"/>
        </w:rPr>
        <w:t xml:space="preserve">the need </w:t>
      </w:r>
      <w:r w:rsidRPr="002D7729">
        <w:rPr>
          <w:rFonts w:ascii="Times New Roman" w:eastAsia="Times New Roman" w:hAnsi="Times New Roman" w:cs="Times New Roman"/>
          <w:sz w:val="24"/>
          <w:szCs w:val="24"/>
        </w:rPr>
        <w:t>to standardize population monitoring and reporting of harvest data for wild turkeys</w:t>
      </w:r>
      <w:r w:rsidR="003C465A">
        <w:rPr>
          <w:rFonts w:ascii="Times New Roman" w:eastAsia="Times New Roman" w:hAnsi="Times New Roman" w:cs="Times New Roman"/>
          <w:sz w:val="24"/>
          <w:szCs w:val="24"/>
        </w:rPr>
        <w:t xml:space="preserve"> (Chamberlain et al. 2022)</w:t>
      </w:r>
      <w:r w:rsidRPr="002D7729">
        <w:rPr>
          <w:rFonts w:ascii="Times New Roman" w:eastAsia="Times New Roman" w:hAnsi="Times New Roman" w:cs="Times New Roman"/>
          <w:sz w:val="24"/>
          <w:szCs w:val="24"/>
        </w:rPr>
        <w:t>, a</w:t>
      </w:r>
      <w:r w:rsidR="00651107">
        <w:rPr>
          <w:rFonts w:ascii="Times New Roman" w:eastAsia="Times New Roman" w:hAnsi="Times New Roman" w:cs="Times New Roman"/>
          <w:sz w:val="24"/>
          <w:szCs w:val="24"/>
        </w:rPr>
        <w:t xml:space="preserve"> similar </w:t>
      </w:r>
      <w:r w:rsidRPr="002D7729">
        <w:rPr>
          <w:rFonts w:ascii="Times New Roman" w:eastAsia="Times New Roman" w:hAnsi="Times New Roman" w:cs="Times New Roman"/>
          <w:sz w:val="24"/>
          <w:szCs w:val="24"/>
        </w:rPr>
        <w:t>effort is needed to standardize the reporting of vital rates</w:t>
      </w:r>
      <w:r w:rsidR="009F7EDC">
        <w:rPr>
          <w:rFonts w:ascii="Times New Roman" w:eastAsia="Times New Roman" w:hAnsi="Times New Roman" w:cs="Times New Roman"/>
          <w:sz w:val="24"/>
          <w:szCs w:val="24"/>
        </w:rPr>
        <w:t xml:space="preserve"> in peer</w:t>
      </w:r>
      <w:r w:rsidR="00F16DF6">
        <w:rPr>
          <w:rFonts w:ascii="Times New Roman" w:eastAsia="Times New Roman" w:hAnsi="Times New Roman" w:cs="Times New Roman"/>
          <w:sz w:val="24"/>
          <w:szCs w:val="24"/>
        </w:rPr>
        <w:t>-</w:t>
      </w:r>
      <w:r w:rsidR="009F7EDC">
        <w:rPr>
          <w:rFonts w:ascii="Times New Roman" w:eastAsia="Times New Roman" w:hAnsi="Times New Roman" w:cs="Times New Roman"/>
          <w:sz w:val="24"/>
          <w:szCs w:val="24"/>
        </w:rPr>
        <w:t>reviewed works</w:t>
      </w:r>
      <w:r w:rsidR="000B4C29">
        <w:rPr>
          <w:rFonts w:ascii="Times New Roman" w:eastAsia="Times New Roman" w:hAnsi="Times New Roman" w:cs="Times New Roman"/>
          <w:sz w:val="24"/>
          <w:szCs w:val="24"/>
        </w:rPr>
        <w:t>,</w:t>
      </w:r>
      <w:r w:rsidRPr="002D7729">
        <w:rPr>
          <w:rFonts w:ascii="Times New Roman" w:eastAsia="Times New Roman" w:hAnsi="Times New Roman" w:cs="Times New Roman"/>
          <w:sz w:val="24"/>
          <w:szCs w:val="24"/>
        </w:rPr>
        <w:t xml:space="preserve"> as this could substantially improve the utility of study results to management and future research. </w:t>
      </w:r>
    </w:p>
    <w:p w14:paraId="049F9B49" w14:textId="148BD249" w:rsidR="002D7729" w:rsidRPr="002D7729" w:rsidRDefault="002D7729" w:rsidP="002D7729">
      <w:pPr>
        <w:spacing w:before="240" w:after="240" w:line="480" w:lineRule="auto"/>
        <w:ind w:firstLine="720"/>
        <w:rPr>
          <w:rFonts w:ascii="Times New Roman" w:eastAsia="Times New Roman" w:hAnsi="Times New Roman" w:cs="Times New Roman"/>
          <w:sz w:val="24"/>
          <w:szCs w:val="24"/>
        </w:rPr>
      </w:pPr>
      <w:r w:rsidRPr="002D7729">
        <w:rPr>
          <w:rFonts w:ascii="Times New Roman" w:eastAsia="Times New Roman" w:hAnsi="Times New Roman" w:cs="Times New Roman"/>
          <w:sz w:val="24"/>
          <w:szCs w:val="24"/>
        </w:rPr>
        <w:t xml:space="preserve">Second, while multiple studies have shown survival differs across the year (Nguyen et al. 2003, Norman et al. 2004, Humberg et al. 2009), we were </w:t>
      </w:r>
      <w:r w:rsidR="00F24546">
        <w:rPr>
          <w:rFonts w:ascii="Times New Roman" w:eastAsia="Times New Roman" w:hAnsi="Times New Roman" w:cs="Times New Roman"/>
          <w:sz w:val="24"/>
          <w:szCs w:val="24"/>
        </w:rPr>
        <w:t>unable</w:t>
      </w:r>
      <w:r w:rsidRPr="002D7729">
        <w:rPr>
          <w:rFonts w:ascii="Times New Roman" w:eastAsia="Times New Roman" w:hAnsi="Times New Roman" w:cs="Times New Roman"/>
          <w:sz w:val="24"/>
          <w:szCs w:val="24"/>
        </w:rPr>
        <w:t xml:space="preserve"> to directly incorporate that information into our population models as most studies used different time frames to report seasonal survival. Including seasonal survival estimates may be beneficial for management as specific periods of low adult survival</w:t>
      </w:r>
      <w:r w:rsidR="00F24546">
        <w:rPr>
          <w:rFonts w:ascii="Times New Roman" w:eastAsia="Times New Roman" w:hAnsi="Times New Roman" w:cs="Times New Roman"/>
          <w:sz w:val="24"/>
          <w:szCs w:val="24"/>
        </w:rPr>
        <w:t xml:space="preserve"> </w:t>
      </w:r>
      <w:r w:rsidR="00F9171B">
        <w:rPr>
          <w:rFonts w:ascii="Times New Roman" w:eastAsia="Times New Roman" w:hAnsi="Times New Roman" w:cs="Times New Roman"/>
          <w:sz w:val="24"/>
          <w:szCs w:val="24"/>
        </w:rPr>
        <w:t>(</w:t>
      </w:r>
      <w:r w:rsidR="006058B3">
        <w:rPr>
          <w:rFonts w:ascii="Times New Roman" w:eastAsia="Times New Roman" w:hAnsi="Times New Roman" w:cs="Times New Roman"/>
          <w:sz w:val="24"/>
          <w:szCs w:val="24"/>
        </w:rPr>
        <w:t>e.g.</w:t>
      </w:r>
      <w:r w:rsidR="00DC0F31">
        <w:rPr>
          <w:rFonts w:ascii="Times New Roman" w:eastAsia="Times New Roman" w:hAnsi="Times New Roman" w:cs="Times New Roman"/>
          <w:sz w:val="24"/>
          <w:szCs w:val="24"/>
        </w:rPr>
        <w:t xml:space="preserve">, </w:t>
      </w:r>
      <w:r w:rsidR="00F24546" w:rsidRPr="002D7729">
        <w:rPr>
          <w:rFonts w:ascii="Times New Roman" w:eastAsia="Times New Roman" w:hAnsi="Times New Roman" w:cs="Times New Roman"/>
          <w:sz w:val="24"/>
          <w:szCs w:val="24"/>
        </w:rPr>
        <w:t xml:space="preserve">winter in the northern portion of the turkey's distribution </w:t>
      </w:r>
      <w:r w:rsidR="00F9171B">
        <w:rPr>
          <w:rFonts w:ascii="Times New Roman" w:eastAsia="Times New Roman" w:hAnsi="Times New Roman" w:cs="Times New Roman"/>
          <w:sz w:val="24"/>
          <w:szCs w:val="24"/>
        </w:rPr>
        <w:t>[</w:t>
      </w:r>
      <w:r w:rsidR="00F24546" w:rsidRPr="002D7729">
        <w:rPr>
          <w:rFonts w:ascii="Times New Roman" w:eastAsia="Times New Roman" w:hAnsi="Times New Roman" w:cs="Times New Roman"/>
          <w:sz w:val="24"/>
          <w:szCs w:val="24"/>
        </w:rPr>
        <w:t>Wright et al. 1996</w:t>
      </w:r>
      <w:r w:rsidR="006058B3">
        <w:rPr>
          <w:rFonts w:ascii="Times New Roman" w:eastAsia="Times New Roman" w:hAnsi="Times New Roman" w:cs="Times New Roman"/>
          <w:sz w:val="24"/>
          <w:szCs w:val="24"/>
        </w:rPr>
        <w:t>]</w:t>
      </w:r>
      <w:r w:rsidR="00F9171B">
        <w:rPr>
          <w:rFonts w:ascii="Times New Roman" w:eastAsia="Times New Roman" w:hAnsi="Times New Roman" w:cs="Times New Roman"/>
          <w:sz w:val="24"/>
          <w:szCs w:val="24"/>
        </w:rPr>
        <w:t>)</w:t>
      </w:r>
      <w:r w:rsidRPr="002D7729">
        <w:rPr>
          <w:rFonts w:ascii="Times New Roman" w:eastAsia="Times New Roman" w:hAnsi="Times New Roman" w:cs="Times New Roman"/>
          <w:sz w:val="24"/>
          <w:szCs w:val="24"/>
        </w:rPr>
        <w:t xml:space="preserve"> may represent demographic bottlenecks for turkeys (Pollentier et al. 2014). While developing a single standard for reporting seasonal survival may be difficult because the phenology of turkey behavior varies across the species' distribution</w:t>
      </w:r>
      <w:r w:rsidR="00476F43">
        <w:rPr>
          <w:rFonts w:ascii="Times New Roman" w:eastAsia="Times New Roman" w:hAnsi="Times New Roman" w:cs="Times New Roman"/>
          <w:sz w:val="24"/>
          <w:szCs w:val="24"/>
        </w:rPr>
        <w:t xml:space="preserve"> (Whitaker et al. </w:t>
      </w:r>
      <w:r w:rsidR="00476F43">
        <w:rPr>
          <w:rFonts w:ascii="Times New Roman" w:eastAsia="Times New Roman" w:hAnsi="Times New Roman" w:cs="Times New Roman"/>
          <w:sz w:val="24"/>
          <w:szCs w:val="24"/>
        </w:rPr>
        <w:lastRenderedPageBreak/>
        <w:t>2005)</w:t>
      </w:r>
      <w:r w:rsidRPr="002D7729">
        <w:rPr>
          <w:rFonts w:ascii="Times New Roman" w:eastAsia="Times New Roman" w:hAnsi="Times New Roman" w:cs="Times New Roman"/>
          <w:sz w:val="24"/>
          <w:szCs w:val="24"/>
        </w:rPr>
        <w:t xml:space="preserve">, defining periods based on turkey behavior or biology rather than calendar dates may help standardize these results. </w:t>
      </w:r>
    </w:p>
    <w:p w14:paraId="7A14E488" w14:textId="7EBEC1F4" w:rsidR="002D7729" w:rsidRPr="002D7729" w:rsidRDefault="009F7EDC" w:rsidP="002D7729">
      <w:pPr>
        <w:spacing w:before="240" w:after="24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Third, b</w:t>
      </w:r>
      <w:r w:rsidR="00651107">
        <w:rPr>
          <w:rFonts w:ascii="Times New Roman" w:eastAsia="Times New Roman" w:hAnsi="Times New Roman" w:cs="Times New Roman"/>
          <w:sz w:val="24"/>
          <w:szCs w:val="24"/>
        </w:rPr>
        <w:t>y relying on incubation behavior</w:t>
      </w:r>
      <w:r w:rsidR="006B7AC2">
        <w:rPr>
          <w:rFonts w:ascii="Times New Roman" w:eastAsia="Times New Roman" w:hAnsi="Times New Roman" w:cs="Times New Roman"/>
          <w:sz w:val="24"/>
          <w:szCs w:val="24"/>
        </w:rPr>
        <w:t>,</w:t>
      </w:r>
      <w:r w:rsidR="00651107">
        <w:rPr>
          <w:rFonts w:ascii="Times New Roman" w:eastAsia="Times New Roman" w:hAnsi="Times New Roman" w:cs="Times New Roman"/>
          <w:sz w:val="24"/>
          <w:szCs w:val="24"/>
        </w:rPr>
        <w:t xml:space="preserve"> most estimates </w:t>
      </w:r>
      <w:r>
        <w:rPr>
          <w:rFonts w:ascii="Times New Roman" w:eastAsia="Times New Roman" w:hAnsi="Times New Roman" w:cs="Times New Roman"/>
          <w:sz w:val="24"/>
          <w:szCs w:val="24"/>
        </w:rPr>
        <w:t xml:space="preserve">of nest survival or nest initiation </w:t>
      </w:r>
      <w:r w:rsidR="00651107">
        <w:rPr>
          <w:rFonts w:ascii="Times New Roman" w:eastAsia="Times New Roman" w:hAnsi="Times New Roman" w:cs="Times New Roman"/>
          <w:sz w:val="24"/>
          <w:szCs w:val="24"/>
        </w:rPr>
        <w:t xml:space="preserve">did </w:t>
      </w:r>
      <w:r w:rsidR="002D7729" w:rsidRPr="002D7729">
        <w:rPr>
          <w:rFonts w:ascii="Times New Roman" w:eastAsia="Times New Roman" w:hAnsi="Times New Roman" w:cs="Times New Roman"/>
          <w:sz w:val="24"/>
          <w:szCs w:val="24"/>
        </w:rPr>
        <w:t>not account for nests lost prior to incubation or undetected by observers. As a result, nest success</w:t>
      </w:r>
      <w:r w:rsidR="00651107">
        <w:rPr>
          <w:rFonts w:ascii="Times New Roman" w:eastAsia="Times New Roman" w:hAnsi="Times New Roman" w:cs="Times New Roman"/>
          <w:sz w:val="24"/>
          <w:szCs w:val="24"/>
        </w:rPr>
        <w:t xml:space="preserve"> estimates</w:t>
      </w:r>
      <w:r w:rsidR="002D7729" w:rsidRPr="002D7729">
        <w:rPr>
          <w:rFonts w:ascii="Times New Roman" w:eastAsia="Times New Roman" w:hAnsi="Times New Roman" w:cs="Times New Roman"/>
          <w:sz w:val="24"/>
          <w:szCs w:val="24"/>
        </w:rPr>
        <w:t xml:space="preserve"> are likely biased high </w:t>
      </w:r>
      <w:r w:rsidR="00651107">
        <w:rPr>
          <w:rFonts w:ascii="Times New Roman" w:eastAsia="Times New Roman" w:hAnsi="Times New Roman" w:cs="Times New Roman"/>
          <w:sz w:val="24"/>
          <w:szCs w:val="24"/>
        </w:rPr>
        <w:t xml:space="preserve">in many cases </w:t>
      </w:r>
      <w:r w:rsidR="002D7729" w:rsidRPr="002D7729">
        <w:rPr>
          <w:rFonts w:ascii="Times New Roman" w:eastAsia="Times New Roman" w:hAnsi="Times New Roman" w:cs="Times New Roman"/>
          <w:sz w:val="24"/>
          <w:szCs w:val="24"/>
        </w:rPr>
        <w:t>if nests are frequently initiated but undetected prior to loss (Mayfield et al. 1961, Miller and Johnson 1978</w:t>
      </w:r>
      <w:r w:rsidR="00476F43">
        <w:rPr>
          <w:rFonts w:ascii="Times New Roman" w:eastAsia="Times New Roman" w:hAnsi="Times New Roman" w:cs="Times New Roman"/>
          <w:sz w:val="24"/>
          <w:szCs w:val="24"/>
        </w:rPr>
        <w:t>, Blomberg et al. 2015</w:t>
      </w:r>
      <w:r w:rsidR="002D7729" w:rsidRPr="002D7729">
        <w:rPr>
          <w:rFonts w:ascii="Times New Roman" w:eastAsia="Times New Roman" w:hAnsi="Times New Roman" w:cs="Times New Roman"/>
          <w:sz w:val="24"/>
          <w:szCs w:val="24"/>
        </w:rPr>
        <w:t>)</w:t>
      </w:r>
      <w:r w:rsidR="006B7AC2">
        <w:rPr>
          <w:rFonts w:ascii="Times New Roman" w:eastAsia="Times New Roman" w:hAnsi="Times New Roman" w:cs="Times New Roman"/>
          <w:sz w:val="24"/>
          <w:szCs w:val="24"/>
        </w:rPr>
        <w:t>,</w:t>
      </w:r>
      <w:r w:rsidR="002D7729" w:rsidRPr="002D7729">
        <w:rPr>
          <w:rFonts w:ascii="Times New Roman" w:eastAsia="Times New Roman" w:hAnsi="Times New Roman" w:cs="Times New Roman"/>
          <w:sz w:val="24"/>
          <w:szCs w:val="24"/>
        </w:rPr>
        <w:t xml:space="preserve"> and estimates of reproductive effort may be low if nests are frequently lost prior to detection (McPherson et al. 2003). It is unclear how these biases may affect the final output of the LSA, so caution should be used when interpreting the results for these parameters. </w:t>
      </w:r>
      <w:r w:rsidR="004C6BA5">
        <w:rPr>
          <w:rFonts w:ascii="Times New Roman" w:eastAsia="Times New Roman" w:hAnsi="Times New Roman" w:cs="Times New Roman"/>
          <w:sz w:val="24"/>
          <w:szCs w:val="24"/>
        </w:rPr>
        <w:t>Researchers need to clearly articulate whether they are reporting incubation initiation rates or actual nest initiation rates. Failure</w:t>
      </w:r>
      <w:r w:rsidR="002D7729" w:rsidRPr="002D7729">
        <w:rPr>
          <w:rFonts w:ascii="Times New Roman" w:eastAsia="Times New Roman" w:hAnsi="Times New Roman" w:cs="Times New Roman"/>
          <w:sz w:val="24"/>
          <w:szCs w:val="24"/>
        </w:rPr>
        <w:t xml:space="preserve"> to account for the difference between nest initiation </w:t>
      </w:r>
      <w:r w:rsidR="006058B3">
        <w:rPr>
          <w:rFonts w:ascii="Times New Roman" w:eastAsia="Times New Roman" w:hAnsi="Times New Roman" w:cs="Times New Roman"/>
          <w:sz w:val="24"/>
          <w:szCs w:val="24"/>
        </w:rPr>
        <w:t>(i.e.</w:t>
      </w:r>
      <w:r w:rsidR="00D71030">
        <w:rPr>
          <w:rFonts w:ascii="Times New Roman" w:eastAsia="Times New Roman" w:hAnsi="Times New Roman" w:cs="Times New Roman"/>
          <w:sz w:val="24"/>
          <w:szCs w:val="24"/>
        </w:rPr>
        <w:t>,</w:t>
      </w:r>
      <w:r w:rsidR="006058B3">
        <w:rPr>
          <w:rFonts w:ascii="Times New Roman" w:eastAsia="Times New Roman" w:hAnsi="Times New Roman" w:cs="Times New Roman"/>
          <w:sz w:val="24"/>
          <w:szCs w:val="24"/>
        </w:rPr>
        <w:t xml:space="preserve"> nest site selection and egg laying) </w:t>
      </w:r>
      <w:r w:rsidR="002D7729" w:rsidRPr="002D7729">
        <w:rPr>
          <w:rFonts w:ascii="Times New Roman" w:eastAsia="Times New Roman" w:hAnsi="Times New Roman" w:cs="Times New Roman"/>
          <w:sz w:val="24"/>
          <w:szCs w:val="24"/>
        </w:rPr>
        <w:t>and incubation initiation can have implications for management. For example, in areas with low incubation initiation rates, it would be unclear if the low rates are the result of few hens attempting nests due to poor body condition (Porter et al. 1983) or if nest initiation rates are higher than reported but nests are experiencing high predation pressure or unfavorable weather conditions causing high rates of nest loss or abandonment. Each of these causes for low incubation initiation would require different management approaches, but managers would likely find it difficult to determine which management option is best suited for their situation</w:t>
      </w:r>
      <w:r w:rsidR="004C6BA5">
        <w:rPr>
          <w:rFonts w:ascii="Times New Roman" w:eastAsia="Times New Roman" w:hAnsi="Times New Roman" w:cs="Times New Roman"/>
          <w:sz w:val="24"/>
          <w:szCs w:val="24"/>
        </w:rPr>
        <w:t xml:space="preserve"> until research can better determine actual nest initiation rates rather than incubation initiation rates</w:t>
      </w:r>
      <w:r w:rsidR="002D7729" w:rsidRPr="002D7729">
        <w:rPr>
          <w:rFonts w:ascii="Times New Roman" w:eastAsia="Times New Roman" w:hAnsi="Times New Roman" w:cs="Times New Roman"/>
          <w:sz w:val="24"/>
          <w:szCs w:val="24"/>
        </w:rPr>
        <w:t xml:space="preserve">. Use of analytical techniques that allow for more accurate estimation of nest initiation in a population (Byrne et al. 2014, Carpenter et al. 2022) or that adjust for undetected nests when estimating survival (Mayfield et al. 1961) should become standard practice when possible. </w:t>
      </w:r>
    </w:p>
    <w:p w14:paraId="0E902B46" w14:textId="26446338" w:rsidR="002D7729" w:rsidRPr="002D7729" w:rsidRDefault="00F829E7" w:rsidP="002D7729">
      <w:pPr>
        <w:spacing w:before="240" w:after="24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w:t>
      </w:r>
      <w:r w:rsidR="002D7729" w:rsidRPr="002D7729">
        <w:rPr>
          <w:rFonts w:ascii="Times New Roman" w:eastAsia="Times New Roman" w:hAnsi="Times New Roman" w:cs="Times New Roman"/>
          <w:sz w:val="24"/>
          <w:szCs w:val="24"/>
        </w:rPr>
        <w:t xml:space="preserve">e also identified a critical knowledge gap regarding demographic data for the poult and youth periods. Only six estimates from two studies provided sufficient data on poult survival (i.e., Shields and Flake 2006, Tyl et al. 2020), and no studies provided sufficient data for the youth period. As a result, our estimates of vital rate contributions to population growth should be viewed with caution, as these missing life stages are highly influential in other galliform species with similar life-history strategies (Bergerud et al. 1988, Sandercock et al. 2008, Taylor et al. 2016). In addition to the limited number of studies for these life-history stages, several methodological issues may bias the available data. Studies that reported poult survival relied on counts of poults observed with the attending hen at specified times during the brooding period (typically 14 days or 28 days; Vangilder et al. 1987, Porter et al. 1983, Thogmartin et al. 1999). Poult survival estimates based on these methods </w:t>
      </w:r>
      <w:r w:rsidR="00EC2DA6">
        <w:rPr>
          <w:rFonts w:ascii="Times New Roman" w:eastAsia="Times New Roman" w:hAnsi="Times New Roman" w:cs="Times New Roman"/>
          <w:sz w:val="24"/>
          <w:szCs w:val="24"/>
        </w:rPr>
        <w:t>are</w:t>
      </w:r>
      <w:r w:rsidR="004C6BA5">
        <w:rPr>
          <w:rFonts w:ascii="Times New Roman" w:eastAsia="Times New Roman" w:hAnsi="Times New Roman" w:cs="Times New Roman"/>
          <w:sz w:val="24"/>
          <w:szCs w:val="24"/>
        </w:rPr>
        <w:t xml:space="preserve"> </w:t>
      </w:r>
      <w:r w:rsidR="002D7729" w:rsidRPr="002D7729">
        <w:rPr>
          <w:rFonts w:ascii="Times New Roman" w:eastAsia="Times New Roman" w:hAnsi="Times New Roman" w:cs="Times New Roman"/>
          <w:sz w:val="24"/>
          <w:szCs w:val="24"/>
        </w:rPr>
        <w:t>biased if the detection probability of poults is consistently low or if imperfect detection is not corrected (Dahlgren et al. 2010a, Orange et al. 2016</w:t>
      </w:r>
      <w:r w:rsidR="007107BE">
        <w:rPr>
          <w:rFonts w:ascii="Times New Roman" w:eastAsia="Times New Roman" w:hAnsi="Times New Roman" w:cs="Times New Roman"/>
          <w:sz w:val="24"/>
          <w:szCs w:val="24"/>
        </w:rPr>
        <w:t xml:space="preserve">, </w:t>
      </w:r>
      <w:r w:rsidR="007107BE" w:rsidRPr="007107BE">
        <w:rPr>
          <w:rFonts w:ascii="Times New Roman" w:hAnsi="Times New Roman" w:cs="Times New Roman"/>
          <w:sz w:val="24"/>
          <w:szCs w:val="24"/>
        </w:rPr>
        <w:t>Kubečka et al. 2021</w:t>
      </w:r>
      <w:r w:rsidR="002D7729" w:rsidRPr="002D7729">
        <w:rPr>
          <w:rFonts w:ascii="Times New Roman" w:eastAsia="Times New Roman" w:hAnsi="Times New Roman" w:cs="Times New Roman"/>
          <w:sz w:val="24"/>
          <w:szCs w:val="24"/>
        </w:rPr>
        <w:t xml:space="preserve">). Additionally, survival estimates based on poult counts may be biased by brood mixing or amalgamation, which is common in some galliforms (Dahlgren et al. 2010b, Orange et al. 2016), </w:t>
      </w:r>
      <w:r w:rsidR="00651107">
        <w:rPr>
          <w:rFonts w:ascii="Times New Roman" w:eastAsia="Times New Roman" w:hAnsi="Times New Roman" w:cs="Times New Roman"/>
          <w:sz w:val="24"/>
          <w:szCs w:val="24"/>
        </w:rPr>
        <w:t>potentially</w:t>
      </w:r>
      <w:r w:rsidR="00A017C3">
        <w:rPr>
          <w:rFonts w:ascii="Times New Roman" w:eastAsia="Times New Roman" w:hAnsi="Times New Roman" w:cs="Times New Roman"/>
          <w:sz w:val="24"/>
          <w:szCs w:val="24"/>
        </w:rPr>
        <w:t xml:space="preserve"> including</w:t>
      </w:r>
      <w:r w:rsidR="00651107">
        <w:rPr>
          <w:rFonts w:ascii="Times New Roman" w:eastAsia="Times New Roman" w:hAnsi="Times New Roman" w:cs="Times New Roman"/>
          <w:sz w:val="24"/>
          <w:szCs w:val="24"/>
        </w:rPr>
        <w:t xml:space="preserve"> </w:t>
      </w:r>
      <w:r w:rsidR="002D7729" w:rsidRPr="002D7729">
        <w:rPr>
          <w:rFonts w:ascii="Times New Roman" w:eastAsia="Times New Roman" w:hAnsi="Times New Roman" w:cs="Times New Roman"/>
          <w:sz w:val="24"/>
          <w:szCs w:val="24"/>
        </w:rPr>
        <w:t>turkey (Vangilder et al. 1987). Therefore, greater effort to understand brooding ecology (including monitoring individual poult survival and space use) and the youth period between brooding and a hen's first reproductive season will provide critical insight into reproduction and recruitment in turkey populations.</w:t>
      </w:r>
    </w:p>
    <w:p w14:paraId="4BD8C544" w14:textId="024A4820" w:rsidR="002D7729" w:rsidRPr="002D7729" w:rsidRDefault="0081514A" w:rsidP="002D7729">
      <w:pPr>
        <w:spacing w:before="240" w:after="24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Finally, w</w:t>
      </w:r>
      <w:r w:rsidR="002D7729" w:rsidRPr="002D7729">
        <w:rPr>
          <w:rFonts w:ascii="Times New Roman" w:eastAsia="Times New Roman" w:hAnsi="Times New Roman" w:cs="Times New Roman"/>
          <w:sz w:val="24"/>
          <w:szCs w:val="24"/>
        </w:rPr>
        <w:t xml:space="preserve">e had to make several critical simplifying assumptions about turkey population dynamics for our LSA approach. We assumed limited (or no) correlation among vital rate parameters and that turkeys were predominately affected by density-independent factors. Many wildlife species </w:t>
      </w:r>
      <w:r w:rsidR="00A85302">
        <w:rPr>
          <w:rFonts w:ascii="Times New Roman" w:eastAsia="Times New Roman" w:hAnsi="Times New Roman" w:cs="Times New Roman"/>
          <w:sz w:val="24"/>
          <w:szCs w:val="24"/>
        </w:rPr>
        <w:t>exhibit correlations among vital rates either when the same environmental conditions influence multiple life stages (i.e.</w:t>
      </w:r>
      <w:r w:rsidR="000E205D">
        <w:rPr>
          <w:rFonts w:ascii="Times New Roman" w:eastAsia="Times New Roman" w:hAnsi="Times New Roman" w:cs="Times New Roman"/>
          <w:sz w:val="24"/>
          <w:szCs w:val="24"/>
        </w:rPr>
        <w:t>,</w:t>
      </w:r>
      <w:r w:rsidR="00A85302">
        <w:rPr>
          <w:rFonts w:ascii="Times New Roman" w:eastAsia="Times New Roman" w:hAnsi="Times New Roman" w:cs="Times New Roman"/>
          <w:sz w:val="24"/>
          <w:szCs w:val="24"/>
        </w:rPr>
        <w:t xml:space="preserve"> unfavorable weather reducing poult and adult </w:t>
      </w:r>
      <w:r w:rsidR="00A85302">
        <w:rPr>
          <w:rFonts w:ascii="Times New Roman" w:eastAsia="Times New Roman" w:hAnsi="Times New Roman" w:cs="Times New Roman"/>
          <w:sz w:val="24"/>
          <w:szCs w:val="24"/>
        </w:rPr>
        <w:lastRenderedPageBreak/>
        <w:t xml:space="preserve">survival) or when they </w:t>
      </w:r>
      <w:r w:rsidR="002D7729" w:rsidRPr="002D7729">
        <w:rPr>
          <w:rFonts w:ascii="Times New Roman" w:eastAsia="Times New Roman" w:hAnsi="Times New Roman" w:cs="Times New Roman"/>
          <w:sz w:val="24"/>
          <w:szCs w:val="24"/>
        </w:rPr>
        <w:t xml:space="preserve">experience trade-offs between life-history stages where behaviors or energy expenditure in one stage may influence the survival of another life stage (Sæther 1988). For example, </w:t>
      </w:r>
      <w:r w:rsidR="00651107" w:rsidRPr="002D7729">
        <w:rPr>
          <w:rFonts w:ascii="Times New Roman" w:eastAsia="Times New Roman" w:hAnsi="Times New Roman" w:cs="Times New Roman"/>
          <w:sz w:val="24"/>
          <w:szCs w:val="24"/>
        </w:rPr>
        <w:t>adult</w:t>
      </w:r>
      <w:r w:rsidR="00651107">
        <w:rPr>
          <w:rFonts w:ascii="Times New Roman" w:eastAsia="Times New Roman" w:hAnsi="Times New Roman" w:cs="Times New Roman"/>
          <w:sz w:val="24"/>
          <w:szCs w:val="24"/>
        </w:rPr>
        <w:t>s of some species may have reduced</w:t>
      </w:r>
      <w:r w:rsidR="002D7729" w:rsidRPr="002D7729">
        <w:rPr>
          <w:rFonts w:ascii="Times New Roman" w:eastAsia="Times New Roman" w:hAnsi="Times New Roman" w:cs="Times New Roman"/>
          <w:sz w:val="24"/>
          <w:szCs w:val="24"/>
        </w:rPr>
        <w:t xml:space="preserve"> survival following successful reproduction (Linden et al. 1989, Visser 2001, Blomberg et al. 2012), and failure to account for such trade-offs has the potential to bias population estimates (Van Tienderen 1995). Such trade-offs have </w:t>
      </w:r>
      <w:r w:rsidR="00A85302">
        <w:rPr>
          <w:rFonts w:ascii="Times New Roman" w:eastAsia="Times New Roman" w:hAnsi="Times New Roman" w:cs="Times New Roman"/>
          <w:sz w:val="24"/>
          <w:szCs w:val="24"/>
        </w:rPr>
        <w:t xml:space="preserve">potentially </w:t>
      </w:r>
      <w:r w:rsidR="002D7729" w:rsidRPr="002D7729">
        <w:rPr>
          <w:rFonts w:ascii="Times New Roman" w:eastAsia="Times New Roman" w:hAnsi="Times New Roman" w:cs="Times New Roman"/>
          <w:sz w:val="24"/>
          <w:szCs w:val="24"/>
        </w:rPr>
        <w:t xml:space="preserve">been observed in turkey (Yarnall et al. 2020). Alpizar-Jara et al. (2001) noted that assuming independence among demographic parameters might be tenuous for turkeys but that available data at the time were "far from adequate" to estimate correlations. Twenty years later, the situation has changed little, leading us </w:t>
      </w:r>
      <w:r w:rsidR="00A85302">
        <w:rPr>
          <w:rFonts w:ascii="Times New Roman" w:eastAsia="Times New Roman" w:hAnsi="Times New Roman" w:cs="Times New Roman"/>
          <w:sz w:val="24"/>
          <w:szCs w:val="24"/>
        </w:rPr>
        <w:t xml:space="preserve">and others </w:t>
      </w:r>
      <w:r w:rsidR="002D7729" w:rsidRPr="002D7729">
        <w:rPr>
          <w:rFonts w:ascii="Times New Roman" w:eastAsia="Times New Roman" w:hAnsi="Times New Roman" w:cs="Times New Roman"/>
          <w:sz w:val="24"/>
          <w:szCs w:val="24"/>
        </w:rPr>
        <w:t xml:space="preserve">to make the </w:t>
      </w:r>
      <w:r w:rsidR="006058B3" w:rsidRPr="002D7729">
        <w:rPr>
          <w:rFonts w:ascii="Times New Roman" w:eastAsia="Times New Roman" w:hAnsi="Times New Roman" w:cs="Times New Roman"/>
          <w:sz w:val="24"/>
          <w:szCs w:val="24"/>
        </w:rPr>
        <w:t>s</w:t>
      </w:r>
      <w:r w:rsidR="006058B3">
        <w:rPr>
          <w:rFonts w:ascii="Times New Roman" w:eastAsia="Times New Roman" w:hAnsi="Times New Roman" w:cs="Times New Roman"/>
          <w:sz w:val="24"/>
          <w:szCs w:val="24"/>
        </w:rPr>
        <w:t xml:space="preserve">imilar </w:t>
      </w:r>
      <w:r w:rsidR="006058B3" w:rsidRPr="002D7729">
        <w:rPr>
          <w:rFonts w:ascii="Times New Roman" w:eastAsia="Times New Roman" w:hAnsi="Times New Roman" w:cs="Times New Roman"/>
          <w:sz w:val="24"/>
          <w:szCs w:val="24"/>
        </w:rPr>
        <w:t>simplifying</w:t>
      </w:r>
      <w:r w:rsidR="002D7729" w:rsidRPr="002D7729">
        <w:rPr>
          <w:rFonts w:ascii="Times New Roman" w:eastAsia="Times New Roman" w:hAnsi="Times New Roman" w:cs="Times New Roman"/>
          <w:sz w:val="24"/>
          <w:szCs w:val="24"/>
        </w:rPr>
        <w:t xml:space="preserve"> assumption</w:t>
      </w:r>
      <w:r w:rsidR="00A85302">
        <w:rPr>
          <w:rFonts w:ascii="Times New Roman" w:eastAsia="Times New Roman" w:hAnsi="Times New Roman" w:cs="Times New Roman"/>
          <w:sz w:val="24"/>
          <w:szCs w:val="24"/>
        </w:rPr>
        <w:t xml:space="preserve"> (Lehman et al. 2021)</w:t>
      </w:r>
      <w:r w:rsidR="002D7729" w:rsidRPr="002D7729">
        <w:rPr>
          <w:rFonts w:ascii="Times New Roman" w:eastAsia="Times New Roman" w:hAnsi="Times New Roman" w:cs="Times New Roman"/>
          <w:sz w:val="24"/>
          <w:szCs w:val="24"/>
        </w:rPr>
        <w:t xml:space="preserve">. Additionally, recent work has suggested that turkey populations may be controlled by density-dependent factors, with productivity potentially being negatively correlated with population size in eastern wild turkeys (Bond et al. 2012, Byrne et al. 2015). Due to the coarse resolution of the data that these conclusions are based on (i.e., poult: hen counts), it is unclear if or what life stages are affected by density dependence and the potential underlying mechanisms. While density dependence in turkeys is poorly understood at present, assumptions related to the strength of density dependence can affect estimates of population growth in turkeys (McGhee et al. 2008). Accounting for correlation structures and </w:t>
      </w:r>
      <w:r w:rsidR="00651107">
        <w:rPr>
          <w:rFonts w:ascii="Times New Roman" w:eastAsia="Times New Roman" w:hAnsi="Times New Roman" w:cs="Times New Roman"/>
          <w:sz w:val="24"/>
          <w:szCs w:val="24"/>
        </w:rPr>
        <w:t xml:space="preserve">potential </w:t>
      </w:r>
      <w:r w:rsidR="002D7729" w:rsidRPr="002D7729">
        <w:rPr>
          <w:rFonts w:ascii="Times New Roman" w:eastAsia="Times New Roman" w:hAnsi="Times New Roman" w:cs="Times New Roman"/>
          <w:sz w:val="24"/>
          <w:szCs w:val="24"/>
        </w:rPr>
        <w:t xml:space="preserve">density dependence are necessary next steps for improving turkey population models and subsequent management strategies. </w:t>
      </w:r>
    </w:p>
    <w:p w14:paraId="56149B51" w14:textId="77777777" w:rsidR="002D7729" w:rsidRPr="002D7729" w:rsidRDefault="002D7729" w:rsidP="002D7729">
      <w:pPr>
        <w:spacing w:before="240" w:after="240" w:line="480" w:lineRule="auto"/>
        <w:rPr>
          <w:rFonts w:ascii="Times New Roman" w:eastAsia="Times New Roman" w:hAnsi="Times New Roman" w:cs="Times New Roman"/>
          <w:sz w:val="24"/>
          <w:szCs w:val="24"/>
        </w:rPr>
      </w:pPr>
      <w:r w:rsidRPr="002D7729">
        <w:rPr>
          <w:rFonts w:ascii="Times New Roman" w:eastAsia="Times New Roman" w:hAnsi="Times New Roman" w:cs="Times New Roman"/>
          <w:b/>
          <w:bCs/>
          <w:sz w:val="24"/>
          <w:szCs w:val="24"/>
        </w:rPr>
        <w:t>Management Implications</w:t>
      </w:r>
    </w:p>
    <w:p w14:paraId="31D1AE05" w14:textId="7AD2E9E5" w:rsidR="00ED7897" w:rsidRDefault="002D7729" w:rsidP="002D7729">
      <w:pPr>
        <w:spacing w:before="240" w:after="240" w:line="480" w:lineRule="auto"/>
        <w:ind w:firstLine="720"/>
        <w:rPr>
          <w:rFonts w:ascii="Times New Roman" w:eastAsia="Times New Roman" w:hAnsi="Times New Roman" w:cs="Times New Roman"/>
          <w:sz w:val="24"/>
          <w:szCs w:val="24"/>
        </w:rPr>
      </w:pPr>
      <w:r w:rsidRPr="002D7729">
        <w:rPr>
          <w:rFonts w:ascii="Times New Roman" w:eastAsia="Times New Roman" w:hAnsi="Times New Roman" w:cs="Times New Roman"/>
          <w:sz w:val="24"/>
          <w:szCs w:val="24"/>
        </w:rPr>
        <w:t>Based on our LSA</w:t>
      </w:r>
      <w:r w:rsidR="00C7496C">
        <w:rPr>
          <w:rFonts w:ascii="Times New Roman" w:eastAsia="Times New Roman" w:hAnsi="Times New Roman" w:cs="Times New Roman"/>
          <w:sz w:val="24"/>
          <w:szCs w:val="24"/>
        </w:rPr>
        <w:t xml:space="preserve">, parameterized with the best available </w:t>
      </w:r>
      <w:r w:rsidR="006058B3">
        <w:rPr>
          <w:rFonts w:ascii="Times New Roman" w:eastAsia="Times New Roman" w:hAnsi="Times New Roman" w:cs="Times New Roman"/>
          <w:sz w:val="24"/>
          <w:szCs w:val="24"/>
        </w:rPr>
        <w:t>published data</w:t>
      </w:r>
      <w:r w:rsidRPr="002D7729">
        <w:rPr>
          <w:rFonts w:ascii="Times New Roman" w:eastAsia="Times New Roman" w:hAnsi="Times New Roman" w:cs="Times New Roman"/>
          <w:sz w:val="24"/>
          <w:szCs w:val="24"/>
        </w:rPr>
        <w:t xml:space="preserve">, management efforts that focus on increasing the survival and productivity of adult females will likely have the greatest effects on wild turkey population growth. Efforts to better quantify the causes of hen </w:t>
      </w:r>
      <w:r w:rsidRPr="002D7729">
        <w:rPr>
          <w:rFonts w:ascii="Times New Roman" w:eastAsia="Times New Roman" w:hAnsi="Times New Roman" w:cs="Times New Roman"/>
          <w:sz w:val="24"/>
          <w:szCs w:val="24"/>
        </w:rPr>
        <w:lastRenderedPageBreak/>
        <w:t xml:space="preserve">mortality and low productivity and understanding how the variation of biotic and abiotic factors influence </w:t>
      </w:r>
      <w:r w:rsidR="00D279CB">
        <w:rPr>
          <w:rFonts w:ascii="Times New Roman" w:eastAsia="Times New Roman" w:hAnsi="Times New Roman" w:cs="Times New Roman"/>
          <w:sz w:val="24"/>
          <w:szCs w:val="24"/>
        </w:rPr>
        <w:t xml:space="preserve">these </w:t>
      </w:r>
      <w:r w:rsidRPr="002D7729">
        <w:rPr>
          <w:rFonts w:ascii="Times New Roman" w:eastAsia="Times New Roman" w:hAnsi="Times New Roman" w:cs="Times New Roman"/>
          <w:sz w:val="24"/>
          <w:szCs w:val="24"/>
        </w:rPr>
        <w:t xml:space="preserve">vital rates should be a priority for research. Despite the amount of </w:t>
      </w:r>
      <w:r w:rsidR="00B14873">
        <w:rPr>
          <w:rFonts w:ascii="Times New Roman" w:eastAsia="Times New Roman" w:hAnsi="Times New Roman" w:cs="Times New Roman"/>
          <w:sz w:val="24"/>
          <w:szCs w:val="24"/>
        </w:rPr>
        <w:t xml:space="preserve">turkey </w:t>
      </w:r>
      <w:r w:rsidRPr="002D7729">
        <w:rPr>
          <w:rFonts w:ascii="Times New Roman" w:eastAsia="Times New Roman" w:hAnsi="Times New Roman" w:cs="Times New Roman"/>
          <w:sz w:val="24"/>
          <w:szCs w:val="24"/>
        </w:rPr>
        <w:t xml:space="preserve">research that has </w:t>
      </w:r>
      <w:r w:rsidR="00B14873">
        <w:rPr>
          <w:rFonts w:ascii="Times New Roman" w:eastAsia="Times New Roman" w:hAnsi="Times New Roman" w:cs="Times New Roman"/>
          <w:sz w:val="24"/>
          <w:szCs w:val="24"/>
        </w:rPr>
        <w:t>been conducted</w:t>
      </w:r>
      <w:r w:rsidRPr="002D7729">
        <w:rPr>
          <w:rFonts w:ascii="Times New Roman" w:eastAsia="Times New Roman" w:hAnsi="Times New Roman" w:cs="Times New Roman"/>
          <w:sz w:val="24"/>
          <w:szCs w:val="24"/>
        </w:rPr>
        <w:t>, the limited quantitative data available evaluating the effects of biotic and abiotic factors on turkey demographic vital rates limits ou</w:t>
      </w:r>
      <w:r w:rsidR="00D279CB">
        <w:rPr>
          <w:rFonts w:ascii="Times New Roman" w:eastAsia="Times New Roman" w:hAnsi="Times New Roman" w:cs="Times New Roman"/>
          <w:sz w:val="24"/>
          <w:szCs w:val="24"/>
        </w:rPr>
        <w:t>r ability to implement</w:t>
      </w:r>
      <w:r w:rsidRPr="002D7729">
        <w:rPr>
          <w:rFonts w:ascii="Times New Roman" w:eastAsia="Times New Roman" w:hAnsi="Times New Roman" w:cs="Times New Roman"/>
          <w:sz w:val="24"/>
          <w:szCs w:val="24"/>
        </w:rPr>
        <w:t xml:space="preserve"> effective management practices</w:t>
      </w:r>
      <w:r w:rsidR="009A46C4">
        <w:rPr>
          <w:rFonts w:ascii="Times New Roman" w:eastAsia="Times New Roman" w:hAnsi="Times New Roman" w:cs="Times New Roman"/>
          <w:sz w:val="24"/>
          <w:szCs w:val="24"/>
        </w:rPr>
        <w:t>,</w:t>
      </w:r>
      <w:r w:rsidR="006058B3">
        <w:rPr>
          <w:rFonts w:ascii="Times New Roman" w:eastAsia="Times New Roman" w:hAnsi="Times New Roman" w:cs="Times New Roman"/>
          <w:sz w:val="24"/>
          <w:szCs w:val="24"/>
        </w:rPr>
        <w:t xml:space="preserve"> including predator control, vegetation manipulation, </w:t>
      </w:r>
      <w:r w:rsidR="00670546">
        <w:rPr>
          <w:rFonts w:ascii="Times New Roman" w:eastAsia="Times New Roman" w:hAnsi="Times New Roman" w:cs="Times New Roman"/>
          <w:sz w:val="24"/>
          <w:szCs w:val="24"/>
        </w:rPr>
        <w:t>and hunting regulations</w:t>
      </w:r>
      <w:r w:rsidRPr="002D7729">
        <w:rPr>
          <w:rFonts w:ascii="Times New Roman" w:eastAsia="Times New Roman" w:hAnsi="Times New Roman" w:cs="Times New Roman"/>
          <w:sz w:val="24"/>
          <w:szCs w:val="24"/>
        </w:rPr>
        <w:t xml:space="preserve">. Therefore, future research that can provide a mechanistic understanding of the underlying causes of variation in vital rates and the effects of management actions on these vital rates is foundational for </w:t>
      </w:r>
      <w:r w:rsidR="003C465A">
        <w:rPr>
          <w:rFonts w:ascii="Times New Roman" w:eastAsia="Times New Roman" w:hAnsi="Times New Roman" w:cs="Times New Roman"/>
          <w:sz w:val="24"/>
          <w:szCs w:val="24"/>
        </w:rPr>
        <w:t>conserving this species</w:t>
      </w:r>
      <w:r w:rsidRPr="002D7729">
        <w:rPr>
          <w:rFonts w:ascii="Times New Roman" w:eastAsia="Times New Roman" w:hAnsi="Times New Roman" w:cs="Times New Roman"/>
          <w:sz w:val="24"/>
          <w:szCs w:val="24"/>
        </w:rPr>
        <w:t>. This may include using methods that improve our ability to determine/assign cause-specific mortality, experimental manipulation of predator communities, evaluating changes in vital rates based on management, and increased use of experimental approaches that allow for testing multiple hypotheses. Additionally, greater effort to quantify poult and youth survival using more standardized methods that better account for sources of bias will likely improve population models and our understanding of population ecology for turkeys. Finally, because of the significant role adult female survival has in determining population growth rates for eastern wild turkeys, the harvest of females should be reconsidered in areas where populations are below desired levels.</w:t>
      </w:r>
    </w:p>
    <w:p w14:paraId="488115E7" w14:textId="77777777" w:rsidR="00CC309E" w:rsidRDefault="00ED7897" w:rsidP="00ED7897">
      <w:pPr>
        <w:spacing w:before="240" w:after="240" w:line="48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Acknowledgments</w:t>
      </w:r>
    </w:p>
    <w:p w14:paraId="6F97558E" w14:textId="24E75FC2" w:rsidR="002D7729" w:rsidRPr="002D7729" w:rsidRDefault="009F7253" w:rsidP="00ED7897">
      <w:pPr>
        <w:spacing w:before="240" w:after="24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thank C. Moorman for providing access to</w:t>
      </w:r>
      <w:r w:rsidR="008E6B4F">
        <w:rPr>
          <w:rFonts w:ascii="Times New Roman" w:eastAsia="Times New Roman" w:hAnsi="Times New Roman" w:cs="Times New Roman"/>
          <w:sz w:val="24"/>
          <w:szCs w:val="24"/>
        </w:rPr>
        <w:t xml:space="preserve"> the papers published in the Proceedings of the National Wild Turkey Symposium.</w:t>
      </w:r>
      <w:r>
        <w:rPr>
          <w:rFonts w:ascii="Times New Roman" w:eastAsia="Times New Roman" w:hAnsi="Times New Roman" w:cs="Times New Roman"/>
          <w:sz w:val="24"/>
          <w:szCs w:val="24"/>
        </w:rPr>
        <w:t xml:space="preserve"> </w:t>
      </w:r>
      <w:r w:rsidR="0024350F">
        <w:rPr>
          <w:rFonts w:ascii="Times New Roman" w:eastAsia="Times New Roman" w:hAnsi="Times New Roman" w:cs="Times New Roman"/>
          <w:sz w:val="24"/>
          <w:szCs w:val="24"/>
        </w:rPr>
        <w:t xml:space="preserve">We thank </w:t>
      </w:r>
      <w:r w:rsidR="00CC309E">
        <w:rPr>
          <w:rFonts w:ascii="Times New Roman" w:eastAsia="Times New Roman" w:hAnsi="Times New Roman" w:cs="Times New Roman"/>
          <w:sz w:val="24"/>
          <w:szCs w:val="24"/>
        </w:rPr>
        <w:t>S</w:t>
      </w:r>
      <w:r w:rsidR="0024350F">
        <w:rPr>
          <w:rFonts w:ascii="Times New Roman" w:eastAsia="Times New Roman" w:hAnsi="Times New Roman" w:cs="Times New Roman"/>
          <w:sz w:val="24"/>
          <w:szCs w:val="24"/>
        </w:rPr>
        <w:t>. Coons for designing and producing Figure 1.</w:t>
      </w:r>
      <w:r w:rsidR="002D7729" w:rsidRPr="002D7729">
        <w:rPr>
          <w:rFonts w:ascii="Times New Roman" w:eastAsia="Times New Roman" w:hAnsi="Times New Roman" w:cs="Times New Roman"/>
          <w:sz w:val="24"/>
          <w:szCs w:val="24"/>
        </w:rPr>
        <w:t xml:space="preserve"> </w:t>
      </w:r>
    </w:p>
    <w:p w14:paraId="6821B17C" w14:textId="18842670" w:rsidR="00D279CB" w:rsidRDefault="00D279CB">
      <w:pPr>
        <w:rPr>
          <w:rFonts w:ascii="Times New Roman" w:hAnsi="Times New Roman" w:cs="Times New Roman"/>
          <w:b/>
          <w:bCs/>
          <w:sz w:val="24"/>
          <w:szCs w:val="24"/>
        </w:rPr>
      </w:pPr>
      <w:r>
        <w:rPr>
          <w:rFonts w:ascii="Times New Roman" w:hAnsi="Times New Roman" w:cs="Times New Roman"/>
          <w:b/>
          <w:bCs/>
          <w:sz w:val="24"/>
          <w:szCs w:val="24"/>
        </w:rPr>
        <w:br w:type="page"/>
      </w:r>
    </w:p>
    <w:p w14:paraId="7927DC8E" w14:textId="77777777" w:rsidR="002D7729" w:rsidRDefault="002D7729" w:rsidP="00D04B33">
      <w:pPr>
        <w:spacing w:line="480" w:lineRule="auto"/>
        <w:rPr>
          <w:rFonts w:ascii="Times New Roman" w:hAnsi="Times New Roman" w:cs="Times New Roman"/>
          <w:b/>
          <w:bCs/>
          <w:sz w:val="24"/>
          <w:szCs w:val="24"/>
        </w:rPr>
      </w:pPr>
    </w:p>
    <w:p w14:paraId="4B0FD71A" w14:textId="3BA94751" w:rsidR="00D04B33" w:rsidRPr="00D04B33" w:rsidRDefault="00D04B33" w:rsidP="00D04B33">
      <w:pPr>
        <w:spacing w:line="480" w:lineRule="auto"/>
        <w:rPr>
          <w:rFonts w:ascii="Times New Roman" w:hAnsi="Times New Roman" w:cs="Times New Roman"/>
          <w:b/>
          <w:bCs/>
          <w:sz w:val="24"/>
          <w:szCs w:val="24"/>
        </w:rPr>
      </w:pPr>
      <w:r w:rsidRPr="00D04B33">
        <w:rPr>
          <w:rFonts w:ascii="Times New Roman" w:hAnsi="Times New Roman" w:cs="Times New Roman"/>
          <w:b/>
          <w:bCs/>
          <w:sz w:val="24"/>
          <w:szCs w:val="24"/>
        </w:rPr>
        <w:t>Literature Cited</w:t>
      </w:r>
    </w:p>
    <w:p w14:paraId="7C7929C4"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 xml:space="preserve">Allen, A. M., E. Jongejans, M. van de Pol, B. J. Ens, M. Frauendorf, M. van der Sluijs, and H. de Kroon. 2022. The demographic causes of population change vary across four decades in a long‐lived shorebird. Ecology e3615:1:14. </w:t>
      </w:r>
    </w:p>
    <w:p w14:paraId="4F4450C5"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Alpizar-Jara, R., E. N. Brooks, K. H. Pollock, D. E. Steffen, J. C. Pack, and G. W. Norman. 2001. An eastern wild turkey population dynamics model for Virginia and West Virginia. The Journal of Wildlife Management 65:415-424.</w:t>
      </w:r>
    </w:p>
    <w:p w14:paraId="0ADB661E"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Balkom, G. C. Baumann, B. Bond, D. Gregory, B. Howze, D. Ingram, D. Larson, and K. lowrey. 2017. Strategic Management Plan for Wild Turkeys in Georgia. Georgia Department of Natural Resource. Atlanta, GA. https://georgiawildlife.com/sites/default/files/wrd/pdf/management/Georgia%27s%20Wild%20Turkey%20Management%20Plan%20final.pdf</w:t>
      </w:r>
    </w:p>
    <w:p w14:paraId="1DE94A7E" w14:textId="0696E558" w:rsidR="00D04B33"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 xml:space="preserve">Bakner, N. W., L. R. Schofield, C. Cedotal, M. J. Chamberlain, and B. A. Collier. 2019. Incubation recess behaviors influence nest survival of </w:t>
      </w:r>
      <w:r w:rsidR="00DF0E5F">
        <w:rPr>
          <w:rFonts w:ascii="Times New Roman" w:hAnsi="Times New Roman" w:cs="Times New Roman"/>
          <w:sz w:val="24"/>
          <w:szCs w:val="24"/>
        </w:rPr>
        <w:t>w</w:t>
      </w:r>
      <w:r w:rsidRPr="00655B05">
        <w:rPr>
          <w:rFonts w:ascii="Times New Roman" w:hAnsi="Times New Roman" w:cs="Times New Roman"/>
          <w:sz w:val="24"/>
          <w:szCs w:val="24"/>
        </w:rPr>
        <w:t xml:space="preserve">ild </w:t>
      </w:r>
      <w:r w:rsidR="00DF0E5F">
        <w:rPr>
          <w:rFonts w:ascii="Times New Roman" w:hAnsi="Times New Roman" w:cs="Times New Roman"/>
          <w:sz w:val="24"/>
          <w:szCs w:val="24"/>
        </w:rPr>
        <w:t>t</w:t>
      </w:r>
      <w:r w:rsidRPr="00655B05">
        <w:rPr>
          <w:rFonts w:ascii="Times New Roman" w:hAnsi="Times New Roman" w:cs="Times New Roman"/>
          <w:sz w:val="24"/>
          <w:szCs w:val="24"/>
        </w:rPr>
        <w:t>urkeys. Ecology and Evolution 9:14053-14065.</w:t>
      </w:r>
    </w:p>
    <w:p w14:paraId="1BFE8398" w14:textId="77777777" w:rsidR="00AF34C7" w:rsidRPr="00AF34C7" w:rsidRDefault="00AF34C7" w:rsidP="00AF34C7">
      <w:pPr>
        <w:ind w:left="720" w:hanging="720"/>
        <w:rPr>
          <w:rFonts w:ascii="Times New Roman" w:hAnsi="Times New Roman" w:cs="Times New Roman"/>
          <w:sz w:val="24"/>
          <w:szCs w:val="24"/>
        </w:rPr>
      </w:pPr>
      <w:r w:rsidRPr="00AF34C7">
        <w:rPr>
          <w:rFonts w:ascii="Times New Roman" w:hAnsi="Times New Roman" w:cs="Times New Roman"/>
          <w:sz w:val="24"/>
          <w:szCs w:val="24"/>
        </w:rPr>
        <w:t>Badyaev, A. V., and J. D. Faust. 1996. Nest site fidelity in female wild turkey: potential causes and reproductive consequences. The Condor 98:589-594.</w:t>
      </w:r>
    </w:p>
    <w:p w14:paraId="0E0B18BE" w14:textId="40ED765E" w:rsidR="00AF34C7" w:rsidRPr="00AF34C7" w:rsidRDefault="00AF34C7" w:rsidP="00AF34C7">
      <w:pPr>
        <w:ind w:left="720" w:hanging="720"/>
        <w:rPr>
          <w:rFonts w:ascii="Times New Roman" w:hAnsi="Times New Roman" w:cs="Times New Roman"/>
          <w:sz w:val="24"/>
          <w:szCs w:val="24"/>
        </w:rPr>
      </w:pPr>
      <w:r w:rsidRPr="00AF34C7">
        <w:rPr>
          <w:rFonts w:ascii="Times New Roman" w:hAnsi="Times New Roman" w:cs="Times New Roman"/>
          <w:sz w:val="24"/>
          <w:szCs w:val="24"/>
        </w:rPr>
        <w:t>Badyaev, A. V., T. E. Martin, and W. J. Etges. 1996. Habitat sampling and habitat selection by female wild turkeys: ecological correlates and reproductive consequences. The Auk 113:636-646.</w:t>
      </w:r>
    </w:p>
    <w:p w14:paraId="19DB8317"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Bergerud, A. T. 1988. Increasing the numbers of grouse. Pages 686–731 in A. T. Bergerud and M. W. Gratson, editors. Adaptive strategies and population ecology of northern grouse. University of Minnesota Press, Minneapolis, Minnesota, USA</w:t>
      </w:r>
    </w:p>
    <w:p w14:paraId="7264C8D9"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Bond, B. T., G. D. Balkom, C. D. Baumann, and D. K. Lowrey. 2012. Thirty-year case study showing a negative relationship between population and reproductive indices of eastern wild turkeys in Georgia. Georgia Journal of Science 70:5.</w:t>
      </w:r>
    </w:p>
    <w:p w14:paraId="1F7A0FE4" w14:textId="2457F0E1" w:rsidR="00D04B33" w:rsidRPr="0048316C" w:rsidRDefault="00D04B33" w:rsidP="00D04B33">
      <w:pPr>
        <w:ind w:left="720" w:hanging="720"/>
      </w:pPr>
      <w:r w:rsidRPr="00655B05">
        <w:rPr>
          <w:rFonts w:ascii="Times New Roman" w:hAnsi="Times New Roman" w:cs="Times New Roman"/>
          <w:sz w:val="24"/>
          <w:szCs w:val="24"/>
        </w:rPr>
        <w:t xml:space="preserve">Borum, C., B. Chandler, S. Daniels, B. Elkins, J. Feddersen, T. Lavacot, C. Mullen, R. Shields, D. Stanfield, J. Sweaney, and S. Beam. 2020. Turkey Management in Tennessee 2020-2025: A </w:t>
      </w:r>
      <w:r w:rsidR="00882E75" w:rsidRPr="00655B05">
        <w:rPr>
          <w:rFonts w:ascii="Times New Roman" w:hAnsi="Times New Roman" w:cs="Times New Roman"/>
          <w:sz w:val="24"/>
          <w:szCs w:val="24"/>
        </w:rPr>
        <w:t>strategic</w:t>
      </w:r>
      <w:r w:rsidRPr="00655B05">
        <w:rPr>
          <w:rFonts w:ascii="Times New Roman" w:hAnsi="Times New Roman" w:cs="Times New Roman"/>
          <w:sz w:val="24"/>
          <w:szCs w:val="24"/>
        </w:rPr>
        <w:t xml:space="preserve"> </w:t>
      </w:r>
      <w:r w:rsidR="00882E75">
        <w:rPr>
          <w:rFonts w:ascii="Times New Roman" w:hAnsi="Times New Roman" w:cs="Times New Roman"/>
          <w:sz w:val="24"/>
          <w:szCs w:val="24"/>
        </w:rPr>
        <w:t>p</w:t>
      </w:r>
      <w:r w:rsidRPr="00655B05">
        <w:rPr>
          <w:rFonts w:ascii="Times New Roman" w:hAnsi="Times New Roman" w:cs="Times New Roman"/>
          <w:sz w:val="24"/>
          <w:szCs w:val="24"/>
        </w:rPr>
        <w:t xml:space="preserve">lan for the continued management of wild turkeys in Tennessee. Tennessee Wildlife Resource Agency, Nashville TN. </w:t>
      </w:r>
      <w:hyperlink r:id="rId8" w:history="1">
        <w:r w:rsidRPr="0048316C">
          <w:t>https://www.tn.gov/content/dam/tn/twra/documents/birds/turkey_management_plan.pdf</w:t>
        </w:r>
      </w:hyperlink>
    </w:p>
    <w:p w14:paraId="56C76D9D" w14:textId="7115360B" w:rsidR="0048316C" w:rsidRDefault="0048316C" w:rsidP="00D04B33">
      <w:pPr>
        <w:ind w:left="720" w:hanging="720"/>
        <w:rPr>
          <w:rFonts w:ascii="Times New Roman" w:hAnsi="Times New Roman" w:cs="Times New Roman"/>
          <w:sz w:val="24"/>
          <w:szCs w:val="24"/>
        </w:rPr>
      </w:pPr>
      <w:r w:rsidRPr="0048316C">
        <w:rPr>
          <w:rFonts w:ascii="Times New Roman" w:hAnsi="Times New Roman" w:cs="Times New Roman"/>
          <w:sz w:val="24"/>
          <w:szCs w:val="24"/>
        </w:rPr>
        <w:t>Blomberg, E. J., J. S. Sedinger, D. V. Nonne, and M. T. Atamian. 2013. Seasonal reproductive costs contribute to reduced survival of female greater sage‐grouse. Journal of Avian Biology 44:149-158.</w:t>
      </w:r>
    </w:p>
    <w:p w14:paraId="55C72746" w14:textId="6786F5FD" w:rsidR="00476F43" w:rsidRPr="00655B05" w:rsidRDefault="00476F43" w:rsidP="00D04B33">
      <w:pPr>
        <w:ind w:left="720" w:hanging="720"/>
        <w:rPr>
          <w:rFonts w:ascii="Times New Roman" w:hAnsi="Times New Roman" w:cs="Times New Roman"/>
          <w:sz w:val="24"/>
          <w:szCs w:val="24"/>
        </w:rPr>
      </w:pPr>
      <w:r w:rsidRPr="00476F43">
        <w:rPr>
          <w:rFonts w:ascii="Times New Roman" w:hAnsi="Times New Roman" w:cs="Times New Roman"/>
          <w:sz w:val="24"/>
          <w:szCs w:val="24"/>
        </w:rPr>
        <w:lastRenderedPageBreak/>
        <w:t>Blomberg, E. J., D. Gibson, and J. S. Sedinger. 2015. Biases in nest survival associated with choice of exposure period: A case study in North American upland game birds. The Condor: Ornithological Applications 117:577-588.</w:t>
      </w:r>
    </w:p>
    <w:p w14:paraId="28C05667" w14:textId="68845607" w:rsidR="00D04B33"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Burger Jr, L. W., E. W. Kurzejeski, L. D. Vangilder, T. V. Dailey, and J. Schulz. Effects of harvest on population dynamics of upland gamebirds: are bobwhite the model. 1994.</w:t>
      </w:r>
    </w:p>
    <w:p w14:paraId="05D75B73" w14:textId="4584316C" w:rsidR="007665E7" w:rsidRDefault="007665E7" w:rsidP="00025781">
      <w:pPr>
        <w:ind w:left="720" w:hanging="720"/>
        <w:rPr>
          <w:rFonts w:ascii="Times New Roman" w:hAnsi="Times New Roman" w:cs="Times New Roman"/>
          <w:sz w:val="24"/>
          <w:szCs w:val="24"/>
        </w:rPr>
      </w:pPr>
      <w:r w:rsidRPr="007665E7">
        <w:rPr>
          <w:rFonts w:ascii="Times New Roman" w:hAnsi="Times New Roman" w:cs="Times New Roman"/>
          <w:sz w:val="24"/>
          <w:szCs w:val="24"/>
        </w:rPr>
        <w:t xml:space="preserve">Byrne, M., M. Chamberlain, and B. Collier. </w:t>
      </w:r>
      <w:r>
        <w:rPr>
          <w:rFonts w:ascii="Times New Roman" w:hAnsi="Times New Roman" w:cs="Times New Roman"/>
          <w:sz w:val="24"/>
          <w:szCs w:val="24"/>
        </w:rPr>
        <w:t xml:space="preserve">2015. </w:t>
      </w:r>
      <w:r w:rsidRPr="007665E7">
        <w:rPr>
          <w:rFonts w:ascii="Times New Roman" w:hAnsi="Times New Roman" w:cs="Times New Roman"/>
          <w:sz w:val="24"/>
          <w:szCs w:val="24"/>
        </w:rPr>
        <w:t>Potential density dependence in wild turkey productivity in the southeastern United States.</w:t>
      </w:r>
      <w:r>
        <w:rPr>
          <w:rFonts w:ascii="Times New Roman" w:hAnsi="Times New Roman" w:cs="Times New Roman"/>
          <w:sz w:val="24"/>
          <w:szCs w:val="24"/>
        </w:rPr>
        <w:t xml:space="preserve"> </w:t>
      </w:r>
      <w:r w:rsidRPr="007665E7">
        <w:rPr>
          <w:rFonts w:ascii="Times New Roman" w:hAnsi="Times New Roman" w:cs="Times New Roman"/>
          <w:sz w:val="24"/>
          <w:szCs w:val="24"/>
        </w:rPr>
        <w:t>Proceedings of the National Wild Turkey Symposium 11: 329-351.</w:t>
      </w:r>
    </w:p>
    <w:p w14:paraId="7F98EC31" w14:textId="77777777" w:rsidR="00AF34C7" w:rsidRPr="00AF34C7" w:rsidRDefault="00AF34C7" w:rsidP="00AF34C7">
      <w:pPr>
        <w:ind w:left="720" w:hanging="720"/>
        <w:rPr>
          <w:rFonts w:ascii="Times New Roman" w:hAnsi="Times New Roman" w:cs="Times New Roman"/>
          <w:sz w:val="24"/>
          <w:szCs w:val="24"/>
        </w:rPr>
      </w:pPr>
      <w:r w:rsidRPr="00AF34C7">
        <w:rPr>
          <w:rFonts w:ascii="Times New Roman" w:hAnsi="Times New Roman" w:cs="Times New Roman"/>
          <w:sz w:val="24"/>
          <w:szCs w:val="24"/>
        </w:rPr>
        <w:t>Byrne, M. E., and M. J. Chamberlain. 2018. Survival and Cause-specific Mortality of Adult Female Eastern Wild Turkeys in a Bottomland Hardwood Forest. Southeastern Naturalist 17:345-356.</w:t>
      </w:r>
    </w:p>
    <w:p w14:paraId="4AC119AE" w14:textId="76B02FC0"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 xml:space="preserve">Casalena, M. J., M. V. Schiavone, A. C. Bowling, I. D. Gregg, and J. Brown. 2015. Understanding the new normal: wild turkeys in a changing northeastern landscape. </w:t>
      </w:r>
      <w:r w:rsidR="003E4C2B" w:rsidRPr="007665E7">
        <w:rPr>
          <w:rFonts w:ascii="Times New Roman" w:hAnsi="Times New Roman" w:cs="Times New Roman"/>
          <w:sz w:val="24"/>
          <w:szCs w:val="24"/>
        </w:rPr>
        <w:t xml:space="preserve">Proceedings of the </w:t>
      </w:r>
      <w:r w:rsidRPr="00655B05">
        <w:rPr>
          <w:rFonts w:ascii="Times New Roman" w:hAnsi="Times New Roman" w:cs="Times New Roman"/>
          <w:sz w:val="24"/>
          <w:szCs w:val="24"/>
        </w:rPr>
        <w:t>National Wild Turkey Symposium 11:45–57.</w:t>
      </w:r>
    </w:p>
    <w:p w14:paraId="6D030FFC"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Casalena, M. J. 2018. Pennsylvania wild turkey management plan (2018-2027). Pennsylvania Game Commission, Harrisburg, Pennsylvania, USA.</w:t>
      </w:r>
    </w:p>
    <w:p w14:paraId="0D90B1BF" w14:textId="66D9E28B"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Chamberlain, M. J., L. M. Conner, B. D. Leopold, and K. M. Hodges. 2003. Space use and multi-scale habitat selection of adult raccoons in central Mississippi. The Journal of Wildlife Management</w:t>
      </w:r>
      <w:r w:rsidR="003C465A">
        <w:rPr>
          <w:rFonts w:ascii="Times New Roman" w:hAnsi="Times New Roman" w:cs="Times New Roman"/>
          <w:sz w:val="24"/>
          <w:szCs w:val="24"/>
        </w:rPr>
        <w:t xml:space="preserve"> 67</w:t>
      </w:r>
      <w:r w:rsidRPr="00655B05">
        <w:rPr>
          <w:rFonts w:ascii="Times New Roman" w:hAnsi="Times New Roman" w:cs="Times New Roman"/>
          <w:sz w:val="24"/>
          <w:szCs w:val="24"/>
        </w:rPr>
        <w:t>:334-340.</w:t>
      </w:r>
    </w:p>
    <w:p w14:paraId="02FFB393" w14:textId="230EC49A" w:rsidR="00D04B33"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Chamberlain, M. J., B. A. Grisham, J. L. Norris, N. J. Stafford III, F. G. Kimmel, and M. W. Olinde. 2012. Effects of variable spring harvest regimes on annual survival and recovery rates of male wild turkeys in southeast Louisiana. The Journal of Wildlife Management 76:907-910.</w:t>
      </w:r>
    </w:p>
    <w:p w14:paraId="72D20ECC" w14:textId="77777777" w:rsidR="00AF34C7" w:rsidRPr="00AF34C7" w:rsidRDefault="00AF34C7" w:rsidP="00AF34C7">
      <w:pPr>
        <w:ind w:left="720" w:hanging="720"/>
        <w:rPr>
          <w:rFonts w:ascii="Times New Roman" w:hAnsi="Times New Roman" w:cs="Times New Roman"/>
          <w:sz w:val="24"/>
          <w:szCs w:val="24"/>
        </w:rPr>
      </w:pPr>
      <w:r w:rsidRPr="00AF34C7">
        <w:rPr>
          <w:rFonts w:ascii="Times New Roman" w:hAnsi="Times New Roman" w:cs="Times New Roman"/>
          <w:sz w:val="24"/>
          <w:szCs w:val="24"/>
        </w:rPr>
        <w:t>Chamberlain, M. J., B. S. Cohen, N. W. Bakner, and B. A. Collier. 2020. Behavior and movement of wild turkey broods. The Journal of Wildlife Management 84:1139-1152.</w:t>
      </w:r>
    </w:p>
    <w:p w14:paraId="5A569E85" w14:textId="779BBC1F" w:rsidR="003C465A" w:rsidRPr="00655B05" w:rsidRDefault="003C465A" w:rsidP="00D04B33">
      <w:pPr>
        <w:ind w:left="720" w:hanging="720"/>
        <w:rPr>
          <w:rFonts w:ascii="Times New Roman" w:hAnsi="Times New Roman" w:cs="Times New Roman"/>
          <w:sz w:val="24"/>
          <w:szCs w:val="24"/>
        </w:rPr>
      </w:pPr>
      <w:r w:rsidRPr="003C465A">
        <w:rPr>
          <w:rFonts w:ascii="Times New Roman" w:hAnsi="Times New Roman" w:cs="Times New Roman"/>
          <w:sz w:val="24"/>
          <w:szCs w:val="24"/>
        </w:rPr>
        <w:t>Chamberlain, M. J., M. Hatfield, and B. A. Collier. 2022. Status and distribution of wild turkeys in the United States in 2019. Wildlife Society Bulletin</w:t>
      </w:r>
      <w:r>
        <w:rPr>
          <w:rFonts w:ascii="Times New Roman" w:hAnsi="Times New Roman" w:cs="Times New Roman"/>
          <w:sz w:val="24"/>
          <w:szCs w:val="24"/>
        </w:rPr>
        <w:t xml:space="preserve"> 46</w:t>
      </w:r>
      <w:r w:rsidRPr="003C465A">
        <w:rPr>
          <w:rFonts w:ascii="Times New Roman" w:hAnsi="Times New Roman" w:cs="Times New Roman"/>
          <w:sz w:val="24"/>
          <w:szCs w:val="24"/>
        </w:rPr>
        <w:t>:e1287.</w:t>
      </w:r>
    </w:p>
    <w:p w14:paraId="2698B0F2" w14:textId="12CD306E" w:rsidR="00D04B33"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Chapagain, B. P., N. C. Poudyal, O. Joshi, C. Watkins, and R. D. Applegate. 2020. Seasonal and regional differences in economic benefits of turkey hunting. Wildlife Society Bulletin 44:271-280.</w:t>
      </w:r>
    </w:p>
    <w:p w14:paraId="2C2BFEBE" w14:textId="5FAD3526" w:rsidR="00F629BB" w:rsidRDefault="00F63748" w:rsidP="00F629BB">
      <w:pPr>
        <w:ind w:left="720" w:hanging="720"/>
        <w:rPr>
          <w:rFonts w:ascii="Times New Roman" w:hAnsi="Times New Roman" w:cs="Times New Roman"/>
          <w:sz w:val="24"/>
          <w:szCs w:val="24"/>
        </w:rPr>
      </w:pPr>
      <w:r w:rsidRPr="00F63748">
        <w:rPr>
          <w:rFonts w:ascii="Times New Roman" w:hAnsi="Times New Roman" w:cs="Times New Roman"/>
          <w:sz w:val="24"/>
          <w:szCs w:val="24"/>
        </w:rPr>
        <w:t>Chitwood, M</w:t>
      </w:r>
      <w:r>
        <w:rPr>
          <w:rFonts w:ascii="Times New Roman" w:hAnsi="Times New Roman" w:cs="Times New Roman"/>
          <w:sz w:val="24"/>
          <w:szCs w:val="24"/>
        </w:rPr>
        <w:t xml:space="preserve">. </w:t>
      </w:r>
      <w:r w:rsidRPr="00F63748">
        <w:rPr>
          <w:rFonts w:ascii="Times New Roman" w:hAnsi="Times New Roman" w:cs="Times New Roman"/>
          <w:sz w:val="24"/>
          <w:szCs w:val="24"/>
        </w:rPr>
        <w:t>C., M</w:t>
      </w:r>
      <w:r>
        <w:rPr>
          <w:rFonts w:ascii="Times New Roman" w:hAnsi="Times New Roman" w:cs="Times New Roman"/>
          <w:sz w:val="24"/>
          <w:szCs w:val="24"/>
        </w:rPr>
        <w:t>.</w:t>
      </w:r>
      <w:r w:rsidRPr="00F63748">
        <w:rPr>
          <w:rFonts w:ascii="Times New Roman" w:hAnsi="Times New Roman" w:cs="Times New Roman"/>
          <w:sz w:val="24"/>
          <w:szCs w:val="24"/>
        </w:rPr>
        <w:t xml:space="preserve"> A. Lashley, J</w:t>
      </w:r>
      <w:r>
        <w:rPr>
          <w:rFonts w:ascii="Times New Roman" w:hAnsi="Times New Roman" w:cs="Times New Roman"/>
          <w:sz w:val="24"/>
          <w:szCs w:val="24"/>
        </w:rPr>
        <w:t>.</w:t>
      </w:r>
      <w:r w:rsidRPr="00F63748">
        <w:rPr>
          <w:rFonts w:ascii="Times New Roman" w:hAnsi="Times New Roman" w:cs="Times New Roman"/>
          <w:sz w:val="24"/>
          <w:szCs w:val="24"/>
        </w:rPr>
        <w:t xml:space="preserve"> C. Kilgo, C</w:t>
      </w:r>
      <w:r>
        <w:rPr>
          <w:rFonts w:ascii="Times New Roman" w:hAnsi="Times New Roman" w:cs="Times New Roman"/>
          <w:sz w:val="24"/>
          <w:szCs w:val="24"/>
        </w:rPr>
        <w:t>.</w:t>
      </w:r>
      <w:r w:rsidRPr="00F63748">
        <w:rPr>
          <w:rFonts w:ascii="Times New Roman" w:hAnsi="Times New Roman" w:cs="Times New Roman"/>
          <w:sz w:val="24"/>
          <w:szCs w:val="24"/>
        </w:rPr>
        <w:t xml:space="preserve"> E. Moorman, and C</w:t>
      </w:r>
      <w:r>
        <w:rPr>
          <w:rFonts w:ascii="Times New Roman" w:hAnsi="Times New Roman" w:cs="Times New Roman"/>
          <w:sz w:val="24"/>
          <w:szCs w:val="24"/>
        </w:rPr>
        <w:t>.</w:t>
      </w:r>
      <w:r w:rsidRPr="00F63748">
        <w:rPr>
          <w:rFonts w:ascii="Times New Roman" w:hAnsi="Times New Roman" w:cs="Times New Roman"/>
          <w:sz w:val="24"/>
          <w:szCs w:val="24"/>
        </w:rPr>
        <w:t xml:space="preserve"> S. De</w:t>
      </w:r>
      <w:r w:rsidR="00803727">
        <w:rPr>
          <w:rFonts w:ascii="Times New Roman" w:hAnsi="Times New Roman" w:cs="Times New Roman"/>
          <w:sz w:val="24"/>
          <w:szCs w:val="24"/>
        </w:rPr>
        <w:t>P</w:t>
      </w:r>
      <w:r w:rsidRPr="00F63748">
        <w:rPr>
          <w:rFonts w:ascii="Times New Roman" w:hAnsi="Times New Roman" w:cs="Times New Roman"/>
          <w:sz w:val="24"/>
          <w:szCs w:val="24"/>
        </w:rPr>
        <w:t>erno</w:t>
      </w:r>
      <w:r w:rsidR="00803727">
        <w:rPr>
          <w:rFonts w:ascii="Times New Roman" w:hAnsi="Times New Roman" w:cs="Times New Roman"/>
          <w:sz w:val="24"/>
          <w:szCs w:val="24"/>
        </w:rPr>
        <w:t>.</w:t>
      </w:r>
      <w:r w:rsidRPr="00F63748">
        <w:rPr>
          <w:rFonts w:ascii="Times New Roman" w:hAnsi="Times New Roman" w:cs="Times New Roman"/>
          <w:sz w:val="24"/>
          <w:szCs w:val="24"/>
        </w:rPr>
        <w:t xml:space="preserve"> </w:t>
      </w:r>
      <w:r w:rsidR="00ED18D4">
        <w:rPr>
          <w:rFonts w:ascii="Times New Roman" w:hAnsi="Times New Roman" w:cs="Times New Roman"/>
          <w:sz w:val="24"/>
          <w:szCs w:val="24"/>
        </w:rPr>
        <w:t xml:space="preserve">2015. </w:t>
      </w:r>
      <w:r w:rsidRPr="00F63748">
        <w:rPr>
          <w:rFonts w:ascii="Times New Roman" w:hAnsi="Times New Roman" w:cs="Times New Roman"/>
          <w:sz w:val="24"/>
          <w:szCs w:val="24"/>
        </w:rPr>
        <w:t>White‐tailed deer population dynamics and adult female survival in the presence of a novel predator. Journal of Wildlife Management 79:211-219.</w:t>
      </w:r>
    </w:p>
    <w:p w14:paraId="4004B52D" w14:textId="77777777" w:rsidR="00AF34C7" w:rsidRPr="00AF34C7" w:rsidRDefault="00AF34C7" w:rsidP="00AF34C7">
      <w:pPr>
        <w:ind w:left="720" w:hanging="720"/>
        <w:rPr>
          <w:rFonts w:ascii="Times New Roman" w:hAnsi="Times New Roman" w:cs="Times New Roman"/>
          <w:sz w:val="24"/>
          <w:szCs w:val="24"/>
        </w:rPr>
      </w:pPr>
      <w:r w:rsidRPr="00AF34C7">
        <w:rPr>
          <w:rFonts w:ascii="Times New Roman" w:hAnsi="Times New Roman" w:cs="Times New Roman"/>
          <w:sz w:val="24"/>
          <w:szCs w:val="24"/>
        </w:rPr>
        <w:t>Conner, M. M., D. A. Swanson, G. W. Norman, and J. C. Pack. 2006. Effect of trapping period on female wild turkey survival and mortality patterns. Wildlife Society Bulletin 34:159-166.</w:t>
      </w:r>
    </w:p>
    <w:p w14:paraId="5B204713" w14:textId="047A376E" w:rsidR="00F629BB" w:rsidRPr="00655B05" w:rsidRDefault="00F629BB" w:rsidP="00F629BB">
      <w:pPr>
        <w:ind w:left="720" w:hanging="720"/>
        <w:rPr>
          <w:rFonts w:ascii="Times New Roman" w:hAnsi="Times New Roman" w:cs="Times New Roman"/>
          <w:sz w:val="24"/>
          <w:szCs w:val="24"/>
        </w:rPr>
      </w:pPr>
      <w:r w:rsidRPr="00F629BB">
        <w:rPr>
          <w:rFonts w:ascii="Times New Roman" w:hAnsi="Times New Roman" w:cs="Times New Roman"/>
          <w:sz w:val="24"/>
          <w:szCs w:val="24"/>
        </w:rPr>
        <w:lastRenderedPageBreak/>
        <w:t xml:space="preserve">Conner, L. M., and M. J. Cherry. 2017. Considering Herbivory and Predation in Forest Management. Pages 141-152 </w:t>
      </w:r>
      <w:r w:rsidRPr="00F629BB">
        <w:rPr>
          <w:rFonts w:ascii="Times New Roman" w:hAnsi="Times New Roman" w:cs="Times New Roman"/>
          <w:i/>
          <w:iCs/>
          <w:sz w:val="24"/>
          <w:szCs w:val="24"/>
        </w:rPr>
        <w:t>in</w:t>
      </w:r>
      <w:r w:rsidRPr="00F629BB">
        <w:rPr>
          <w:rFonts w:ascii="Times New Roman" w:hAnsi="Times New Roman" w:cs="Times New Roman"/>
          <w:sz w:val="24"/>
          <w:szCs w:val="24"/>
        </w:rPr>
        <w:t xml:space="preserve"> Ecological Restoration and Management of Longleaf Pine Forests. CRC Press.</w:t>
      </w:r>
    </w:p>
    <w:p w14:paraId="4AC903A4"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Conover, M. R., J. S. Borgo, R. E. Dritz, J. B. Dinkins, and D. K. Dahlgren. 2010. Greater sage-grouse select nest sites to avoid visual predators but not olfactory predators. The Condor 112:331-336.</w:t>
      </w:r>
    </w:p>
    <w:p w14:paraId="1C9D7F40" w14:textId="0A5A2803"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Cooch, E. G., M. Guillemain, G. S. Boomer, J.-D. Lebreton, and J. D. Nichols. 2014. The effects of harvest on waterfowl populations. Wildfowl</w:t>
      </w:r>
      <w:r w:rsidR="003C465A">
        <w:rPr>
          <w:rFonts w:ascii="Times New Roman" w:hAnsi="Times New Roman" w:cs="Times New Roman"/>
          <w:sz w:val="24"/>
          <w:szCs w:val="24"/>
        </w:rPr>
        <w:t xml:space="preserve"> 4</w:t>
      </w:r>
      <w:r w:rsidRPr="00655B05">
        <w:rPr>
          <w:rFonts w:ascii="Times New Roman" w:hAnsi="Times New Roman" w:cs="Times New Roman"/>
          <w:sz w:val="24"/>
          <w:szCs w:val="24"/>
        </w:rPr>
        <w:t>:220–276.</w:t>
      </w:r>
    </w:p>
    <w:p w14:paraId="61277777" w14:textId="0A99CC8B"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Coulson, T., J.-M. Gaillard, and M. Festa-Bianchet. 2005. Decomposing the variation in population growth into contributions from multiple demographic rates. Journal of Animal Ecology</w:t>
      </w:r>
      <w:r w:rsidR="003C465A">
        <w:rPr>
          <w:rFonts w:ascii="Times New Roman" w:hAnsi="Times New Roman" w:cs="Times New Roman"/>
          <w:sz w:val="24"/>
          <w:szCs w:val="24"/>
        </w:rPr>
        <w:t xml:space="preserve"> 74</w:t>
      </w:r>
      <w:r w:rsidRPr="00655B05">
        <w:rPr>
          <w:rFonts w:ascii="Times New Roman" w:hAnsi="Times New Roman" w:cs="Times New Roman"/>
          <w:sz w:val="24"/>
          <w:szCs w:val="24"/>
        </w:rPr>
        <w:t>:789-801.</w:t>
      </w:r>
    </w:p>
    <w:p w14:paraId="421EF96E"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Crawford, J. C., W. F. Porter, M. J. Chamberlain, and B. A. Collier. 2021. Wild Turkey Nest Success in Pine‐Dominated Forests of the Southeastern United States. The Journal of Wildlife Management 85:498-507.</w:t>
      </w:r>
    </w:p>
    <w:p w14:paraId="3953CBB3"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Crowder, L. B., D. T. Crouse, S. S. Heppell, and T. H. Martin. 1994. Predicting the impact of turtle excluder devices on loggerhead sea turtle populations. Ecological Applications 4:437-445.</w:t>
      </w:r>
    </w:p>
    <w:p w14:paraId="5EBA6A97" w14:textId="65CF4CF7" w:rsidR="00D04B33"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Dahlgren, D. K., T. A. Messmer, and D. N. Koons. 2010</w:t>
      </w:r>
      <w:r w:rsidR="00ED3755">
        <w:rPr>
          <w:rFonts w:ascii="Times New Roman" w:hAnsi="Times New Roman" w:cs="Times New Roman"/>
          <w:sz w:val="24"/>
          <w:szCs w:val="24"/>
        </w:rPr>
        <w:t>a</w:t>
      </w:r>
      <w:r w:rsidRPr="00655B05">
        <w:rPr>
          <w:rFonts w:ascii="Times New Roman" w:hAnsi="Times New Roman" w:cs="Times New Roman"/>
          <w:sz w:val="24"/>
          <w:szCs w:val="24"/>
        </w:rPr>
        <w:t>. Achieving better estimates of greater sage‐grouse chick survival in Utah. The Journal of Wildlife Management 74:1286-1294.</w:t>
      </w:r>
    </w:p>
    <w:p w14:paraId="5F4D311F" w14:textId="5CC89BCF" w:rsidR="00F7592B" w:rsidRPr="00655B05" w:rsidRDefault="00F7592B" w:rsidP="00D04B33">
      <w:pPr>
        <w:ind w:left="720" w:hanging="720"/>
        <w:rPr>
          <w:rFonts w:ascii="Times New Roman" w:hAnsi="Times New Roman" w:cs="Times New Roman"/>
          <w:sz w:val="24"/>
          <w:szCs w:val="24"/>
        </w:rPr>
      </w:pPr>
      <w:r w:rsidRPr="00ED3755">
        <w:rPr>
          <w:rFonts w:ascii="Times New Roman" w:hAnsi="Times New Roman" w:cs="Times New Roman"/>
          <w:sz w:val="24"/>
          <w:szCs w:val="24"/>
        </w:rPr>
        <w:t>Dahlgren, D. K., T. A. Messmer, E. T. Thacker, and M. R. Guttery. 2010</w:t>
      </w:r>
      <w:r w:rsidR="00ED3755" w:rsidRPr="00ED3755">
        <w:rPr>
          <w:rFonts w:ascii="Times New Roman" w:hAnsi="Times New Roman" w:cs="Times New Roman"/>
          <w:sz w:val="24"/>
          <w:szCs w:val="24"/>
        </w:rPr>
        <w:t>b</w:t>
      </w:r>
      <w:r w:rsidRPr="00ED3755">
        <w:rPr>
          <w:rFonts w:ascii="Times New Roman" w:hAnsi="Times New Roman" w:cs="Times New Roman"/>
          <w:sz w:val="24"/>
          <w:szCs w:val="24"/>
        </w:rPr>
        <w:t>. Evaluation of brood detection techniques: recommendations for estimating greater sage-grouse productivity. Western North American Naturalist 70:233-237.</w:t>
      </w:r>
    </w:p>
    <w:p w14:paraId="30981785"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Davis, A., G. Wang, J. Martin, J. Belant, A. Butler, S. Rush, and D. Godwin. 2018. Landscape-abundance relationships of male eastern wild turkeys Meleagris gallopavo silvestris in Mississippi, USA. Acta Ornithologica 52:127-139.</w:t>
      </w:r>
    </w:p>
    <w:p w14:paraId="55CB1C09" w14:textId="38FED099" w:rsidR="00D04B33"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Dickson, J. G. 1992. The wild turkey: biology and management. Stackpole Books.</w:t>
      </w:r>
    </w:p>
    <w:p w14:paraId="229551F4" w14:textId="520FB7EF" w:rsidR="00AF34C7" w:rsidRPr="00655B05" w:rsidRDefault="00AF34C7" w:rsidP="00D04B33">
      <w:pPr>
        <w:ind w:left="720" w:hanging="720"/>
        <w:rPr>
          <w:rFonts w:ascii="Times New Roman" w:hAnsi="Times New Roman" w:cs="Times New Roman"/>
          <w:sz w:val="24"/>
          <w:szCs w:val="24"/>
        </w:rPr>
      </w:pPr>
      <w:r w:rsidRPr="00AF34C7">
        <w:rPr>
          <w:rFonts w:ascii="Times New Roman" w:hAnsi="Times New Roman" w:cs="Times New Roman"/>
          <w:sz w:val="24"/>
          <w:szCs w:val="24"/>
        </w:rPr>
        <w:t>Eriksen, R.E., A. McBride, and G.W. Norman. 2010. Survival and hunting mortality of male wild turkeys in New Jersey. Proceedings of the National Wild Turkey Symposium 9: 173-181.</w:t>
      </w:r>
    </w:p>
    <w:p w14:paraId="6BFF737D" w14:textId="509625AA"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 xml:space="preserve">Eriksen, R. E., T. W. Hughes, T. A. Brown, M. D. Akridge, K. B. Scott, and C. S. Penner. 2015. Status and distribution of wild turkeys in the United States: 2014 status. </w:t>
      </w:r>
      <w:r w:rsidR="00BE589A" w:rsidRPr="007665E7">
        <w:rPr>
          <w:rFonts w:ascii="Times New Roman" w:hAnsi="Times New Roman" w:cs="Times New Roman"/>
          <w:sz w:val="24"/>
          <w:szCs w:val="24"/>
        </w:rPr>
        <w:t xml:space="preserve">Proceedings of the </w:t>
      </w:r>
      <w:r w:rsidRPr="00655B05">
        <w:rPr>
          <w:rFonts w:ascii="Times New Roman" w:hAnsi="Times New Roman" w:cs="Times New Roman"/>
          <w:sz w:val="24"/>
          <w:szCs w:val="24"/>
        </w:rPr>
        <w:t>National Wild Turkey Symposium 11:7–18.</w:t>
      </w:r>
    </w:p>
    <w:p w14:paraId="41FE63AB"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Flanders‐Wanner, B. L., G. C. White, and L. L. McDaniel. 2004. Weather and prairie grouse: dealing with effects beyond our control. Wildlife Society Bulletin 32:22-34.</w:t>
      </w:r>
    </w:p>
    <w:p w14:paraId="57426844" w14:textId="471C0A59" w:rsidR="00D04B33"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lastRenderedPageBreak/>
        <w:t>Forrester, T. D., and H. U. Wittmer. 2013. A review of the population dynamics of mule deer and black‐tailed deer O</w:t>
      </w:r>
      <w:r w:rsidR="003C465A">
        <w:rPr>
          <w:rFonts w:ascii="Times New Roman" w:hAnsi="Times New Roman" w:cs="Times New Roman"/>
          <w:sz w:val="24"/>
          <w:szCs w:val="24"/>
        </w:rPr>
        <w:t>.</w:t>
      </w:r>
      <w:r w:rsidRPr="00655B05">
        <w:rPr>
          <w:rFonts w:ascii="Times New Roman" w:hAnsi="Times New Roman" w:cs="Times New Roman"/>
          <w:sz w:val="24"/>
          <w:szCs w:val="24"/>
        </w:rPr>
        <w:t xml:space="preserve"> docoileus hemionus in North America. Mammal Review 43:292-308.</w:t>
      </w:r>
    </w:p>
    <w:p w14:paraId="0EC11342" w14:textId="77777777" w:rsidR="00AF34C7" w:rsidRPr="00AF34C7" w:rsidRDefault="00AF34C7" w:rsidP="00AF34C7">
      <w:pPr>
        <w:ind w:left="720" w:hanging="720"/>
        <w:rPr>
          <w:rFonts w:ascii="Times New Roman" w:hAnsi="Times New Roman" w:cs="Times New Roman"/>
          <w:sz w:val="24"/>
          <w:szCs w:val="24"/>
        </w:rPr>
      </w:pPr>
      <w:r w:rsidRPr="00AF34C7">
        <w:rPr>
          <w:rFonts w:ascii="Times New Roman" w:hAnsi="Times New Roman" w:cs="Times New Roman"/>
          <w:sz w:val="24"/>
          <w:szCs w:val="24"/>
        </w:rPr>
        <w:t>Fuller, A. K., S. M. Spohr, D. J. Harrison, and F. A. Servello. 2013. Nest survival of wild turkeys Meleagris gallopavo silvestris in a mixed-use landscape: influences at nest-site and patch scales. Wildlife Biology 19:138-146.</w:t>
      </w:r>
    </w:p>
    <w:p w14:paraId="29A6EE0B"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Gaillard, J.-M., M. Festa-Bianchet, and N. G. Yoccoz. 1998. Population dynamics of large herbivores: variable recruitment with constant adult survival. Trends in Ecology &amp; Evolution 13:58-63.</w:t>
      </w:r>
    </w:p>
    <w:p w14:paraId="0406E0B6" w14:textId="77777777" w:rsidR="00D04B33" w:rsidRPr="00655B05" w:rsidRDefault="00D04B33" w:rsidP="00D04B33">
      <w:pPr>
        <w:ind w:left="720" w:hanging="720"/>
        <w:rPr>
          <w:rFonts w:ascii="Times New Roman" w:hAnsi="Times New Roman" w:cs="Times New Roman"/>
          <w:sz w:val="24"/>
          <w:szCs w:val="24"/>
        </w:rPr>
      </w:pPr>
      <w:r w:rsidRPr="00655B05">
        <w:rPr>
          <w:rFonts w:ascii="Times New Roman" w:hAnsi="Times New Roman" w:cs="Times New Roman"/>
          <w:sz w:val="24"/>
          <w:szCs w:val="24"/>
        </w:rPr>
        <w:t>Guthery, F. S. 2007. Deductive and inductive methods of accumulating reliable knowledge in wildlife science. The Journal of Wildlife Management 71:222-225.</w:t>
      </w:r>
    </w:p>
    <w:p w14:paraId="16E748E3"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Hiller. T.L., R.D. Applegate, and L.A. Powell. 2021. The social and political context of harvest management. In Pope, K.L. and Powell (eds). Harvest of Fish and Wildlife: New Paradigms for Sustainable Management. CRC Press, Boca Raton, Florida, USA. Pages 23-38.</w:t>
      </w:r>
    </w:p>
    <w:p w14:paraId="41E3EABB"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Howell, P. E., T. M. Terhune, and J. A. Martin. 2021. Edge density affects demography of an exploited grassland bird. Ecosphere 12:e03499.</w:t>
      </w:r>
    </w:p>
    <w:p w14:paraId="5FB0DF99" w14:textId="3B16A496"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Hovick, T. J., R. D. Elmore, B. Wallred, S. D. Fuhlendorf, and D. K. Dahlgren. 2014. Landscapes as a moderator of thermal extremes: a case study from an imperiled grouse. Ecosphere 5:1-12.</w:t>
      </w:r>
    </w:p>
    <w:p w14:paraId="4CECF2EB"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Hubbard, M. W., D. L. Garner, and E. E. Klaas. 1999. Wild turkey poult survival in southcentral Iowa. The Journal of Wildlife Management 63:199-203.</w:t>
      </w:r>
    </w:p>
    <w:p w14:paraId="1F7EDE5B"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Humberg, L. A., T. L. Devault, and O. E. Rhodes Jr. 2009. Survival and cause-specific mortality of wild turkeys in northern Indiana. The American Midland Naturalist 161:313-322.</w:t>
      </w:r>
    </w:p>
    <w:p w14:paraId="61250081"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Isabelle, J. L., A. B. Butler, C. Ruth, and D. K. Lowrey. 2018. Considerations for timing of spring wild turkey hunting seasons in the southeastern United States. Journal of the Southeastern Association of Fish and Wildlife Agencies 5:106-113.</w:t>
      </w:r>
    </w:p>
    <w:p w14:paraId="63913E96" w14:textId="0A330BE7"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Johnson, H. E., L. S. Mills, T. R. Stephenson, and J. D. Wehausen. 2010. Population‐specific vital rate contributions influence management of an endangered ungulate. Ecological Applications 20:1753-1765.</w:t>
      </w:r>
    </w:p>
    <w:p w14:paraId="679083D8"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Kane, D. F., R. O. Kimmel, and W. E. Faber. 2007. Winter survival of wild turkey females in central Minnesota. The Journal of Wildlife Management 71:1800-1807.</w:t>
      </w:r>
    </w:p>
    <w:p w14:paraId="561AE5A5" w14:textId="0DF7D29A"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lastRenderedPageBreak/>
        <w:t>Kennamer, J.E., M. Kennamer, and R. Brenneman. 1992. History. Pages 6–17 in J.G. Dickson, editor. The wild turkey biology and management. Stackpole Books, Harrisburg, Pennsylvania.</w:t>
      </w:r>
    </w:p>
    <w:p w14:paraId="77570E45" w14:textId="61CB7356" w:rsidR="00AF34C7" w:rsidRPr="00655B05" w:rsidRDefault="00AF34C7" w:rsidP="00D04B33">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Kilburg, E. L., C. E. Moorman, C. S. Deperno, D. Cobb, and C. A. Harper. 2014. Wild turkey nest survival and nest‐site selection in the presence of growing‐season prescribed fire. The Journal of Wildlife Management 78:1033-1039.</w:t>
      </w:r>
    </w:p>
    <w:p w14:paraId="60E8CD05"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Krebs, C. J., S. Boutin, R. Boonstra, A. Sinclair, J. Smith, M. R. Dale, K. Martin, and R. Turkington. 1995. Impact of food and predation on the snowshoe hare cycle. Science 269:1112-1115.</w:t>
      </w:r>
    </w:p>
    <w:p w14:paraId="5E0E301A" w14:textId="6B930B17"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Krebs, C. J. 2002. Two complementary paradigms for analysing population dynamics. Philosophical Transactions of the Royal Society of London. Series B: Biological Sciences 357:1211-1219.</w:t>
      </w:r>
    </w:p>
    <w:p w14:paraId="031D58FC" w14:textId="33E2907F" w:rsidR="007107BE" w:rsidRDefault="007107BE" w:rsidP="00D04B33">
      <w:pPr>
        <w:spacing w:before="240"/>
        <w:ind w:left="720" w:hanging="720"/>
        <w:rPr>
          <w:rFonts w:ascii="Times New Roman" w:hAnsi="Times New Roman" w:cs="Times New Roman"/>
          <w:sz w:val="24"/>
          <w:szCs w:val="24"/>
        </w:rPr>
      </w:pPr>
      <w:r w:rsidRPr="007107BE">
        <w:rPr>
          <w:rFonts w:ascii="Times New Roman" w:hAnsi="Times New Roman" w:cs="Times New Roman"/>
          <w:sz w:val="24"/>
          <w:szCs w:val="24"/>
        </w:rPr>
        <w:t>Kubečka, B. W., T. M. Terhune, and J. A. Martin. 2021. Brood success of northern bobwhite is biased by incomplete detectability during flush‐counts. Wildlife Biology 2021:wlb.00849.</w:t>
      </w:r>
    </w:p>
    <w:p w14:paraId="20942A30"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Kurzejeski, E. W., L. D. Vangilder, and J. B. Lewis. 1987. Survival of wild turkey hens in north Missouri. The Journal of Wildlife Management 51:188-193.</w:t>
      </w:r>
    </w:p>
    <w:p w14:paraId="751F6635" w14:textId="4B9D3B71" w:rsidR="0048316C" w:rsidRDefault="0048316C" w:rsidP="0048316C">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Lavoie, M., P. Blanchette, S. Larivière, and J.-P. Tremblay. 2017. Winter and summer weather modulate the demography of wild turkeys at the northern edge of the species distribution. Population Ecology 59:239-249.</w:t>
      </w:r>
    </w:p>
    <w:p w14:paraId="615835E0" w14:textId="628018F5"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 xml:space="preserve">Leopold, A. 1933. Game Management. </w:t>
      </w:r>
      <w:r w:rsidR="003C465A" w:rsidRPr="00655B05">
        <w:rPr>
          <w:rFonts w:ascii="Times New Roman" w:hAnsi="Times New Roman" w:cs="Times New Roman"/>
          <w:sz w:val="24"/>
          <w:szCs w:val="24"/>
        </w:rPr>
        <w:t>University</w:t>
      </w:r>
      <w:r w:rsidRPr="00655B05">
        <w:rPr>
          <w:rFonts w:ascii="Times New Roman" w:hAnsi="Times New Roman" w:cs="Times New Roman"/>
          <w:sz w:val="24"/>
          <w:szCs w:val="24"/>
        </w:rPr>
        <w:t xml:space="preserve"> of Wisconsin Press, Madison, </w:t>
      </w:r>
      <w:r w:rsidR="00BE589A" w:rsidRPr="00655B05">
        <w:rPr>
          <w:rFonts w:ascii="Times New Roman" w:hAnsi="Times New Roman" w:cs="Times New Roman"/>
          <w:sz w:val="24"/>
          <w:szCs w:val="24"/>
        </w:rPr>
        <w:t>Wisconsin</w:t>
      </w:r>
      <w:r w:rsidRPr="00655B05">
        <w:rPr>
          <w:rFonts w:ascii="Times New Roman" w:hAnsi="Times New Roman" w:cs="Times New Roman"/>
          <w:sz w:val="24"/>
          <w:szCs w:val="24"/>
        </w:rPr>
        <w:t>.</w:t>
      </w:r>
    </w:p>
    <w:p w14:paraId="6F2529D2"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Little, A. R., M. M. Streich, M. J. Chamberlain, L. M. Conner, and R. J. Warren. 2014. Eastern wild turkey reproductive ecology in frequently-burned longleaf pine savannas. Forest ecology and Management 331:180-187.</w:t>
      </w:r>
    </w:p>
    <w:p w14:paraId="1017C9D0"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Little, A. R., M. J. Chamberlain, L. M. Conner, and R. J. Warren. 2016. Habitat selection of wild turkeys in burned longleaf pine savannas. The Journal of Wildlife Management 80:1280-1289.</w:t>
      </w:r>
    </w:p>
    <w:p w14:paraId="52B051D3" w14:textId="1EBDBD22" w:rsidR="0048316C" w:rsidRPr="00655B05" w:rsidRDefault="0048316C" w:rsidP="00D04B33">
      <w:pPr>
        <w:spacing w:before="240"/>
        <w:ind w:left="720" w:hanging="720"/>
        <w:rPr>
          <w:rFonts w:ascii="Times New Roman" w:hAnsi="Times New Roman" w:cs="Times New Roman"/>
          <w:sz w:val="24"/>
          <w:szCs w:val="24"/>
        </w:rPr>
      </w:pPr>
      <w:r w:rsidRPr="0048316C">
        <w:rPr>
          <w:rFonts w:ascii="Times New Roman" w:hAnsi="Times New Roman" w:cs="Times New Roman"/>
          <w:sz w:val="24"/>
          <w:szCs w:val="24"/>
        </w:rPr>
        <w:t>Linden, M., and A. P. Møller. 1989. Cost of reproduction and covariation of life history traits in birds. Trends in Ecology &amp; Evolution 4:367-371.</w:t>
      </w:r>
    </w:p>
    <w:p w14:paraId="293DC1DF" w14:textId="3EA7135E"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Londe, D. W., R. D. Elmore, C. A. Davis, S. D. Fuhlendorf, T. J. Hovick, B. Luttbeg, and J. Rutledge. 2021. Weather Influences Multiple Components of Greater Prairie‐Chicken Reproduction. The Journal of Wildlife Management 85:121-134.</w:t>
      </w:r>
    </w:p>
    <w:p w14:paraId="5B78ABDB" w14:textId="1B577A8B" w:rsid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lastRenderedPageBreak/>
        <w:t>Lohr, A. K., J. A. Martin, G. T. Wann, B. S. Cohen, B. A. Collier, and M. J. Chamberlain. 2020. Behavioral strategies during incubation influence nest and female survival of Wild Turkeys. Ecology and Evolution 10:11752-11765.</w:t>
      </w:r>
    </w:p>
    <w:p w14:paraId="0F4097C4"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Lowrey, D.K., G.A. Hurst, S.R. Priest, and B.S. Weemy. 2000. Influences of selected weather variables on predation of wild turkey females and nest survival. Proceedings of the National Wild Turkey Symposium 8: 173-178.</w:t>
      </w:r>
    </w:p>
    <w:p w14:paraId="414350C4"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Martínez‐Padilla, J., S. M. Redpath, M. Zeineddine, and F. Mougeot. 2014. Insights into population ecology from long‐term studies of red grouse Lagopus lagopus scoticus. Journal of Animal Ecology 83:85-98.</w:t>
      </w:r>
    </w:p>
    <w:p w14:paraId="509B8152" w14:textId="77777777" w:rsidR="00F629BB" w:rsidRPr="00655B05" w:rsidRDefault="00F629BB" w:rsidP="00F629BB">
      <w:pPr>
        <w:spacing w:before="240"/>
        <w:ind w:left="720" w:hanging="720"/>
        <w:rPr>
          <w:rFonts w:ascii="Times New Roman" w:hAnsi="Times New Roman" w:cs="Times New Roman"/>
          <w:sz w:val="24"/>
          <w:szCs w:val="24"/>
        </w:rPr>
      </w:pPr>
      <w:r w:rsidRPr="00F629BB">
        <w:rPr>
          <w:rFonts w:ascii="Times New Roman" w:hAnsi="Times New Roman" w:cs="Times New Roman"/>
          <w:sz w:val="24"/>
          <w:szCs w:val="24"/>
        </w:rPr>
        <w:t>Mayfield, H. 1961. Nesting success calculated from exposure. The Wilson Bulletin</w:t>
      </w:r>
      <w:r>
        <w:rPr>
          <w:rFonts w:ascii="Times New Roman" w:hAnsi="Times New Roman" w:cs="Times New Roman"/>
          <w:sz w:val="24"/>
          <w:szCs w:val="24"/>
        </w:rPr>
        <w:t xml:space="preserve"> 73</w:t>
      </w:r>
      <w:r w:rsidRPr="00F629BB">
        <w:rPr>
          <w:rFonts w:ascii="Times New Roman" w:hAnsi="Times New Roman" w:cs="Times New Roman"/>
          <w:sz w:val="24"/>
          <w:szCs w:val="24"/>
        </w:rPr>
        <w:t>:255-261.</w:t>
      </w:r>
    </w:p>
    <w:p w14:paraId="4E7E575A" w14:textId="28E75376"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McConnell, M. D., A. P. Monroe, R. Chandler, W. E. Palmer, S. D. Wellendorf, L. W. Burger Jr, and J. A. Martin. 2018. Factors influencing Northern Bobwhite recruitment, with implications for population growth. The Auk: Ornithological Advances 135:1087-1099.</w:t>
      </w:r>
    </w:p>
    <w:p w14:paraId="5FEA03F7"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McCord, J. M., C. A. Harper, and C. H. Greenberg. 2014. Brood cover and food resources for wild turkeys following silvicultural treatments in mature upland hardwoods. Wildlife Society Bulletin 38:265-272.</w:t>
      </w:r>
    </w:p>
    <w:p w14:paraId="2FA706A1" w14:textId="17339C1B"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McGhee, J. D., J. Berkson, D. E. Steffen, and G. W. Norman. 2008. Density‐dependent harvest modeling for the eastern wild turkey. The Journal of Wildlife Management 72:196-203.</w:t>
      </w:r>
    </w:p>
    <w:p w14:paraId="238EB1CE"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Metzler, R. and D.W. Speake. 1985. Wild Turkey Poult Mortality Rates and their relationship to Brood habitat structure in Northeast Alabama. Proceedings of the National Wild Turkey Symposium 5: 103-113.</w:t>
      </w:r>
    </w:p>
    <w:p w14:paraId="35B6178B"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Mills, L. S., D. F. Doak, and M. J. Wisdom. 1999. Reliability of conservation actions based on elasticity analysis of matrix models. Conservation Biology 13:815-829.</w:t>
      </w:r>
    </w:p>
    <w:p w14:paraId="25B20D29" w14:textId="5433F2F3"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Mills, L. S., and M. S. Lindberg. 2002. Sensitivity analysis to evaluate the consequences of conservation actions. Population viability analysis. University of Chicago Press, Chicago, Illinois, USA</w:t>
      </w:r>
      <w:r w:rsidR="00BE589A">
        <w:rPr>
          <w:rFonts w:ascii="Times New Roman" w:hAnsi="Times New Roman" w:cs="Times New Roman"/>
          <w:sz w:val="24"/>
          <w:szCs w:val="24"/>
        </w:rPr>
        <w:t xml:space="preserve"> pg</w:t>
      </w:r>
      <w:r w:rsidRPr="00655B05">
        <w:rPr>
          <w:rFonts w:ascii="Times New Roman" w:hAnsi="Times New Roman" w:cs="Times New Roman"/>
          <w:sz w:val="24"/>
          <w:szCs w:val="24"/>
        </w:rPr>
        <w:t>:338-366.</w:t>
      </w:r>
    </w:p>
    <w:p w14:paraId="5FC243CC" w14:textId="2BF9C96F" w:rsidR="00F629BB" w:rsidRDefault="00F629BB" w:rsidP="00D04B33">
      <w:pPr>
        <w:spacing w:before="240"/>
        <w:ind w:left="720" w:hanging="720"/>
        <w:rPr>
          <w:rFonts w:ascii="Times New Roman" w:hAnsi="Times New Roman" w:cs="Times New Roman"/>
          <w:sz w:val="24"/>
          <w:szCs w:val="24"/>
        </w:rPr>
      </w:pPr>
      <w:r w:rsidRPr="00F629BB">
        <w:rPr>
          <w:rFonts w:ascii="Times New Roman" w:hAnsi="Times New Roman" w:cs="Times New Roman"/>
          <w:sz w:val="24"/>
          <w:szCs w:val="24"/>
        </w:rPr>
        <w:t>Miller, H. W., and D. H. Johnson. 1978. Interpreting the results of nesting studies. The Journal of Wildlife Management</w:t>
      </w:r>
      <w:r>
        <w:rPr>
          <w:rFonts w:ascii="Times New Roman" w:hAnsi="Times New Roman" w:cs="Times New Roman"/>
          <w:sz w:val="24"/>
          <w:szCs w:val="24"/>
        </w:rPr>
        <w:t xml:space="preserve"> 42</w:t>
      </w:r>
      <w:r w:rsidRPr="00F629BB">
        <w:rPr>
          <w:rFonts w:ascii="Times New Roman" w:hAnsi="Times New Roman" w:cs="Times New Roman"/>
          <w:sz w:val="24"/>
          <w:szCs w:val="24"/>
        </w:rPr>
        <w:t>:471-476.</w:t>
      </w:r>
    </w:p>
    <w:p w14:paraId="39B29C97" w14:textId="03D324C2" w:rsid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Miller, D. A., L. W. Burger, B. D. Leopold, and G. A. Hurst. 1998. Survival and cause-specific mortality of wild turkey hens in central Mississippi. The Journal of Wildlife Management:306-313.</w:t>
      </w:r>
    </w:p>
    <w:p w14:paraId="6C5BA746"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lastRenderedPageBreak/>
        <w:t>Moore, W. F., J. C. Kilgo, D. C. Guynn Jr, and J. R. Davis. 1993. Is spring wild turkey gobbler harvest additive or compensatory?. Proceedings of the Southeastern Association of Fish and Wildlife Agencies 62: 77-81.</w:t>
      </w:r>
    </w:p>
    <w:p w14:paraId="6B4EB29A"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Niedzielski, B., and J. Bowman. 2015. Survival and cause-specific mortality of the female eastern wild turkey at its northern range edge. Wildlife Research 41:545-551.</w:t>
      </w:r>
    </w:p>
    <w:p w14:paraId="3AAF9352" w14:textId="2548F482"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Norman, G. W., M. M. Conner, J. C. Pack, and G. C. White. 2004. Effects of fall hunting on survival of male wild turkeys in Virginia and West Virginia. The Journal of Wildlife Management 68:393-404.</w:t>
      </w:r>
    </w:p>
    <w:p w14:paraId="7CB377D1" w14:textId="65EFF1FC" w:rsidR="00D04B33" w:rsidRDefault="00D04B33" w:rsidP="003C465A">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Nguyen, L. P., J. Hamr, and G. H. Parker. 2003. Survival and reproduction of wild turkey hens in central Ontario. The Wilson Journal of Ornithology 115:131-139.</w:t>
      </w:r>
    </w:p>
    <w:p w14:paraId="7F48B0AC"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Norman, G. W., M. M. Conner, J. C. Pack, and G. C. White. 2004. Effects of fall hunting on survival of male wild turkeys in Virginia and West Virginia. The Journal of Wildlife Management 68:393-404.</w:t>
      </w:r>
    </w:p>
    <w:p w14:paraId="22AEC081" w14:textId="71A9767C"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Norman, G. W., J. C. Pack, C. I. Taylor, D. E. Steffen, and K. H. Pollock. 2001. Reproduction of eastern wild turkeys in Virginia and West Virginia. The Journal of Wildlife Management 65:1-9.</w:t>
      </w:r>
    </w:p>
    <w:p w14:paraId="0C0894A0" w14:textId="77777777" w:rsidR="00D04B33" w:rsidRPr="00655B05" w:rsidRDefault="00D04B33" w:rsidP="003C465A">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Orange, J. P., C. A. Davis, R. D. Elmore, E. P. Tanner, S. D. Fuhlendorf, and E. T. Thacker. 2016. Evaluating the efficacy of brood flush counts: A case study in two quail species. Western North American Naturalist 76:485-492.</w:t>
      </w:r>
    </w:p>
    <w:p w14:paraId="403A6FCE" w14:textId="09075984" w:rsidR="00D04B33" w:rsidRDefault="00D04B33" w:rsidP="003C465A">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Pack, J. C., G. W. Norman, C. I. Taylor, D. E. Steffen, D. A. Swanson, K. H. Pollock, and R. Alpizar-Jara. 1999. Effects of fall hunting on wild turkey populations in Virginia and West Virginia. The Journal of Wildlife Management:</w:t>
      </w:r>
      <w:r w:rsidR="00BE589A">
        <w:rPr>
          <w:rFonts w:ascii="Times New Roman" w:hAnsi="Times New Roman" w:cs="Times New Roman"/>
          <w:sz w:val="24"/>
          <w:szCs w:val="24"/>
        </w:rPr>
        <w:t xml:space="preserve"> </w:t>
      </w:r>
      <w:r w:rsidRPr="00655B05">
        <w:rPr>
          <w:rFonts w:ascii="Times New Roman" w:hAnsi="Times New Roman" w:cs="Times New Roman"/>
          <w:sz w:val="24"/>
          <w:szCs w:val="24"/>
        </w:rPr>
        <w:t>964-975.</w:t>
      </w:r>
    </w:p>
    <w:p w14:paraId="33C270D5"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Paisley, R. N., R. G. Wright, J. F. Kubisiak, and R. E. Rolley. 1998. Reproductive ecology of eastern wild turkeys in southwestern Wisconsin. The Journal of Wildlife Management:911-916.</w:t>
      </w:r>
    </w:p>
    <w:p w14:paraId="1CDFF5B9" w14:textId="604B47BE"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Parker, C., W. M. Schelsky, L. Garver, and J. P. Hoover. 2021. Pyrodiversity matters: Wild turkey habitat selection in a fire managed landscape. Forest ecology and Management 493:119227.</w:t>
      </w:r>
    </w:p>
    <w:p w14:paraId="44C2835C"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Petty, B.D., S.L. Locke, R.R. Lopez, M.J. Peterson, J.C. Cathey, and N.J. Silvey. 2005. Effects of feral Hog control on nest fate of eastern wild turkeys in the post oak savannah of Texas.  Proceedings of the National Wild Turkey Symposium 9: 169-172.</w:t>
      </w:r>
    </w:p>
    <w:p w14:paraId="75363C22" w14:textId="1D459162"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Pittman, H. T., and D. G. Krementz. 2016. Impacts of short-rotation early-growing season prescribed fire on a ground nesting bird in the Central Hardwoods Region of North America. Plos One 11:e0147317.</w:t>
      </w:r>
    </w:p>
    <w:p w14:paraId="56E28369"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lastRenderedPageBreak/>
        <w:t>Pollentier, C. D., S. D. Hull, and R. S. Lutz. 2014. Eastern wild turkey demography: sensitivity of vital rates between landscapes. The Journal of Wildlife Management 78:1372-1382.</w:t>
      </w:r>
    </w:p>
    <w:p w14:paraId="4AD83EBE" w14:textId="0E491F72"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Pollentier, C. D., R. S. Lutz, and D. Drake. 2017. Female wild turkey habitat selection in mixed forest‐agricultural landscapes. The Journal of Wildlife Management 81:487-497.</w:t>
      </w:r>
    </w:p>
    <w:p w14:paraId="26481243" w14:textId="35F15082" w:rsidR="00AF34C7" w:rsidRDefault="00AF34C7" w:rsidP="00D04B33">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Porter, W. F., G. C. Nelson, and K. Mattson. 1983. Effects of winter conditions on reproduction in a northern wild turkey population. The Journal of Wildlife Management 47:281-290.</w:t>
      </w:r>
    </w:p>
    <w:p w14:paraId="58BA6CEA" w14:textId="24B049EA" w:rsidR="00672423" w:rsidRDefault="00672423" w:rsidP="00D04B33">
      <w:pPr>
        <w:spacing w:before="240"/>
        <w:ind w:left="720" w:hanging="720"/>
        <w:rPr>
          <w:rFonts w:ascii="Times New Roman" w:hAnsi="Times New Roman" w:cs="Times New Roman"/>
          <w:sz w:val="24"/>
          <w:szCs w:val="24"/>
        </w:rPr>
      </w:pPr>
      <w:r w:rsidRPr="00672423">
        <w:rPr>
          <w:rFonts w:ascii="Times New Roman" w:hAnsi="Times New Roman" w:cs="Times New Roman"/>
          <w:sz w:val="24"/>
          <w:szCs w:val="24"/>
        </w:rPr>
        <w:t>Powell, L. A., N. J. Aebischer, S. C. Ludwig, and D. Baines. 2022. Retrospective comparisons of competing demographic models give clarity from ‘messy’</w:t>
      </w:r>
      <w:r>
        <w:rPr>
          <w:rFonts w:ascii="Times New Roman" w:hAnsi="Times New Roman" w:cs="Times New Roman"/>
          <w:sz w:val="24"/>
          <w:szCs w:val="24"/>
        </w:rPr>
        <w:t xml:space="preserve"> </w:t>
      </w:r>
      <w:r w:rsidRPr="00672423">
        <w:rPr>
          <w:rFonts w:ascii="Times New Roman" w:hAnsi="Times New Roman" w:cs="Times New Roman"/>
          <w:sz w:val="24"/>
          <w:szCs w:val="24"/>
        </w:rPr>
        <w:t>management on a Scottish grouse moor. Ecological Applications</w:t>
      </w:r>
      <w:r>
        <w:rPr>
          <w:rFonts w:ascii="Times New Roman" w:hAnsi="Times New Roman" w:cs="Times New Roman"/>
          <w:sz w:val="24"/>
          <w:szCs w:val="24"/>
        </w:rPr>
        <w:t xml:space="preserve"> 1</w:t>
      </w:r>
      <w:r w:rsidRPr="00672423">
        <w:rPr>
          <w:rFonts w:ascii="Times New Roman" w:hAnsi="Times New Roman" w:cs="Times New Roman"/>
          <w:sz w:val="24"/>
          <w:szCs w:val="24"/>
        </w:rPr>
        <w:t>:e2680.</w:t>
      </w:r>
    </w:p>
    <w:p w14:paraId="48903DF8" w14:textId="4BD2EB93" w:rsidR="00F629BB" w:rsidRPr="00655B05" w:rsidRDefault="00F629BB" w:rsidP="00D04B33">
      <w:pPr>
        <w:spacing w:before="240"/>
        <w:ind w:left="720" w:hanging="720"/>
        <w:rPr>
          <w:rFonts w:ascii="Times New Roman" w:hAnsi="Times New Roman" w:cs="Times New Roman"/>
          <w:sz w:val="24"/>
          <w:szCs w:val="24"/>
        </w:rPr>
      </w:pPr>
      <w:r w:rsidRPr="00F629BB">
        <w:rPr>
          <w:rFonts w:ascii="Times New Roman" w:hAnsi="Times New Roman" w:cs="Times New Roman"/>
          <w:sz w:val="24"/>
          <w:szCs w:val="24"/>
        </w:rPr>
        <w:t>Prugh, L. R., C. J. Stoner, C. W. Epps, W. T. Bean, W. J. Ripple, A. S. Laliberte, and J. S. Brashares. 2009. The rise of the mesopredator. BioScience 59:779-791.</w:t>
      </w:r>
    </w:p>
    <w:p w14:paraId="64EBD291" w14:textId="1BB8ED93"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Raithel, J. D., M. J. Kauffman, and D. H. Pletscher. 2007. Impact of spatial and temporal variation in calf survival on the growth of elk populations. The Journal of Wildlife Management 71:795-803.</w:t>
      </w:r>
    </w:p>
    <w:p w14:paraId="60EE48A6"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Reynolds, M.C. and D.A, Swanson. 2010. Survival of female wild turkeys in Southeastern Ohio. Proceedings of the National Wild Turkey Symposium 10:149-155.</w:t>
      </w:r>
    </w:p>
    <w:p w14:paraId="0EFE1B27" w14:textId="1DCFF1E5" w:rsidR="00452E65" w:rsidRPr="00452E65" w:rsidRDefault="00452E65" w:rsidP="00D04B33">
      <w:pPr>
        <w:spacing w:before="240"/>
        <w:ind w:left="720" w:hanging="720"/>
      </w:pPr>
      <w:r w:rsidRPr="00452E65">
        <w:rPr>
          <w:rFonts w:ascii="Times New Roman" w:hAnsi="Times New Roman" w:cs="Times New Roman"/>
          <w:sz w:val="24"/>
          <w:szCs w:val="24"/>
        </w:rPr>
        <w:t>Riley, S. J., J. K.,</w:t>
      </w:r>
      <w:r>
        <w:rPr>
          <w:rFonts w:ascii="Times New Roman" w:hAnsi="Times New Roman" w:cs="Times New Roman"/>
          <w:sz w:val="24"/>
          <w:szCs w:val="24"/>
        </w:rPr>
        <w:t xml:space="preserve"> </w:t>
      </w:r>
      <w:r w:rsidRPr="00452E65">
        <w:rPr>
          <w:rFonts w:ascii="Times New Roman" w:hAnsi="Times New Roman" w:cs="Times New Roman"/>
          <w:sz w:val="24"/>
          <w:szCs w:val="24"/>
        </w:rPr>
        <w:t xml:space="preserve">Ford, </w:t>
      </w:r>
      <w:r>
        <w:rPr>
          <w:rFonts w:ascii="Times New Roman" w:hAnsi="Times New Roman" w:cs="Times New Roman"/>
          <w:sz w:val="24"/>
          <w:szCs w:val="24"/>
        </w:rPr>
        <w:t xml:space="preserve">H. A., </w:t>
      </w:r>
      <w:r w:rsidRPr="00452E65">
        <w:rPr>
          <w:rFonts w:ascii="Times New Roman" w:hAnsi="Times New Roman" w:cs="Times New Roman"/>
          <w:sz w:val="24"/>
          <w:szCs w:val="24"/>
        </w:rPr>
        <w:t>Trieze</w:t>
      </w:r>
      <w:r>
        <w:rPr>
          <w:rFonts w:ascii="Times New Roman" w:hAnsi="Times New Roman" w:cs="Times New Roman"/>
          <w:sz w:val="24"/>
          <w:szCs w:val="24"/>
        </w:rPr>
        <w:t xml:space="preserve">nberg, and P. E., Lederle </w:t>
      </w:r>
      <w:r w:rsidRPr="00452E65">
        <w:rPr>
          <w:rFonts w:ascii="Times New Roman" w:hAnsi="Times New Roman" w:cs="Times New Roman"/>
          <w:sz w:val="24"/>
          <w:szCs w:val="24"/>
        </w:rPr>
        <w:t>201</w:t>
      </w:r>
      <w:r>
        <w:rPr>
          <w:rFonts w:ascii="Times New Roman" w:hAnsi="Times New Roman" w:cs="Times New Roman"/>
          <w:sz w:val="24"/>
          <w:szCs w:val="24"/>
        </w:rPr>
        <w:t>8</w:t>
      </w:r>
      <w:r w:rsidRPr="00452E65">
        <w:rPr>
          <w:rFonts w:ascii="Times New Roman" w:hAnsi="Times New Roman" w:cs="Times New Roman"/>
          <w:sz w:val="24"/>
          <w:szCs w:val="24"/>
        </w:rPr>
        <w:t>. Stakeholder trust in a state wildlife agency. The Journal of Wildlife Management 82</w:t>
      </w:r>
      <w:r>
        <w:rPr>
          <w:rFonts w:ascii="Times New Roman" w:hAnsi="Times New Roman" w:cs="Times New Roman"/>
          <w:sz w:val="24"/>
          <w:szCs w:val="24"/>
        </w:rPr>
        <w:t>:</w:t>
      </w:r>
      <w:r w:rsidRPr="00452E65">
        <w:rPr>
          <w:rFonts w:ascii="Times New Roman" w:hAnsi="Times New Roman" w:cs="Times New Roman"/>
          <w:sz w:val="24"/>
          <w:szCs w:val="24"/>
        </w:rPr>
        <w:t xml:space="preserve"> 1528-1535.</w:t>
      </w:r>
    </w:p>
    <w:p w14:paraId="45F9F2D2" w14:textId="77777777"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Roberts, S. D., and W. F. Porter. 1996. Importance of demographic parameters to annual changes in wild turkey abundance. Proceedings of the National Wild Turkey Symposium 7: 15–20.</w:t>
      </w:r>
    </w:p>
    <w:p w14:paraId="20E53C94"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Roberts, S. D., and W. F. Porter. 1998a. Influence of temperature and precipitation on survival of wild turkey poults. The Journal of Wildlife Management62:1499-1505.</w:t>
      </w:r>
    </w:p>
    <w:p w14:paraId="1551CEE3"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Roberts, S. D., and W. F. Porter. 1998b. Relation between weather and survival of wild turkey nests. The Journal of Wildlife Management 62:1492-1498.</w:t>
      </w:r>
    </w:p>
    <w:p w14:paraId="7E7A9B20" w14:textId="77777777" w:rsidR="00D04B33" w:rsidRPr="00655B05" w:rsidRDefault="00D04B33" w:rsidP="00D04B33">
      <w:pPr>
        <w:autoSpaceDE w:val="0"/>
        <w:autoSpaceDN w:val="0"/>
        <w:adjustRightInd w:val="0"/>
        <w:spacing w:before="240" w:after="0" w:line="240" w:lineRule="auto"/>
        <w:ind w:left="720" w:hanging="720"/>
        <w:rPr>
          <w:rFonts w:ascii="Times New Roman" w:hAnsi="Times New Roman" w:cs="Times New Roman"/>
          <w:sz w:val="24"/>
          <w:szCs w:val="24"/>
        </w:rPr>
      </w:pPr>
      <w:r w:rsidRPr="00655B05">
        <w:rPr>
          <w:rFonts w:ascii="Times New Roman" w:hAnsi="Times New Roman" w:cs="Times New Roman"/>
          <w:sz w:val="24"/>
          <w:szCs w:val="24"/>
        </w:rPr>
        <w:t>Rolley, R. E., J. F. Kubisiak, R. N. Paisley, and R. G. Wright. 1998. Wild turkey population dynamics in southwestern Wisconsin. The Journal of Wildlife Management 62:917-924.</w:t>
      </w:r>
    </w:p>
    <w:p w14:paraId="409E1176" w14:textId="77777777" w:rsidR="00D04B33" w:rsidRPr="00655B05" w:rsidRDefault="00D04B33" w:rsidP="00D04B33">
      <w:pPr>
        <w:autoSpaceDE w:val="0"/>
        <w:autoSpaceDN w:val="0"/>
        <w:adjustRightInd w:val="0"/>
        <w:spacing w:before="240" w:after="0" w:line="240" w:lineRule="auto"/>
        <w:ind w:left="720" w:hanging="720"/>
        <w:rPr>
          <w:rFonts w:ascii="Times New Roman" w:hAnsi="Times New Roman" w:cs="Times New Roman"/>
          <w:sz w:val="24"/>
          <w:szCs w:val="24"/>
        </w:rPr>
      </w:pPr>
      <w:r w:rsidRPr="00655B05">
        <w:rPr>
          <w:rFonts w:ascii="Times New Roman" w:hAnsi="Times New Roman" w:cs="Times New Roman"/>
          <w:sz w:val="24"/>
          <w:szCs w:val="24"/>
        </w:rPr>
        <w:t>Romesburg, H. C. 1981. Wildlife science: gaining reliable knowledge. The Journal of Wildlife Management 45:293-313.</w:t>
      </w:r>
    </w:p>
    <w:p w14:paraId="0B10B902" w14:textId="77777777" w:rsidR="00D04B33" w:rsidRPr="00655B05" w:rsidRDefault="00D04B33" w:rsidP="00D04B33">
      <w:pPr>
        <w:autoSpaceDE w:val="0"/>
        <w:autoSpaceDN w:val="0"/>
        <w:adjustRightInd w:val="0"/>
        <w:spacing w:before="240" w:after="0" w:line="240" w:lineRule="auto"/>
        <w:ind w:left="720" w:hanging="720"/>
        <w:rPr>
          <w:rFonts w:ascii="Times New Roman" w:hAnsi="Times New Roman" w:cs="Times New Roman"/>
          <w:sz w:val="24"/>
          <w:szCs w:val="24"/>
        </w:rPr>
      </w:pPr>
      <w:r w:rsidRPr="00655B05">
        <w:rPr>
          <w:rFonts w:ascii="Times New Roman" w:hAnsi="Times New Roman" w:cs="Times New Roman"/>
          <w:sz w:val="24"/>
          <w:szCs w:val="24"/>
        </w:rPr>
        <w:t>Runge, M. C., S. J. Converse, and J. E. Lyons. 2011. Which uncertainty? Using expert elicitation and expected value of information to design an adaptive program. Biological Conservation 144:1214-1223.</w:t>
      </w:r>
    </w:p>
    <w:p w14:paraId="1B962CBD" w14:textId="77777777" w:rsidR="00D04B33" w:rsidRPr="00655B05" w:rsidRDefault="00D04B33" w:rsidP="00D04B33">
      <w:pPr>
        <w:autoSpaceDE w:val="0"/>
        <w:autoSpaceDN w:val="0"/>
        <w:adjustRightInd w:val="0"/>
        <w:spacing w:before="240" w:after="0" w:line="240" w:lineRule="auto"/>
        <w:ind w:left="720" w:hanging="720"/>
        <w:rPr>
          <w:rFonts w:ascii="Times New Roman" w:hAnsi="Times New Roman" w:cs="Times New Roman"/>
          <w:sz w:val="24"/>
          <w:szCs w:val="24"/>
        </w:rPr>
      </w:pPr>
      <w:r w:rsidRPr="00655B05">
        <w:rPr>
          <w:rFonts w:ascii="Times New Roman" w:hAnsi="Times New Roman" w:cs="Times New Roman"/>
          <w:sz w:val="24"/>
          <w:szCs w:val="24"/>
        </w:rPr>
        <w:lastRenderedPageBreak/>
        <w:t>Runge, M. C. 2011. An introduction to adaptive management for threatened and endangered species. Journal of Fish and Wildlife Management 2:220-233.</w:t>
      </w:r>
    </w:p>
    <w:p w14:paraId="036E8051" w14:textId="413D51F5" w:rsidR="0048316C" w:rsidRDefault="0048316C" w:rsidP="00D04B33">
      <w:pPr>
        <w:autoSpaceDE w:val="0"/>
        <w:autoSpaceDN w:val="0"/>
        <w:adjustRightInd w:val="0"/>
        <w:spacing w:before="240" w:after="0" w:line="240" w:lineRule="auto"/>
        <w:ind w:left="720" w:hanging="720"/>
        <w:rPr>
          <w:rFonts w:ascii="Times New Roman" w:hAnsi="Times New Roman" w:cs="Times New Roman"/>
          <w:sz w:val="24"/>
          <w:szCs w:val="24"/>
        </w:rPr>
      </w:pPr>
      <w:r w:rsidRPr="0048316C">
        <w:rPr>
          <w:rFonts w:ascii="Times New Roman" w:hAnsi="Times New Roman" w:cs="Times New Roman"/>
          <w:sz w:val="24"/>
          <w:szCs w:val="24"/>
        </w:rPr>
        <w:t>Sæther, B.-E. 1988. Pattern of covariation between life-history traits of European birds. Nature 331:616-617.</w:t>
      </w:r>
    </w:p>
    <w:p w14:paraId="6D81023E" w14:textId="15963859" w:rsidR="00F629BB" w:rsidRDefault="00F629BB" w:rsidP="00D04B33">
      <w:pPr>
        <w:autoSpaceDE w:val="0"/>
        <w:autoSpaceDN w:val="0"/>
        <w:adjustRightInd w:val="0"/>
        <w:spacing w:before="240" w:after="0" w:line="240" w:lineRule="auto"/>
        <w:ind w:left="720" w:hanging="720"/>
        <w:rPr>
          <w:rFonts w:ascii="Times New Roman" w:hAnsi="Times New Roman" w:cs="Times New Roman"/>
          <w:sz w:val="24"/>
          <w:szCs w:val="24"/>
        </w:rPr>
      </w:pPr>
      <w:r w:rsidRPr="00F629BB">
        <w:rPr>
          <w:rFonts w:ascii="Times New Roman" w:hAnsi="Times New Roman" w:cs="Times New Roman"/>
          <w:sz w:val="24"/>
          <w:szCs w:val="24"/>
        </w:rPr>
        <w:t>Sandercock, B. K., W. E. Jensen, C. K. Williams, and R. D. Applegate. 2008. Demographic sensitivity of population change in northern bobwhite. The Journal of Wildlife Management 72:970-982.</w:t>
      </w:r>
    </w:p>
    <w:p w14:paraId="7668CF87" w14:textId="77777777" w:rsidR="00AF34C7" w:rsidRPr="00AF34C7" w:rsidRDefault="00AF34C7" w:rsidP="00AF34C7">
      <w:pPr>
        <w:autoSpaceDE w:val="0"/>
        <w:autoSpaceDN w:val="0"/>
        <w:adjustRightInd w:val="0"/>
        <w:spacing w:before="240" w:after="0" w:line="240" w:lineRule="auto"/>
        <w:ind w:left="720" w:hanging="720"/>
        <w:rPr>
          <w:rFonts w:ascii="Times New Roman" w:hAnsi="Times New Roman" w:cs="Times New Roman"/>
          <w:sz w:val="24"/>
          <w:szCs w:val="24"/>
        </w:rPr>
      </w:pPr>
      <w:r w:rsidRPr="00AF34C7">
        <w:rPr>
          <w:rFonts w:ascii="Times New Roman" w:hAnsi="Times New Roman" w:cs="Times New Roman"/>
          <w:sz w:val="24"/>
          <w:szCs w:val="24"/>
        </w:rPr>
        <w:t>Seiss, R.S, P.S. Phalen, G.A. Hurst. 1990. Wild turkey nesting habitat and success rate. Proceedings of the National Wild Turkey Symposium 6:18-24.</w:t>
      </w:r>
    </w:p>
    <w:p w14:paraId="6B3F0C2D" w14:textId="68786329" w:rsidR="00D04B33" w:rsidRDefault="00D04B33" w:rsidP="00D04B33">
      <w:pPr>
        <w:autoSpaceDE w:val="0"/>
        <w:autoSpaceDN w:val="0"/>
        <w:adjustRightInd w:val="0"/>
        <w:spacing w:before="240" w:after="0" w:line="240" w:lineRule="auto"/>
        <w:ind w:left="720" w:hanging="720"/>
        <w:rPr>
          <w:rFonts w:ascii="Times New Roman" w:hAnsi="Times New Roman" w:cs="Times New Roman"/>
          <w:sz w:val="24"/>
          <w:szCs w:val="24"/>
        </w:rPr>
      </w:pPr>
      <w:r w:rsidRPr="00655B05">
        <w:rPr>
          <w:rFonts w:ascii="Times New Roman" w:hAnsi="Times New Roman" w:cs="Times New Roman"/>
          <w:sz w:val="24"/>
          <w:szCs w:val="24"/>
        </w:rPr>
        <w:t>Sells, S. N., S. B. Bassing, K. J. Barker, S. C. Forshee, A. C. Keever, J. W. Goerz, and M. S. Mitchell. 2018. Increased scientific rigor will improve reliability of research and effectiveness of management. The Journal of Wildlife Management 82:485-494.</w:t>
      </w:r>
    </w:p>
    <w:p w14:paraId="4EBBE56F" w14:textId="77777777" w:rsidR="0048316C" w:rsidRPr="0048316C" w:rsidRDefault="0048316C" w:rsidP="00D04B33">
      <w:pPr>
        <w:autoSpaceDE w:val="0"/>
        <w:autoSpaceDN w:val="0"/>
        <w:adjustRightInd w:val="0"/>
        <w:spacing w:before="240" w:after="0" w:line="240" w:lineRule="auto"/>
        <w:ind w:left="720" w:hanging="720"/>
        <w:rPr>
          <w:rFonts w:ascii="Times New Roman" w:hAnsi="Times New Roman" w:cs="Times New Roman"/>
          <w:sz w:val="24"/>
          <w:szCs w:val="24"/>
        </w:rPr>
      </w:pPr>
      <w:r w:rsidRPr="0048316C">
        <w:rPr>
          <w:rFonts w:ascii="Times New Roman" w:hAnsi="Times New Roman" w:cs="Times New Roman"/>
          <w:sz w:val="24"/>
          <w:szCs w:val="24"/>
        </w:rPr>
        <w:t>Shields, R. D., and L. D. Flake. 2006. Survival and reproduction of translocated eastern wild turkeys in a sparsely wooded landscape in northeastern South Dakota. Western North American Naturalist 66:298-309.</w:t>
      </w:r>
    </w:p>
    <w:p w14:paraId="6CC2F90E" w14:textId="4FA6D811" w:rsidR="00D04B33" w:rsidRPr="00655B05" w:rsidRDefault="00D04B33" w:rsidP="00D04B33">
      <w:pPr>
        <w:autoSpaceDE w:val="0"/>
        <w:autoSpaceDN w:val="0"/>
        <w:adjustRightInd w:val="0"/>
        <w:spacing w:before="240" w:after="0" w:line="240" w:lineRule="auto"/>
        <w:ind w:left="720" w:hanging="720"/>
        <w:rPr>
          <w:rFonts w:ascii="Times New Roman" w:hAnsi="Times New Roman" w:cs="Times New Roman"/>
          <w:sz w:val="24"/>
          <w:szCs w:val="24"/>
        </w:rPr>
      </w:pPr>
      <w:r w:rsidRPr="00655B05">
        <w:rPr>
          <w:rFonts w:ascii="Times New Roman" w:hAnsi="Times New Roman" w:cs="Times New Roman"/>
          <w:sz w:val="24"/>
          <w:szCs w:val="24"/>
        </w:rPr>
        <w:t>Shipley, A. A., J. Cruz, and B. Zuckerberg. 2020. Personality differences in the selection of dynamic refugia have demographic consequences for a winter-adapted bird. Proceedings of the Royal Society B 287:20200609.</w:t>
      </w:r>
    </w:p>
    <w:p w14:paraId="0ED97EB5" w14:textId="77777777"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Sinclair, A.R.E. (1989) Population regulation of animals. Ecological Concepts (ed. J.M. Cherrett), pp. 197–241. Blackwell Scientific, Oxford, UK.</w:t>
      </w:r>
    </w:p>
    <w:p w14:paraId="48DE9987" w14:textId="77777777" w:rsidR="00D04B33" w:rsidRPr="00655B05" w:rsidRDefault="00D04B33" w:rsidP="00D04B33">
      <w:pPr>
        <w:spacing w:before="240"/>
        <w:ind w:left="720" w:hanging="720"/>
        <w:rPr>
          <w:rFonts w:ascii="Times New Roman" w:hAnsi="Times New Roman" w:cs="Times New Roman"/>
          <w:color w:val="1C1D1E"/>
          <w:sz w:val="24"/>
          <w:szCs w:val="24"/>
          <w:shd w:val="clear" w:color="auto" w:fill="EFEFF0"/>
        </w:rPr>
      </w:pPr>
      <w:r w:rsidRPr="00655B05">
        <w:rPr>
          <w:rFonts w:ascii="Times New Roman" w:hAnsi="Times New Roman" w:cs="Times New Roman"/>
          <w:sz w:val="24"/>
          <w:szCs w:val="24"/>
        </w:rPr>
        <w:t>Sibly, R. M., and J. Hone. 2002. Population growth rate and its determinants: an overview. Philosophical Transactions of the Royal Society of London. Series B: Biological Sciences 357:1153-1170.</w:t>
      </w:r>
    </w:p>
    <w:p w14:paraId="1EB4BD97"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Tanner, E. P., R. D. Elmore, S. D. Fuhlendorf, C. A. Davis, D. K. Dahlgren, and J. P. Orange. 2017. Extreme climatic events constrain space use and survival of a ground‐nesting bird. Global change biology 23:1832-1846.</w:t>
      </w:r>
    </w:p>
    <w:p w14:paraId="16DA12C3" w14:textId="77777777" w:rsidR="00D04B33" w:rsidRPr="00655B05"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Taylor, R. L., B. L. Walker, D. E. Naugle, and L. S. Mills. 2012. Managing multiple vital rates to maximize greater sage‐grouse population growth. The Journal of Wildlife Management 76:336-347.</w:t>
      </w:r>
    </w:p>
    <w:p w14:paraId="470E9290" w14:textId="77777777" w:rsidR="00D04B33" w:rsidRPr="00655B05" w:rsidRDefault="00D04B33" w:rsidP="00D04B33">
      <w:pPr>
        <w:spacing w:before="240"/>
        <w:ind w:left="720" w:hanging="720"/>
        <w:rPr>
          <w:rFonts w:ascii="Times New Roman" w:hAnsi="Times New Roman" w:cs="Times New Roman"/>
          <w:color w:val="1C1D1E"/>
          <w:sz w:val="24"/>
          <w:szCs w:val="24"/>
          <w:shd w:val="clear" w:color="auto" w:fill="EFEFF0"/>
        </w:rPr>
      </w:pPr>
      <w:r w:rsidRPr="00655B05">
        <w:rPr>
          <w:rFonts w:ascii="Times New Roman" w:hAnsi="Times New Roman" w:cs="Times New Roman"/>
          <w:sz w:val="24"/>
          <w:szCs w:val="24"/>
        </w:rPr>
        <w:t>Thogmartin, W. E., and J. E. Johnson. 1999. Reproduction in a declining population of wild turkeys in Arkansas. The Journal of Wildlife Management 63:1281-1290.</w:t>
      </w:r>
    </w:p>
    <w:p w14:paraId="15198258" w14:textId="1646CEAF"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Thogmartin, W. E., and B. A. Schaeffer. 2000. Landscape attributes associated with mortality events of wild turkeys in Arkansas. Wildlife Society Bulletin 28:865-874.</w:t>
      </w:r>
    </w:p>
    <w:p w14:paraId="21A945EE" w14:textId="0CD5A2EE" w:rsidR="0048316C" w:rsidRDefault="0048316C" w:rsidP="00D04B33">
      <w:pPr>
        <w:spacing w:before="240"/>
        <w:ind w:left="720" w:hanging="720"/>
        <w:rPr>
          <w:rFonts w:ascii="Times New Roman" w:hAnsi="Times New Roman" w:cs="Times New Roman"/>
          <w:sz w:val="24"/>
          <w:szCs w:val="24"/>
        </w:rPr>
      </w:pPr>
      <w:r w:rsidRPr="0048316C">
        <w:rPr>
          <w:rFonts w:ascii="Times New Roman" w:hAnsi="Times New Roman" w:cs="Times New Roman"/>
          <w:sz w:val="24"/>
          <w:szCs w:val="24"/>
        </w:rPr>
        <w:lastRenderedPageBreak/>
        <w:t>Tyl, R. M., C. T. Rota, and C. P. Lehman. 2020. Factors influencing productivity of eastern wild turkeys in northeastern South Dakota. Ecology and Evolution 10:8838-8854.</w:t>
      </w:r>
    </w:p>
    <w:p w14:paraId="0EAA3041" w14:textId="2F699E11"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Vander Haegen, W. M., M. W. Sayre, and W. E. Dodge. 1989. Winter use of agricultural habitats by wild turkeys in Massachusetts. The Journal of Wildlife Management 53:30-33.</w:t>
      </w:r>
    </w:p>
    <w:p w14:paraId="4A4ED5D0"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Vangilder, L. D., and E. W. Kurzejeski. 1995. Population ecology of the eastern wild turkey in northern Missouri. Wildlife Monographs 130:3-50.</w:t>
      </w:r>
    </w:p>
    <w:p w14:paraId="3209EFA0" w14:textId="6015AA9C" w:rsidR="00D04B33" w:rsidRDefault="00D04B33" w:rsidP="00D04B33">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Vangilder, L. D., E. W. Kurzejeski, V. L. Kimmel-Truitt, and J. B. Lewis. 1987. Reproductive parameters of wild turkey hens in north Missouri. The Journal of Wildlife Management 51:535-540.</w:t>
      </w:r>
    </w:p>
    <w:p w14:paraId="3A3F026E" w14:textId="1E4D150C" w:rsidR="00475C9B" w:rsidRDefault="00475C9B" w:rsidP="00D04B33">
      <w:pPr>
        <w:spacing w:before="240"/>
        <w:ind w:left="720" w:hanging="720"/>
        <w:rPr>
          <w:rFonts w:ascii="Times New Roman" w:hAnsi="Times New Roman" w:cs="Times New Roman"/>
          <w:sz w:val="24"/>
          <w:szCs w:val="24"/>
        </w:rPr>
      </w:pPr>
      <w:r w:rsidRPr="00475C9B">
        <w:rPr>
          <w:rFonts w:ascii="Times New Roman" w:hAnsi="Times New Roman" w:cs="Times New Roman"/>
          <w:sz w:val="24"/>
          <w:szCs w:val="24"/>
        </w:rPr>
        <w:t>Van Tienderen, P. H. 1995. Life cycle trade‐offs in matrix population models. Ecology 76:2482-2489.</w:t>
      </w:r>
    </w:p>
    <w:p w14:paraId="7868820D" w14:textId="5575EA28" w:rsidR="0048316C" w:rsidRPr="0048316C" w:rsidRDefault="0048316C" w:rsidP="00D04B33">
      <w:pPr>
        <w:spacing w:before="240"/>
        <w:ind w:left="720" w:hanging="720"/>
        <w:rPr>
          <w:rFonts w:ascii="Times New Roman" w:hAnsi="Times New Roman" w:cs="Times New Roman"/>
          <w:sz w:val="24"/>
          <w:szCs w:val="24"/>
        </w:rPr>
      </w:pPr>
      <w:r w:rsidRPr="0048316C">
        <w:rPr>
          <w:rFonts w:ascii="Times New Roman" w:hAnsi="Times New Roman" w:cs="Times New Roman"/>
          <w:sz w:val="24"/>
          <w:szCs w:val="24"/>
        </w:rPr>
        <w:t>Visser, M., and C. Lessells. 2001. The costs of egg production and incubation in great tits (Parus major). Proceedings of the Royal Society of London. Series B: Biological Sciences 268:1271-1277.</w:t>
      </w:r>
    </w:p>
    <w:p w14:paraId="423AA7F0" w14:textId="77777777" w:rsidR="00D04B33" w:rsidRPr="00655B05" w:rsidRDefault="00D04B33" w:rsidP="0048316C">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Wann, G. T., J. A. Martin, and M. J. Chamberlain. 2020. The influence of prescribed fire on wild turkeys in the Southeastern United States: A review and synthesis. Forest ecology and Management 455:117661</w:t>
      </w:r>
    </w:p>
    <w:p w14:paraId="14AD4AE1" w14:textId="1FF98C27" w:rsidR="00476F43" w:rsidRDefault="00476F43" w:rsidP="00476F43">
      <w:pPr>
        <w:spacing w:before="240"/>
        <w:ind w:left="720" w:hanging="720"/>
        <w:rPr>
          <w:rFonts w:ascii="Times New Roman" w:hAnsi="Times New Roman" w:cs="Times New Roman"/>
          <w:sz w:val="24"/>
          <w:szCs w:val="24"/>
        </w:rPr>
      </w:pPr>
      <w:r w:rsidRPr="00476F43">
        <w:rPr>
          <w:rFonts w:ascii="Times New Roman" w:hAnsi="Times New Roman" w:cs="Times New Roman"/>
          <w:sz w:val="24"/>
          <w:szCs w:val="24"/>
        </w:rPr>
        <w:t>Whitaker, D. M., J. C. Pack, G. W. Norman, D. F. Stauffer, and S. D. Klopfer. 2005. A range-wide meta-analysis of wild turkey nesting phenology and spring season opening dates. Proceedings of the National Wild Turkey Symposium 9:351–360.</w:t>
      </w:r>
    </w:p>
    <w:p w14:paraId="0ABB647D" w14:textId="6EF0D056" w:rsidR="007665E7" w:rsidRDefault="00D04B33" w:rsidP="00AF34C7">
      <w:pPr>
        <w:spacing w:before="240"/>
        <w:ind w:left="720" w:hanging="720"/>
        <w:rPr>
          <w:rFonts w:ascii="Times New Roman" w:hAnsi="Times New Roman" w:cs="Times New Roman"/>
          <w:sz w:val="24"/>
          <w:szCs w:val="24"/>
        </w:rPr>
      </w:pPr>
      <w:r w:rsidRPr="00655B05">
        <w:rPr>
          <w:rFonts w:ascii="Times New Roman" w:hAnsi="Times New Roman" w:cs="Times New Roman"/>
          <w:sz w:val="24"/>
          <w:szCs w:val="24"/>
        </w:rPr>
        <w:t>Williams, D. R., A. Balmford, and D. S. Wilcove. 2020. The past and future role of conservation science in saving biodiversity. Conservation Letters 13:e12720.</w:t>
      </w:r>
    </w:p>
    <w:p w14:paraId="5A2EA310"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Wood, J. D., B. S. Cohen, L. M. Conner, B. A. Collier, and M. J. Chamberlain. 2019. Nest and brood site selection of eastern wild turkeys. The Journal of Wildlife Management 83:192-204.</w:t>
      </w:r>
    </w:p>
    <w:p w14:paraId="47F3AE95"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t>Wright, R. G., R. N. Paisley, and J. F. Kubisiak. 1996. Survival of wild turkey hens in southwestern Wisconsin. The Journal of Wildlife Management 60:313-320.</w:t>
      </w:r>
    </w:p>
    <w:p w14:paraId="44E978C1" w14:textId="4F4A83C0" w:rsidR="007665E7" w:rsidRDefault="007665E7" w:rsidP="007665E7">
      <w:pPr>
        <w:spacing w:before="240"/>
        <w:ind w:left="720" w:hanging="720"/>
        <w:rPr>
          <w:rFonts w:ascii="Times New Roman" w:hAnsi="Times New Roman" w:cs="Times New Roman"/>
          <w:sz w:val="24"/>
          <w:szCs w:val="24"/>
        </w:rPr>
      </w:pPr>
      <w:r w:rsidRPr="007665E7">
        <w:rPr>
          <w:rFonts w:ascii="Times New Roman" w:hAnsi="Times New Roman" w:cs="Times New Roman"/>
          <w:sz w:val="24"/>
          <w:szCs w:val="24"/>
        </w:rPr>
        <w:t>Yarnall, M. J., A. R. Litt, C. P. Lehman, and J. J. Rotella. 2020. Precipitation and Reproduction are Negatively Associated with Female Turkey Survival. The Journal of Wildlife Management 84:1153-1163.</w:t>
      </w:r>
    </w:p>
    <w:p w14:paraId="2928041D" w14:textId="77777777" w:rsidR="00AF34C7" w:rsidRPr="00AF34C7" w:rsidRDefault="00AF34C7" w:rsidP="00AF34C7">
      <w:pPr>
        <w:spacing w:before="240"/>
        <w:ind w:left="720" w:hanging="720"/>
        <w:rPr>
          <w:rFonts w:ascii="Times New Roman" w:hAnsi="Times New Roman" w:cs="Times New Roman"/>
          <w:sz w:val="24"/>
          <w:szCs w:val="24"/>
        </w:rPr>
      </w:pPr>
      <w:r w:rsidRPr="00AF34C7">
        <w:rPr>
          <w:rFonts w:ascii="Times New Roman" w:hAnsi="Times New Roman" w:cs="Times New Roman"/>
          <w:sz w:val="24"/>
          <w:szCs w:val="24"/>
        </w:rPr>
        <w:lastRenderedPageBreak/>
        <w:t>Yeldell, N. A., B. S. Cohen, A. R. Little, B. A. Collier, and M. J. Chamberlain. 2017. Nest site selection and nest survival of eastern wild turkeys in a pyric landscape. The Journal of Wildlife Management 81:1073-1083.</w:t>
      </w:r>
    </w:p>
    <w:p w14:paraId="7D0878C7" w14:textId="00D790DC" w:rsidR="00714BEC" w:rsidRDefault="00D279CB" w:rsidP="00D279CB">
      <w:pPr>
        <w:rPr>
          <w:rFonts w:ascii="Times New Roman" w:hAnsi="Times New Roman" w:cs="Times New Roman"/>
          <w:sz w:val="24"/>
          <w:szCs w:val="24"/>
        </w:rPr>
      </w:pPr>
      <w:r>
        <w:rPr>
          <w:rFonts w:ascii="Times New Roman" w:hAnsi="Times New Roman" w:cs="Times New Roman"/>
          <w:sz w:val="24"/>
          <w:szCs w:val="24"/>
        </w:rPr>
        <w:br w:type="page"/>
      </w:r>
    </w:p>
    <w:p w14:paraId="26F9BDE6" w14:textId="37FF5E23" w:rsidR="00264C90" w:rsidRDefault="00D279CB" w:rsidP="005F717B">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lastRenderedPageBreak/>
        <w:t>Ta</w:t>
      </w:r>
      <w:r w:rsidR="005F717B">
        <w:rPr>
          <w:rFonts w:ascii="Times New Roman" w:hAnsi="Times New Roman" w:cs="Times New Roman"/>
          <w:sz w:val="24"/>
          <w:szCs w:val="24"/>
        </w:rPr>
        <w:t xml:space="preserve">ble 1. </w:t>
      </w:r>
      <w:r w:rsidR="00DA0787">
        <w:rPr>
          <w:rFonts w:ascii="Times New Roman" w:hAnsi="Times New Roman" w:cs="Times New Roman"/>
          <w:sz w:val="24"/>
          <w:szCs w:val="24"/>
        </w:rPr>
        <w:t>Range</w:t>
      </w:r>
      <w:r w:rsidR="00350774">
        <w:rPr>
          <w:rFonts w:ascii="Times New Roman" w:hAnsi="Times New Roman" w:cs="Times New Roman"/>
          <w:sz w:val="24"/>
          <w:szCs w:val="24"/>
        </w:rPr>
        <w:t>-wide p</w:t>
      </w:r>
      <w:r w:rsidR="005F717B" w:rsidRPr="000C7BB6">
        <w:rPr>
          <w:rFonts w:ascii="Times New Roman" w:eastAsia="Times New Roman" w:hAnsi="Times New Roman" w:cs="Times New Roman"/>
          <w:color w:val="000000"/>
          <w:sz w:val="24"/>
          <w:szCs w:val="24"/>
        </w:rPr>
        <w:t>rocess distributions</w:t>
      </w:r>
      <w:r w:rsidR="00C2748E">
        <w:rPr>
          <w:rFonts w:ascii="Times New Roman" w:eastAsia="Times New Roman" w:hAnsi="Times New Roman" w:cs="Times New Roman"/>
          <w:color w:val="000000"/>
          <w:sz w:val="24"/>
          <w:szCs w:val="24"/>
        </w:rPr>
        <w:t xml:space="preserve"> </w:t>
      </w:r>
      <w:r w:rsidR="00DE1627">
        <w:rPr>
          <w:rFonts w:ascii="Times New Roman" w:eastAsia="Times New Roman" w:hAnsi="Times New Roman" w:cs="Times New Roman"/>
          <w:color w:val="000000"/>
          <w:sz w:val="24"/>
          <w:szCs w:val="24"/>
        </w:rPr>
        <w:t xml:space="preserve">and number of </w:t>
      </w:r>
      <w:r w:rsidR="002C45FE">
        <w:rPr>
          <w:rFonts w:ascii="Times New Roman" w:eastAsia="Times New Roman" w:hAnsi="Times New Roman" w:cs="Times New Roman"/>
          <w:color w:val="000000"/>
          <w:sz w:val="24"/>
          <w:szCs w:val="24"/>
        </w:rPr>
        <w:t xml:space="preserve">vital rate </w:t>
      </w:r>
      <w:r w:rsidR="00DE1627">
        <w:rPr>
          <w:rFonts w:ascii="Times New Roman" w:eastAsia="Times New Roman" w:hAnsi="Times New Roman" w:cs="Times New Roman"/>
          <w:color w:val="000000"/>
          <w:sz w:val="24"/>
          <w:szCs w:val="24"/>
        </w:rPr>
        <w:t>estimates (</w:t>
      </w:r>
      <w:r w:rsidR="00DE1627" w:rsidRPr="00714BEC">
        <w:rPr>
          <w:rFonts w:ascii="Times New Roman" w:eastAsia="Times New Roman" w:hAnsi="Times New Roman" w:cs="Times New Roman"/>
          <w:i/>
          <w:iCs/>
          <w:color w:val="000000"/>
          <w:sz w:val="24"/>
          <w:szCs w:val="24"/>
        </w:rPr>
        <w:t>n</w:t>
      </w:r>
      <w:r w:rsidR="00DE1627">
        <w:rPr>
          <w:rFonts w:ascii="Times New Roman" w:eastAsia="Times New Roman" w:hAnsi="Times New Roman" w:cs="Times New Roman"/>
          <w:color w:val="000000"/>
          <w:sz w:val="24"/>
          <w:szCs w:val="24"/>
        </w:rPr>
        <w:t>)</w:t>
      </w:r>
      <w:r w:rsidR="002C45FE">
        <w:rPr>
          <w:rFonts w:ascii="Times New Roman" w:eastAsia="Times New Roman" w:hAnsi="Times New Roman" w:cs="Times New Roman"/>
          <w:color w:val="000000"/>
          <w:sz w:val="24"/>
          <w:szCs w:val="24"/>
        </w:rPr>
        <w:t xml:space="preserve"> used</w:t>
      </w:r>
      <w:r w:rsidR="00DE1627">
        <w:rPr>
          <w:rFonts w:ascii="Times New Roman" w:eastAsia="Times New Roman" w:hAnsi="Times New Roman" w:cs="Times New Roman"/>
          <w:color w:val="000000"/>
          <w:sz w:val="24"/>
          <w:szCs w:val="24"/>
        </w:rPr>
        <w:t xml:space="preserve"> </w:t>
      </w:r>
      <w:r w:rsidR="005F717B" w:rsidRPr="000C7BB6">
        <w:rPr>
          <w:rFonts w:ascii="Times New Roman" w:eastAsia="Times New Roman" w:hAnsi="Times New Roman" w:cs="Times New Roman"/>
          <w:color w:val="000000"/>
          <w:sz w:val="24"/>
          <w:szCs w:val="24"/>
        </w:rPr>
        <w:t xml:space="preserve">for </w:t>
      </w:r>
      <w:r w:rsidR="00D27DBD">
        <w:rPr>
          <w:rFonts w:ascii="Times New Roman" w:eastAsia="Times New Roman" w:hAnsi="Times New Roman" w:cs="Times New Roman"/>
          <w:color w:val="000000"/>
          <w:sz w:val="24"/>
          <w:szCs w:val="24"/>
        </w:rPr>
        <w:t xml:space="preserve">second year </w:t>
      </w:r>
      <w:r w:rsidR="00B44B79">
        <w:rPr>
          <w:rFonts w:ascii="Times New Roman" w:eastAsia="Times New Roman" w:hAnsi="Times New Roman" w:cs="Times New Roman"/>
          <w:color w:val="000000"/>
          <w:sz w:val="24"/>
          <w:szCs w:val="24"/>
        </w:rPr>
        <w:t xml:space="preserve">(SY) </w:t>
      </w:r>
      <w:r w:rsidR="00D27DBD">
        <w:rPr>
          <w:rFonts w:ascii="Times New Roman" w:eastAsia="Times New Roman" w:hAnsi="Times New Roman" w:cs="Times New Roman"/>
          <w:color w:val="000000"/>
          <w:sz w:val="24"/>
          <w:szCs w:val="24"/>
        </w:rPr>
        <w:t>and after second year</w:t>
      </w:r>
      <w:r w:rsidR="00B44B79">
        <w:rPr>
          <w:rFonts w:ascii="Times New Roman" w:eastAsia="Times New Roman" w:hAnsi="Times New Roman" w:cs="Times New Roman"/>
          <w:color w:val="000000"/>
          <w:sz w:val="24"/>
          <w:szCs w:val="24"/>
        </w:rPr>
        <w:t xml:space="preserve"> (ASY)</w:t>
      </w:r>
      <w:r w:rsidR="00D27DBD">
        <w:rPr>
          <w:rFonts w:ascii="Times New Roman" w:eastAsia="Times New Roman" w:hAnsi="Times New Roman" w:cs="Times New Roman"/>
          <w:color w:val="000000"/>
          <w:sz w:val="24"/>
          <w:szCs w:val="24"/>
        </w:rPr>
        <w:t xml:space="preserve"> adult </w:t>
      </w:r>
      <w:r w:rsidR="00961C94">
        <w:rPr>
          <w:rFonts w:ascii="Times New Roman" w:eastAsia="Times New Roman" w:hAnsi="Times New Roman" w:cs="Times New Roman"/>
          <w:color w:val="000000"/>
          <w:sz w:val="24"/>
          <w:szCs w:val="24"/>
        </w:rPr>
        <w:t xml:space="preserve">eastern wild turkey </w:t>
      </w:r>
      <w:r w:rsidR="005F717B" w:rsidRPr="000C7BB6">
        <w:rPr>
          <w:rFonts w:ascii="Times New Roman" w:eastAsia="Times New Roman" w:hAnsi="Times New Roman" w:cs="Times New Roman"/>
          <w:color w:val="000000"/>
          <w:sz w:val="24"/>
          <w:szCs w:val="24"/>
        </w:rPr>
        <w:t xml:space="preserve">in </w:t>
      </w:r>
      <w:r w:rsidR="00A566FF">
        <w:rPr>
          <w:rFonts w:ascii="Times New Roman" w:eastAsia="Times New Roman" w:hAnsi="Times New Roman" w:cs="Times New Roman"/>
          <w:color w:val="000000"/>
          <w:sz w:val="24"/>
          <w:szCs w:val="24"/>
        </w:rPr>
        <w:t>life-stage simulation analysis</w:t>
      </w:r>
      <w:r w:rsidR="005F717B" w:rsidRPr="000C7BB6">
        <w:rPr>
          <w:rFonts w:ascii="Times New Roman" w:eastAsia="Times New Roman" w:hAnsi="Times New Roman" w:cs="Times New Roman"/>
          <w:color w:val="000000"/>
          <w:sz w:val="24"/>
          <w:szCs w:val="24"/>
        </w:rPr>
        <w:t>.</w:t>
      </w:r>
      <w:r w:rsidR="00A566FF">
        <w:rPr>
          <w:rFonts w:ascii="Times New Roman" w:eastAsia="Times New Roman" w:hAnsi="Times New Roman" w:cs="Times New Roman"/>
          <w:color w:val="000000"/>
          <w:sz w:val="24"/>
          <w:szCs w:val="24"/>
        </w:rPr>
        <w:t xml:space="preserve"> </w:t>
      </w:r>
      <w:r w:rsidR="00DF0E5F">
        <w:rPr>
          <w:rFonts w:ascii="Times New Roman" w:eastAsia="Times New Roman" w:hAnsi="Times New Roman" w:cs="Times New Roman"/>
          <w:color w:val="000000"/>
          <w:sz w:val="24"/>
          <w:szCs w:val="24"/>
        </w:rPr>
        <w:t xml:space="preserve"> Ninety-five percent </w:t>
      </w:r>
      <w:r w:rsidR="007C1821">
        <w:rPr>
          <w:rFonts w:ascii="Times New Roman" w:eastAsia="Times New Roman" w:hAnsi="Times New Roman" w:cs="Times New Roman"/>
          <w:color w:val="000000"/>
          <w:sz w:val="24"/>
          <w:szCs w:val="24"/>
        </w:rPr>
        <w:t xml:space="preserve">of </w:t>
      </w:r>
      <w:r w:rsidR="00AE690C">
        <w:rPr>
          <w:rFonts w:ascii="Times New Roman" w:eastAsia="Times New Roman" w:hAnsi="Times New Roman" w:cs="Times New Roman"/>
          <w:color w:val="000000"/>
          <w:sz w:val="24"/>
          <w:szCs w:val="24"/>
        </w:rPr>
        <w:t xml:space="preserve">process </w:t>
      </w:r>
      <w:r w:rsidR="007C1821">
        <w:rPr>
          <w:rFonts w:ascii="Times New Roman" w:eastAsia="Times New Roman" w:hAnsi="Times New Roman" w:cs="Times New Roman"/>
          <w:color w:val="000000"/>
          <w:sz w:val="24"/>
          <w:szCs w:val="24"/>
        </w:rPr>
        <w:t>variation</w:t>
      </w:r>
      <w:r w:rsidR="008F66DE">
        <w:rPr>
          <w:rFonts w:ascii="Times New Roman" w:eastAsia="Times New Roman" w:hAnsi="Times New Roman" w:cs="Times New Roman"/>
          <w:color w:val="000000"/>
          <w:sz w:val="24"/>
          <w:szCs w:val="24"/>
        </w:rPr>
        <w:t xml:space="preserve"> </w:t>
      </w:r>
      <w:r w:rsidR="00AB0FDE">
        <w:rPr>
          <w:rFonts w:ascii="Times New Roman" w:eastAsia="Times New Roman" w:hAnsi="Times New Roman" w:cs="Times New Roman"/>
          <w:color w:val="000000"/>
          <w:sz w:val="24"/>
          <w:szCs w:val="24"/>
        </w:rPr>
        <w:t xml:space="preserve">is </w:t>
      </w:r>
      <w:r w:rsidR="008F66DE">
        <w:rPr>
          <w:rFonts w:ascii="Times New Roman" w:eastAsia="Times New Roman" w:hAnsi="Times New Roman" w:cs="Times New Roman"/>
          <w:color w:val="000000"/>
          <w:sz w:val="24"/>
          <w:szCs w:val="24"/>
        </w:rPr>
        <w:t>bounded by lower (</w:t>
      </w:r>
      <w:r w:rsidR="00AB0FDE">
        <w:rPr>
          <w:rFonts w:ascii="Times New Roman" w:eastAsia="Times New Roman" w:hAnsi="Times New Roman" w:cs="Times New Roman"/>
          <w:color w:val="000000"/>
          <w:sz w:val="24"/>
          <w:szCs w:val="24"/>
        </w:rPr>
        <w:t>2.5%</w:t>
      </w:r>
      <w:r w:rsidR="008F66DE">
        <w:rPr>
          <w:rFonts w:ascii="Times New Roman" w:eastAsia="Times New Roman" w:hAnsi="Times New Roman" w:cs="Times New Roman"/>
          <w:color w:val="000000"/>
          <w:sz w:val="24"/>
          <w:szCs w:val="24"/>
        </w:rPr>
        <w:t>) and upper (</w:t>
      </w:r>
      <w:r w:rsidR="00AB0FDE">
        <w:rPr>
          <w:rFonts w:ascii="Times New Roman" w:eastAsia="Times New Roman" w:hAnsi="Times New Roman" w:cs="Times New Roman"/>
          <w:color w:val="000000"/>
          <w:sz w:val="24"/>
          <w:szCs w:val="24"/>
        </w:rPr>
        <w:t>97.5%</w:t>
      </w:r>
      <w:r w:rsidR="008F66DE">
        <w:rPr>
          <w:rFonts w:ascii="Times New Roman" w:eastAsia="Times New Roman" w:hAnsi="Times New Roman" w:cs="Times New Roman"/>
          <w:color w:val="000000"/>
          <w:sz w:val="24"/>
          <w:szCs w:val="24"/>
        </w:rPr>
        <w:t>) per</w:t>
      </w:r>
      <w:r w:rsidR="00350774">
        <w:rPr>
          <w:rFonts w:ascii="Times New Roman" w:eastAsia="Times New Roman" w:hAnsi="Times New Roman" w:cs="Times New Roman"/>
          <w:color w:val="000000"/>
          <w:sz w:val="24"/>
          <w:szCs w:val="24"/>
        </w:rPr>
        <w:t>cen</w:t>
      </w:r>
      <w:r w:rsidR="008F66DE">
        <w:rPr>
          <w:rFonts w:ascii="Times New Roman" w:eastAsia="Times New Roman" w:hAnsi="Times New Roman" w:cs="Times New Roman"/>
          <w:color w:val="000000"/>
          <w:sz w:val="24"/>
          <w:szCs w:val="24"/>
        </w:rPr>
        <w:t>tiles.</w:t>
      </w:r>
      <w:r w:rsidR="006E236A">
        <w:rPr>
          <w:rFonts w:ascii="Times New Roman" w:eastAsia="Times New Roman" w:hAnsi="Times New Roman" w:cs="Times New Roman"/>
          <w:color w:val="000000"/>
          <w:sz w:val="24"/>
          <w:szCs w:val="24"/>
        </w:rPr>
        <w:t xml:space="preserve"> </w:t>
      </w:r>
      <w:r w:rsidR="00486AE3">
        <w:rPr>
          <w:rFonts w:ascii="Times New Roman" w:eastAsia="Times New Roman" w:hAnsi="Times New Roman" w:cs="Times New Roman"/>
          <w:color w:val="000000"/>
          <w:sz w:val="24"/>
          <w:szCs w:val="24"/>
        </w:rPr>
        <w:t xml:space="preserve">Process distributions based on data extracted from </w:t>
      </w:r>
      <w:r w:rsidR="00D74E6B">
        <w:rPr>
          <w:rFonts w:ascii="Times New Roman" w:eastAsia="Times New Roman" w:hAnsi="Times New Roman" w:cs="Times New Roman"/>
          <w:color w:val="000000"/>
          <w:sz w:val="24"/>
          <w:szCs w:val="24"/>
        </w:rPr>
        <w:t xml:space="preserve">eastern wild turkey vital rates published between </w:t>
      </w:r>
      <w:r w:rsidR="00D74E6B">
        <w:rPr>
          <w:rFonts w:ascii="Times New Roman" w:hAnsi="Times New Roman" w:cs="Times New Roman"/>
          <w:sz w:val="24"/>
          <w:szCs w:val="24"/>
        </w:rPr>
        <w:t xml:space="preserve">1970-2021. </w:t>
      </w:r>
    </w:p>
    <w:tbl>
      <w:tblPr>
        <w:tblStyle w:val="TableGrid"/>
        <w:tblW w:w="0" w:type="auto"/>
        <w:tblLook w:val="04A0" w:firstRow="1" w:lastRow="0" w:firstColumn="1" w:lastColumn="0" w:noHBand="0" w:noVBand="1"/>
      </w:tblPr>
      <w:tblGrid>
        <w:gridCol w:w="2107"/>
        <w:gridCol w:w="1129"/>
        <w:gridCol w:w="1070"/>
        <w:gridCol w:w="871"/>
        <w:gridCol w:w="1274"/>
        <w:gridCol w:w="923"/>
        <w:gridCol w:w="1027"/>
        <w:gridCol w:w="959"/>
      </w:tblGrid>
      <w:tr w:rsidR="00B86890" w:rsidRPr="00B86890" w14:paraId="56356C56" w14:textId="77777777" w:rsidTr="00203A00">
        <w:trPr>
          <w:trHeight w:val="320"/>
        </w:trPr>
        <w:tc>
          <w:tcPr>
            <w:tcW w:w="2107" w:type="dxa"/>
            <w:tcBorders>
              <w:top w:val="single" w:sz="4" w:space="0" w:color="auto"/>
              <w:left w:val="nil"/>
              <w:bottom w:val="single" w:sz="4" w:space="0" w:color="auto"/>
              <w:right w:val="nil"/>
            </w:tcBorders>
            <w:noWrap/>
            <w:hideMark/>
          </w:tcPr>
          <w:p w14:paraId="710C660C"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Vital Rate</w:t>
            </w:r>
          </w:p>
        </w:tc>
        <w:tc>
          <w:tcPr>
            <w:tcW w:w="1129" w:type="dxa"/>
            <w:tcBorders>
              <w:top w:val="single" w:sz="4" w:space="0" w:color="auto"/>
              <w:left w:val="nil"/>
              <w:bottom w:val="single" w:sz="4" w:space="0" w:color="auto"/>
              <w:right w:val="nil"/>
            </w:tcBorders>
            <w:noWrap/>
            <w:hideMark/>
          </w:tcPr>
          <w:p w14:paraId="03B3C19D" w14:textId="5BD0A6F9" w:rsidR="00B86890" w:rsidRPr="000A08D3" w:rsidRDefault="00B86890" w:rsidP="00B86890">
            <w:pPr>
              <w:rPr>
                <w:rFonts w:ascii="Times New Roman" w:hAnsi="Times New Roman" w:cs="Times New Roman"/>
                <w:b/>
                <w:bCs/>
                <w:sz w:val="24"/>
                <w:szCs w:val="24"/>
                <w:vertAlign w:val="superscript"/>
              </w:rPr>
            </w:pPr>
            <w:r w:rsidRPr="00B86890">
              <w:rPr>
                <w:rFonts w:ascii="Times New Roman" w:hAnsi="Times New Roman" w:cs="Times New Roman"/>
                <w:b/>
                <w:bCs/>
                <w:sz w:val="24"/>
                <w:szCs w:val="24"/>
              </w:rPr>
              <w:t>Age</w:t>
            </w:r>
            <w:r w:rsidR="002C45FE">
              <w:rPr>
                <w:rFonts w:ascii="Times New Roman" w:hAnsi="Times New Roman" w:cs="Times New Roman"/>
                <w:b/>
                <w:bCs/>
                <w:sz w:val="24"/>
                <w:szCs w:val="24"/>
              </w:rPr>
              <w:t xml:space="preserve"> of Hen</w:t>
            </w:r>
            <w:r w:rsidR="000A08D3">
              <w:rPr>
                <w:rFonts w:ascii="Times New Roman" w:hAnsi="Times New Roman" w:cs="Times New Roman"/>
                <w:b/>
                <w:bCs/>
                <w:sz w:val="24"/>
                <w:szCs w:val="24"/>
                <w:vertAlign w:val="superscript"/>
              </w:rPr>
              <w:t>1</w:t>
            </w:r>
          </w:p>
        </w:tc>
        <w:tc>
          <w:tcPr>
            <w:tcW w:w="1070" w:type="dxa"/>
            <w:tcBorders>
              <w:top w:val="single" w:sz="4" w:space="0" w:color="auto"/>
              <w:left w:val="nil"/>
              <w:bottom w:val="single" w:sz="4" w:space="0" w:color="auto"/>
              <w:right w:val="nil"/>
            </w:tcBorders>
            <w:noWrap/>
            <w:hideMark/>
          </w:tcPr>
          <w:p w14:paraId="22176334"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Nest Attempt</w:t>
            </w:r>
          </w:p>
        </w:tc>
        <w:tc>
          <w:tcPr>
            <w:tcW w:w="871" w:type="dxa"/>
            <w:tcBorders>
              <w:top w:val="single" w:sz="4" w:space="0" w:color="auto"/>
              <w:left w:val="nil"/>
              <w:bottom w:val="single" w:sz="4" w:space="0" w:color="auto"/>
              <w:right w:val="nil"/>
            </w:tcBorders>
            <w:noWrap/>
            <w:hideMark/>
          </w:tcPr>
          <w:p w14:paraId="76457A15"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Mean</w:t>
            </w:r>
          </w:p>
        </w:tc>
        <w:tc>
          <w:tcPr>
            <w:tcW w:w="1274" w:type="dxa"/>
            <w:tcBorders>
              <w:top w:val="single" w:sz="4" w:space="0" w:color="auto"/>
              <w:left w:val="nil"/>
              <w:bottom w:val="single" w:sz="4" w:space="0" w:color="auto"/>
              <w:right w:val="nil"/>
            </w:tcBorders>
            <w:noWrap/>
            <w:hideMark/>
          </w:tcPr>
          <w:p w14:paraId="626980AC"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Standard Deviation</w:t>
            </w:r>
          </w:p>
        </w:tc>
        <w:tc>
          <w:tcPr>
            <w:tcW w:w="923" w:type="dxa"/>
            <w:tcBorders>
              <w:top w:val="single" w:sz="4" w:space="0" w:color="auto"/>
              <w:left w:val="nil"/>
              <w:bottom w:val="single" w:sz="4" w:space="0" w:color="auto"/>
              <w:right w:val="nil"/>
            </w:tcBorders>
            <w:noWrap/>
            <w:hideMark/>
          </w:tcPr>
          <w:p w14:paraId="047A28DF"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2.5%</w:t>
            </w:r>
          </w:p>
        </w:tc>
        <w:tc>
          <w:tcPr>
            <w:tcW w:w="1027" w:type="dxa"/>
            <w:tcBorders>
              <w:top w:val="single" w:sz="4" w:space="0" w:color="auto"/>
              <w:left w:val="nil"/>
              <w:bottom w:val="single" w:sz="4" w:space="0" w:color="auto"/>
              <w:right w:val="nil"/>
            </w:tcBorders>
            <w:noWrap/>
            <w:hideMark/>
          </w:tcPr>
          <w:p w14:paraId="5D7E9314"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97.5%</w:t>
            </w:r>
          </w:p>
        </w:tc>
        <w:tc>
          <w:tcPr>
            <w:tcW w:w="959" w:type="dxa"/>
            <w:tcBorders>
              <w:top w:val="single" w:sz="4" w:space="0" w:color="auto"/>
              <w:left w:val="nil"/>
              <w:bottom w:val="single" w:sz="4" w:space="0" w:color="auto"/>
              <w:right w:val="nil"/>
            </w:tcBorders>
            <w:noWrap/>
            <w:hideMark/>
          </w:tcPr>
          <w:p w14:paraId="5BDD5C93" w14:textId="77777777" w:rsidR="00B86890" w:rsidRPr="00DE1627" w:rsidRDefault="00B86890" w:rsidP="00B86890">
            <w:pPr>
              <w:rPr>
                <w:rFonts w:ascii="Times New Roman" w:hAnsi="Times New Roman" w:cs="Times New Roman"/>
                <w:b/>
                <w:bCs/>
                <w:i/>
                <w:iCs/>
                <w:sz w:val="24"/>
                <w:szCs w:val="24"/>
              </w:rPr>
            </w:pPr>
            <w:r w:rsidRPr="00DE1627">
              <w:rPr>
                <w:rFonts w:ascii="Times New Roman" w:hAnsi="Times New Roman" w:cs="Times New Roman"/>
                <w:b/>
                <w:bCs/>
                <w:i/>
                <w:iCs/>
                <w:sz w:val="24"/>
                <w:szCs w:val="24"/>
              </w:rPr>
              <w:t>n</w:t>
            </w:r>
          </w:p>
        </w:tc>
      </w:tr>
      <w:tr w:rsidR="00B86890" w:rsidRPr="00B86890" w14:paraId="5229020A" w14:textId="77777777" w:rsidTr="00203A00">
        <w:trPr>
          <w:trHeight w:val="320"/>
        </w:trPr>
        <w:tc>
          <w:tcPr>
            <w:tcW w:w="2107" w:type="dxa"/>
            <w:tcBorders>
              <w:top w:val="single" w:sz="4" w:space="0" w:color="auto"/>
              <w:left w:val="nil"/>
              <w:bottom w:val="nil"/>
              <w:right w:val="nil"/>
            </w:tcBorders>
            <w:noWrap/>
            <w:hideMark/>
          </w:tcPr>
          <w:p w14:paraId="5A89FF86"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Clutch Size</w:t>
            </w:r>
          </w:p>
        </w:tc>
        <w:tc>
          <w:tcPr>
            <w:tcW w:w="1129" w:type="dxa"/>
            <w:tcBorders>
              <w:top w:val="single" w:sz="4" w:space="0" w:color="auto"/>
              <w:left w:val="nil"/>
              <w:bottom w:val="nil"/>
              <w:right w:val="nil"/>
            </w:tcBorders>
            <w:noWrap/>
            <w:hideMark/>
          </w:tcPr>
          <w:p w14:paraId="7B1CA12D" w14:textId="21ED56CE"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single" w:sz="4" w:space="0" w:color="auto"/>
              <w:left w:val="nil"/>
              <w:bottom w:val="nil"/>
              <w:right w:val="nil"/>
            </w:tcBorders>
            <w:noWrap/>
            <w:hideMark/>
          </w:tcPr>
          <w:p w14:paraId="146031F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w:t>
            </w:r>
          </w:p>
        </w:tc>
        <w:tc>
          <w:tcPr>
            <w:tcW w:w="871" w:type="dxa"/>
            <w:tcBorders>
              <w:top w:val="single" w:sz="4" w:space="0" w:color="auto"/>
              <w:left w:val="nil"/>
              <w:bottom w:val="nil"/>
              <w:right w:val="nil"/>
            </w:tcBorders>
            <w:noWrap/>
            <w:hideMark/>
          </w:tcPr>
          <w:p w14:paraId="4969728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10.72</w:t>
            </w:r>
          </w:p>
        </w:tc>
        <w:tc>
          <w:tcPr>
            <w:tcW w:w="1274" w:type="dxa"/>
            <w:tcBorders>
              <w:top w:val="single" w:sz="4" w:space="0" w:color="auto"/>
              <w:left w:val="nil"/>
              <w:bottom w:val="nil"/>
              <w:right w:val="nil"/>
            </w:tcBorders>
            <w:noWrap/>
            <w:hideMark/>
          </w:tcPr>
          <w:p w14:paraId="6D5B5572"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0.28</w:t>
            </w:r>
          </w:p>
        </w:tc>
        <w:tc>
          <w:tcPr>
            <w:tcW w:w="923" w:type="dxa"/>
            <w:tcBorders>
              <w:top w:val="single" w:sz="4" w:space="0" w:color="auto"/>
              <w:left w:val="nil"/>
              <w:bottom w:val="nil"/>
              <w:right w:val="nil"/>
            </w:tcBorders>
            <w:noWrap/>
            <w:hideMark/>
          </w:tcPr>
          <w:p w14:paraId="63E9DD4A"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10.16</w:t>
            </w:r>
          </w:p>
        </w:tc>
        <w:tc>
          <w:tcPr>
            <w:tcW w:w="1027" w:type="dxa"/>
            <w:tcBorders>
              <w:top w:val="single" w:sz="4" w:space="0" w:color="auto"/>
              <w:left w:val="nil"/>
              <w:bottom w:val="nil"/>
              <w:right w:val="nil"/>
            </w:tcBorders>
            <w:noWrap/>
            <w:hideMark/>
          </w:tcPr>
          <w:p w14:paraId="1DDB48DC"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11.27</w:t>
            </w:r>
          </w:p>
        </w:tc>
        <w:tc>
          <w:tcPr>
            <w:tcW w:w="959" w:type="dxa"/>
            <w:tcBorders>
              <w:top w:val="single" w:sz="4" w:space="0" w:color="auto"/>
              <w:left w:val="nil"/>
              <w:bottom w:val="nil"/>
              <w:right w:val="nil"/>
            </w:tcBorders>
            <w:noWrap/>
            <w:hideMark/>
          </w:tcPr>
          <w:p w14:paraId="0086E5C2"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6</w:t>
            </w:r>
          </w:p>
        </w:tc>
      </w:tr>
      <w:tr w:rsidR="00B86890" w:rsidRPr="00B86890" w14:paraId="5DAC5969" w14:textId="77777777" w:rsidTr="00203A00">
        <w:trPr>
          <w:trHeight w:val="320"/>
        </w:trPr>
        <w:tc>
          <w:tcPr>
            <w:tcW w:w="2107" w:type="dxa"/>
            <w:tcBorders>
              <w:top w:val="nil"/>
              <w:left w:val="nil"/>
              <w:bottom w:val="nil"/>
              <w:right w:val="nil"/>
            </w:tcBorders>
            <w:noWrap/>
            <w:hideMark/>
          </w:tcPr>
          <w:p w14:paraId="0A402D2D"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Clutch Size</w:t>
            </w:r>
          </w:p>
        </w:tc>
        <w:tc>
          <w:tcPr>
            <w:tcW w:w="1129" w:type="dxa"/>
            <w:tcBorders>
              <w:top w:val="nil"/>
              <w:left w:val="nil"/>
              <w:bottom w:val="nil"/>
              <w:right w:val="nil"/>
            </w:tcBorders>
            <w:noWrap/>
            <w:hideMark/>
          </w:tcPr>
          <w:p w14:paraId="5B11D9BC" w14:textId="2927F3F1"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56DAD89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w:t>
            </w:r>
          </w:p>
        </w:tc>
        <w:tc>
          <w:tcPr>
            <w:tcW w:w="871" w:type="dxa"/>
            <w:tcBorders>
              <w:top w:val="nil"/>
              <w:left w:val="nil"/>
              <w:bottom w:val="nil"/>
              <w:right w:val="nil"/>
            </w:tcBorders>
            <w:noWrap/>
            <w:hideMark/>
          </w:tcPr>
          <w:p w14:paraId="24B3E3C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10.91</w:t>
            </w:r>
          </w:p>
        </w:tc>
        <w:tc>
          <w:tcPr>
            <w:tcW w:w="1274" w:type="dxa"/>
            <w:tcBorders>
              <w:top w:val="nil"/>
              <w:left w:val="nil"/>
              <w:bottom w:val="nil"/>
              <w:right w:val="nil"/>
            </w:tcBorders>
            <w:noWrap/>
            <w:hideMark/>
          </w:tcPr>
          <w:p w14:paraId="24366213"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0.27</w:t>
            </w:r>
          </w:p>
        </w:tc>
        <w:tc>
          <w:tcPr>
            <w:tcW w:w="923" w:type="dxa"/>
            <w:tcBorders>
              <w:top w:val="nil"/>
              <w:left w:val="nil"/>
              <w:bottom w:val="nil"/>
              <w:right w:val="nil"/>
            </w:tcBorders>
            <w:noWrap/>
            <w:hideMark/>
          </w:tcPr>
          <w:p w14:paraId="555D3464"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10.37</w:t>
            </w:r>
          </w:p>
        </w:tc>
        <w:tc>
          <w:tcPr>
            <w:tcW w:w="1027" w:type="dxa"/>
            <w:tcBorders>
              <w:top w:val="nil"/>
              <w:left w:val="nil"/>
              <w:bottom w:val="nil"/>
              <w:right w:val="nil"/>
            </w:tcBorders>
            <w:noWrap/>
            <w:hideMark/>
          </w:tcPr>
          <w:p w14:paraId="73AFB0B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11.44</w:t>
            </w:r>
          </w:p>
        </w:tc>
        <w:tc>
          <w:tcPr>
            <w:tcW w:w="959" w:type="dxa"/>
            <w:tcBorders>
              <w:top w:val="nil"/>
              <w:left w:val="nil"/>
              <w:bottom w:val="nil"/>
              <w:right w:val="nil"/>
            </w:tcBorders>
            <w:noWrap/>
            <w:hideMark/>
          </w:tcPr>
          <w:p w14:paraId="361BA597"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6</w:t>
            </w:r>
          </w:p>
        </w:tc>
      </w:tr>
      <w:tr w:rsidR="00B86890" w:rsidRPr="00B86890" w14:paraId="25E7B697" w14:textId="77777777" w:rsidTr="00203A00">
        <w:trPr>
          <w:trHeight w:val="320"/>
        </w:trPr>
        <w:tc>
          <w:tcPr>
            <w:tcW w:w="2107" w:type="dxa"/>
            <w:tcBorders>
              <w:top w:val="nil"/>
              <w:left w:val="nil"/>
              <w:bottom w:val="nil"/>
              <w:right w:val="nil"/>
            </w:tcBorders>
            <w:noWrap/>
            <w:hideMark/>
          </w:tcPr>
          <w:p w14:paraId="37EEFCE4"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Clutch Size</w:t>
            </w:r>
          </w:p>
        </w:tc>
        <w:tc>
          <w:tcPr>
            <w:tcW w:w="1129" w:type="dxa"/>
            <w:tcBorders>
              <w:top w:val="nil"/>
              <w:left w:val="nil"/>
              <w:bottom w:val="nil"/>
              <w:right w:val="nil"/>
            </w:tcBorders>
            <w:noWrap/>
            <w:hideMark/>
          </w:tcPr>
          <w:p w14:paraId="6668984F" w14:textId="7CC6313D"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nil"/>
              <w:left w:val="nil"/>
              <w:bottom w:val="nil"/>
              <w:right w:val="nil"/>
            </w:tcBorders>
            <w:noWrap/>
            <w:hideMark/>
          </w:tcPr>
          <w:p w14:paraId="55A7F49A"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2</w:t>
            </w:r>
          </w:p>
        </w:tc>
        <w:tc>
          <w:tcPr>
            <w:tcW w:w="871" w:type="dxa"/>
            <w:tcBorders>
              <w:top w:val="nil"/>
              <w:left w:val="nil"/>
              <w:bottom w:val="nil"/>
              <w:right w:val="nil"/>
            </w:tcBorders>
            <w:noWrap/>
            <w:hideMark/>
          </w:tcPr>
          <w:p w14:paraId="275F92FC"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10.14</w:t>
            </w:r>
          </w:p>
        </w:tc>
        <w:tc>
          <w:tcPr>
            <w:tcW w:w="1274" w:type="dxa"/>
            <w:tcBorders>
              <w:top w:val="nil"/>
              <w:left w:val="nil"/>
              <w:bottom w:val="nil"/>
              <w:right w:val="nil"/>
            </w:tcBorders>
            <w:noWrap/>
            <w:hideMark/>
          </w:tcPr>
          <w:p w14:paraId="18969BA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0.54</w:t>
            </w:r>
          </w:p>
        </w:tc>
        <w:tc>
          <w:tcPr>
            <w:tcW w:w="923" w:type="dxa"/>
            <w:tcBorders>
              <w:top w:val="nil"/>
              <w:left w:val="nil"/>
              <w:bottom w:val="nil"/>
              <w:right w:val="nil"/>
            </w:tcBorders>
            <w:noWrap/>
            <w:hideMark/>
          </w:tcPr>
          <w:p w14:paraId="64DD06F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9.08</w:t>
            </w:r>
          </w:p>
        </w:tc>
        <w:tc>
          <w:tcPr>
            <w:tcW w:w="1027" w:type="dxa"/>
            <w:tcBorders>
              <w:top w:val="nil"/>
              <w:left w:val="nil"/>
              <w:bottom w:val="nil"/>
              <w:right w:val="nil"/>
            </w:tcBorders>
            <w:noWrap/>
            <w:hideMark/>
          </w:tcPr>
          <w:p w14:paraId="0E601FC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11.2</w:t>
            </w:r>
          </w:p>
        </w:tc>
        <w:tc>
          <w:tcPr>
            <w:tcW w:w="959" w:type="dxa"/>
            <w:tcBorders>
              <w:top w:val="nil"/>
              <w:left w:val="nil"/>
              <w:bottom w:val="nil"/>
              <w:right w:val="nil"/>
            </w:tcBorders>
            <w:noWrap/>
            <w:hideMark/>
          </w:tcPr>
          <w:p w14:paraId="18AFA8B4"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w:t>
            </w:r>
          </w:p>
        </w:tc>
      </w:tr>
      <w:tr w:rsidR="00B86890" w:rsidRPr="00B86890" w14:paraId="566ED402" w14:textId="77777777" w:rsidTr="00203A00">
        <w:trPr>
          <w:trHeight w:val="320"/>
        </w:trPr>
        <w:tc>
          <w:tcPr>
            <w:tcW w:w="2107" w:type="dxa"/>
            <w:tcBorders>
              <w:top w:val="nil"/>
              <w:left w:val="nil"/>
              <w:bottom w:val="nil"/>
              <w:right w:val="nil"/>
            </w:tcBorders>
            <w:noWrap/>
            <w:hideMark/>
          </w:tcPr>
          <w:p w14:paraId="45549759" w14:textId="5A5BDAB2" w:rsidR="00B86890" w:rsidRPr="00D27DBD" w:rsidRDefault="00B86890" w:rsidP="00B86890">
            <w:pPr>
              <w:rPr>
                <w:rFonts w:ascii="Times New Roman" w:hAnsi="Times New Roman" w:cs="Times New Roman"/>
                <w:b/>
                <w:bCs/>
                <w:sz w:val="24"/>
                <w:szCs w:val="24"/>
                <w:vertAlign w:val="superscript"/>
              </w:rPr>
            </w:pPr>
            <w:r w:rsidRPr="00B86890">
              <w:rPr>
                <w:rFonts w:ascii="Times New Roman" w:hAnsi="Times New Roman" w:cs="Times New Roman"/>
                <w:b/>
                <w:bCs/>
                <w:sz w:val="24"/>
                <w:szCs w:val="24"/>
              </w:rPr>
              <w:t>Clutch Size</w:t>
            </w:r>
            <w:r w:rsidR="000A08D3">
              <w:rPr>
                <w:rFonts w:ascii="Times New Roman" w:hAnsi="Times New Roman" w:cs="Times New Roman"/>
                <w:b/>
                <w:bCs/>
                <w:sz w:val="24"/>
                <w:szCs w:val="24"/>
                <w:vertAlign w:val="superscript"/>
              </w:rPr>
              <w:t>2</w:t>
            </w:r>
          </w:p>
        </w:tc>
        <w:tc>
          <w:tcPr>
            <w:tcW w:w="1129" w:type="dxa"/>
            <w:tcBorders>
              <w:top w:val="nil"/>
              <w:left w:val="nil"/>
              <w:bottom w:val="nil"/>
              <w:right w:val="nil"/>
            </w:tcBorders>
            <w:noWrap/>
            <w:hideMark/>
          </w:tcPr>
          <w:p w14:paraId="593EF8AA" w14:textId="10E1C5B2"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5FD6689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2</w:t>
            </w:r>
          </w:p>
        </w:tc>
        <w:tc>
          <w:tcPr>
            <w:tcW w:w="871" w:type="dxa"/>
            <w:tcBorders>
              <w:top w:val="nil"/>
              <w:left w:val="nil"/>
              <w:bottom w:val="nil"/>
              <w:right w:val="nil"/>
            </w:tcBorders>
            <w:noWrap/>
            <w:hideMark/>
          </w:tcPr>
          <w:p w14:paraId="3F77A36D"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10.68</w:t>
            </w:r>
          </w:p>
        </w:tc>
        <w:tc>
          <w:tcPr>
            <w:tcW w:w="1274" w:type="dxa"/>
            <w:tcBorders>
              <w:top w:val="nil"/>
              <w:left w:val="nil"/>
              <w:bottom w:val="nil"/>
              <w:right w:val="nil"/>
            </w:tcBorders>
            <w:noWrap/>
            <w:hideMark/>
          </w:tcPr>
          <w:p w14:paraId="6BC5716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1.18</w:t>
            </w:r>
          </w:p>
        </w:tc>
        <w:tc>
          <w:tcPr>
            <w:tcW w:w="923" w:type="dxa"/>
            <w:tcBorders>
              <w:top w:val="nil"/>
              <w:left w:val="nil"/>
              <w:bottom w:val="nil"/>
              <w:right w:val="nil"/>
            </w:tcBorders>
            <w:noWrap/>
            <w:hideMark/>
          </w:tcPr>
          <w:p w14:paraId="109B557B"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8.36</w:t>
            </w:r>
          </w:p>
        </w:tc>
        <w:tc>
          <w:tcPr>
            <w:tcW w:w="1027" w:type="dxa"/>
            <w:tcBorders>
              <w:top w:val="nil"/>
              <w:left w:val="nil"/>
              <w:bottom w:val="nil"/>
              <w:right w:val="nil"/>
            </w:tcBorders>
            <w:noWrap/>
            <w:hideMark/>
          </w:tcPr>
          <w:p w14:paraId="322B0ED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12.99</w:t>
            </w:r>
          </w:p>
        </w:tc>
        <w:tc>
          <w:tcPr>
            <w:tcW w:w="959" w:type="dxa"/>
            <w:tcBorders>
              <w:top w:val="nil"/>
              <w:left w:val="nil"/>
              <w:bottom w:val="nil"/>
              <w:right w:val="nil"/>
            </w:tcBorders>
            <w:noWrap/>
            <w:hideMark/>
          </w:tcPr>
          <w:p w14:paraId="38E57964"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w:t>
            </w:r>
          </w:p>
        </w:tc>
      </w:tr>
      <w:tr w:rsidR="00B86890" w:rsidRPr="00B86890" w14:paraId="5B5710EC" w14:textId="77777777" w:rsidTr="00203A00">
        <w:trPr>
          <w:trHeight w:val="320"/>
        </w:trPr>
        <w:tc>
          <w:tcPr>
            <w:tcW w:w="2107" w:type="dxa"/>
            <w:tcBorders>
              <w:top w:val="nil"/>
              <w:left w:val="nil"/>
              <w:bottom w:val="nil"/>
              <w:right w:val="nil"/>
            </w:tcBorders>
            <w:noWrap/>
            <w:hideMark/>
          </w:tcPr>
          <w:p w14:paraId="74C83308"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Hatching Rate</w:t>
            </w:r>
          </w:p>
        </w:tc>
        <w:tc>
          <w:tcPr>
            <w:tcW w:w="1129" w:type="dxa"/>
            <w:tcBorders>
              <w:top w:val="nil"/>
              <w:left w:val="nil"/>
              <w:bottom w:val="nil"/>
              <w:right w:val="nil"/>
            </w:tcBorders>
            <w:noWrap/>
            <w:hideMark/>
          </w:tcPr>
          <w:p w14:paraId="3F5A9FBC" w14:textId="4069E7C6"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nil"/>
              <w:left w:val="nil"/>
              <w:bottom w:val="nil"/>
              <w:right w:val="nil"/>
            </w:tcBorders>
            <w:noWrap/>
            <w:hideMark/>
          </w:tcPr>
          <w:p w14:paraId="12AEC372"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w:t>
            </w:r>
          </w:p>
        </w:tc>
        <w:tc>
          <w:tcPr>
            <w:tcW w:w="871" w:type="dxa"/>
            <w:tcBorders>
              <w:top w:val="nil"/>
              <w:left w:val="nil"/>
              <w:bottom w:val="nil"/>
              <w:right w:val="nil"/>
            </w:tcBorders>
            <w:noWrap/>
            <w:hideMark/>
          </w:tcPr>
          <w:p w14:paraId="558C9F37"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0.83</w:t>
            </w:r>
          </w:p>
        </w:tc>
        <w:tc>
          <w:tcPr>
            <w:tcW w:w="1274" w:type="dxa"/>
            <w:tcBorders>
              <w:top w:val="nil"/>
              <w:left w:val="nil"/>
              <w:bottom w:val="nil"/>
              <w:right w:val="nil"/>
            </w:tcBorders>
            <w:noWrap/>
            <w:hideMark/>
          </w:tcPr>
          <w:p w14:paraId="0EC4E0AB"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w:t>
            </w:r>
          </w:p>
        </w:tc>
        <w:tc>
          <w:tcPr>
            <w:tcW w:w="923" w:type="dxa"/>
            <w:tcBorders>
              <w:top w:val="nil"/>
              <w:left w:val="nil"/>
              <w:bottom w:val="nil"/>
              <w:right w:val="nil"/>
            </w:tcBorders>
            <w:noWrap/>
            <w:hideMark/>
          </w:tcPr>
          <w:p w14:paraId="31EBB1E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0.62</w:t>
            </w:r>
          </w:p>
        </w:tc>
        <w:tc>
          <w:tcPr>
            <w:tcW w:w="1027" w:type="dxa"/>
            <w:tcBorders>
              <w:top w:val="nil"/>
              <w:left w:val="nil"/>
              <w:bottom w:val="nil"/>
              <w:right w:val="nil"/>
            </w:tcBorders>
            <w:noWrap/>
            <w:hideMark/>
          </w:tcPr>
          <w:p w14:paraId="3A13A93B"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0.99</w:t>
            </w:r>
          </w:p>
        </w:tc>
        <w:tc>
          <w:tcPr>
            <w:tcW w:w="959" w:type="dxa"/>
            <w:tcBorders>
              <w:top w:val="nil"/>
              <w:left w:val="nil"/>
              <w:bottom w:val="nil"/>
              <w:right w:val="nil"/>
            </w:tcBorders>
            <w:noWrap/>
            <w:hideMark/>
          </w:tcPr>
          <w:p w14:paraId="1F500185"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4</w:t>
            </w:r>
          </w:p>
        </w:tc>
      </w:tr>
      <w:tr w:rsidR="00B86890" w:rsidRPr="00B86890" w14:paraId="00E7FABE" w14:textId="77777777" w:rsidTr="00203A00">
        <w:trPr>
          <w:trHeight w:val="320"/>
        </w:trPr>
        <w:tc>
          <w:tcPr>
            <w:tcW w:w="2107" w:type="dxa"/>
            <w:tcBorders>
              <w:top w:val="nil"/>
              <w:left w:val="nil"/>
              <w:bottom w:val="nil"/>
              <w:right w:val="nil"/>
            </w:tcBorders>
            <w:noWrap/>
            <w:hideMark/>
          </w:tcPr>
          <w:p w14:paraId="3631241F"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Hatching Rate</w:t>
            </w:r>
          </w:p>
        </w:tc>
        <w:tc>
          <w:tcPr>
            <w:tcW w:w="1129" w:type="dxa"/>
            <w:tcBorders>
              <w:top w:val="nil"/>
              <w:left w:val="nil"/>
              <w:bottom w:val="nil"/>
              <w:right w:val="nil"/>
            </w:tcBorders>
            <w:noWrap/>
            <w:hideMark/>
          </w:tcPr>
          <w:p w14:paraId="164392CE" w14:textId="39ED73EB"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39639EA3"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w:t>
            </w:r>
          </w:p>
        </w:tc>
        <w:tc>
          <w:tcPr>
            <w:tcW w:w="871" w:type="dxa"/>
            <w:tcBorders>
              <w:top w:val="nil"/>
              <w:left w:val="nil"/>
              <w:bottom w:val="nil"/>
              <w:right w:val="nil"/>
            </w:tcBorders>
            <w:noWrap/>
            <w:hideMark/>
          </w:tcPr>
          <w:p w14:paraId="3DC996BA"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0.83</w:t>
            </w:r>
          </w:p>
        </w:tc>
        <w:tc>
          <w:tcPr>
            <w:tcW w:w="1274" w:type="dxa"/>
            <w:tcBorders>
              <w:top w:val="nil"/>
              <w:left w:val="nil"/>
              <w:bottom w:val="nil"/>
              <w:right w:val="nil"/>
            </w:tcBorders>
            <w:noWrap/>
            <w:hideMark/>
          </w:tcPr>
          <w:p w14:paraId="79A82A4B"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0.09</w:t>
            </w:r>
          </w:p>
        </w:tc>
        <w:tc>
          <w:tcPr>
            <w:tcW w:w="923" w:type="dxa"/>
            <w:tcBorders>
              <w:top w:val="nil"/>
              <w:left w:val="nil"/>
              <w:bottom w:val="nil"/>
              <w:right w:val="nil"/>
            </w:tcBorders>
            <w:noWrap/>
            <w:hideMark/>
          </w:tcPr>
          <w:p w14:paraId="436B7F73"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0.64</w:t>
            </w:r>
          </w:p>
        </w:tc>
        <w:tc>
          <w:tcPr>
            <w:tcW w:w="1027" w:type="dxa"/>
            <w:tcBorders>
              <w:top w:val="nil"/>
              <w:left w:val="nil"/>
              <w:bottom w:val="nil"/>
              <w:right w:val="nil"/>
            </w:tcBorders>
            <w:noWrap/>
            <w:hideMark/>
          </w:tcPr>
          <w:p w14:paraId="0E053087"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0.98</w:t>
            </w:r>
          </w:p>
        </w:tc>
        <w:tc>
          <w:tcPr>
            <w:tcW w:w="959" w:type="dxa"/>
            <w:tcBorders>
              <w:top w:val="nil"/>
              <w:left w:val="nil"/>
              <w:bottom w:val="nil"/>
              <w:right w:val="nil"/>
            </w:tcBorders>
            <w:noWrap/>
            <w:hideMark/>
          </w:tcPr>
          <w:p w14:paraId="7823650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4</w:t>
            </w:r>
          </w:p>
        </w:tc>
      </w:tr>
      <w:tr w:rsidR="00B86890" w:rsidRPr="00B86890" w14:paraId="5055951D" w14:textId="77777777" w:rsidTr="00203A00">
        <w:trPr>
          <w:trHeight w:val="320"/>
        </w:trPr>
        <w:tc>
          <w:tcPr>
            <w:tcW w:w="2107" w:type="dxa"/>
            <w:tcBorders>
              <w:top w:val="nil"/>
              <w:left w:val="nil"/>
              <w:bottom w:val="nil"/>
              <w:right w:val="nil"/>
            </w:tcBorders>
            <w:noWrap/>
            <w:hideMark/>
          </w:tcPr>
          <w:p w14:paraId="5E8AF0DC"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Nest Initiation</w:t>
            </w:r>
          </w:p>
        </w:tc>
        <w:tc>
          <w:tcPr>
            <w:tcW w:w="1129" w:type="dxa"/>
            <w:tcBorders>
              <w:top w:val="nil"/>
              <w:left w:val="nil"/>
              <w:bottom w:val="nil"/>
              <w:right w:val="nil"/>
            </w:tcBorders>
            <w:noWrap/>
            <w:hideMark/>
          </w:tcPr>
          <w:p w14:paraId="13471DB7" w14:textId="6584C1CE"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nil"/>
              <w:left w:val="nil"/>
              <w:bottom w:val="nil"/>
              <w:right w:val="nil"/>
            </w:tcBorders>
            <w:noWrap/>
            <w:hideMark/>
          </w:tcPr>
          <w:p w14:paraId="2A4BA2BD"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w:t>
            </w:r>
          </w:p>
        </w:tc>
        <w:tc>
          <w:tcPr>
            <w:tcW w:w="871" w:type="dxa"/>
            <w:tcBorders>
              <w:top w:val="nil"/>
              <w:left w:val="nil"/>
              <w:bottom w:val="nil"/>
              <w:right w:val="nil"/>
            </w:tcBorders>
            <w:noWrap/>
            <w:hideMark/>
          </w:tcPr>
          <w:p w14:paraId="32AEFB6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0.73</w:t>
            </w:r>
          </w:p>
        </w:tc>
        <w:tc>
          <w:tcPr>
            <w:tcW w:w="1274" w:type="dxa"/>
            <w:tcBorders>
              <w:top w:val="nil"/>
              <w:left w:val="nil"/>
              <w:bottom w:val="nil"/>
              <w:right w:val="nil"/>
            </w:tcBorders>
            <w:noWrap/>
            <w:hideMark/>
          </w:tcPr>
          <w:p w14:paraId="7DEFC14F"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0.06</w:t>
            </w:r>
          </w:p>
        </w:tc>
        <w:tc>
          <w:tcPr>
            <w:tcW w:w="923" w:type="dxa"/>
            <w:tcBorders>
              <w:top w:val="nil"/>
              <w:left w:val="nil"/>
              <w:bottom w:val="nil"/>
              <w:right w:val="nil"/>
            </w:tcBorders>
            <w:noWrap/>
            <w:hideMark/>
          </w:tcPr>
          <w:p w14:paraId="71D7EF8E"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0.61</w:t>
            </w:r>
          </w:p>
        </w:tc>
        <w:tc>
          <w:tcPr>
            <w:tcW w:w="1027" w:type="dxa"/>
            <w:tcBorders>
              <w:top w:val="nil"/>
              <w:left w:val="nil"/>
              <w:bottom w:val="nil"/>
              <w:right w:val="nil"/>
            </w:tcBorders>
            <w:noWrap/>
            <w:hideMark/>
          </w:tcPr>
          <w:p w14:paraId="040DFE2B"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0.86</w:t>
            </w:r>
          </w:p>
        </w:tc>
        <w:tc>
          <w:tcPr>
            <w:tcW w:w="959" w:type="dxa"/>
            <w:tcBorders>
              <w:top w:val="nil"/>
              <w:left w:val="nil"/>
              <w:bottom w:val="nil"/>
              <w:right w:val="nil"/>
            </w:tcBorders>
            <w:noWrap/>
            <w:hideMark/>
          </w:tcPr>
          <w:p w14:paraId="27DC7A8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17</w:t>
            </w:r>
          </w:p>
        </w:tc>
      </w:tr>
      <w:tr w:rsidR="00B86890" w:rsidRPr="00B86890" w14:paraId="7448C166" w14:textId="77777777" w:rsidTr="00203A00">
        <w:trPr>
          <w:trHeight w:val="320"/>
        </w:trPr>
        <w:tc>
          <w:tcPr>
            <w:tcW w:w="2107" w:type="dxa"/>
            <w:tcBorders>
              <w:top w:val="nil"/>
              <w:left w:val="nil"/>
              <w:bottom w:val="nil"/>
              <w:right w:val="nil"/>
            </w:tcBorders>
            <w:noWrap/>
            <w:hideMark/>
          </w:tcPr>
          <w:p w14:paraId="7E464DFA"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Nest Initiation</w:t>
            </w:r>
          </w:p>
        </w:tc>
        <w:tc>
          <w:tcPr>
            <w:tcW w:w="1129" w:type="dxa"/>
            <w:tcBorders>
              <w:top w:val="nil"/>
              <w:left w:val="nil"/>
              <w:bottom w:val="nil"/>
              <w:right w:val="nil"/>
            </w:tcBorders>
            <w:noWrap/>
            <w:hideMark/>
          </w:tcPr>
          <w:p w14:paraId="6A2A64DB" w14:textId="310BE7F5"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776C1B45"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w:t>
            </w:r>
          </w:p>
        </w:tc>
        <w:tc>
          <w:tcPr>
            <w:tcW w:w="871" w:type="dxa"/>
            <w:tcBorders>
              <w:top w:val="nil"/>
              <w:left w:val="nil"/>
              <w:bottom w:val="nil"/>
              <w:right w:val="nil"/>
            </w:tcBorders>
            <w:noWrap/>
            <w:hideMark/>
          </w:tcPr>
          <w:p w14:paraId="095F0D9F"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0.87</w:t>
            </w:r>
          </w:p>
        </w:tc>
        <w:tc>
          <w:tcPr>
            <w:tcW w:w="1274" w:type="dxa"/>
            <w:tcBorders>
              <w:top w:val="nil"/>
              <w:left w:val="nil"/>
              <w:bottom w:val="nil"/>
              <w:right w:val="nil"/>
            </w:tcBorders>
            <w:noWrap/>
            <w:hideMark/>
          </w:tcPr>
          <w:p w14:paraId="1E9A417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0.05</w:t>
            </w:r>
          </w:p>
        </w:tc>
        <w:tc>
          <w:tcPr>
            <w:tcW w:w="923" w:type="dxa"/>
            <w:tcBorders>
              <w:top w:val="nil"/>
              <w:left w:val="nil"/>
              <w:bottom w:val="nil"/>
              <w:right w:val="nil"/>
            </w:tcBorders>
            <w:noWrap/>
            <w:hideMark/>
          </w:tcPr>
          <w:p w14:paraId="1ECD33C4"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0.77</w:t>
            </w:r>
          </w:p>
        </w:tc>
        <w:tc>
          <w:tcPr>
            <w:tcW w:w="1027" w:type="dxa"/>
            <w:tcBorders>
              <w:top w:val="nil"/>
              <w:left w:val="nil"/>
              <w:bottom w:val="nil"/>
              <w:right w:val="nil"/>
            </w:tcBorders>
            <w:noWrap/>
            <w:hideMark/>
          </w:tcPr>
          <w:p w14:paraId="4147A405"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0.96</w:t>
            </w:r>
          </w:p>
        </w:tc>
        <w:tc>
          <w:tcPr>
            <w:tcW w:w="959" w:type="dxa"/>
            <w:tcBorders>
              <w:top w:val="nil"/>
              <w:left w:val="nil"/>
              <w:bottom w:val="nil"/>
              <w:right w:val="nil"/>
            </w:tcBorders>
            <w:noWrap/>
            <w:hideMark/>
          </w:tcPr>
          <w:p w14:paraId="746C2808"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18</w:t>
            </w:r>
          </w:p>
        </w:tc>
      </w:tr>
      <w:tr w:rsidR="00B86890" w:rsidRPr="00B86890" w14:paraId="25A6DF37" w14:textId="77777777" w:rsidTr="00203A00">
        <w:trPr>
          <w:trHeight w:val="320"/>
        </w:trPr>
        <w:tc>
          <w:tcPr>
            <w:tcW w:w="2107" w:type="dxa"/>
            <w:tcBorders>
              <w:top w:val="nil"/>
              <w:left w:val="nil"/>
              <w:bottom w:val="nil"/>
              <w:right w:val="nil"/>
            </w:tcBorders>
            <w:noWrap/>
            <w:hideMark/>
          </w:tcPr>
          <w:p w14:paraId="2630680F"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Nest Initiation</w:t>
            </w:r>
          </w:p>
        </w:tc>
        <w:tc>
          <w:tcPr>
            <w:tcW w:w="1129" w:type="dxa"/>
            <w:tcBorders>
              <w:top w:val="nil"/>
              <w:left w:val="nil"/>
              <w:bottom w:val="nil"/>
              <w:right w:val="nil"/>
            </w:tcBorders>
            <w:noWrap/>
            <w:hideMark/>
          </w:tcPr>
          <w:p w14:paraId="2A14C09F" w14:textId="30CE7FF7"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nil"/>
              <w:left w:val="nil"/>
              <w:bottom w:val="nil"/>
              <w:right w:val="nil"/>
            </w:tcBorders>
            <w:noWrap/>
            <w:hideMark/>
          </w:tcPr>
          <w:p w14:paraId="792E5DF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2</w:t>
            </w:r>
          </w:p>
        </w:tc>
        <w:tc>
          <w:tcPr>
            <w:tcW w:w="871" w:type="dxa"/>
            <w:tcBorders>
              <w:top w:val="nil"/>
              <w:left w:val="nil"/>
              <w:bottom w:val="nil"/>
              <w:right w:val="nil"/>
            </w:tcBorders>
            <w:noWrap/>
            <w:hideMark/>
          </w:tcPr>
          <w:p w14:paraId="02D6B9A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0.26</w:t>
            </w:r>
          </w:p>
        </w:tc>
        <w:tc>
          <w:tcPr>
            <w:tcW w:w="1274" w:type="dxa"/>
            <w:tcBorders>
              <w:top w:val="nil"/>
              <w:left w:val="nil"/>
              <w:bottom w:val="nil"/>
              <w:right w:val="nil"/>
            </w:tcBorders>
            <w:noWrap/>
            <w:hideMark/>
          </w:tcPr>
          <w:p w14:paraId="029CD9B8"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0.08</w:t>
            </w:r>
          </w:p>
        </w:tc>
        <w:tc>
          <w:tcPr>
            <w:tcW w:w="923" w:type="dxa"/>
            <w:tcBorders>
              <w:top w:val="nil"/>
              <w:left w:val="nil"/>
              <w:bottom w:val="nil"/>
              <w:right w:val="nil"/>
            </w:tcBorders>
            <w:noWrap/>
            <w:hideMark/>
          </w:tcPr>
          <w:p w14:paraId="5659151A"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0.11</w:t>
            </w:r>
          </w:p>
        </w:tc>
        <w:tc>
          <w:tcPr>
            <w:tcW w:w="1027" w:type="dxa"/>
            <w:tcBorders>
              <w:top w:val="nil"/>
              <w:left w:val="nil"/>
              <w:bottom w:val="nil"/>
              <w:right w:val="nil"/>
            </w:tcBorders>
            <w:noWrap/>
            <w:hideMark/>
          </w:tcPr>
          <w:p w14:paraId="328B6C32"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0.41</w:t>
            </w:r>
          </w:p>
        </w:tc>
        <w:tc>
          <w:tcPr>
            <w:tcW w:w="959" w:type="dxa"/>
            <w:tcBorders>
              <w:top w:val="nil"/>
              <w:left w:val="nil"/>
              <w:bottom w:val="nil"/>
              <w:right w:val="nil"/>
            </w:tcBorders>
            <w:noWrap/>
            <w:hideMark/>
          </w:tcPr>
          <w:p w14:paraId="29C27FA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14</w:t>
            </w:r>
          </w:p>
        </w:tc>
      </w:tr>
      <w:tr w:rsidR="00B86890" w:rsidRPr="00B86890" w14:paraId="20F86094" w14:textId="77777777" w:rsidTr="00203A00">
        <w:trPr>
          <w:trHeight w:val="320"/>
        </w:trPr>
        <w:tc>
          <w:tcPr>
            <w:tcW w:w="2107" w:type="dxa"/>
            <w:tcBorders>
              <w:top w:val="nil"/>
              <w:left w:val="nil"/>
              <w:bottom w:val="nil"/>
              <w:right w:val="nil"/>
            </w:tcBorders>
            <w:noWrap/>
            <w:hideMark/>
          </w:tcPr>
          <w:p w14:paraId="0DCDFC67"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Nest Initiation</w:t>
            </w:r>
          </w:p>
        </w:tc>
        <w:tc>
          <w:tcPr>
            <w:tcW w:w="1129" w:type="dxa"/>
            <w:tcBorders>
              <w:top w:val="nil"/>
              <w:left w:val="nil"/>
              <w:bottom w:val="nil"/>
              <w:right w:val="nil"/>
            </w:tcBorders>
            <w:noWrap/>
            <w:hideMark/>
          </w:tcPr>
          <w:p w14:paraId="3258B078" w14:textId="7D0FF806"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0F76B627"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2</w:t>
            </w:r>
          </w:p>
        </w:tc>
        <w:tc>
          <w:tcPr>
            <w:tcW w:w="871" w:type="dxa"/>
            <w:tcBorders>
              <w:top w:val="nil"/>
              <w:left w:val="nil"/>
              <w:bottom w:val="nil"/>
              <w:right w:val="nil"/>
            </w:tcBorders>
            <w:noWrap/>
            <w:hideMark/>
          </w:tcPr>
          <w:p w14:paraId="58369F61"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0.25</w:t>
            </w:r>
          </w:p>
        </w:tc>
        <w:tc>
          <w:tcPr>
            <w:tcW w:w="1274" w:type="dxa"/>
            <w:tcBorders>
              <w:top w:val="nil"/>
              <w:left w:val="nil"/>
              <w:bottom w:val="nil"/>
              <w:right w:val="nil"/>
            </w:tcBorders>
            <w:noWrap/>
            <w:hideMark/>
          </w:tcPr>
          <w:p w14:paraId="428D2255"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0.06</w:t>
            </w:r>
          </w:p>
        </w:tc>
        <w:tc>
          <w:tcPr>
            <w:tcW w:w="923" w:type="dxa"/>
            <w:tcBorders>
              <w:top w:val="nil"/>
              <w:left w:val="nil"/>
              <w:bottom w:val="nil"/>
              <w:right w:val="nil"/>
            </w:tcBorders>
            <w:noWrap/>
            <w:hideMark/>
          </w:tcPr>
          <w:p w14:paraId="3B6AE568"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0.12</w:t>
            </w:r>
          </w:p>
        </w:tc>
        <w:tc>
          <w:tcPr>
            <w:tcW w:w="1027" w:type="dxa"/>
            <w:tcBorders>
              <w:top w:val="nil"/>
              <w:left w:val="nil"/>
              <w:bottom w:val="nil"/>
              <w:right w:val="nil"/>
            </w:tcBorders>
            <w:noWrap/>
            <w:hideMark/>
          </w:tcPr>
          <w:p w14:paraId="0EEF880C"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0.38</w:t>
            </w:r>
          </w:p>
        </w:tc>
        <w:tc>
          <w:tcPr>
            <w:tcW w:w="959" w:type="dxa"/>
            <w:tcBorders>
              <w:top w:val="nil"/>
              <w:left w:val="nil"/>
              <w:bottom w:val="nil"/>
              <w:right w:val="nil"/>
            </w:tcBorders>
            <w:noWrap/>
            <w:hideMark/>
          </w:tcPr>
          <w:p w14:paraId="1642EFDB"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14</w:t>
            </w:r>
          </w:p>
        </w:tc>
      </w:tr>
      <w:tr w:rsidR="00B86890" w:rsidRPr="00B86890" w14:paraId="0C01262A" w14:textId="77777777" w:rsidTr="00203A00">
        <w:trPr>
          <w:trHeight w:val="320"/>
        </w:trPr>
        <w:tc>
          <w:tcPr>
            <w:tcW w:w="2107" w:type="dxa"/>
            <w:tcBorders>
              <w:top w:val="nil"/>
              <w:left w:val="nil"/>
              <w:bottom w:val="nil"/>
              <w:right w:val="nil"/>
            </w:tcBorders>
            <w:noWrap/>
            <w:hideMark/>
          </w:tcPr>
          <w:p w14:paraId="739DD432"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Nest Success</w:t>
            </w:r>
          </w:p>
        </w:tc>
        <w:tc>
          <w:tcPr>
            <w:tcW w:w="1129" w:type="dxa"/>
            <w:tcBorders>
              <w:top w:val="nil"/>
              <w:left w:val="nil"/>
              <w:bottom w:val="nil"/>
              <w:right w:val="nil"/>
            </w:tcBorders>
            <w:noWrap/>
            <w:hideMark/>
          </w:tcPr>
          <w:p w14:paraId="08E2787B" w14:textId="68AB0174"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nil"/>
              <w:left w:val="nil"/>
              <w:bottom w:val="nil"/>
              <w:right w:val="nil"/>
            </w:tcBorders>
            <w:noWrap/>
            <w:hideMark/>
          </w:tcPr>
          <w:p w14:paraId="7334B2F7"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w:t>
            </w:r>
          </w:p>
        </w:tc>
        <w:tc>
          <w:tcPr>
            <w:tcW w:w="871" w:type="dxa"/>
            <w:tcBorders>
              <w:top w:val="nil"/>
              <w:left w:val="nil"/>
              <w:bottom w:val="nil"/>
              <w:right w:val="nil"/>
            </w:tcBorders>
            <w:noWrap/>
            <w:hideMark/>
          </w:tcPr>
          <w:p w14:paraId="47C294FB"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0.29</w:t>
            </w:r>
          </w:p>
        </w:tc>
        <w:tc>
          <w:tcPr>
            <w:tcW w:w="1274" w:type="dxa"/>
            <w:tcBorders>
              <w:top w:val="nil"/>
              <w:left w:val="nil"/>
              <w:bottom w:val="nil"/>
              <w:right w:val="nil"/>
            </w:tcBorders>
            <w:noWrap/>
            <w:hideMark/>
          </w:tcPr>
          <w:p w14:paraId="0EDA46B7"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0.07</w:t>
            </w:r>
          </w:p>
        </w:tc>
        <w:tc>
          <w:tcPr>
            <w:tcW w:w="923" w:type="dxa"/>
            <w:tcBorders>
              <w:top w:val="nil"/>
              <w:left w:val="nil"/>
              <w:bottom w:val="nil"/>
              <w:right w:val="nil"/>
            </w:tcBorders>
            <w:noWrap/>
            <w:hideMark/>
          </w:tcPr>
          <w:p w14:paraId="66D792AD"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0.14</w:t>
            </w:r>
          </w:p>
        </w:tc>
        <w:tc>
          <w:tcPr>
            <w:tcW w:w="1027" w:type="dxa"/>
            <w:tcBorders>
              <w:top w:val="nil"/>
              <w:left w:val="nil"/>
              <w:bottom w:val="nil"/>
              <w:right w:val="nil"/>
            </w:tcBorders>
            <w:noWrap/>
            <w:hideMark/>
          </w:tcPr>
          <w:p w14:paraId="7722D98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0.43</w:t>
            </w:r>
          </w:p>
        </w:tc>
        <w:tc>
          <w:tcPr>
            <w:tcW w:w="959" w:type="dxa"/>
            <w:tcBorders>
              <w:top w:val="nil"/>
              <w:left w:val="nil"/>
              <w:bottom w:val="nil"/>
              <w:right w:val="nil"/>
            </w:tcBorders>
            <w:noWrap/>
            <w:hideMark/>
          </w:tcPr>
          <w:p w14:paraId="0EFFF25A"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15</w:t>
            </w:r>
          </w:p>
        </w:tc>
      </w:tr>
      <w:tr w:rsidR="00B86890" w:rsidRPr="00B86890" w14:paraId="1D551286" w14:textId="77777777" w:rsidTr="00203A00">
        <w:trPr>
          <w:trHeight w:val="320"/>
        </w:trPr>
        <w:tc>
          <w:tcPr>
            <w:tcW w:w="2107" w:type="dxa"/>
            <w:tcBorders>
              <w:top w:val="nil"/>
              <w:left w:val="nil"/>
              <w:bottom w:val="nil"/>
              <w:right w:val="nil"/>
            </w:tcBorders>
            <w:noWrap/>
            <w:hideMark/>
          </w:tcPr>
          <w:p w14:paraId="2321C6F7"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Nest Success</w:t>
            </w:r>
          </w:p>
        </w:tc>
        <w:tc>
          <w:tcPr>
            <w:tcW w:w="1129" w:type="dxa"/>
            <w:tcBorders>
              <w:top w:val="nil"/>
              <w:left w:val="nil"/>
              <w:bottom w:val="nil"/>
              <w:right w:val="nil"/>
            </w:tcBorders>
            <w:noWrap/>
            <w:hideMark/>
          </w:tcPr>
          <w:p w14:paraId="61DAC3ED" w14:textId="0363A1FA"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209B3EE8"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w:t>
            </w:r>
          </w:p>
        </w:tc>
        <w:tc>
          <w:tcPr>
            <w:tcW w:w="871" w:type="dxa"/>
            <w:tcBorders>
              <w:top w:val="nil"/>
              <w:left w:val="nil"/>
              <w:bottom w:val="nil"/>
              <w:right w:val="nil"/>
            </w:tcBorders>
            <w:noWrap/>
            <w:hideMark/>
          </w:tcPr>
          <w:p w14:paraId="7EC8FBA8"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0.38</w:t>
            </w:r>
          </w:p>
        </w:tc>
        <w:tc>
          <w:tcPr>
            <w:tcW w:w="1274" w:type="dxa"/>
            <w:tcBorders>
              <w:top w:val="nil"/>
              <w:left w:val="nil"/>
              <w:bottom w:val="nil"/>
              <w:right w:val="nil"/>
            </w:tcBorders>
            <w:noWrap/>
            <w:hideMark/>
          </w:tcPr>
          <w:p w14:paraId="7F6B50C4"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0.06</w:t>
            </w:r>
          </w:p>
        </w:tc>
        <w:tc>
          <w:tcPr>
            <w:tcW w:w="923" w:type="dxa"/>
            <w:tcBorders>
              <w:top w:val="nil"/>
              <w:left w:val="nil"/>
              <w:bottom w:val="nil"/>
              <w:right w:val="nil"/>
            </w:tcBorders>
            <w:noWrap/>
            <w:hideMark/>
          </w:tcPr>
          <w:p w14:paraId="53066F68"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0.27</w:t>
            </w:r>
          </w:p>
        </w:tc>
        <w:tc>
          <w:tcPr>
            <w:tcW w:w="1027" w:type="dxa"/>
            <w:tcBorders>
              <w:top w:val="nil"/>
              <w:left w:val="nil"/>
              <w:bottom w:val="nil"/>
              <w:right w:val="nil"/>
            </w:tcBorders>
            <w:noWrap/>
            <w:hideMark/>
          </w:tcPr>
          <w:p w14:paraId="38ECBA87"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0.49</w:t>
            </w:r>
          </w:p>
        </w:tc>
        <w:tc>
          <w:tcPr>
            <w:tcW w:w="959" w:type="dxa"/>
            <w:tcBorders>
              <w:top w:val="nil"/>
              <w:left w:val="nil"/>
              <w:bottom w:val="nil"/>
              <w:right w:val="nil"/>
            </w:tcBorders>
            <w:noWrap/>
            <w:hideMark/>
          </w:tcPr>
          <w:p w14:paraId="6CBCAD6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24</w:t>
            </w:r>
          </w:p>
        </w:tc>
      </w:tr>
      <w:tr w:rsidR="00B86890" w:rsidRPr="00B86890" w14:paraId="597D829C" w14:textId="77777777" w:rsidTr="00203A00">
        <w:trPr>
          <w:trHeight w:val="320"/>
        </w:trPr>
        <w:tc>
          <w:tcPr>
            <w:tcW w:w="2107" w:type="dxa"/>
            <w:tcBorders>
              <w:top w:val="nil"/>
              <w:left w:val="nil"/>
              <w:bottom w:val="nil"/>
              <w:right w:val="nil"/>
            </w:tcBorders>
            <w:noWrap/>
            <w:hideMark/>
          </w:tcPr>
          <w:p w14:paraId="63B46AE1"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Nest Success</w:t>
            </w:r>
          </w:p>
        </w:tc>
        <w:tc>
          <w:tcPr>
            <w:tcW w:w="1129" w:type="dxa"/>
            <w:tcBorders>
              <w:top w:val="nil"/>
              <w:left w:val="nil"/>
              <w:bottom w:val="nil"/>
              <w:right w:val="nil"/>
            </w:tcBorders>
            <w:noWrap/>
            <w:hideMark/>
          </w:tcPr>
          <w:p w14:paraId="1B752F87" w14:textId="20499757"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nil"/>
              <w:left w:val="nil"/>
              <w:bottom w:val="nil"/>
              <w:right w:val="nil"/>
            </w:tcBorders>
            <w:noWrap/>
            <w:hideMark/>
          </w:tcPr>
          <w:p w14:paraId="79AD1632"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2</w:t>
            </w:r>
          </w:p>
        </w:tc>
        <w:tc>
          <w:tcPr>
            <w:tcW w:w="871" w:type="dxa"/>
            <w:tcBorders>
              <w:top w:val="nil"/>
              <w:left w:val="nil"/>
              <w:bottom w:val="nil"/>
              <w:right w:val="nil"/>
            </w:tcBorders>
            <w:noWrap/>
            <w:hideMark/>
          </w:tcPr>
          <w:p w14:paraId="0039794C"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0.44</w:t>
            </w:r>
          </w:p>
        </w:tc>
        <w:tc>
          <w:tcPr>
            <w:tcW w:w="1274" w:type="dxa"/>
            <w:tcBorders>
              <w:top w:val="nil"/>
              <w:left w:val="nil"/>
              <w:bottom w:val="nil"/>
              <w:right w:val="nil"/>
            </w:tcBorders>
            <w:noWrap/>
            <w:hideMark/>
          </w:tcPr>
          <w:p w14:paraId="37EF194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0.21</w:t>
            </w:r>
          </w:p>
        </w:tc>
        <w:tc>
          <w:tcPr>
            <w:tcW w:w="923" w:type="dxa"/>
            <w:tcBorders>
              <w:top w:val="nil"/>
              <w:left w:val="nil"/>
              <w:bottom w:val="nil"/>
              <w:right w:val="nil"/>
            </w:tcBorders>
            <w:noWrap/>
            <w:hideMark/>
          </w:tcPr>
          <w:p w14:paraId="6AA962E7"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0.06</w:t>
            </w:r>
          </w:p>
        </w:tc>
        <w:tc>
          <w:tcPr>
            <w:tcW w:w="1027" w:type="dxa"/>
            <w:tcBorders>
              <w:top w:val="nil"/>
              <w:left w:val="nil"/>
              <w:bottom w:val="nil"/>
              <w:right w:val="nil"/>
            </w:tcBorders>
            <w:noWrap/>
            <w:hideMark/>
          </w:tcPr>
          <w:p w14:paraId="7F44234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0.87</w:t>
            </w:r>
          </w:p>
        </w:tc>
        <w:tc>
          <w:tcPr>
            <w:tcW w:w="959" w:type="dxa"/>
            <w:tcBorders>
              <w:top w:val="nil"/>
              <w:left w:val="nil"/>
              <w:bottom w:val="nil"/>
              <w:right w:val="nil"/>
            </w:tcBorders>
            <w:noWrap/>
            <w:hideMark/>
          </w:tcPr>
          <w:p w14:paraId="740AB2E2"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4</w:t>
            </w:r>
          </w:p>
        </w:tc>
      </w:tr>
      <w:tr w:rsidR="00B86890" w:rsidRPr="00B86890" w14:paraId="504E646D" w14:textId="77777777" w:rsidTr="00203A00">
        <w:trPr>
          <w:trHeight w:val="320"/>
        </w:trPr>
        <w:tc>
          <w:tcPr>
            <w:tcW w:w="2107" w:type="dxa"/>
            <w:tcBorders>
              <w:top w:val="nil"/>
              <w:left w:val="nil"/>
              <w:bottom w:val="nil"/>
              <w:right w:val="nil"/>
            </w:tcBorders>
            <w:noWrap/>
            <w:hideMark/>
          </w:tcPr>
          <w:p w14:paraId="3F0873E9"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Nest Success</w:t>
            </w:r>
          </w:p>
        </w:tc>
        <w:tc>
          <w:tcPr>
            <w:tcW w:w="1129" w:type="dxa"/>
            <w:tcBorders>
              <w:top w:val="nil"/>
              <w:left w:val="nil"/>
              <w:bottom w:val="nil"/>
              <w:right w:val="nil"/>
            </w:tcBorders>
            <w:noWrap/>
            <w:hideMark/>
          </w:tcPr>
          <w:p w14:paraId="4253984C" w14:textId="423F9BD4"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1C066F9B"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2</w:t>
            </w:r>
          </w:p>
        </w:tc>
        <w:tc>
          <w:tcPr>
            <w:tcW w:w="871" w:type="dxa"/>
            <w:tcBorders>
              <w:top w:val="nil"/>
              <w:left w:val="nil"/>
              <w:bottom w:val="nil"/>
              <w:right w:val="nil"/>
            </w:tcBorders>
            <w:noWrap/>
            <w:hideMark/>
          </w:tcPr>
          <w:p w14:paraId="3DF4588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0.23</w:t>
            </w:r>
          </w:p>
        </w:tc>
        <w:tc>
          <w:tcPr>
            <w:tcW w:w="1274" w:type="dxa"/>
            <w:tcBorders>
              <w:top w:val="nil"/>
              <w:left w:val="nil"/>
              <w:bottom w:val="nil"/>
              <w:right w:val="nil"/>
            </w:tcBorders>
            <w:noWrap/>
            <w:hideMark/>
          </w:tcPr>
          <w:p w14:paraId="61F567B1"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0.11</w:t>
            </w:r>
          </w:p>
        </w:tc>
        <w:tc>
          <w:tcPr>
            <w:tcW w:w="923" w:type="dxa"/>
            <w:tcBorders>
              <w:top w:val="nil"/>
              <w:left w:val="nil"/>
              <w:bottom w:val="nil"/>
              <w:right w:val="nil"/>
            </w:tcBorders>
            <w:noWrap/>
            <w:hideMark/>
          </w:tcPr>
          <w:p w14:paraId="1E97EF08"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0.04</w:t>
            </w:r>
          </w:p>
        </w:tc>
        <w:tc>
          <w:tcPr>
            <w:tcW w:w="1027" w:type="dxa"/>
            <w:tcBorders>
              <w:top w:val="nil"/>
              <w:left w:val="nil"/>
              <w:bottom w:val="nil"/>
              <w:right w:val="nil"/>
            </w:tcBorders>
            <w:noWrap/>
            <w:hideMark/>
          </w:tcPr>
          <w:p w14:paraId="45B9D7CE"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0.45</w:t>
            </w:r>
          </w:p>
        </w:tc>
        <w:tc>
          <w:tcPr>
            <w:tcW w:w="959" w:type="dxa"/>
            <w:tcBorders>
              <w:top w:val="nil"/>
              <w:left w:val="nil"/>
              <w:bottom w:val="nil"/>
              <w:right w:val="nil"/>
            </w:tcBorders>
            <w:noWrap/>
            <w:hideMark/>
          </w:tcPr>
          <w:p w14:paraId="0598C1C5"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5</w:t>
            </w:r>
          </w:p>
        </w:tc>
      </w:tr>
      <w:tr w:rsidR="00B86890" w:rsidRPr="00B86890" w14:paraId="71D7B9C6" w14:textId="77777777" w:rsidTr="00203A00">
        <w:trPr>
          <w:trHeight w:val="320"/>
        </w:trPr>
        <w:tc>
          <w:tcPr>
            <w:tcW w:w="2107" w:type="dxa"/>
            <w:tcBorders>
              <w:top w:val="nil"/>
              <w:left w:val="nil"/>
              <w:bottom w:val="nil"/>
              <w:right w:val="nil"/>
            </w:tcBorders>
            <w:noWrap/>
            <w:hideMark/>
          </w:tcPr>
          <w:p w14:paraId="6A6F9CD6" w14:textId="7FDC718D"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Poult Survival</w:t>
            </w:r>
          </w:p>
        </w:tc>
        <w:tc>
          <w:tcPr>
            <w:tcW w:w="1129" w:type="dxa"/>
            <w:tcBorders>
              <w:top w:val="nil"/>
              <w:left w:val="nil"/>
              <w:bottom w:val="nil"/>
              <w:right w:val="nil"/>
            </w:tcBorders>
            <w:noWrap/>
            <w:hideMark/>
          </w:tcPr>
          <w:p w14:paraId="56E0A584" w14:textId="1D49E8D6"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nil"/>
              <w:left w:val="nil"/>
              <w:bottom w:val="nil"/>
              <w:right w:val="nil"/>
            </w:tcBorders>
            <w:noWrap/>
            <w:hideMark/>
          </w:tcPr>
          <w:p w14:paraId="033AA8C0" w14:textId="77777777" w:rsidR="00B86890" w:rsidRPr="00B86890" w:rsidRDefault="00B86890" w:rsidP="00B86890">
            <w:pPr>
              <w:rPr>
                <w:rFonts w:ascii="Times New Roman" w:hAnsi="Times New Roman" w:cs="Times New Roman"/>
                <w:sz w:val="24"/>
                <w:szCs w:val="24"/>
              </w:rPr>
            </w:pPr>
          </w:p>
        </w:tc>
        <w:tc>
          <w:tcPr>
            <w:tcW w:w="871" w:type="dxa"/>
            <w:tcBorders>
              <w:top w:val="nil"/>
              <w:left w:val="nil"/>
              <w:bottom w:val="nil"/>
              <w:right w:val="nil"/>
            </w:tcBorders>
            <w:noWrap/>
            <w:hideMark/>
          </w:tcPr>
          <w:p w14:paraId="7C68818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0.24</w:t>
            </w:r>
          </w:p>
        </w:tc>
        <w:tc>
          <w:tcPr>
            <w:tcW w:w="1274" w:type="dxa"/>
            <w:tcBorders>
              <w:top w:val="nil"/>
              <w:left w:val="nil"/>
              <w:bottom w:val="nil"/>
              <w:right w:val="nil"/>
            </w:tcBorders>
            <w:noWrap/>
            <w:hideMark/>
          </w:tcPr>
          <w:p w14:paraId="503DDF3A"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0.13</w:t>
            </w:r>
          </w:p>
        </w:tc>
        <w:tc>
          <w:tcPr>
            <w:tcW w:w="923" w:type="dxa"/>
            <w:tcBorders>
              <w:top w:val="nil"/>
              <w:left w:val="nil"/>
              <w:bottom w:val="nil"/>
              <w:right w:val="nil"/>
            </w:tcBorders>
            <w:noWrap/>
            <w:hideMark/>
          </w:tcPr>
          <w:p w14:paraId="70A9940D"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0.02</w:t>
            </w:r>
          </w:p>
        </w:tc>
        <w:tc>
          <w:tcPr>
            <w:tcW w:w="1027" w:type="dxa"/>
            <w:tcBorders>
              <w:top w:val="nil"/>
              <w:left w:val="nil"/>
              <w:bottom w:val="nil"/>
              <w:right w:val="nil"/>
            </w:tcBorders>
            <w:noWrap/>
            <w:hideMark/>
          </w:tcPr>
          <w:p w14:paraId="34A1AAB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0.51</w:t>
            </w:r>
          </w:p>
        </w:tc>
        <w:tc>
          <w:tcPr>
            <w:tcW w:w="959" w:type="dxa"/>
            <w:tcBorders>
              <w:top w:val="nil"/>
              <w:left w:val="nil"/>
              <w:bottom w:val="nil"/>
              <w:right w:val="nil"/>
            </w:tcBorders>
            <w:noWrap/>
            <w:hideMark/>
          </w:tcPr>
          <w:p w14:paraId="391EE8DA"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3</w:t>
            </w:r>
          </w:p>
        </w:tc>
      </w:tr>
      <w:tr w:rsidR="00B86890" w:rsidRPr="00B86890" w14:paraId="0C4033E1" w14:textId="77777777" w:rsidTr="00203A00">
        <w:trPr>
          <w:trHeight w:val="320"/>
        </w:trPr>
        <w:tc>
          <w:tcPr>
            <w:tcW w:w="2107" w:type="dxa"/>
            <w:tcBorders>
              <w:top w:val="nil"/>
              <w:left w:val="nil"/>
              <w:bottom w:val="nil"/>
              <w:right w:val="nil"/>
            </w:tcBorders>
            <w:noWrap/>
            <w:hideMark/>
          </w:tcPr>
          <w:p w14:paraId="7BFEE52D" w14:textId="73898D64"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Poult Survival</w:t>
            </w:r>
          </w:p>
        </w:tc>
        <w:tc>
          <w:tcPr>
            <w:tcW w:w="1129" w:type="dxa"/>
            <w:tcBorders>
              <w:top w:val="nil"/>
              <w:left w:val="nil"/>
              <w:bottom w:val="nil"/>
              <w:right w:val="nil"/>
            </w:tcBorders>
            <w:noWrap/>
            <w:hideMark/>
          </w:tcPr>
          <w:p w14:paraId="7CAAE01D" w14:textId="377624E5"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4264A09C" w14:textId="77777777" w:rsidR="00B86890" w:rsidRPr="00B86890" w:rsidRDefault="00B86890" w:rsidP="00B86890">
            <w:pPr>
              <w:rPr>
                <w:rFonts w:ascii="Times New Roman" w:hAnsi="Times New Roman" w:cs="Times New Roman"/>
                <w:sz w:val="24"/>
                <w:szCs w:val="24"/>
              </w:rPr>
            </w:pPr>
          </w:p>
        </w:tc>
        <w:tc>
          <w:tcPr>
            <w:tcW w:w="871" w:type="dxa"/>
            <w:tcBorders>
              <w:top w:val="nil"/>
              <w:left w:val="nil"/>
              <w:bottom w:val="nil"/>
              <w:right w:val="nil"/>
            </w:tcBorders>
            <w:noWrap/>
            <w:hideMark/>
          </w:tcPr>
          <w:p w14:paraId="2972660D"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0.33</w:t>
            </w:r>
          </w:p>
        </w:tc>
        <w:tc>
          <w:tcPr>
            <w:tcW w:w="1274" w:type="dxa"/>
            <w:tcBorders>
              <w:top w:val="nil"/>
              <w:left w:val="nil"/>
              <w:bottom w:val="nil"/>
              <w:right w:val="nil"/>
            </w:tcBorders>
            <w:noWrap/>
            <w:hideMark/>
          </w:tcPr>
          <w:p w14:paraId="24C1D15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0.12</w:t>
            </w:r>
          </w:p>
        </w:tc>
        <w:tc>
          <w:tcPr>
            <w:tcW w:w="923" w:type="dxa"/>
            <w:tcBorders>
              <w:top w:val="nil"/>
              <w:left w:val="nil"/>
              <w:bottom w:val="nil"/>
              <w:right w:val="nil"/>
            </w:tcBorders>
            <w:noWrap/>
            <w:hideMark/>
          </w:tcPr>
          <w:p w14:paraId="3A8907E4"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0.09</w:t>
            </w:r>
          </w:p>
        </w:tc>
        <w:tc>
          <w:tcPr>
            <w:tcW w:w="1027" w:type="dxa"/>
            <w:tcBorders>
              <w:top w:val="nil"/>
              <w:left w:val="nil"/>
              <w:bottom w:val="nil"/>
              <w:right w:val="nil"/>
            </w:tcBorders>
            <w:noWrap/>
            <w:hideMark/>
          </w:tcPr>
          <w:p w14:paraId="36009763"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0.57</w:t>
            </w:r>
          </w:p>
        </w:tc>
        <w:tc>
          <w:tcPr>
            <w:tcW w:w="959" w:type="dxa"/>
            <w:tcBorders>
              <w:top w:val="nil"/>
              <w:left w:val="nil"/>
              <w:bottom w:val="nil"/>
              <w:right w:val="nil"/>
            </w:tcBorders>
            <w:noWrap/>
            <w:hideMark/>
          </w:tcPr>
          <w:p w14:paraId="4FBC7779"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3</w:t>
            </w:r>
          </w:p>
        </w:tc>
      </w:tr>
      <w:tr w:rsidR="00B86890" w:rsidRPr="00B86890" w14:paraId="02512A06" w14:textId="77777777" w:rsidTr="00203A00">
        <w:trPr>
          <w:trHeight w:val="320"/>
        </w:trPr>
        <w:tc>
          <w:tcPr>
            <w:tcW w:w="2107" w:type="dxa"/>
            <w:tcBorders>
              <w:top w:val="nil"/>
              <w:left w:val="nil"/>
              <w:bottom w:val="nil"/>
              <w:right w:val="nil"/>
            </w:tcBorders>
            <w:noWrap/>
            <w:hideMark/>
          </w:tcPr>
          <w:p w14:paraId="1612E6D4" w14:textId="4A724626" w:rsidR="00B86890" w:rsidRPr="0027699E" w:rsidRDefault="00B86890" w:rsidP="00B86890">
            <w:pPr>
              <w:rPr>
                <w:rFonts w:ascii="Times New Roman" w:hAnsi="Times New Roman" w:cs="Times New Roman"/>
                <w:b/>
                <w:bCs/>
                <w:sz w:val="24"/>
                <w:szCs w:val="24"/>
                <w:vertAlign w:val="superscript"/>
              </w:rPr>
            </w:pPr>
            <w:r w:rsidRPr="00B86890">
              <w:rPr>
                <w:rFonts w:ascii="Times New Roman" w:hAnsi="Times New Roman" w:cs="Times New Roman"/>
                <w:b/>
                <w:bCs/>
                <w:sz w:val="24"/>
                <w:szCs w:val="24"/>
              </w:rPr>
              <w:t>Reproduction</w:t>
            </w:r>
            <w:r w:rsidR="000A08D3">
              <w:rPr>
                <w:rFonts w:ascii="Times New Roman" w:hAnsi="Times New Roman" w:cs="Times New Roman"/>
                <w:b/>
                <w:bCs/>
                <w:sz w:val="24"/>
                <w:szCs w:val="24"/>
                <w:vertAlign w:val="superscript"/>
              </w:rPr>
              <w:t>3</w:t>
            </w:r>
          </w:p>
        </w:tc>
        <w:tc>
          <w:tcPr>
            <w:tcW w:w="1129" w:type="dxa"/>
            <w:tcBorders>
              <w:top w:val="nil"/>
              <w:left w:val="nil"/>
              <w:bottom w:val="nil"/>
              <w:right w:val="nil"/>
            </w:tcBorders>
            <w:noWrap/>
            <w:hideMark/>
          </w:tcPr>
          <w:p w14:paraId="6E2E0D4F" w14:textId="1CF9FB4B"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nil"/>
              <w:left w:val="nil"/>
              <w:bottom w:val="nil"/>
              <w:right w:val="nil"/>
            </w:tcBorders>
            <w:noWrap/>
            <w:hideMark/>
          </w:tcPr>
          <w:p w14:paraId="77C175AC" w14:textId="77777777" w:rsidR="00B86890" w:rsidRPr="00B86890" w:rsidRDefault="00B86890" w:rsidP="00B86890">
            <w:pPr>
              <w:rPr>
                <w:rFonts w:ascii="Times New Roman" w:hAnsi="Times New Roman" w:cs="Times New Roman"/>
                <w:sz w:val="24"/>
                <w:szCs w:val="24"/>
              </w:rPr>
            </w:pPr>
          </w:p>
        </w:tc>
        <w:tc>
          <w:tcPr>
            <w:tcW w:w="871" w:type="dxa"/>
            <w:tcBorders>
              <w:top w:val="nil"/>
              <w:left w:val="nil"/>
              <w:bottom w:val="nil"/>
              <w:right w:val="nil"/>
            </w:tcBorders>
            <w:noWrap/>
            <w:hideMark/>
          </w:tcPr>
          <w:p w14:paraId="53CC4FEE"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0.18</w:t>
            </w:r>
          </w:p>
        </w:tc>
        <w:tc>
          <w:tcPr>
            <w:tcW w:w="1274" w:type="dxa"/>
            <w:tcBorders>
              <w:top w:val="nil"/>
              <w:left w:val="nil"/>
              <w:bottom w:val="nil"/>
              <w:right w:val="nil"/>
            </w:tcBorders>
            <w:noWrap/>
            <w:hideMark/>
          </w:tcPr>
          <w:p w14:paraId="60232E75"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0.11</w:t>
            </w:r>
          </w:p>
        </w:tc>
        <w:tc>
          <w:tcPr>
            <w:tcW w:w="923" w:type="dxa"/>
            <w:tcBorders>
              <w:top w:val="nil"/>
              <w:left w:val="nil"/>
              <w:bottom w:val="nil"/>
              <w:right w:val="nil"/>
            </w:tcBorders>
            <w:noWrap/>
            <w:hideMark/>
          </w:tcPr>
          <w:p w14:paraId="40BA25E8"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0.02</w:t>
            </w:r>
          </w:p>
        </w:tc>
        <w:tc>
          <w:tcPr>
            <w:tcW w:w="1027" w:type="dxa"/>
            <w:tcBorders>
              <w:top w:val="nil"/>
              <w:left w:val="nil"/>
              <w:bottom w:val="nil"/>
              <w:right w:val="nil"/>
            </w:tcBorders>
            <w:noWrap/>
            <w:hideMark/>
          </w:tcPr>
          <w:p w14:paraId="404D023C"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0.43</w:t>
            </w:r>
          </w:p>
        </w:tc>
        <w:tc>
          <w:tcPr>
            <w:tcW w:w="959" w:type="dxa"/>
            <w:tcBorders>
              <w:top w:val="nil"/>
              <w:left w:val="nil"/>
              <w:bottom w:val="nil"/>
              <w:right w:val="nil"/>
            </w:tcBorders>
            <w:noWrap/>
            <w:hideMark/>
          </w:tcPr>
          <w:p w14:paraId="655B802D" w14:textId="4E702FAD" w:rsidR="00B86890" w:rsidRPr="00B86890" w:rsidRDefault="00435FD9" w:rsidP="00B86890">
            <w:pPr>
              <w:rPr>
                <w:rFonts w:ascii="Times New Roman" w:hAnsi="Times New Roman" w:cs="Times New Roman"/>
                <w:sz w:val="24"/>
                <w:szCs w:val="24"/>
              </w:rPr>
            </w:pPr>
            <w:r>
              <w:rPr>
                <w:rFonts w:ascii="Times New Roman" w:hAnsi="Times New Roman" w:cs="Times New Roman"/>
                <w:sz w:val="24"/>
                <w:szCs w:val="24"/>
              </w:rPr>
              <w:t>NA</w:t>
            </w:r>
          </w:p>
        </w:tc>
      </w:tr>
      <w:tr w:rsidR="00B86890" w:rsidRPr="00B86890" w14:paraId="47B03CA0" w14:textId="77777777" w:rsidTr="00203A00">
        <w:trPr>
          <w:trHeight w:val="320"/>
        </w:trPr>
        <w:tc>
          <w:tcPr>
            <w:tcW w:w="2107" w:type="dxa"/>
            <w:tcBorders>
              <w:top w:val="nil"/>
              <w:left w:val="nil"/>
              <w:bottom w:val="nil"/>
              <w:right w:val="nil"/>
            </w:tcBorders>
            <w:noWrap/>
            <w:hideMark/>
          </w:tcPr>
          <w:p w14:paraId="7EC5DC54" w14:textId="3D2A3DC5" w:rsidR="00B86890" w:rsidRPr="0027699E" w:rsidRDefault="00B86890" w:rsidP="00B86890">
            <w:pPr>
              <w:rPr>
                <w:rFonts w:ascii="Times New Roman" w:hAnsi="Times New Roman" w:cs="Times New Roman"/>
                <w:b/>
                <w:bCs/>
                <w:sz w:val="24"/>
                <w:szCs w:val="24"/>
                <w:vertAlign w:val="superscript"/>
              </w:rPr>
            </w:pPr>
            <w:r w:rsidRPr="00B86890">
              <w:rPr>
                <w:rFonts w:ascii="Times New Roman" w:hAnsi="Times New Roman" w:cs="Times New Roman"/>
                <w:b/>
                <w:bCs/>
                <w:sz w:val="24"/>
                <w:szCs w:val="24"/>
              </w:rPr>
              <w:t>Reproduction</w:t>
            </w:r>
            <w:r w:rsidR="000A08D3">
              <w:rPr>
                <w:rFonts w:ascii="Times New Roman" w:hAnsi="Times New Roman" w:cs="Times New Roman"/>
                <w:b/>
                <w:bCs/>
                <w:sz w:val="24"/>
                <w:szCs w:val="24"/>
                <w:vertAlign w:val="superscript"/>
              </w:rPr>
              <w:t>3</w:t>
            </w:r>
          </w:p>
        </w:tc>
        <w:tc>
          <w:tcPr>
            <w:tcW w:w="1129" w:type="dxa"/>
            <w:tcBorders>
              <w:top w:val="nil"/>
              <w:left w:val="nil"/>
              <w:bottom w:val="nil"/>
              <w:right w:val="nil"/>
            </w:tcBorders>
            <w:noWrap/>
            <w:hideMark/>
          </w:tcPr>
          <w:p w14:paraId="07A26C8C" w14:textId="18907A06"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7D2ADBCC" w14:textId="77777777" w:rsidR="00B86890" w:rsidRPr="00B86890" w:rsidRDefault="00B86890" w:rsidP="00B86890">
            <w:pPr>
              <w:rPr>
                <w:rFonts w:ascii="Times New Roman" w:hAnsi="Times New Roman" w:cs="Times New Roman"/>
                <w:sz w:val="24"/>
                <w:szCs w:val="24"/>
              </w:rPr>
            </w:pPr>
          </w:p>
        </w:tc>
        <w:tc>
          <w:tcPr>
            <w:tcW w:w="871" w:type="dxa"/>
            <w:tcBorders>
              <w:top w:val="nil"/>
              <w:left w:val="nil"/>
              <w:bottom w:val="nil"/>
              <w:right w:val="nil"/>
            </w:tcBorders>
            <w:noWrap/>
            <w:hideMark/>
          </w:tcPr>
          <w:p w14:paraId="703F100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0.34</w:t>
            </w:r>
          </w:p>
        </w:tc>
        <w:tc>
          <w:tcPr>
            <w:tcW w:w="1274" w:type="dxa"/>
            <w:tcBorders>
              <w:top w:val="nil"/>
              <w:left w:val="nil"/>
              <w:bottom w:val="nil"/>
              <w:right w:val="nil"/>
            </w:tcBorders>
            <w:noWrap/>
            <w:hideMark/>
          </w:tcPr>
          <w:p w14:paraId="3E55C99C"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0.15</w:t>
            </w:r>
          </w:p>
        </w:tc>
        <w:tc>
          <w:tcPr>
            <w:tcW w:w="923" w:type="dxa"/>
            <w:tcBorders>
              <w:top w:val="nil"/>
              <w:left w:val="nil"/>
              <w:bottom w:val="nil"/>
              <w:right w:val="nil"/>
            </w:tcBorders>
            <w:noWrap/>
            <w:hideMark/>
          </w:tcPr>
          <w:p w14:paraId="7C243804"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0.09</w:t>
            </w:r>
          </w:p>
        </w:tc>
        <w:tc>
          <w:tcPr>
            <w:tcW w:w="1027" w:type="dxa"/>
            <w:tcBorders>
              <w:top w:val="nil"/>
              <w:left w:val="nil"/>
              <w:bottom w:val="nil"/>
              <w:right w:val="nil"/>
            </w:tcBorders>
            <w:noWrap/>
            <w:hideMark/>
          </w:tcPr>
          <w:p w14:paraId="1485E332"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0.66</w:t>
            </w:r>
          </w:p>
        </w:tc>
        <w:tc>
          <w:tcPr>
            <w:tcW w:w="959" w:type="dxa"/>
            <w:tcBorders>
              <w:top w:val="nil"/>
              <w:left w:val="nil"/>
              <w:bottom w:val="nil"/>
              <w:right w:val="nil"/>
            </w:tcBorders>
            <w:noWrap/>
            <w:hideMark/>
          </w:tcPr>
          <w:p w14:paraId="6F69C4CF" w14:textId="65350EFB" w:rsidR="00B86890" w:rsidRPr="00B86890" w:rsidRDefault="00435FD9" w:rsidP="00B86890">
            <w:pPr>
              <w:rPr>
                <w:rFonts w:ascii="Times New Roman" w:hAnsi="Times New Roman" w:cs="Times New Roman"/>
                <w:sz w:val="24"/>
                <w:szCs w:val="24"/>
              </w:rPr>
            </w:pPr>
            <w:r>
              <w:rPr>
                <w:rFonts w:ascii="Times New Roman" w:hAnsi="Times New Roman" w:cs="Times New Roman"/>
                <w:sz w:val="24"/>
                <w:szCs w:val="24"/>
              </w:rPr>
              <w:t>NA</w:t>
            </w:r>
          </w:p>
        </w:tc>
      </w:tr>
      <w:tr w:rsidR="00B86890" w:rsidRPr="00B86890" w14:paraId="7B9487E0" w14:textId="77777777" w:rsidTr="00203A00">
        <w:trPr>
          <w:trHeight w:val="320"/>
        </w:trPr>
        <w:tc>
          <w:tcPr>
            <w:tcW w:w="2107" w:type="dxa"/>
            <w:tcBorders>
              <w:top w:val="nil"/>
              <w:left w:val="nil"/>
              <w:bottom w:val="nil"/>
              <w:right w:val="nil"/>
            </w:tcBorders>
            <w:noWrap/>
            <w:hideMark/>
          </w:tcPr>
          <w:p w14:paraId="4F1290AE"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Annual Survival</w:t>
            </w:r>
          </w:p>
        </w:tc>
        <w:tc>
          <w:tcPr>
            <w:tcW w:w="1129" w:type="dxa"/>
            <w:tcBorders>
              <w:top w:val="nil"/>
              <w:left w:val="nil"/>
              <w:bottom w:val="nil"/>
              <w:right w:val="nil"/>
            </w:tcBorders>
            <w:noWrap/>
            <w:hideMark/>
          </w:tcPr>
          <w:p w14:paraId="164532CA" w14:textId="79A5E848"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SY</w:t>
            </w:r>
          </w:p>
        </w:tc>
        <w:tc>
          <w:tcPr>
            <w:tcW w:w="1070" w:type="dxa"/>
            <w:tcBorders>
              <w:top w:val="nil"/>
              <w:left w:val="nil"/>
              <w:bottom w:val="nil"/>
              <w:right w:val="nil"/>
            </w:tcBorders>
            <w:noWrap/>
            <w:hideMark/>
          </w:tcPr>
          <w:p w14:paraId="77BA1F1C" w14:textId="77777777" w:rsidR="00B86890" w:rsidRPr="00B86890" w:rsidRDefault="00B86890" w:rsidP="00B86890">
            <w:pPr>
              <w:rPr>
                <w:rFonts w:ascii="Times New Roman" w:hAnsi="Times New Roman" w:cs="Times New Roman"/>
                <w:sz w:val="24"/>
                <w:szCs w:val="24"/>
              </w:rPr>
            </w:pPr>
          </w:p>
        </w:tc>
        <w:tc>
          <w:tcPr>
            <w:tcW w:w="871" w:type="dxa"/>
            <w:tcBorders>
              <w:top w:val="nil"/>
              <w:left w:val="nil"/>
              <w:bottom w:val="nil"/>
              <w:right w:val="nil"/>
            </w:tcBorders>
            <w:noWrap/>
            <w:hideMark/>
          </w:tcPr>
          <w:p w14:paraId="3A486A1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0.6</w:t>
            </w:r>
          </w:p>
        </w:tc>
        <w:tc>
          <w:tcPr>
            <w:tcW w:w="1274" w:type="dxa"/>
            <w:tcBorders>
              <w:top w:val="nil"/>
              <w:left w:val="nil"/>
              <w:bottom w:val="nil"/>
              <w:right w:val="nil"/>
            </w:tcBorders>
            <w:noWrap/>
            <w:hideMark/>
          </w:tcPr>
          <w:p w14:paraId="0719A914"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0.05</w:t>
            </w:r>
          </w:p>
        </w:tc>
        <w:tc>
          <w:tcPr>
            <w:tcW w:w="923" w:type="dxa"/>
            <w:tcBorders>
              <w:top w:val="nil"/>
              <w:left w:val="nil"/>
              <w:bottom w:val="nil"/>
              <w:right w:val="nil"/>
            </w:tcBorders>
            <w:noWrap/>
            <w:hideMark/>
          </w:tcPr>
          <w:p w14:paraId="7E781FC1"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0.5</w:t>
            </w:r>
          </w:p>
        </w:tc>
        <w:tc>
          <w:tcPr>
            <w:tcW w:w="1027" w:type="dxa"/>
            <w:tcBorders>
              <w:top w:val="nil"/>
              <w:left w:val="nil"/>
              <w:bottom w:val="nil"/>
              <w:right w:val="nil"/>
            </w:tcBorders>
            <w:noWrap/>
            <w:hideMark/>
          </w:tcPr>
          <w:p w14:paraId="616737DB"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0.7</w:t>
            </w:r>
          </w:p>
        </w:tc>
        <w:tc>
          <w:tcPr>
            <w:tcW w:w="959" w:type="dxa"/>
            <w:tcBorders>
              <w:top w:val="nil"/>
              <w:left w:val="nil"/>
              <w:bottom w:val="nil"/>
              <w:right w:val="nil"/>
            </w:tcBorders>
            <w:noWrap/>
            <w:hideMark/>
          </w:tcPr>
          <w:p w14:paraId="4FD6B96E"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18</w:t>
            </w:r>
          </w:p>
        </w:tc>
      </w:tr>
      <w:tr w:rsidR="00B86890" w:rsidRPr="00B86890" w14:paraId="42325928" w14:textId="77777777" w:rsidTr="001F7A5A">
        <w:trPr>
          <w:trHeight w:val="320"/>
        </w:trPr>
        <w:tc>
          <w:tcPr>
            <w:tcW w:w="2107" w:type="dxa"/>
            <w:tcBorders>
              <w:top w:val="nil"/>
              <w:left w:val="nil"/>
              <w:bottom w:val="nil"/>
              <w:right w:val="nil"/>
            </w:tcBorders>
            <w:noWrap/>
            <w:hideMark/>
          </w:tcPr>
          <w:p w14:paraId="0C2D9131" w14:textId="77777777" w:rsidR="00B86890" w:rsidRPr="00B86890" w:rsidRDefault="00B86890" w:rsidP="00B86890">
            <w:pPr>
              <w:rPr>
                <w:rFonts w:ascii="Times New Roman" w:hAnsi="Times New Roman" w:cs="Times New Roman"/>
                <w:b/>
                <w:bCs/>
                <w:sz w:val="24"/>
                <w:szCs w:val="24"/>
              </w:rPr>
            </w:pPr>
            <w:r w:rsidRPr="00B86890">
              <w:rPr>
                <w:rFonts w:ascii="Times New Roman" w:hAnsi="Times New Roman" w:cs="Times New Roman"/>
                <w:b/>
                <w:bCs/>
                <w:sz w:val="24"/>
                <w:szCs w:val="24"/>
              </w:rPr>
              <w:t>Annual Survival</w:t>
            </w:r>
          </w:p>
        </w:tc>
        <w:tc>
          <w:tcPr>
            <w:tcW w:w="1129" w:type="dxa"/>
            <w:tcBorders>
              <w:top w:val="nil"/>
              <w:left w:val="nil"/>
              <w:bottom w:val="nil"/>
              <w:right w:val="nil"/>
            </w:tcBorders>
            <w:noWrap/>
            <w:hideMark/>
          </w:tcPr>
          <w:p w14:paraId="4B27BF2B" w14:textId="6CCD0385" w:rsidR="00B86890" w:rsidRPr="00B86890" w:rsidRDefault="000A08D3" w:rsidP="00B86890">
            <w:pPr>
              <w:rPr>
                <w:rFonts w:ascii="Times New Roman" w:hAnsi="Times New Roman" w:cs="Times New Roman"/>
                <w:sz w:val="24"/>
                <w:szCs w:val="24"/>
              </w:rPr>
            </w:pPr>
            <w:r>
              <w:rPr>
                <w:rFonts w:ascii="Times New Roman" w:hAnsi="Times New Roman" w:cs="Times New Roman"/>
                <w:sz w:val="24"/>
                <w:szCs w:val="24"/>
              </w:rPr>
              <w:t>ASY</w:t>
            </w:r>
          </w:p>
        </w:tc>
        <w:tc>
          <w:tcPr>
            <w:tcW w:w="1070" w:type="dxa"/>
            <w:tcBorders>
              <w:top w:val="nil"/>
              <w:left w:val="nil"/>
              <w:bottom w:val="nil"/>
              <w:right w:val="nil"/>
            </w:tcBorders>
            <w:noWrap/>
            <w:hideMark/>
          </w:tcPr>
          <w:p w14:paraId="4EDDC191" w14:textId="77777777" w:rsidR="00B86890" w:rsidRPr="00B86890" w:rsidRDefault="00B86890" w:rsidP="00B86890">
            <w:pPr>
              <w:rPr>
                <w:rFonts w:ascii="Times New Roman" w:hAnsi="Times New Roman" w:cs="Times New Roman"/>
                <w:sz w:val="24"/>
                <w:szCs w:val="24"/>
              </w:rPr>
            </w:pPr>
          </w:p>
        </w:tc>
        <w:tc>
          <w:tcPr>
            <w:tcW w:w="871" w:type="dxa"/>
            <w:tcBorders>
              <w:top w:val="nil"/>
              <w:left w:val="nil"/>
              <w:bottom w:val="nil"/>
              <w:right w:val="nil"/>
            </w:tcBorders>
            <w:noWrap/>
            <w:hideMark/>
          </w:tcPr>
          <w:p w14:paraId="2C57B59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0.64</w:t>
            </w:r>
          </w:p>
        </w:tc>
        <w:tc>
          <w:tcPr>
            <w:tcW w:w="1274" w:type="dxa"/>
            <w:tcBorders>
              <w:top w:val="nil"/>
              <w:left w:val="nil"/>
              <w:bottom w:val="nil"/>
              <w:right w:val="nil"/>
            </w:tcBorders>
            <w:noWrap/>
            <w:hideMark/>
          </w:tcPr>
          <w:p w14:paraId="3BDD1FA4"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0.05</w:t>
            </w:r>
          </w:p>
        </w:tc>
        <w:tc>
          <w:tcPr>
            <w:tcW w:w="923" w:type="dxa"/>
            <w:tcBorders>
              <w:top w:val="nil"/>
              <w:left w:val="nil"/>
              <w:bottom w:val="nil"/>
              <w:right w:val="nil"/>
            </w:tcBorders>
            <w:noWrap/>
            <w:hideMark/>
          </w:tcPr>
          <w:p w14:paraId="2D13B79D"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0.54</w:t>
            </w:r>
          </w:p>
        </w:tc>
        <w:tc>
          <w:tcPr>
            <w:tcW w:w="1027" w:type="dxa"/>
            <w:tcBorders>
              <w:top w:val="nil"/>
              <w:left w:val="nil"/>
              <w:bottom w:val="nil"/>
              <w:right w:val="nil"/>
            </w:tcBorders>
            <w:noWrap/>
            <w:hideMark/>
          </w:tcPr>
          <w:p w14:paraId="6877BE20"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0.74</w:t>
            </w:r>
          </w:p>
        </w:tc>
        <w:tc>
          <w:tcPr>
            <w:tcW w:w="959" w:type="dxa"/>
            <w:tcBorders>
              <w:top w:val="nil"/>
              <w:left w:val="nil"/>
              <w:bottom w:val="nil"/>
              <w:right w:val="nil"/>
            </w:tcBorders>
            <w:noWrap/>
            <w:hideMark/>
          </w:tcPr>
          <w:p w14:paraId="54C5C563"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18</w:t>
            </w:r>
          </w:p>
        </w:tc>
      </w:tr>
      <w:tr w:rsidR="00B86890" w:rsidRPr="00B86890" w14:paraId="79F5984F" w14:textId="77777777" w:rsidTr="001F7A5A">
        <w:trPr>
          <w:trHeight w:val="320"/>
        </w:trPr>
        <w:tc>
          <w:tcPr>
            <w:tcW w:w="4306" w:type="dxa"/>
            <w:gridSpan w:val="3"/>
            <w:tcBorders>
              <w:top w:val="nil"/>
              <w:left w:val="nil"/>
              <w:bottom w:val="single" w:sz="4" w:space="0" w:color="auto"/>
              <w:right w:val="nil"/>
            </w:tcBorders>
            <w:noWrap/>
            <w:hideMark/>
          </w:tcPr>
          <w:p w14:paraId="2093267B" w14:textId="100CFEC7" w:rsidR="00B86890" w:rsidRPr="00714BEC" w:rsidRDefault="00B86890" w:rsidP="00B86890">
            <w:pPr>
              <w:rPr>
                <w:rFonts w:ascii="Times New Roman" w:hAnsi="Times New Roman" w:cs="Times New Roman"/>
                <w:b/>
                <w:bCs/>
                <w:sz w:val="24"/>
                <w:szCs w:val="24"/>
                <w:vertAlign w:val="superscript"/>
              </w:rPr>
            </w:pPr>
            <w:r w:rsidRPr="00B86890">
              <w:rPr>
                <w:rFonts w:ascii="Times New Roman" w:hAnsi="Times New Roman" w:cs="Times New Roman"/>
                <w:b/>
                <w:bCs/>
                <w:sz w:val="24"/>
                <w:szCs w:val="24"/>
              </w:rPr>
              <w:t>Youth Survival (28-365 days)</w:t>
            </w:r>
            <w:r w:rsidR="000A08D3">
              <w:rPr>
                <w:rFonts w:ascii="Times New Roman" w:hAnsi="Times New Roman" w:cs="Times New Roman"/>
                <w:b/>
                <w:bCs/>
                <w:sz w:val="24"/>
                <w:szCs w:val="24"/>
                <w:vertAlign w:val="superscript"/>
              </w:rPr>
              <w:t>4</w:t>
            </w:r>
          </w:p>
        </w:tc>
        <w:tc>
          <w:tcPr>
            <w:tcW w:w="871" w:type="dxa"/>
            <w:tcBorders>
              <w:top w:val="nil"/>
              <w:left w:val="nil"/>
              <w:bottom w:val="single" w:sz="4" w:space="0" w:color="auto"/>
              <w:right w:val="nil"/>
            </w:tcBorders>
            <w:noWrap/>
            <w:hideMark/>
          </w:tcPr>
          <w:p w14:paraId="4837F315"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0.63</w:t>
            </w:r>
          </w:p>
        </w:tc>
        <w:tc>
          <w:tcPr>
            <w:tcW w:w="1274" w:type="dxa"/>
            <w:tcBorders>
              <w:top w:val="nil"/>
              <w:left w:val="nil"/>
              <w:bottom w:val="single" w:sz="4" w:space="0" w:color="auto"/>
              <w:right w:val="nil"/>
            </w:tcBorders>
            <w:noWrap/>
            <w:hideMark/>
          </w:tcPr>
          <w:p w14:paraId="25754186"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0.05</w:t>
            </w:r>
          </w:p>
        </w:tc>
        <w:tc>
          <w:tcPr>
            <w:tcW w:w="923" w:type="dxa"/>
            <w:tcBorders>
              <w:top w:val="nil"/>
              <w:left w:val="nil"/>
              <w:bottom w:val="single" w:sz="4" w:space="0" w:color="auto"/>
              <w:right w:val="nil"/>
            </w:tcBorders>
            <w:noWrap/>
            <w:hideMark/>
          </w:tcPr>
          <w:p w14:paraId="1E5F83CE"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0.53</w:t>
            </w:r>
          </w:p>
        </w:tc>
        <w:tc>
          <w:tcPr>
            <w:tcW w:w="1027" w:type="dxa"/>
            <w:tcBorders>
              <w:top w:val="nil"/>
              <w:left w:val="nil"/>
              <w:bottom w:val="single" w:sz="4" w:space="0" w:color="auto"/>
              <w:right w:val="nil"/>
            </w:tcBorders>
            <w:noWrap/>
            <w:hideMark/>
          </w:tcPr>
          <w:p w14:paraId="51502C4F" w14:textId="77777777" w:rsidR="00B86890" w:rsidRPr="00B86890" w:rsidRDefault="00B86890" w:rsidP="00B86890">
            <w:pPr>
              <w:rPr>
                <w:rFonts w:ascii="Times New Roman" w:hAnsi="Times New Roman" w:cs="Times New Roman"/>
                <w:sz w:val="24"/>
                <w:szCs w:val="24"/>
              </w:rPr>
            </w:pPr>
            <w:r w:rsidRPr="00B86890">
              <w:rPr>
                <w:rFonts w:ascii="Times New Roman" w:hAnsi="Times New Roman" w:cs="Times New Roman"/>
                <w:sz w:val="24"/>
                <w:szCs w:val="24"/>
              </w:rPr>
              <w:t>0.72</w:t>
            </w:r>
          </w:p>
        </w:tc>
        <w:tc>
          <w:tcPr>
            <w:tcW w:w="959" w:type="dxa"/>
            <w:tcBorders>
              <w:top w:val="nil"/>
              <w:left w:val="nil"/>
              <w:bottom w:val="single" w:sz="4" w:space="0" w:color="auto"/>
              <w:right w:val="nil"/>
            </w:tcBorders>
            <w:noWrap/>
            <w:hideMark/>
          </w:tcPr>
          <w:p w14:paraId="0BC0AE91" w14:textId="59A5C00F" w:rsidR="00B86890" w:rsidRPr="00B86890" w:rsidRDefault="00793C4E" w:rsidP="00B86890">
            <w:pPr>
              <w:rPr>
                <w:rFonts w:ascii="Times New Roman" w:hAnsi="Times New Roman" w:cs="Times New Roman"/>
                <w:sz w:val="24"/>
                <w:szCs w:val="24"/>
              </w:rPr>
            </w:pPr>
            <w:r>
              <w:rPr>
                <w:rFonts w:ascii="Times New Roman" w:hAnsi="Times New Roman" w:cs="Times New Roman"/>
                <w:sz w:val="24"/>
                <w:szCs w:val="24"/>
              </w:rPr>
              <w:t>18</w:t>
            </w:r>
          </w:p>
        </w:tc>
      </w:tr>
      <w:tr w:rsidR="00203A00" w:rsidRPr="00B86890" w14:paraId="17E3514E" w14:textId="77777777" w:rsidTr="001F7A5A">
        <w:trPr>
          <w:trHeight w:val="320"/>
        </w:trPr>
        <w:tc>
          <w:tcPr>
            <w:tcW w:w="9360" w:type="dxa"/>
            <w:gridSpan w:val="8"/>
            <w:tcBorders>
              <w:top w:val="single" w:sz="4" w:space="0" w:color="auto"/>
              <w:left w:val="nil"/>
              <w:bottom w:val="nil"/>
              <w:right w:val="nil"/>
            </w:tcBorders>
            <w:noWrap/>
          </w:tcPr>
          <w:p w14:paraId="57B1A5F1" w14:textId="46015B74" w:rsidR="000A08D3" w:rsidRPr="0081514A" w:rsidRDefault="00203A00" w:rsidP="00203A00">
            <w:pPr>
              <w:rPr>
                <w:rFonts w:ascii="Times New Roman" w:eastAsia="Times New Roman" w:hAnsi="Times New Roman" w:cs="Times New Roman"/>
                <w:color w:val="000000"/>
                <w:sz w:val="20"/>
                <w:szCs w:val="20"/>
              </w:rPr>
            </w:pPr>
            <w:r w:rsidRPr="0081514A">
              <w:rPr>
                <w:rFonts w:ascii="Times New Roman" w:eastAsia="Times New Roman" w:hAnsi="Times New Roman" w:cs="Times New Roman"/>
                <w:color w:val="000000"/>
                <w:sz w:val="20"/>
                <w:szCs w:val="20"/>
                <w:vertAlign w:val="superscript"/>
              </w:rPr>
              <w:t>1</w:t>
            </w:r>
            <w:r w:rsidR="000A08D3" w:rsidRPr="0081514A">
              <w:rPr>
                <w:rFonts w:ascii="Times New Roman" w:eastAsia="Times New Roman" w:hAnsi="Times New Roman" w:cs="Times New Roman"/>
                <w:color w:val="000000"/>
                <w:sz w:val="20"/>
                <w:szCs w:val="20"/>
              </w:rPr>
              <w:t xml:space="preserve">SY = Second year adult; ASY = After second year adult  </w:t>
            </w:r>
          </w:p>
          <w:p w14:paraId="5AB44AE2" w14:textId="5537FD4B" w:rsidR="00690F0E" w:rsidRPr="00D27DBD" w:rsidRDefault="000A08D3" w:rsidP="00203A00">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vertAlign w:val="superscript"/>
              </w:rPr>
              <w:t>2</w:t>
            </w:r>
            <w:r w:rsidR="00690F0E">
              <w:rPr>
                <w:rFonts w:ascii="Times New Roman" w:eastAsia="Times New Roman" w:hAnsi="Times New Roman" w:cs="Times New Roman"/>
                <w:color w:val="000000"/>
                <w:sz w:val="20"/>
                <w:szCs w:val="20"/>
              </w:rPr>
              <w:t>Sample size of 0 indicates estimate equivalent to prior</w:t>
            </w:r>
          </w:p>
          <w:p w14:paraId="49B33B0A" w14:textId="5D96DCB3" w:rsidR="00203A00" w:rsidRDefault="000A08D3" w:rsidP="00203A00">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vertAlign w:val="superscript"/>
              </w:rPr>
              <w:t>3</w:t>
            </w:r>
            <w:r w:rsidR="00203A00" w:rsidRPr="007772A7">
              <w:rPr>
                <w:rFonts w:ascii="Times New Roman" w:eastAsia="Times New Roman" w:hAnsi="Times New Roman" w:cs="Times New Roman"/>
                <w:color w:val="000000"/>
                <w:sz w:val="20"/>
                <w:szCs w:val="20"/>
              </w:rPr>
              <w:t xml:space="preserve">Reproduction estimated from </w:t>
            </w:r>
            <w:r w:rsidR="00203A00">
              <w:rPr>
                <w:rFonts w:ascii="Times New Roman" w:eastAsia="Times New Roman" w:hAnsi="Times New Roman" w:cs="Times New Roman"/>
                <w:color w:val="000000"/>
                <w:sz w:val="20"/>
                <w:szCs w:val="20"/>
              </w:rPr>
              <w:t>Equation 1; value derived, so no sample size</w:t>
            </w:r>
          </w:p>
          <w:p w14:paraId="15988998" w14:textId="7F9DB902" w:rsidR="00203A00" w:rsidRDefault="000A08D3" w:rsidP="00203A00">
            <w:pPr>
              <w:rPr>
                <w:rFonts w:ascii="Times New Roman" w:hAnsi="Times New Roman" w:cs="Times New Roman"/>
                <w:sz w:val="24"/>
                <w:szCs w:val="24"/>
              </w:rPr>
            </w:pPr>
            <w:r>
              <w:rPr>
                <w:rFonts w:ascii="Times New Roman" w:eastAsia="Times New Roman" w:hAnsi="Times New Roman" w:cs="Times New Roman"/>
                <w:color w:val="000000"/>
                <w:sz w:val="20"/>
                <w:szCs w:val="20"/>
                <w:vertAlign w:val="superscript"/>
              </w:rPr>
              <w:t>4</w:t>
            </w:r>
            <w:r w:rsidR="00203A00" w:rsidRPr="007772A7">
              <w:rPr>
                <w:rFonts w:ascii="Times New Roman" w:eastAsia="Times New Roman" w:hAnsi="Times New Roman" w:cs="Times New Roman"/>
                <w:color w:val="000000"/>
                <w:sz w:val="20"/>
                <w:szCs w:val="20"/>
              </w:rPr>
              <w:t>No studies reported youth survival</w:t>
            </w:r>
            <w:r w:rsidR="00203A00">
              <w:rPr>
                <w:rFonts w:ascii="Times New Roman" w:eastAsia="Times New Roman" w:hAnsi="Times New Roman" w:cs="Times New Roman"/>
                <w:color w:val="000000"/>
                <w:sz w:val="20"/>
                <w:szCs w:val="20"/>
              </w:rPr>
              <w:t>;</w:t>
            </w:r>
            <w:r w:rsidR="00203A00" w:rsidRPr="007772A7">
              <w:rPr>
                <w:rFonts w:ascii="Times New Roman" w:eastAsia="Times New Roman" w:hAnsi="Times New Roman" w:cs="Times New Roman"/>
                <w:color w:val="000000"/>
                <w:sz w:val="20"/>
                <w:szCs w:val="20"/>
              </w:rPr>
              <w:t xml:space="preserve"> </w:t>
            </w:r>
            <w:r w:rsidR="00203A00">
              <w:rPr>
                <w:rFonts w:ascii="Times New Roman" w:eastAsia="Times New Roman" w:hAnsi="Times New Roman" w:cs="Times New Roman"/>
                <w:color w:val="000000"/>
                <w:sz w:val="20"/>
                <w:szCs w:val="20"/>
              </w:rPr>
              <w:t>e</w:t>
            </w:r>
            <w:r w:rsidR="00203A00" w:rsidRPr="007772A7">
              <w:rPr>
                <w:rFonts w:ascii="Times New Roman" w:eastAsia="Times New Roman" w:hAnsi="Times New Roman" w:cs="Times New Roman"/>
                <w:color w:val="000000"/>
                <w:sz w:val="20"/>
                <w:szCs w:val="20"/>
              </w:rPr>
              <w:t>stimated based on second year</w:t>
            </w:r>
            <w:r w:rsidR="00234A8D">
              <w:rPr>
                <w:rFonts w:ascii="Times New Roman" w:eastAsia="Times New Roman" w:hAnsi="Times New Roman" w:cs="Times New Roman"/>
                <w:color w:val="000000"/>
                <w:sz w:val="20"/>
                <w:szCs w:val="20"/>
              </w:rPr>
              <w:t xml:space="preserve"> adult</w:t>
            </w:r>
            <w:r w:rsidR="00203A00" w:rsidRPr="007772A7">
              <w:rPr>
                <w:rFonts w:ascii="Times New Roman" w:eastAsia="Times New Roman" w:hAnsi="Times New Roman" w:cs="Times New Roman"/>
                <w:color w:val="000000"/>
                <w:sz w:val="20"/>
                <w:szCs w:val="20"/>
              </w:rPr>
              <w:t xml:space="preserve"> survival following Roberts et al. (1996)</w:t>
            </w:r>
          </w:p>
        </w:tc>
      </w:tr>
    </w:tbl>
    <w:p w14:paraId="562E7695" w14:textId="77777777" w:rsidR="005F717B" w:rsidRDefault="005F717B" w:rsidP="00714BEC">
      <w:pPr>
        <w:spacing w:line="240" w:lineRule="auto"/>
        <w:rPr>
          <w:rFonts w:ascii="Times New Roman" w:hAnsi="Times New Roman" w:cs="Times New Roman"/>
          <w:sz w:val="24"/>
          <w:szCs w:val="24"/>
        </w:rPr>
      </w:pPr>
    </w:p>
    <w:p w14:paraId="5F85F422" w14:textId="77777777" w:rsidR="004D7571" w:rsidRDefault="004D7571">
      <w:pPr>
        <w:rPr>
          <w:rFonts w:ascii="Times New Roman" w:hAnsi="Times New Roman" w:cs="Times New Roman"/>
          <w:sz w:val="24"/>
          <w:szCs w:val="24"/>
        </w:rPr>
      </w:pPr>
    </w:p>
    <w:p w14:paraId="66FCB089" w14:textId="77777777" w:rsidR="00530A81" w:rsidRDefault="00530A81">
      <w:pPr>
        <w:rPr>
          <w:rFonts w:ascii="Times New Roman" w:hAnsi="Times New Roman" w:cs="Times New Roman"/>
          <w:sz w:val="24"/>
          <w:szCs w:val="24"/>
        </w:rPr>
      </w:pPr>
      <w:r>
        <w:rPr>
          <w:rFonts w:ascii="Times New Roman" w:hAnsi="Times New Roman" w:cs="Times New Roman"/>
          <w:sz w:val="24"/>
          <w:szCs w:val="24"/>
        </w:rPr>
        <w:br w:type="page"/>
      </w:r>
    </w:p>
    <w:tbl>
      <w:tblPr>
        <w:tblStyle w:val="TableGridLight"/>
        <w:tblW w:w="9360" w:type="dxa"/>
        <w:tblLook w:val="04A0" w:firstRow="1" w:lastRow="0" w:firstColumn="1" w:lastColumn="0" w:noHBand="0" w:noVBand="1"/>
      </w:tblPr>
      <w:tblGrid>
        <w:gridCol w:w="2250"/>
        <w:gridCol w:w="2790"/>
        <w:gridCol w:w="1134"/>
        <w:gridCol w:w="1026"/>
        <w:gridCol w:w="2160"/>
      </w:tblGrid>
      <w:tr w:rsidR="00313353" w:rsidRPr="00B90D9D" w14:paraId="5BA9D611" w14:textId="77777777" w:rsidTr="001F7A5A">
        <w:trPr>
          <w:trHeight w:val="300"/>
        </w:trPr>
        <w:tc>
          <w:tcPr>
            <w:tcW w:w="9360" w:type="dxa"/>
            <w:gridSpan w:val="5"/>
            <w:tcBorders>
              <w:top w:val="single" w:sz="4" w:space="0" w:color="auto"/>
              <w:bottom w:val="single" w:sz="4" w:space="0" w:color="auto"/>
            </w:tcBorders>
            <w:noWrap/>
          </w:tcPr>
          <w:p w14:paraId="77C85676" w14:textId="547ADC8B" w:rsidR="00313353" w:rsidRPr="008B5757" w:rsidRDefault="00313353" w:rsidP="00C44914">
            <w:pPr>
              <w:rPr>
                <w:rFonts w:ascii="Times New Roman" w:eastAsia="Times New Roman" w:hAnsi="Times New Roman" w:cs="Times New Roman"/>
                <w:b/>
                <w:color w:val="000000"/>
              </w:rPr>
            </w:pPr>
            <w:r>
              <w:rPr>
                <w:rFonts w:ascii="Times New Roman" w:eastAsia="Times New Roman" w:hAnsi="Times New Roman" w:cs="Times New Roman"/>
                <w:color w:val="000000"/>
              </w:rPr>
              <w:lastRenderedPageBreak/>
              <w:t>Table 2</w:t>
            </w:r>
            <w:r w:rsidRPr="008B5757">
              <w:rPr>
                <w:rFonts w:ascii="Times New Roman" w:eastAsia="Times New Roman" w:hAnsi="Times New Roman" w:cs="Times New Roman"/>
                <w:color w:val="000000"/>
              </w:rPr>
              <w:t xml:space="preserve">. Summary </w:t>
            </w:r>
            <w:r>
              <w:rPr>
                <w:rFonts w:ascii="Times New Roman" w:eastAsia="Times New Roman" w:hAnsi="Times New Roman" w:cs="Times New Roman"/>
                <w:color w:val="000000"/>
              </w:rPr>
              <w:t xml:space="preserve">of </w:t>
            </w:r>
            <w:r w:rsidRPr="008B5757">
              <w:rPr>
                <w:rFonts w:ascii="Times New Roman" w:eastAsia="Times New Roman" w:hAnsi="Times New Roman" w:cs="Times New Roman"/>
                <w:color w:val="000000"/>
              </w:rPr>
              <w:t>the number of studies evaluating how biotic and abiotic fa</w:t>
            </w:r>
            <w:r>
              <w:rPr>
                <w:rFonts w:ascii="Times New Roman" w:eastAsia="Times New Roman" w:hAnsi="Times New Roman" w:cs="Times New Roman"/>
                <w:color w:val="000000"/>
              </w:rPr>
              <w:t>ctors influence life stage</w:t>
            </w:r>
            <w:r w:rsidR="00DF0255">
              <w:rPr>
                <w:rFonts w:ascii="Times New Roman" w:eastAsia="Times New Roman" w:hAnsi="Times New Roman" w:cs="Times New Roman"/>
                <w:color w:val="000000"/>
              </w:rPr>
              <w:t xml:space="preserve"> vital rates</w:t>
            </w:r>
            <w:r>
              <w:rPr>
                <w:rFonts w:ascii="Times New Roman" w:eastAsia="Times New Roman" w:hAnsi="Times New Roman" w:cs="Times New Roman"/>
                <w:color w:val="000000"/>
              </w:rPr>
              <w:t xml:space="preserve"> for e</w:t>
            </w:r>
            <w:r w:rsidRPr="008B5757">
              <w:rPr>
                <w:rFonts w:ascii="Times New Roman" w:eastAsia="Times New Roman" w:hAnsi="Times New Roman" w:cs="Times New Roman"/>
                <w:color w:val="000000"/>
              </w:rPr>
              <w:t xml:space="preserve">astern wild turkeys from 1970-2021. We only included studies that contained either causal or correlative </w:t>
            </w:r>
            <w:r w:rsidRPr="008B5757">
              <w:rPr>
                <w:rFonts w:ascii="Times New Roman" w:hAnsi="Times New Roman" w:cs="Times New Roman"/>
              </w:rPr>
              <w:t xml:space="preserve">statistical analysis between a vital rate and an abiotic or biotic variable. Blank cells indicate no studies were identified for that topic and life stage. </w:t>
            </w:r>
          </w:p>
        </w:tc>
      </w:tr>
      <w:tr w:rsidR="00313353" w:rsidRPr="00B90D9D" w14:paraId="18815F96" w14:textId="77777777" w:rsidTr="001F7A5A">
        <w:trPr>
          <w:trHeight w:val="432"/>
        </w:trPr>
        <w:tc>
          <w:tcPr>
            <w:tcW w:w="2250" w:type="dxa"/>
            <w:tcBorders>
              <w:top w:val="single" w:sz="4" w:space="0" w:color="auto"/>
              <w:bottom w:val="single" w:sz="4" w:space="0" w:color="auto"/>
            </w:tcBorders>
            <w:noWrap/>
            <w:hideMark/>
          </w:tcPr>
          <w:p w14:paraId="1D8624EB" w14:textId="0B160927" w:rsidR="00313353" w:rsidRPr="00234A8D" w:rsidRDefault="00BD5CEC" w:rsidP="00C44914">
            <w:pPr>
              <w:rPr>
                <w:rFonts w:ascii="Times New Roman" w:eastAsia="Times New Roman" w:hAnsi="Times New Roman" w:cs="Times New Roman"/>
                <w:b/>
                <w:bCs/>
                <w:color w:val="000000"/>
              </w:rPr>
            </w:pPr>
            <w:r>
              <w:rPr>
                <w:rFonts w:ascii="Times New Roman" w:eastAsia="Times New Roman" w:hAnsi="Times New Roman" w:cs="Times New Roman"/>
                <w:b/>
                <w:bCs/>
                <w:color w:val="000000"/>
              </w:rPr>
              <w:t>Categories and subcategories</w:t>
            </w:r>
          </w:p>
        </w:tc>
        <w:tc>
          <w:tcPr>
            <w:tcW w:w="2790" w:type="dxa"/>
            <w:tcBorders>
              <w:top w:val="single" w:sz="4" w:space="0" w:color="auto"/>
              <w:bottom w:val="single" w:sz="4" w:space="0" w:color="auto"/>
            </w:tcBorders>
            <w:noWrap/>
            <w:hideMark/>
          </w:tcPr>
          <w:p w14:paraId="3E42FD93" w14:textId="77777777" w:rsidR="00313353" w:rsidRPr="00234A8D" w:rsidRDefault="00313353" w:rsidP="00C44914">
            <w:pPr>
              <w:rPr>
                <w:rFonts w:ascii="Times New Roman" w:eastAsia="Times New Roman" w:hAnsi="Times New Roman" w:cs="Times New Roman"/>
                <w:b/>
                <w:bCs/>
                <w:color w:val="000000"/>
              </w:rPr>
            </w:pPr>
            <w:r w:rsidRPr="00234A8D">
              <w:rPr>
                <w:rFonts w:ascii="Times New Roman" w:eastAsia="Times New Roman" w:hAnsi="Times New Roman" w:cs="Times New Roman"/>
                <w:b/>
                <w:bCs/>
                <w:color w:val="000000"/>
              </w:rPr>
              <w:t>Nesting</w:t>
            </w:r>
          </w:p>
        </w:tc>
        <w:tc>
          <w:tcPr>
            <w:tcW w:w="1134" w:type="dxa"/>
            <w:tcBorders>
              <w:top w:val="single" w:sz="4" w:space="0" w:color="auto"/>
              <w:bottom w:val="single" w:sz="4" w:space="0" w:color="auto"/>
            </w:tcBorders>
            <w:noWrap/>
            <w:hideMark/>
          </w:tcPr>
          <w:p w14:paraId="2B06BEB4" w14:textId="77777777" w:rsidR="00313353" w:rsidRPr="00234A8D" w:rsidRDefault="00313353" w:rsidP="00C44914">
            <w:pPr>
              <w:rPr>
                <w:rFonts w:ascii="Times New Roman" w:eastAsia="Times New Roman" w:hAnsi="Times New Roman" w:cs="Times New Roman"/>
                <w:b/>
                <w:bCs/>
                <w:color w:val="000000"/>
              </w:rPr>
            </w:pPr>
            <w:r w:rsidRPr="00234A8D">
              <w:rPr>
                <w:rFonts w:ascii="Times New Roman" w:eastAsia="Times New Roman" w:hAnsi="Times New Roman" w:cs="Times New Roman"/>
                <w:b/>
                <w:bCs/>
                <w:color w:val="000000"/>
              </w:rPr>
              <w:t>Poult survival</w:t>
            </w:r>
          </w:p>
        </w:tc>
        <w:tc>
          <w:tcPr>
            <w:tcW w:w="1026" w:type="dxa"/>
            <w:tcBorders>
              <w:top w:val="single" w:sz="4" w:space="0" w:color="auto"/>
              <w:bottom w:val="single" w:sz="4" w:space="0" w:color="auto"/>
            </w:tcBorders>
            <w:noWrap/>
            <w:hideMark/>
          </w:tcPr>
          <w:p w14:paraId="3CCED21D" w14:textId="77777777" w:rsidR="00313353" w:rsidRPr="00234A8D" w:rsidRDefault="00313353" w:rsidP="00C44914">
            <w:pPr>
              <w:rPr>
                <w:rFonts w:ascii="Times New Roman" w:eastAsia="Times New Roman" w:hAnsi="Times New Roman" w:cs="Times New Roman"/>
                <w:b/>
                <w:bCs/>
                <w:color w:val="000000"/>
              </w:rPr>
            </w:pPr>
            <w:r w:rsidRPr="00234A8D">
              <w:rPr>
                <w:rFonts w:ascii="Times New Roman" w:eastAsia="Times New Roman" w:hAnsi="Times New Roman" w:cs="Times New Roman"/>
                <w:b/>
                <w:bCs/>
                <w:color w:val="000000"/>
              </w:rPr>
              <w:t>Youth Survival</w:t>
            </w:r>
          </w:p>
        </w:tc>
        <w:tc>
          <w:tcPr>
            <w:tcW w:w="2160" w:type="dxa"/>
            <w:tcBorders>
              <w:top w:val="single" w:sz="4" w:space="0" w:color="auto"/>
              <w:bottom w:val="single" w:sz="4" w:space="0" w:color="auto"/>
            </w:tcBorders>
            <w:noWrap/>
            <w:hideMark/>
          </w:tcPr>
          <w:p w14:paraId="655F6A64" w14:textId="77777777" w:rsidR="00313353" w:rsidRPr="00234A8D" w:rsidRDefault="00313353" w:rsidP="00C44914">
            <w:pPr>
              <w:rPr>
                <w:rFonts w:ascii="Times New Roman" w:eastAsia="Times New Roman" w:hAnsi="Times New Roman" w:cs="Times New Roman"/>
                <w:b/>
                <w:bCs/>
                <w:color w:val="000000"/>
              </w:rPr>
            </w:pPr>
            <w:r w:rsidRPr="00234A8D">
              <w:rPr>
                <w:rFonts w:ascii="Times New Roman" w:eastAsia="Times New Roman" w:hAnsi="Times New Roman" w:cs="Times New Roman"/>
                <w:b/>
                <w:bCs/>
                <w:color w:val="000000"/>
              </w:rPr>
              <w:t xml:space="preserve">Adult Survival </w:t>
            </w:r>
          </w:p>
        </w:tc>
      </w:tr>
      <w:tr w:rsidR="00313353" w:rsidRPr="00B90D9D" w14:paraId="5374E3BC" w14:textId="77777777" w:rsidTr="001F7A5A">
        <w:trPr>
          <w:trHeight w:val="432"/>
        </w:trPr>
        <w:tc>
          <w:tcPr>
            <w:tcW w:w="2250" w:type="dxa"/>
            <w:tcBorders>
              <w:top w:val="single" w:sz="4" w:space="0" w:color="auto"/>
            </w:tcBorders>
            <w:noWrap/>
            <w:hideMark/>
          </w:tcPr>
          <w:p w14:paraId="363CCE7E" w14:textId="77777777" w:rsidR="00313353" w:rsidRPr="006C4E76" w:rsidRDefault="00313353" w:rsidP="00C44914">
            <w:pPr>
              <w:rPr>
                <w:rFonts w:ascii="Times New Roman" w:eastAsia="Times New Roman" w:hAnsi="Times New Roman" w:cs="Times New Roman"/>
                <w:b/>
                <w:bCs/>
                <w:color w:val="000000"/>
              </w:rPr>
            </w:pPr>
            <w:r w:rsidRPr="006C4E76">
              <w:rPr>
                <w:rFonts w:ascii="Times New Roman" w:eastAsia="Times New Roman" w:hAnsi="Times New Roman" w:cs="Times New Roman"/>
                <w:b/>
                <w:bCs/>
                <w:color w:val="000000"/>
              </w:rPr>
              <w:t>Individual/ behavioral factors</w:t>
            </w:r>
          </w:p>
        </w:tc>
        <w:tc>
          <w:tcPr>
            <w:tcW w:w="2790" w:type="dxa"/>
            <w:tcBorders>
              <w:top w:val="single" w:sz="4" w:space="0" w:color="auto"/>
            </w:tcBorders>
            <w:noWrap/>
            <w:hideMark/>
          </w:tcPr>
          <w:p w14:paraId="55CA78CF" w14:textId="77777777" w:rsidR="00313353" w:rsidRPr="00B90D9D" w:rsidRDefault="00313353" w:rsidP="00C44914">
            <w:pPr>
              <w:rPr>
                <w:rFonts w:ascii="Times New Roman" w:eastAsia="Times New Roman" w:hAnsi="Times New Roman" w:cs="Times New Roman"/>
                <w:b/>
                <w:bCs/>
                <w:color w:val="000000"/>
              </w:rPr>
            </w:pPr>
          </w:p>
        </w:tc>
        <w:tc>
          <w:tcPr>
            <w:tcW w:w="1134" w:type="dxa"/>
            <w:tcBorders>
              <w:top w:val="single" w:sz="4" w:space="0" w:color="auto"/>
            </w:tcBorders>
            <w:noWrap/>
            <w:hideMark/>
          </w:tcPr>
          <w:p w14:paraId="53899083" w14:textId="77777777" w:rsidR="00313353" w:rsidRPr="00B90D9D" w:rsidRDefault="00313353" w:rsidP="00C44914">
            <w:pPr>
              <w:rPr>
                <w:rFonts w:ascii="Times New Roman" w:eastAsia="Times New Roman" w:hAnsi="Times New Roman" w:cs="Times New Roman"/>
              </w:rPr>
            </w:pPr>
          </w:p>
        </w:tc>
        <w:tc>
          <w:tcPr>
            <w:tcW w:w="1026" w:type="dxa"/>
            <w:tcBorders>
              <w:top w:val="single" w:sz="4" w:space="0" w:color="auto"/>
            </w:tcBorders>
            <w:noWrap/>
            <w:hideMark/>
          </w:tcPr>
          <w:p w14:paraId="5F79E055" w14:textId="77777777" w:rsidR="00313353" w:rsidRPr="00B90D9D" w:rsidRDefault="00313353" w:rsidP="00C44914">
            <w:pPr>
              <w:rPr>
                <w:rFonts w:ascii="Times New Roman" w:eastAsia="Times New Roman" w:hAnsi="Times New Roman" w:cs="Times New Roman"/>
              </w:rPr>
            </w:pPr>
          </w:p>
        </w:tc>
        <w:tc>
          <w:tcPr>
            <w:tcW w:w="2160" w:type="dxa"/>
            <w:tcBorders>
              <w:top w:val="single" w:sz="4" w:space="0" w:color="auto"/>
            </w:tcBorders>
            <w:noWrap/>
            <w:hideMark/>
          </w:tcPr>
          <w:p w14:paraId="61A0088D" w14:textId="77777777" w:rsidR="00313353" w:rsidRPr="00B90D9D" w:rsidRDefault="00313353" w:rsidP="00C44914">
            <w:pPr>
              <w:rPr>
                <w:rFonts w:ascii="Times New Roman" w:eastAsia="Times New Roman" w:hAnsi="Times New Roman" w:cs="Times New Roman"/>
              </w:rPr>
            </w:pPr>
          </w:p>
        </w:tc>
      </w:tr>
      <w:tr w:rsidR="00313353" w:rsidRPr="00B90D9D" w14:paraId="55C4F646" w14:textId="77777777" w:rsidTr="006C4E76">
        <w:trPr>
          <w:trHeight w:val="432"/>
        </w:trPr>
        <w:tc>
          <w:tcPr>
            <w:tcW w:w="2250" w:type="dxa"/>
            <w:noWrap/>
            <w:hideMark/>
          </w:tcPr>
          <w:p w14:paraId="46518D52"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Age/ experience/body condition</w:t>
            </w:r>
          </w:p>
        </w:tc>
        <w:tc>
          <w:tcPr>
            <w:tcW w:w="2790" w:type="dxa"/>
            <w:noWrap/>
            <w:hideMark/>
          </w:tcPr>
          <w:p w14:paraId="41A75D74" w14:textId="7BC7D805"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5 </w:t>
            </w:r>
            <w:r w:rsidRPr="001F7A5A">
              <w:rPr>
                <w:rFonts w:ascii="Times New Roman" w:eastAsia="Times New Roman" w:hAnsi="Times New Roman" w:cs="Times New Roman"/>
                <w:color w:val="000000"/>
                <w:sz w:val="24"/>
                <w:szCs w:val="24"/>
                <w:vertAlign w:val="superscript"/>
              </w:rPr>
              <w:t>31, 37, 26, 28, 39</w:t>
            </w:r>
          </w:p>
        </w:tc>
        <w:tc>
          <w:tcPr>
            <w:tcW w:w="1134" w:type="dxa"/>
            <w:noWrap/>
            <w:hideMark/>
          </w:tcPr>
          <w:p w14:paraId="4CB8FCBD" w14:textId="5C0C8837" w:rsidR="00313353" w:rsidRPr="001F7A5A" w:rsidRDefault="00313353" w:rsidP="00C44914">
            <w:pPr>
              <w:rPr>
                <w:rFonts w:ascii="Times New Roman" w:eastAsia="Times New Roman" w:hAnsi="Times New Roman" w:cs="Times New Roman"/>
                <w:sz w:val="24"/>
                <w:szCs w:val="24"/>
              </w:rPr>
            </w:pPr>
            <w:r w:rsidRPr="001F7A5A">
              <w:rPr>
                <w:rFonts w:ascii="Times New Roman" w:eastAsia="Times New Roman" w:hAnsi="Times New Roman" w:cs="Times New Roman"/>
                <w:sz w:val="24"/>
                <w:szCs w:val="24"/>
              </w:rPr>
              <w:t xml:space="preserve">1 </w:t>
            </w:r>
            <w:r w:rsidRPr="001F7A5A">
              <w:rPr>
                <w:rFonts w:ascii="Times New Roman" w:eastAsia="Times New Roman" w:hAnsi="Times New Roman" w:cs="Times New Roman"/>
                <w:sz w:val="24"/>
                <w:szCs w:val="24"/>
                <w:vertAlign w:val="superscript"/>
              </w:rPr>
              <w:t>38</w:t>
            </w:r>
          </w:p>
        </w:tc>
        <w:tc>
          <w:tcPr>
            <w:tcW w:w="1026" w:type="dxa"/>
            <w:noWrap/>
            <w:hideMark/>
          </w:tcPr>
          <w:p w14:paraId="6FC4B114"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67CA44F9" w14:textId="222B0C58"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5 </w:t>
            </w:r>
            <w:r w:rsidRPr="001F7A5A">
              <w:rPr>
                <w:rFonts w:ascii="Times New Roman" w:eastAsia="Times New Roman" w:hAnsi="Times New Roman" w:cs="Times New Roman"/>
                <w:color w:val="000000"/>
                <w:sz w:val="24"/>
                <w:szCs w:val="24"/>
                <w:vertAlign w:val="superscript"/>
              </w:rPr>
              <w:t>20, 9, 33, 10, 4</w:t>
            </w:r>
            <w:r w:rsidR="001F7A5A" w:rsidRPr="001F7A5A">
              <w:rPr>
                <w:rFonts w:ascii="Times New Roman" w:eastAsia="Times New Roman" w:hAnsi="Times New Roman" w:cs="Times New Roman"/>
                <w:color w:val="000000"/>
                <w:sz w:val="24"/>
                <w:szCs w:val="24"/>
                <w:vertAlign w:val="superscript"/>
              </w:rPr>
              <w:t>0</w:t>
            </w:r>
          </w:p>
        </w:tc>
      </w:tr>
      <w:tr w:rsidR="00313353" w:rsidRPr="00B90D9D" w14:paraId="1CE61A1A" w14:textId="77777777" w:rsidTr="006C4E76">
        <w:trPr>
          <w:trHeight w:val="432"/>
        </w:trPr>
        <w:tc>
          <w:tcPr>
            <w:tcW w:w="2250" w:type="dxa"/>
            <w:noWrap/>
            <w:hideMark/>
          </w:tcPr>
          <w:p w14:paraId="0028B1E7"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Genetics</w:t>
            </w:r>
          </w:p>
        </w:tc>
        <w:tc>
          <w:tcPr>
            <w:tcW w:w="2790" w:type="dxa"/>
            <w:noWrap/>
            <w:hideMark/>
          </w:tcPr>
          <w:p w14:paraId="343D8F8F" w14:textId="77777777" w:rsidR="00313353" w:rsidRPr="001F7A5A" w:rsidRDefault="00313353" w:rsidP="00C44914">
            <w:pPr>
              <w:rPr>
                <w:rFonts w:ascii="Times New Roman" w:eastAsia="Times New Roman" w:hAnsi="Times New Roman" w:cs="Times New Roman"/>
                <w:color w:val="000000"/>
                <w:sz w:val="24"/>
                <w:szCs w:val="24"/>
              </w:rPr>
            </w:pPr>
          </w:p>
        </w:tc>
        <w:tc>
          <w:tcPr>
            <w:tcW w:w="1134" w:type="dxa"/>
            <w:noWrap/>
            <w:hideMark/>
          </w:tcPr>
          <w:p w14:paraId="38B933F9"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340BA336"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3D811A98"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7A30A33A" w14:textId="77777777" w:rsidTr="006C4E76">
        <w:trPr>
          <w:trHeight w:val="432"/>
        </w:trPr>
        <w:tc>
          <w:tcPr>
            <w:tcW w:w="2250" w:type="dxa"/>
            <w:noWrap/>
            <w:hideMark/>
          </w:tcPr>
          <w:p w14:paraId="42842BF7"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Movement and space use</w:t>
            </w:r>
          </w:p>
        </w:tc>
        <w:tc>
          <w:tcPr>
            <w:tcW w:w="2790" w:type="dxa"/>
            <w:noWrap/>
            <w:hideMark/>
          </w:tcPr>
          <w:p w14:paraId="6397785F" w14:textId="5E973F47"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4 </w:t>
            </w:r>
            <w:r w:rsidRPr="001F7A5A">
              <w:rPr>
                <w:rFonts w:ascii="Times New Roman" w:eastAsia="Times New Roman" w:hAnsi="Times New Roman" w:cs="Times New Roman"/>
                <w:color w:val="000000"/>
                <w:sz w:val="24"/>
                <w:szCs w:val="24"/>
                <w:vertAlign w:val="superscript"/>
              </w:rPr>
              <w:t>1,2,3,19</w:t>
            </w:r>
          </w:p>
        </w:tc>
        <w:tc>
          <w:tcPr>
            <w:tcW w:w="1134" w:type="dxa"/>
            <w:noWrap/>
            <w:hideMark/>
          </w:tcPr>
          <w:p w14:paraId="44F1C5F4" w14:textId="60FA3BF1"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1 </w:t>
            </w:r>
            <w:r w:rsidRPr="001F7A5A">
              <w:rPr>
                <w:rFonts w:ascii="Times New Roman" w:eastAsia="Times New Roman" w:hAnsi="Times New Roman" w:cs="Times New Roman"/>
                <w:color w:val="000000"/>
                <w:sz w:val="24"/>
                <w:szCs w:val="24"/>
                <w:vertAlign w:val="superscript"/>
              </w:rPr>
              <w:t>6</w:t>
            </w:r>
          </w:p>
        </w:tc>
        <w:tc>
          <w:tcPr>
            <w:tcW w:w="1026" w:type="dxa"/>
            <w:noWrap/>
            <w:hideMark/>
          </w:tcPr>
          <w:p w14:paraId="0A43FBA2"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6D192F18" w14:textId="2906CB73"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1 </w:t>
            </w:r>
            <w:r w:rsidRPr="001F7A5A">
              <w:rPr>
                <w:rFonts w:ascii="Times New Roman" w:eastAsia="Times New Roman" w:hAnsi="Times New Roman" w:cs="Times New Roman"/>
                <w:color w:val="000000"/>
                <w:sz w:val="24"/>
                <w:szCs w:val="24"/>
                <w:vertAlign w:val="superscript"/>
              </w:rPr>
              <w:t>12</w:t>
            </w:r>
          </w:p>
        </w:tc>
      </w:tr>
      <w:tr w:rsidR="00313353" w:rsidRPr="00B90D9D" w14:paraId="11827A9A" w14:textId="77777777" w:rsidTr="006C4E76">
        <w:trPr>
          <w:trHeight w:val="432"/>
        </w:trPr>
        <w:tc>
          <w:tcPr>
            <w:tcW w:w="2250" w:type="dxa"/>
            <w:noWrap/>
            <w:hideMark/>
          </w:tcPr>
          <w:p w14:paraId="36F2DD7C"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Reproductive status/ seasonal variation</w:t>
            </w:r>
          </w:p>
        </w:tc>
        <w:tc>
          <w:tcPr>
            <w:tcW w:w="2790" w:type="dxa"/>
            <w:noWrap/>
            <w:hideMark/>
          </w:tcPr>
          <w:p w14:paraId="1E27A9CD" w14:textId="77777777" w:rsidR="00313353" w:rsidRPr="001F7A5A" w:rsidRDefault="00313353" w:rsidP="00C44914">
            <w:pPr>
              <w:rPr>
                <w:rFonts w:ascii="Times New Roman" w:eastAsia="Times New Roman" w:hAnsi="Times New Roman" w:cs="Times New Roman"/>
                <w:color w:val="000000"/>
                <w:sz w:val="24"/>
                <w:szCs w:val="24"/>
              </w:rPr>
            </w:pPr>
          </w:p>
        </w:tc>
        <w:tc>
          <w:tcPr>
            <w:tcW w:w="1134" w:type="dxa"/>
            <w:noWrap/>
            <w:hideMark/>
          </w:tcPr>
          <w:p w14:paraId="72A9E972"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7B6DC1A8"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3CAB44FD" w14:textId="17093540"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4 </w:t>
            </w:r>
            <w:r w:rsidRPr="001F7A5A">
              <w:rPr>
                <w:rFonts w:ascii="Times New Roman" w:eastAsia="Times New Roman" w:hAnsi="Times New Roman" w:cs="Times New Roman"/>
                <w:color w:val="000000"/>
                <w:sz w:val="24"/>
                <w:szCs w:val="24"/>
                <w:vertAlign w:val="superscript"/>
              </w:rPr>
              <w:t>20, 4, 18, 8</w:t>
            </w:r>
          </w:p>
        </w:tc>
      </w:tr>
      <w:tr w:rsidR="00313353" w:rsidRPr="00B90D9D" w14:paraId="5EB13FDD" w14:textId="77777777" w:rsidTr="006C4E76">
        <w:trPr>
          <w:trHeight w:val="432"/>
        </w:trPr>
        <w:tc>
          <w:tcPr>
            <w:tcW w:w="2250" w:type="dxa"/>
            <w:noWrap/>
            <w:hideMark/>
          </w:tcPr>
          <w:p w14:paraId="55A60D82" w14:textId="77777777" w:rsidR="00313353" w:rsidRPr="006C4E76" w:rsidRDefault="00313353" w:rsidP="00C44914">
            <w:pPr>
              <w:rPr>
                <w:rFonts w:ascii="Times New Roman" w:eastAsia="Times New Roman" w:hAnsi="Times New Roman" w:cs="Times New Roman"/>
                <w:b/>
                <w:bCs/>
                <w:color w:val="000000"/>
              </w:rPr>
            </w:pPr>
            <w:r w:rsidRPr="006C4E76">
              <w:rPr>
                <w:rFonts w:ascii="Times New Roman" w:eastAsia="Times New Roman" w:hAnsi="Times New Roman" w:cs="Times New Roman"/>
                <w:b/>
                <w:bCs/>
                <w:color w:val="000000"/>
              </w:rPr>
              <w:t>Biotic Interactions</w:t>
            </w:r>
          </w:p>
        </w:tc>
        <w:tc>
          <w:tcPr>
            <w:tcW w:w="2790" w:type="dxa"/>
            <w:noWrap/>
            <w:hideMark/>
          </w:tcPr>
          <w:p w14:paraId="5E610A78" w14:textId="77777777" w:rsidR="00313353" w:rsidRPr="001F7A5A" w:rsidRDefault="00313353" w:rsidP="00C44914">
            <w:pPr>
              <w:rPr>
                <w:rFonts w:ascii="Times New Roman" w:eastAsia="Times New Roman" w:hAnsi="Times New Roman" w:cs="Times New Roman"/>
                <w:color w:val="000000"/>
                <w:sz w:val="24"/>
                <w:szCs w:val="24"/>
              </w:rPr>
            </w:pPr>
          </w:p>
        </w:tc>
        <w:tc>
          <w:tcPr>
            <w:tcW w:w="1134" w:type="dxa"/>
            <w:noWrap/>
            <w:hideMark/>
          </w:tcPr>
          <w:p w14:paraId="4BDB7A0E"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3DE64A78"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46C3C033"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5A438283" w14:textId="77777777" w:rsidTr="006C4E76">
        <w:trPr>
          <w:trHeight w:val="432"/>
        </w:trPr>
        <w:tc>
          <w:tcPr>
            <w:tcW w:w="2250" w:type="dxa"/>
            <w:noWrap/>
            <w:hideMark/>
          </w:tcPr>
          <w:p w14:paraId="50EBEB3C"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Predation</w:t>
            </w:r>
          </w:p>
        </w:tc>
        <w:tc>
          <w:tcPr>
            <w:tcW w:w="2790" w:type="dxa"/>
            <w:noWrap/>
            <w:hideMark/>
          </w:tcPr>
          <w:p w14:paraId="05AC307F" w14:textId="32704404" w:rsidR="00313353" w:rsidRPr="001F7A5A" w:rsidRDefault="00313353" w:rsidP="00C44914">
            <w:pPr>
              <w:rPr>
                <w:rFonts w:ascii="Times New Roman" w:eastAsia="Times New Roman" w:hAnsi="Times New Roman" w:cs="Times New Roman"/>
                <w:sz w:val="24"/>
                <w:szCs w:val="24"/>
              </w:rPr>
            </w:pPr>
            <w:r w:rsidRPr="001F7A5A">
              <w:rPr>
                <w:rFonts w:ascii="Times New Roman" w:eastAsia="Times New Roman" w:hAnsi="Times New Roman" w:cs="Times New Roman"/>
                <w:sz w:val="24"/>
                <w:szCs w:val="24"/>
              </w:rPr>
              <w:t xml:space="preserve">1 </w:t>
            </w:r>
            <w:r w:rsidRPr="001F7A5A">
              <w:rPr>
                <w:rFonts w:ascii="Times New Roman" w:eastAsia="Times New Roman" w:hAnsi="Times New Roman" w:cs="Times New Roman"/>
                <w:sz w:val="24"/>
                <w:szCs w:val="24"/>
                <w:vertAlign w:val="superscript"/>
              </w:rPr>
              <w:t>29</w:t>
            </w:r>
          </w:p>
        </w:tc>
        <w:tc>
          <w:tcPr>
            <w:tcW w:w="1134" w:type="dxa"/>
            <w:noWrap/>
            <w:hideMark/>
          </w:tcPr>
          <w:p w14:paraId="39CD277E"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0E70DED3"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1B20F429"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14CF62DB" w14:textId="77777777" w:rsidTr="006C4E76">
        <w:trPr>
          <w:trHeight w:val="432"/>
        </w:trPr>
        <w:tc>
          <w:tcPr>
            <w:tcW w:w="2250" w:type="dxa"/>
            <w:noWrap/>
            <w:hideMark/>
          </w:tcPr>
          <w:p w14:paraId="6AF2CF94"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Competition (inter or intraspecific)</w:t>
            </w:r>
          </w:p>
        </w:tc>
        <w:tc>
          <w:tcPr>
            <w:tcW w:w="2790" w:type="dxa"/>
            <w:noWrap/>
            <w:hideMark/>
          </w:tcPr>
          <w:p w14:paraId="00124181" w14:textId="77777777" w:rsidR="00313353" w:rsidRPr="001F7A5A" w:rsidRDefault="00313353" w:rsidP="00C44914">
            <w:pPr>
              <w:rPr>
                <w:rFonts w:ascii="Times New Roman" w:eastAsia="Times New Roman" w:hAnsi="Times New Roman" w:cs="Times New Roman"/>
                <w:color w:val="000000"/>
                <w:sz w:val="24"/>
                <w:szCs w:val="24"/>
              </w:rPr>
            </w:pPr>
          </w:p>
        </w:tc>
        <w:tc>
          <w:tcPr>
            <w:tcW w:w="1134" w:type="dxa"/>
            <w:noWrap/>
            <w:hideMark/>
          </w:tcPr>
          <w:p w14:paraId="57679228"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3B5EED63"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43C5C2CF"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623B2E74" w14:textId="77777777" w:rsidTr="006C4E76">
        <w:trPr>
          <w:trHeight w:val="432"/>
        </w:trPr>
        <w:tc>
          <w:tcPr>
            <w:tcW w:w="2250" w:type="dxa"/>
            <w:noWrap/>
            <w:hideMark/>
          </w:tcPr>
          <w:p w14:paraId="7310355C"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Disease/parasitism</w:t>
            </w:r>
          </w:p>
        </w:tc>
        <w:tc>
          <w:tcPr>
            <w:tcW w:w="2790" w:type="dxa"/>
            <w:noWrap/>
            <w:hideMark/>
          </w:tcPr>
          <w:p w14:paraId="4FDC0767" w14:textId="77777777" w:rsidR="00313353" w:rsidRPr="001F7A5A" w:rsidRDefault="00313353" w:rsidP="00C44914">
            <w:pPr>
              <w:rPr>
                <w:rFonts w:ascii="Times New Roman" w:eastAsia="Times New Roman" w:hAnsi="Times New Roman" w:cs="Times New Roman"/>
                <w:color w:val="000000"/>
                <w:sz w:val="24"/>
                <w:szCs w:val="24"/>
              </w:rPr>
            </w:pPr>
          </w:p>
        </w:tc>
        <w:tc>
          <w:tcPr>
            <w:tcW w:w="1134" w:type="dxa"/>
            <w:noWrap/>
            <w:hideMark/>
          </w:tcPr>
          <w:p w14:paraId="4714D35C"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04FD3B34"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01D4F803"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083BD97C" w14:textId="77777777" w:rsidTr="006C4E76">
        <w:trPr>
          <w:trHeight w:val="432"/>
        </w:trPr>
        <w:tc>
          <w:tcPr>
            <w:tcW w:w="2250" w:type="dxa"/>
            <w:noWrap/>
            <w:hideMark/>
          </w:tcPr>
          <w:p w14:paraId="13720E28" w14:textId="3C99B32B" w:rsidR="00313353" w:rsidRPr="006C4E76" w:rsidRDefault="00313353" w:rsidP="00C44914">
            <w:pPr>
              <w:rPr>
                <w:rFonts w:ascii="Times New Roman" w:eastAsia="Times New Roman" w:hAnsi="Times New Roman" w:cs="Times New Roman"/>
                <w:b/>
                <w:bCs/>
                <w:color w:val="000000"/>
              </w:rPr>
            </w:pPr>
            <w:r w:rsidRPr="006C4E76">
              <w:rPr>
                <w:rFonts w:ascii="Times New Roman" w:eastAsia="Times New Roman" w:hAnsi="Times New Roman" w:cs="Times New Roman"/>
                <w:b/>
                <w:bCs/>
                <w:color w:val="000000"/>
              </w:rPr>
              <w:t>Habitat</w:t>
            </w:r>
          </w:p>
        </w:tc>
        <w:tc>
          <w:tcPr>
            <w:tcW w:w="2790" w:type="dxa"/>
            <w:noWrap/>
            <w:hideMark/>
          </w:tcPr>
          <w:p w14:paraId="1995E23C" w14:textId="77777777" w:rsidR="00313353" w:rsidRPr="001F7A5A" w:rsidRDefault="00313353" w:rsidP="00C44914">
            <w:pPr>
              <w:rPr>
                <w:rFonts w:ascii="Times New Roman" w:eastAsia="Times New Roman" w:hAnsi="Times New Roman" w:cs="Times New Roman"/>
                <w:color w:val="000000"/>
                <w:sz w:val="24"/>
                <w:szCs w:val="24"/>
              </w:rPr>
            </w:pPr>
          </w:p>
        </w:tc>
        <w:tc>
          <w:tcPr>
            <w:tcW w:w="1134" w:type="dxa"/>
            <w:noWrap/>
            <w:hideMark/>
          </w:tcPr>
          <w:p w14:paraId="2614D923"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08DAD62E"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4E575A9B"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529C3A15" w14:textId="77777777" w:rsidTr="006C4E76">
        <w:trPr>
          <w:trHeight w:val="432"/>
        </w:trPr>
        <w:tc>
          <w:tcPr>
            <w:tcW w:w="2250" w:type="dxa"/>
            <w:noWrap/>
            <w:hideMark/>
          </w:tcPr>
          <w:p w14:paraId="7B13101B"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Fine scale habitat</w:t>
            </w:r>
          </w:p>
        </w:tc>
        <w:tc>
          <w:tcPr>
            <w:tcW w:w="2790" w:type="dxa"/>
            <w:noWrap/>
            <w:hideMark/>
          </w:tcPr>
          <w:p w14:paraId="255DE681" w14:textId="22166B95"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9 </w:t>
            </w:r>
            <w:r w:rsidRPr="001F7A5A">
              <w:rPr>
                <w:rFonts w:ascii="Times New Roman" w:eastAsia="Times New Roman" w:hAnsi="Times New Roman" w:cs="Times New Roman"/>
                <w:color w:val="000000"/>
                <w:sz w:val="24"/>
                <w:szCs w:val="24"/>
                <w:vertAlign w:val="superscript"/>
              </w:rPr>
              <w:t>3, 17,14, 42, 11, 38, 41, 19, 36</w:t>
            </w:r>
          </w:p>
        </w:tc>
        <w:tc>
          <w:tcPr>
            <w:tcW w:w="1134" w:type="dxa"/>
            <w:noWrap/>
            <w:hideMark/>
          </w:tcPr>
          <w:p w14:paraId="1E609EBC" w14:textId="50DF4A34"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2 </w:t>
            </w:r>
            <w:r w:rsidRPr="001F7A5A">
              <w:rPr>
                <w:rFonts w:ascii="Times New Roman" w:eastAsia="Times New Roman" w:hAnsi="Times New Roman" w:cs="Times New Roman"/>
                <w:color w:val="000000"/>
                <w:sz w:val="24"/>
                <w:szCs w:val="24"/>
                <w:vertAlign w:val="superscript"/>
              </w:rPr>
              <w:t>22, 41</w:t>
            </w:r>
          </w:p>
        </w:tc>
        <w:tc>
          <w:tcPr>
            <w:tcW w:w="1026" w:type="dxa"/>
            <w:noWrap/>
            <w:hideMark/>
          </w:tcPr>
          <w:p w14:paraId="7BB64ACA"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1B6025F0"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1DC69A8F" w14:textId="77777777" w:rsidTr="006C4E76">
        <w:trPr>
          <w:trHeight w:val="432"/>
        </w:trPr>
        <w:tc>
          <w:tcPr>
            <w:tcW w:w="2250" w:type="dxa"/>
            <w:noWrap/>
            <w:hideMark/>
          </w:tcPr>
          <w:p w14:paraId="4E6D25EC"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Landscape scale habitat</w:t>
            </w:r>
          </w:p>
        </w:tc>
        <w:tc>
          <w:tcPr>
            <w:tcW w:w="2790" w:type="dxa"/>
            <w:noWrap/>
            <w:hideMark/>
          </w:tcPr>
          <w:p w14:paraId="4C54B6F6" w14:textId="10470D5E"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8 </w:t>
            </w:r>
            <w:r w:rsidRPr="001F7A5A">
              <w:rPr>
                <w:rFonts w:ascii="Times New Roman" w:eastAsia="Times New Roman" w:hAnsi="Times New Roman" w:cs="Times New Roman"/>
                <w:color w:val="000000"/>
                <w:sz w:val="24"/>
                <w:szCs w:val="24"/>
                <w:vertAlign w:val="superscript"/>
              </w:rPr>
              <w:t>17,14, 42,11, 38, 41, 8, 36</w:t>
            </w:r>
          </w:p>
        </w:tc>
        <w:tc>
          <w:tcPr>
            <w:tcW w:w="1134" w:type="dxa"/>
            <w:noWrap/>
            <w:hideMark/>
          </w:tcPr>
          <w:p w14:paraId="68FBC83E" w14:textId="5F962916"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2 </w:t>
            </w:r>
            <w:r w:rsidRPr="001F7A5A">
              <w:rPr>
                <w:rFonts w:ascii="Times New Roman" w:eastAsia="Times New Roman" w:hAnsi="Times New Roman" w:cs="Times New Roman"/>
                <w:color w:val="000000"/>
                <w:sz w:val="24"/>
                <w:szCs w:val="24"/>
                <w:vertAlign w:val="superscript"/>
              </w:rPr>
              <w:t>22,41</w:t>
            </w:r>
          </w:p>
        </w:tc>
        <w:tc>
          <w:tcPr>
            <w:tcW w:w="1026" w:type="dxa"/>
            <w:noWrap/>
            <w:hideMark/>
          </w:tcPr>
          <w:p w14:paraId="1E3DDA4D"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45EC8567" w14:textId="568255BD"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3 </w:t>
            </w:r>
            <w:r w:rsidRPr="001F7A5A">
              <w:rPr>
                <w:rFonts w:ascii="Times New Roman" w:eastAsia="Times New Roman" w:hAnsi="Times New Roman" w:cs="Times New Roman"/>
                <w:color w:val="000000"/>
                <w:sz w:val="24"/>
                <w:szCs w:val="24"/>
                <w:vertAlign w:val="superscript"/>
              </w:rPr>
              <w:t>12, 24, 32</w:t>
            </w:r>
          </w:p>
        </w:tc>
      </w:tr>
      <w:tr w:rsidR="00313353" w:rsidRPr="00B90D9D" w14:paraId="1A2AB950" w14:textId="77777777" w:rsidTr="006C4E76">
        <w:trPr>
          <w:trHeight w:val="432"/>
        </w:trPr>
        <w:tc>
          <w:tcPr>
            <w:tcW w:w="2250" w:type="dxa"/>
            <w:noWrap/>
            <w:hideMark/>
          </w:tcPr>
          <w:p w14:paraId="67242721"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Forage availability</w:t>
            </w:r>
          </w:p>
        </w:tc>
        <w:tc>
          <w:tcPr>
            <w:tcW w:w="2790" w:type="dxa"/>
            <w:noWrap/>
            <w:hideMark/>
          </w:tcPr>
          <w:p w14:paraId="70FE0C41" w14:textId="77777777" w:rsidR="00313353" w:rsidRPr="001F7A5A" w:rsidRDefault="00313353" w:rsidP="00C44914">
            <w:pPr>
              <w:rPr>
                <w:rFonts w:ascii="Times New Roman" w:eastAsia="Times New Roman" w:hAnsi="Times New Roman" w:cs="Times New Roman"/>
                <w:color w:val="000000"/>
                <w:sz w:val="24"/>
                <w:szCs w:val="24"/>
              </w:rPr>
            </w:pPr>
          </w:p>
        </w:tc>
        <w:tc>
          <w:tcPr>
            <w:tcW w:w="1134" w:type="dxa"/>
            <w:noWrap/>
            <w:hideMark/>
          </w:tcPr>
          <w:p w14:paraId="5D290FB3"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0B4C2A0F"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03F647BC"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2EA283D3" w14:textId="77777777" w:rsidTr="006C4E76">
        <w:trPr>
          <w:trHeight w:val="432"/>
        </w:trPr>
        <w:tc>
          <w:tcPr>
            <w:tcW w:w="2250" w:type="dxa"/>
            <w:noWrap/>
            <w:hideMark/>
          </w:tcPr>
          <w:p w14:paraId="7413E682" w14:textId="03704EF1" w:rsidR="00313353" w:rsidRPr="006C4E76" w:rsidRDefault="00313353" w:rsidP="00C44914">
            <w:pPr>
              <w:rPr>
                <w:rFonts w:ascii="Times New Roman" w:eastAsia="Times New Roman" w:hAnsi="Times New Roman" w:cs="Times New Roman"/>
                <w:b/>
                <w:bCs/>
                <w:color w:val="000000"/>
              </w:rPr>
            </w:pPr>
            <w:r w:rsidRPr="006C4E76">
              <w:rPr>
                <w:rFonts w:ascii="Times New Roman" w:eastAsia="Times New Roman" w:hAnsi="Times New Roman" w:cs="Times New Roman"/>
                <w:b/>
                <w:bCs/>
                <w:color w:val="000000"/>
              </w:rPr>
              <w:t>Weather</w:t>
            </w:r>
          </w:p>
        </w:tc>
        <w:tc>
          <w:tcPr>
            <w:tcW w:w="2790" w:type="dxa"/>
            <w:noWrap/>
            <w:hideMark/>
          </w:tcPr>
          <w:p w14:paraId="3A7F0F20" w14:textId="77777777" w:rsidR="00313353" w:rsidRPr="001F7A5A" w:rsidRDefault="00313353" w:rsidP="00C44914">
            <w:pPr>
              <w:rPr>
                <w:rFonts w:ascii="Times New Roman" w:eastAsia="Times New Roman" w:hAnsi="Times New Roman" w:cs="Times New Roman"/>
                <w:b/>
                <w:bCs/>
                <w:color w:val="000000"/>
                <w:sz w:val="24"/>
                <w:szCs w:val="24"/>
              </w:rPr>
            </w:pPr>
          </w:p>
        </w:tc>
        <w:tc>
          <w:tcPr>
            <w:tcW w:w="1134" w:type="dxa"/>
            <w:noWrap/>
            <w:hideMark/>
          </w:tcPr>
          <w:p w14:paraId="377408E1"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798579CD"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109E940D"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6E336BEB" w14:textId="77777777" w:rsidTr="006C4E76">
        <w:trPr>
          <w:trHeight w:val="432"/>
        </w:trPr>
        <w:tc>
          <w:tcPr>
            <w:tcW w:w="2250" w:type="dxa"/>
            <w:noWrap/>
            <w:hideMark/>
          </w:tcPr>
          <w:p w14:paraId="2BA80BF9"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Breeding season weather</w:t>
            </w:r>
          </w:p>
        </w:tc>
        <w:tc>
          <w:tcPr>
            <w:tcW w:w="2790" w:type="dxa"/>
            <w:noWrap/>
            <w:hideMark/>
          </w:tcPr>
          <w:p w14:paraId="68E00C85" w14:textId="2728685C"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4 </w:t>
            </w:r>
            <w:r w:rsidRPr="001F7A5A">
              <w:rPr>
                <w:rFonts w:ascii="Times New Roman" w:eastAsia="Times New Roman" w:hAnsi="Times New Roman" w:cs="Times New Roman"/>
                <w:color w:val="000000"/>
                <w:sz w:val="24"/>
                <w:szCs w:val="24"/>
                <w:vertAlign w:val="superscript"/>
              </w:rPr>
              <w:t>35, 38, 20,16</w:t>
            </w:r>
          </w:p>
        </w:tc>
        <w:tc>
          <w:tcPr>
            <w:tcW w:w="1134" w:type="dxa"/>
            <w:noWrap/>
            <w:hideMark/>
          </w:tcPr>
          <w:p w14:paraId="764D4BF0" w14:textId="139A3976"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3 </w:t>
            </w:r>
            <w:r w:rsidRPr="001F7A5A">
              <w:rPr>
                <w:rFonts w:ascii="Times New Roman" w:eastAsia="Times New Roman" w:hAnsi="Times New Roman" w:cs="Times New Roman"/>
                <w:color w:val="000000"/>
                <w:sz w:val="24"/>
                <w:szCs w:val="24"/>
                <w:vertAlign w:val="superscript"/>
              </w:rPr>
              <w:t>34, 19,38</w:t>
            </w:r>
          </w:p>
        </w:tc>
        <w:tc>
          <w:tcPr>
            <w:tcW w:w="1026" w:type="dxa"/>
            <w:noWrap/>
            <w:hideMark/>
          </w:tcPr>
          <w:p w14:paraId="0E673F89"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29FD1C4C"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621F34B9" w14:textId="77777777" w:rsidTr="006C4E76">
        <w:trPr>
          <w:trHeight w:val="432"/>
        </w:trPr>
        <w:tc>
          <w:tcPr>
            <w:tcW w:w="2250" w:type="dxa"/>
            <w:noWrap/>
            <w:hideMark/>
          </w:tcPr>
          <w:p w14:paraId="45C00E2E"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Nonbreeding season weather</w:t>
            </w:r>
          </w:p>
        </w:tc>
        <w:tc>
          <w:tcPr>
            <w:tcW w:w="2790" w:type="dxa"/>
            <w:noWrap/>
            <w:hideMark/>
          </w:tcPr>
          <w:p w14:paraId="73ECE5A1" w14:textId="42E06E58"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1 </w:t>
            </w:r>
            <w:r w:rsidRPr="001F7A5A">
              <w:rPr>
                <w:rFonts w:ascii="Times New Roman" w:eastAsia="Times New Roman" w:hAnsi="Times New Roman" w:cs="Times New Roman"/>
                <w:color w:val="000000"/>
                <w:sz w:val="24"/>
                <w:szCs w:val="24"/>
                <w:vertAlign w:val="superscript"/>
              </w:rPr>
              <w:t>16</w:t>
            </w:r>
          </w:p>
        </w:tc>
        <w:tc>
          <w:tcPr>
            <w:tcW w:w="1134" w:type="dxa"/>
            <w:noWrap/>
            <w:hideMark/>
          </w:tcPr>
          <w:p w14:paraId="62325968"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409CD7CD"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5C0FB853" w14:textId="13B198EA"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1 </w:t>
            </w:r>
            <w:r w:rsidRPr="001F7A5A">
              <w:rPr>
                <w:rFonts w:ascii="Times New Roman" w:eastAsia="Times New Roman" w:hAnsi="Times New Roman" w:cs="Times New Roman"/>
                <w:color w:val="000000"/>
                <w:sz w:val="24"/>
                <w:szCs w:val="24"/>
                <w:vertAlign w:val="superscript"/>
              </w:rPr>
              <w:t>16</w:t>
            </w:r>
          </w:p>
        </w:tc>
      </w:tr>
      <w:tr w:rsidR="00313353" w:rsidRPr="00B90D9D" w14:paraId="4FB560AA" w14:textId="77777777" w:rsidTr="006C4E76">
        <w:trPr>
          <w:trHeight w:val="432"/>
        </w:trPr>
        <w:tc>
          <w:tcPr>
            <w:tcW w:w="2250" w:type="dxa"/>
            <w:noWrap/>
            <w:hideMark/>
          </w:tcPr>
          <w:p w14:paraId="62367E9D" w14:textId="77777777" w:rsidR="00313353" w:rsidRPr="006C4E76" w:rsidRDefault="00313353" w:rsidP="00C44914">
            <w:pPr>
              <w:rPr>
                <w:rFonts w:ascii="Times New Roman" w:eastAsia="Times New Roman" w:hAnsi="Times New Roman" w:cs="Times New Roman"/>
                <w:b/>
                <w:bCs/>
                <w:color w:val="000000"/>
              </w:rPr>
            </w:pPr>
            <w:r w:rsidRPr="006C4E76">
              <w:rPr>
                <w:rFonts w:ascii="Times New Roman" w:eastAsia="Times New Roman" w:hAnsi="Times New Roman" w:cs="Times New Roman"/>
                <w:b/>
                <w:bCs/>
                <w:color w:val="000000"/>
              </w:rPr>
              <w:t>Anthropogenic Factors</w:t>
            </w:r>
          </w:p>
        </w:tc>
        <w:tc>
          <w:tcPr>
            <w:tcW w:w="2790" w:type="dxa"/>
            <w:noWrap/>
            <w:hideMark/>
          </w:tcPr>
          <w:p w14:paraId="5FA42BF8" w14:textId="77777777" w:rsidR="00313353" w:rsidRPr="001F7A5A" w:rsidRDefault="00313353" w:rsidP="00C44914">
            <w:pPr>
              <w:rPr>
                <w:rFonts w:ascii="Times New Roman" w:eastAsia="Times New Roman" w:hAnsi="Times New Roman" w:cs="Times New Roman"/>
                <w:color w:val="000000"/>
                <w:sz w:val="24"/>
                <w:szCs w:val="24"/>
              </w:rPr>
            </w:pPr>
          </w:p>
        </w:tc>
        <w:tc>
          <w:tcPr>
            <w:tcW w:w="1134" w:type="dxa"/>
            <w:noWrap/>
            <w:hideMark/>
          </w:tcPr>
          <w:p w14:paraId="3837A841"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4A3E9350"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5DA64BC3" w14:textId="77777777" w:rsidR="00313353" w:rsidRPr="001F7A5A" w:rsidRDefault="00313353" w:rsidP="00C44914">
            <w:pPr>
              <w:rPr>
                <w:rFonts w:ascii="Times New Roman" w:eastAsia="Times New Roman" w:hAnsi="Times New Roman" w:cs="Times New Roman"/>
                <w:sz w:val="24"/>
                <w:szCs w:val="24"/>
              </w:rPr>
            </w:pPr>
          </w:p>
        </w:tc>
      </w:tr>
      <w:tr w:rsidR="00313353" w:rsidRPr="00B90D9D" w14:paraId="09CDD156" w14:textId="77777777" w:rsidTr="006C4E76">
        <w:trPr>
          <w:trHeight w:val="432"/>
        </w:trPr>
        <w:tc>
          <w:tcPr>
            <w:tcW w:w="2250" w:type="dxa"/>
            <w:noWrap/>
            <w:hideMark/>
          </w:tcPr>
          <w:p w14:paraId="7C4A3804"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Hunting season timing and duration</w:t>
            </w:r>
          </w:p>
        </w:tc>
        <w:tc>
          <w:tcPr>
            <w:tcW w:w="2790" w:type="dxa"/>
            <w:noWrap/>
            <w:hideMark/>
          </w:tcPr>
          <w:p w14:paraId="4653DEA0" w14:textId="77777777" w:rsidR="00313353" w:rsidRPr="001F7A5A" w:rsidRDefault="00313353" w:rsidP="00C44914">
            <w:pPr>
              <w:rPr>
                <w:rFonts w:ascii="Times New Roman" w:eastAsia="Times New Roman" w:hAnsi="Times New Roman" w:cs="Times New Roman"/>
                <w:color w:val="000000"/>
                <w:sz w:val="24"/>
                <w:szCs w:val="24"/>
              </w:rPr>
            </w:pPr>
          </w:p>
        </w:tc>
        <w:tc>
          <w:tcPr>
            <w:tcW w:w="1134" w:type="dxa"/>
            <w:noWrap/>
            <w:hideMark/>
          </w:tcPr>
          <w:p w14:paraId="1A906CA1" w14:textId="77777777" w:rsidR="00313353" w:rsidRPr="001F7A5A" w:rsidRDefault="00313353" w:rsidP="00C44914">
            <w:pPr>
              <w:rPr>
                <w:rFonts w:ascii="Times New Roman" w:eastAsia="Times New Roman" w:hAnsi="Times New Roman" w:cs="Times New Roman"/>
                <w:sz w:val="24"/>
                <w:szCs w:val="24"/>
              </w:rPr>
            </w:pPr>
          </w:p>
        </w:tc>
        <w:tc>
          <w:tcPr>
            <w:tcW w:w="1026" w:type="dxa"/>
            <w:noWrap/>
            <w:hideMark/>
          </w:tcPr>
          <w:p w14:paraId="31A4216C" w14:textId="77777777" w:rsidR="00313353" w:rsidRPr="001F7A5A" w:rsidRDefault="00313353" w:rsidP="00C44914">
            <w:pPr>
              <w:rPr>
                <w:rFonts w:ascii="Times New Roman" w:eastAsia="Times New Roman" w:hAnsi="Times New Roman" w:cs="Times New Roman"/>
                <w:sz w:val="24"/>
                <w:szCs w:val="24"/>
              </w:rPr>
            </w:pPr>
          </w:p>
        </w:tc>
        <w:tc>
          <w:tcPr>
            <w:tcW w:w="2160" w:type="dxa"/>
            <w:noWrap/>
            <w:hideMark/>
          </w:tcPr>
          <w:p w14:paraId="00A30A46" w14:textId="3779BE00"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6 </w:t>
            </w:r>
            <w:r w:rsidRPr="001F7A5A">
              <w:rPr>
                <w:rFonts w:ascii="Times New Roman" w:eastAsia="Times New Roman" w:hAnsi="Times New Roman" w:cs="Times New Roman"/>
                <w:color w:val="000000"/>
                <w:sz w:val="24"/>
                <w:szCs w:val="24"/>
                <w:vertAlign w:val="superscript"/>
              </w:rPr>
              <w:t>7, 25, 6, 27, 9, 23</w:t>
            </w:r>
          </w:p>
        </w:tc>
      </w:tr>
      <w:tr w:rsidR="00313353" w:rsidRPr="00B90D9D" w14:paraId="6DE858B2" w14:textId="77777777" w:rsidTr="001F7A5A">
        <w:trPr>
          <w:trHeight w:val="432"/>
        </w:trPr>
        <w:tc>
          <w:tcPr>
            <w:tcW w:w="2250" w:type="dxa"/>
            <w:tcBorders>
              <w:bottom w:val="single" w:sz="4" w:space="0" w:color="auto"/>
            </w:tcBorders>
            <w:noWrap/>
            <w:hideMark/>
          </w:tcPr>
          <w:p w14:paraId="37E482AC" w14:textId="77777777" w:rsidR="00313353" w:rsidRPr="00B90D9D" w:rsidRDefault="00313353" w:rsidP="00C44914">
            <w:pPr>
              <w:rPr>
                <w:rFonts w:ascii="Times New Roman" w:eastAsia="Times New Roman" w:hAnsi="Times New Roman" w:cs="Times New Roman"/>
                <w:color w:val="000000"/>
              </w:rPr>
            </w:pPr>
            <w:r w:rsidRPr="00B90D9D">
              <w:rPr>
                <w:rFonts w:ascii="Times New Roman" w:eastAsia="Times New Roman" w:hAnsi="Times New Roman" w:cs="Times New Roman"/>
                <w:color w:val="000000"/>
              </w:rPr>
              <w:t>Habitat management</w:t>
            </w:r>
          </w:p>
        </w:tc>
        <w:tc>
          <w:tcPr>
            <w:tcW w:w="2790" w:type="dxa"/>
            <w:tcBorders>
              <w:bottom w:val="single" w:sz="4" w:space="0" w:color="auto"/>
            </w:tcBorders>
            <w:noWrap/>
            <w:hideMark/>
          </w:tcPr>
          <w:p w14:paraId="5475C8D4" w14:textId="74C91218" w:rsidR="00313353" w:rsidRPr="001F7A5A" w:rsidRDefault="00313353" w:rsidP="00C44914">
            <w:pPr>
              <w:rPr>
                <w:rFonts w:ascii="Times New Roman" w:eastAsia="Times New Roman" w:hAnsi="Times New Roman" w:cs="Times New Roman"/>
                <w:color w:val="000000"/>
                <w:sz w:val="24"/>
                <w:szCs w:val="24"/>
              </w:rPr>
            </w:pPr>
            <w:r w:rsidRPr="001F7A5A">
              <w:rPr>
                <w:rFonts w:ascii="Times New Roman" w:eastAsia="Times New Roman" w:hAnsi="Times New Roman" w:cs="Times New Roman"/>
                <w:color w:val="000000"/>
                <w:sz w:val="24"/>
                <w:szCs w:val="24"/>
              </w:rPr>
              <w:t xml:space="preserve">3 </w:t>
            </w:r>
            <w:r w:rsidRPr="001F7A5A">
              <w:rPr>
                <w:rFonts w:ascii="Times New Roman" w:eastAsia="Times New Roman" w:hAnsi="Times New Roman" w:cs="Times New Roman"/>
                <w:color w:val="000000"/>
                <w:sz w:val="24"/>
                <w:szCs w:val="24"/>
                <w:vertAlign w:val="superscript"/>
              </w:rPr>
              <w:t>30, 14, 42</w:t>
            </w:r>
          </w:p>
        </w:tc>
        <w:tc>
          <w:tcPr>
            <w:tcW w:w="1134" w:type="dxa"/>
            <w:tcBorders>
              <w:bottom w:val="single" w:sz="4" w:space="0" w:color="auto"/>
            </w:tcBorders>
            <w:noWrap/>
            <w:hideMark/>
          </w:tcPr>
          <w:p w14:paraId="45A641FC" w14:textId="77777777" w:rsidR="00313353" w:rsidRPr="001F7A5A" w:rsidRDefault="00313353" w:rsidP="00C44914">
            <w:pPr>
              <w:rPr>
                <w:rFonts w:ascii="Times New Roman" w:eastAsia="Times New Roman" w:hAnsi="Times New Roman" w:cs="Times New Roman"/>
                <w:sz w:val="24"/>
                <w:szCs w:val="24"/>
              </w:rPr>
            </w:pPr>
          </w:p>
        </w:tc>
        <w:tc>
          <w:tcPr>
            <w:tcW w:w="1026" w:type="dxa"/>
            <w:tcBorders>
              <w:bottom w:val="single" w:sz="4" w:space="0" w:color="auto"/>
            </w:tcBorders>
            <w:noWrap/>
            <w:hideMark/>
          </w:tcPr>
          <w:p w14:paraId="163E39A4" w14:textId="77777777" w:rsidR="00313353" w:rsidRPr="001F7A5A" w:rsidRDefault="00313353" w:rsidP="00C44914">
            <w:pPr>
              <w:rPr>
                <w:rFonts w:ascii="Times New Roman" w:eastAsia="Times New Roman" w:hAnsi="Times New Roman" w:cs="Times New Roman"/>
                <w:sz w:val="24"/>
                <w:szCs w:val="24"/>
              </w:rPr>
            </w:pPr>
          </w:p>
        </w:tc>
        <w:tc>
          <w:tcPr>
            <w:tcW w:w="2160" w:type="dxa"/>
            <w:tcBorders>
              <w:bottom w:val="single" w:sz="4" w:space="0" w:color="auto"/>
            </w:tcBorders>
            <w:noWrap/>
            <w:hideMark/>
          </w:tcPr>
          <w:p w14:paraId="6C35FAED" w14:textId="75DCECEA" w:rsidR="00313353" w:rsidRPr="001F7A5A" w:rsidRDefault="00313353" w:rsidP="00C44914">
            <w:pPr>
              <w:rPr>
                <w:rFonts w:ascii="Times New Roman" w:eastAsia="Times New Roman" w:hAnsi="Times New Roman" w:cs="Times New Roman"/>
                <w:color w:val="FFFFFF" w:themeColor="background1"/>
                <w:sz w:val="24"/>
                <w:szCs w:val="24"/>
              </w:rPr>
            </w:pPr>
            <w:r w:rsidRPr="001F7A5A">
              <w:rPr>
                <w:rFonts w:ascii="Times New Roman" w:eastAsia="Times New Roman" w:hAnsi="Times New Roman" w:cs="Times New Roman"/>
                <w:color w:val="000000"/>
                <w:sz w:val="24"/>
                <w:szCs w:val="24"/>
              </w:rPr>
              <w:t xml:space="preserve">2 </w:t>
            </w:r>
            <w:r w:rsidRPr="001F7A5A">
              <w:rPr>
                <w:rFonts w:ascii="Times New Roman" w:eastAsia="Times New Roman" w:hAnsi="Times New Roman" w:cs="Times New Roman"/>
                <w:color w:val="000000"/>
                <w:sz w:val="24"/>
                <w:szCs w:val="24"/>
                <w:vertAlign w:val="superscript"/>
              </w:rPr>
              <w:t>13, 24</w:t>
            </w:r>
          </w:p>
        </w:tc>
      </w:tr>
      <w:tr w:rsidR="00BE589A" w:rsidRPr="00B90D9D" w14:paraId="539E5DEE" w14:textId="77777777" w:rsidTr="001F7A5A">
        <w:trPr>
          <w:trHeight w:val="432"/>
        </w:trPr>
        <w:tc>
          <w:tcPr>
            <w:tcW w:w="9360" w:type="dxa"/>
            <w:gridSpan w:val="5"/>
            <w:tcBorders>
              <w:top w:val="single" w:sz="4" w:space="0" w:color="auto"/>
              <w:bottom w:val="single" w:sz="4" w:space="0" w:color="auto"/>
            </w:tcBorders>
            <w:noWrap/>
          </w:tcPr>
          <w:p w14:paraId="2801441A" w14:textId="6F5B65C2" w:rsidR="00BE589A" w:rsidRPr="001F7A5A" w:rsidRDefault="00BE589A" w:rsidP="00C44914">
            <w:pPr>
              <w:rPr>
                <w:rFonts w:ascii="Times New Roman" w:eastAsia="Times New Roman" w:hAnsi="Times New Roman" w:cs="Times New Roman"/>
                <w:color w:val="000000"/>
                <w:sz w:val="20"/>
                <w:szCs w:val="20"/>
              </w:rPr>
            </w:pPr>
            <w:r w:rsidRPr="001F7A5A">
              <w:rPr>
                <w:rFonts w:ascii="Times New Roman" w:eastAsia="Times New Roman" w:hAnsi="Times New Roman" w:cs="Times New Roman"/>
                <w:color w:val="000000"/>
                <w:sz w:val="20"/>
                <w:szCs w:val="20"/>
                <w:vertAlign w:val="superscript"/>
              </w:rPr>
              <w:t xml:space="preserve">1 </w:t>
            </w:r>
            <w:r w:rsidRPr="001F7A5A">
              <w:rPr>
                <w:rFonts w:ascii="Times New Roman" w:eastAsia="Times New Roman" w:hAnsi="Times New Roman" w:cs="Times New Roman"/>
                <w:color w:val="000000"/>
                <w:sz w:val="20"/>
                <w:szCs w:val="20"/>
              </w:rPr>
              <w:t xml:space="preserve">Bakner et al. 2019, </w:t>
            </w:r>
            <w:r w:rsidRPr="001F7A5A">
              <w:rPr>
                <w:rFonts w:ascii="Times New Roman" w:eastAsia="Times New Roman" w:hAnsi="Times New Roman" w:cs="Times New Roman"/>
                <w:color w:val="000000"/>
                <w:sz w:val="20"/>
                <w:szCs w:val="20"/>
                <w:vertAlign w:val="superscript"/>
              </w:rPr>
              <w:t>2</w:t>
            </w:r>
            <w:r w:rsidRPr="001F7A5A">
              <w:rPr>
                <w:rFonts w:ascii="Times New Roman" w:eastAsia="Times New Roman" w:hAnsi="Times New Roman" w:cs="Times New Roman"/>
                <w:color w:val="000000"/>
                <w:sz w:val="20"/>
                <w:szCs w:val="20"/>
              </w:rPr>
              <w:t xml:space="preserve">Badyaev and Faust 1996, </w:t>
            </w:r>
            <w:r w:rsidRPr="001F7A5A">
              <w:rPr>
                <w:rFonts w:ascii="Times New Roman" w:eastAsia="Times New Roman" w:hAnsi="Times New Roman" w:cs="Times New Roman"/>
                <w:color w:val="000000"/>
                <w:sz w:val="20"/>
                <w:szCs w:val="20"/>
                <w:vertAlign w:val="superscript"/>
              </w:rPr>
              <w:t xml:space="preserve">3 </w:t>
            </w:r>
            <w:r w:rsidRPr="001F7A5A">
              <w:rPr>
                <w:rFonts w:ascii="Times New Roman" w:eastAsia="Times New Roman" w:hAnsi="Times New Roman" w:cs="Times New Roman"/>
                <w:color w:val="000000"/>
                <w:sz w:val="20"/>
                <w:szCs w:val="20"/>
              </w:rPr>
              <w:t xml:space="preserve">Badyaev et al. 1996, </w:t>
            </w:r>
            <w:r w:rsidR="00E923D7" w:rsidRPr="001F7A5A">
              <w:rPr>
                <w:rFonts w:ascii="Times New Roman" w:eastAsia="Times New Roman" w:hAnsi="Times New Roman" w:cs="Times New Roman"/>
                <w:color w:val="000000"/>
                <w:sz w:val="20"/>
                <w:szCs w:val="20"/>
                <w:vertAlign w:val="superscript"/>
              </w:rPr>
              <w:t>4</w:t>
            </w:r>
            <w:r w:rsidRPr="001F7A5A">
              <w:rPr>
                <w:rFonts w:ascii="Times New Roman" w:eastAsia="Times New Roman" w:hAnsi="Times New Roman" w:cs="Times New Roman"/>
                <w:color w:val="000000"/>
                <w:sz w:val="20"/>
                <w:szCs w:val="20"/>
              </w:rPr>
              <w:t xml:space="preserve">Byrne and Chamberlain 2018, </w:t>
            </w:r>
            <w:r w:rsidR="00E923D7" w:rsidRPr="001F7A5A">
              <w:rPr>
                <w:rFonts w:ascii="Times New Roman" w:eastAsia="Times New Roman" w:hAnsi="Times New Roman" w:cs="Times New Roman"/>
                <w:color w:val="000000"/>
                <w:sz w:val="20"/>
                <w:szCs w:val="20"/>
                <w:vertAlign w:val="superscript"/>
              </w:rPr>
              <w:t>5</w:t>
            </w:r>
            <w:r w:rsidRPr="001F7A5A">
              <w:rPr>
                <w:rFonts w:ascii="Times New Roman" w:eastAsia="Times New Roman" w:hAnsi="Times New Roman" w:cs="Times New Roman"/>
                <w:color w:val="000000"/>
                <w:sz w:val="20"/>
                <w:szCs w:val="20"/>
              </w:rPr>
              <w:t xml:space="preserve">Chamberlain et al. 2012, </w:t>
            </w:r>
            <w:r w:rsidR="00E923D7" w:rsidRPr="001F7A5A">
              <w:rPr>
                <w:rFonts w:ascii="Times New Roman" w:eastAsia="Times New Roman" w:hAnsi="Times New Roman" w:cs="Times New Roman"/>
                <w:color w:val="000000"/>
                <w:sz w:val="20"/>
                <w:szCs w:val="20"/>
                <w:vertAlign w:val="superscript"/>
              </w:rPr>
              <w:t>6</w:t>
            </w:r>
            <w:r w:rsidRPr="001F7A5A">
              <w:rPr>
                <w:rFonts w:ascii="Times New Roman" w:eastAsia="Times New Roman" w:hAnsi="Times New Roman" w:cs="Times New Roman"/>
                <w:color w:val="000000"/>
                <w:sz w:val="20"/>
                <w:szCs w:val="20"/>
              </w:rPr>
              <w:t xml:space="preserve">Chamberlain et al. 2020, </w:t>
            </w:r>
            <w:r w:rsidR="00E923D7" w:rsidRPr="001F7A5A">
              <w:rPr>
                <w:rFonts w:ascii="Times New Roman" w:eastAsia="Times New Roman" w:hAnsi="Times New Roman" w:cs="Times New Roman"/>
                <w:color w:val="000000"/>
                <w:sz w:val="20"/>
                <w:szCs w:val="20"/>
                <w:vertAlign w:val="superscript"/>
              </w:rPr>
              <w:t>7</w:t>
            </w:r>
            <w:r w:rsidRPr="001F7A5A">
              <w:rPr>
                <w:rFonts w:ascii="Times New Roman" w:eastAsia="Times New Roman" w:hAnsi="Times New Roman" w:cs="Times New Roman"/>
                <w:color w:val="000000"/>
                <w:sz w:val="20"/>
                <w:szCs w:val="20"/>
              </w:rPr>
              <w:t xml:space="preserve">Conner et al. 2006, </w:t>
            </w:r>
            <w:r w:rsidR="00E923D7" w:rsidRPr="001F7A5A">
              <w:rPr>
                <w:rFonts w:ascii="Times New Roman" w:eastAsia="Times New Roman" w:hAnsi="Times New Roman" w:cs="Times New Roman"/>
                <w:color w:val="000000"/>
                <w:sz w:val="20"/>
                <w:szCs w:val="20"/>
                <w:vertAlign w:val="superscript"/>
              </w:rPr>
              <w:t>8</w:t>
            </w:r>
            <w:r w:rsidRPr="001F7A5A">
              <w:rPr>
                <w:rFonts w:ascii="Times New Roman" w:eastAsia="Times New Roman" w:hAnsi="Times New Roman" w:cs="Times New Roman"/>
                <w:color w:val="000000"/>
                <w:sz w:val="20"/>
                <w:szCs w:val="20"/>
              </w:rPr>
              <w:t xml:space="preserve">Crawford et al. 2021, </w:t>
            </w:r>
            <w:r w:rsidR="00E923D7" w:rsidRPr="001F7A5A">
              <w:rPr>
                <w:rFonts w:ascii="Times New Roman" w:eastAsia="Times New Roman" w:hAnsi="Times New Roman" w:cs="Times New Roman"/>
                <w:color w:val="000000"/>
                <w:sz w:val="20"/>
                <w:szCs w:val="20"/>
                <w:vertAlign w:val="superscript"/>
              </w:rPr>
              <w:t>9</w:t>
            </w:r>
            <w:r w:rsidRPr="001F7A5A">
              <w:rPr>
                <w:rFonts w:ascii="Times New Roman" w:eastAsia="Times New Roman" w:hAnsi="Times New Roman" w:cs="Times New Roman"/>
                <w:color w:val="000000"/>
                <w:sz w:val="20"/>
                <w:szCs w:val="20"/>
              </w:rPr>
              <w:t xml:space="preserve">Diefenbach et al. 2012, </w:t>
            </w:r>
            <w:r w:rsidR="00E923D7" w:rsidRPr="001F7A5A">
              <w:rPr>
                <w:rFonts w:ascii="Times New Roman" w:eastAsia="Times New Roman" w:hAnsi="Times New Roman" w:cs="Times New Roman"/>
                <w:color w:val="000000"/>
                <w:sz w:val="20"/>
                <w:szCs w:val="20"/>
                <w:vertAlign w:val="superscript"/>
              </w:rPr>
              <w:t>10</w:t>
            </w:r>
            <w:r w:rsidRPr="001F7A5A">
              <w:rPr>
                <w:rFonts w:ascii="Times New Roman" w:eastAsia="Times New Roman" w:hAnsi="Times New Roman" w:cs="Times New Roman"/>
                <w:color w:val="000000"/>
                <w:sz w:val="20"/>
                <w:szCs w:val="20"/>
              </w:rPr>
              <w:t xml:space="preserve">Eriksen et al. 2010, </w:t>
            </w:r>
            <w:r w:rsidR="00E923D7" w:rsidRPr="001F7A5A">
              <w:rPr>
                <w:rFonts w:ascii="Times New Roman" w:eastAsia="Times New Roman" w:hAnsi="Times New Roman" w:cs="Times New Roman"/>
                <w:color w:val="000000"/>
                <w:sz w:val="20"/>
                <w:szCs w:val="20"/>
                <w:vertAlign w:val="superscript"/>
              </w:rPr>
              <w:t>11</w:t>
            </w:r>
            <w:r w:rsidRPr="001F7A5A">
              <w:rPr>
                <w:rFonts w:ascii="Times New Roman" w:eastAsia="Times New Roman" w:hAnsi="Times New Roman" w:cs="Times New Roman"/>
                <w:color w:val="000000"/>
                <w:sz w:val="20"/>
                <w:szCs w:val="20"/>
              </w:rPr>
              <w:t xml:space="preserve">Fuller et al. 2013, </w:t>
            </w:r>
            <w:r w:rsidR="00E923D7" w:rsidRPr="001F7A5A">
              <w:rPr>
                <w:rFonts w:ascii="Times New Roman" w:eastAsia="Times New Roman" w:hAnsi="Times New Roman" w:cs="Times New Roman"/>
                <w:color w:val="000000"/>
                <w:sz w:val="20"/>
                <w:szCs w:val="20"/>
                <w:vertAlign w:val="superscript"/>
              </w:rPr>
              <w:t>12</w:t>
            </w:r>
            <w:r w:rsidRPr="001F7A5A">
              <w:rPr>
                <w:rFonts w:ascii="Times New Roman" w:eastAsia="Times New Roman" w:hAnsi="Times New Roman" w:cs="Times New Roman"/>
                <w:color w:val="000000"/>
                <w:sz w:val="20"/>
                <w:szCs w:val="20"/>
              </w:rPr>
              <w:t xml:space="preserve">Hubbard et al. 1999, </w:t>
            </w:r>
            <w:r w:rsidR="00E923D7" w:rsidRPr="001F7A5A">
              <w:rPr>
                <w:rFonts w:ascii="Times New Roman" w:eastAsia="Times New Roman" w:hAnsi="Times New Roman" w:cs="Times New Roman"/>
                <w:color w:val="000000"/>
                <w:sz w:val="20"/>
                <w:szCs w:val="20"/>
                <w:vertAlign w:val="superscript"/>
              </w:rPr>
              <w:t>13</w:t>
            </w:r>
            <w:r w:rsidRPr="001F7A5A">
              <w:rPr>
                <w:rFonts w:ascii="Times New Roman" w:eastAsia="Times New Roman" w:hAnsi="Times New Roman" w:cs="Times New Roman"/>
                <w:color w:val="000000"/>
                <w:sz w:val="20"/>
                <w:szCs w:val="20"/>
              </w:rPr>
              <w:t xml:space="preserve">Kane et al. 2007, </w:t>
            </w:r>
            <w:r w:rsidR="00E923D7" w:rsidRPr="001F7A5A">
              <w:rPr>
                <w:rFonts w:ascii="Times New Roman" w:eastAsia="Times New Roman" w:hAnsi="Times New Roman" w:cs="Times New Roman"/>
                <w:color w:val="000000"/>
                <w:sz w:val="20"/>
                <w:szCs w:val="20"/>
                <w:vertAlign w:val="superscript"/>
              </w:rPr>
              <w:t>14</w:t>
            </w:r>
            <w:r w:rsidRPr="001F7A5A">
              <w:rPr>
                <w:rFonts w:ascii="Times New Roman" w:eastAsia="Times New Roman" w:hAnsi="Times New Roman" w:cs="Times New Roman"/>
                <w:color w:val="000000"/>
                <w:sz w:val="20"/>
                <w:szCs w:val="20"/>
              </w:rPr>
              <w:t xml:space="preserve">Kilburg et al. 2014, </w:t>
            </w:r>
            <w:r w:rsidR="00E923D7" w:rsidRPr="001F7A5A">
              <w:rPr>
                <w:rFonts w:ascii="Times New Roman" w:eastAsia="Times New Roman" w:hAnsi="Times New Roman" w:cs="Times New Roman"/>
                <w:color w:val="000000"/>
                <w:sz w:val="20"/>
                <w:szCs w:val="20"/>
                <w:vertAlign w:val="superscript"/>
              </w:rPr>
              <w:t>15</w:t>
            </w:r>
            <w:r w:rsidRPr="001F7A5A">
              <w:rPr>
                <w:rFonts w:ascii="Times New Roman" w:eastAsia="Times New Roman" w:hAnsi="Times New Roman" w:cs="Times New Roman"/>
                <w:color w:val="000000"/>
                <w:sz w:val="20"/>
                <w:szCs w:val="20"/>
              </w:rPr>
              <w:t xml:space="preserve">Kurzejeski et al. 1987, </w:t>
            </w:r>
            <w:r w:rsidR="00E923D7" w:rsidRPr="001F7A5A">
              <w:rPr>
                <w:rFonts w:ascii="Times New Roman" w:eastAsia="Times New Roman" w:hAnsi="Times New Roman" w:cs="Times New Roman"/>
                <w:color w:val="000000"/>
                <w:sz w:val="20"/>
                <w:szCs w:val="20"/>
                <w:vertAlign w:val="superscript"/>
              </w:rPr>
              <w:t>16</w:t>
            </w:r>
            <w:r w:rsidRPr="001F7A5A">
              <w:rPr>
                <w:rFonts w:ascii="Times New Roman" w:eastAsia="Times New Roman" w:hAnsi="Times New Roman" w:cs="Times New Roman"/>
                <w:color w:val="000000"/>
                <w:sz w:val="20"/>
                <w:szCs w:val="20"/>
              </w:rPr>
              <w:t xml:space="preserve">Lavoie et al. 2017, </w:t>
            </w:r>
            <w:r w:rsidR="00E923D7" w:rsidRPr="001F7A5A">
              <w:rPr>
                <w:rFonts w:ascii="Times New Roman" w:eastAsia="Times New Roman" w:hAnsi="Times New Roman" w:cs="Times New Roman"/>
                <w:color w:val="000000"/>
                <w:sz w:val="20"/>
                <w:szCs w:val="20"/>
                <w:vertAlign w:val="superscript"/>
              </w:rPr>
              <w:t>17</w:t>
            </w:r>
            <w:r w:rsidRPr="001F7A5A">
              <w:rPr>
                <w:rFonts w:ascii="Times New Roman" w:eastAsia="Times New Roman" w:hAnsi="Times New Roman" w:cs="Times New Roman"/>
                <w:color w:val="000000"/>
                <w:sz w:val="20"/>
                <w:szCs w:val="20"/>
              </w:rPr>
              <w:t xml:space="preserve">Little et al. 2014, </w:t>
            </w:r>
            <w:r w:rsidR="00E923D7" w:rsidRPr="001F7A5A">
              <w:rPr>
                <w:rFonts w:ascii="Times New Roman" w:eastAsia="Times New Roman" w:hAnsi="Times New Roman" w:cs="Times New Roman"/>
                <w:color w:val="000000"/>
                <w:sz w:val="20"/>
                <w:szCs w:val="20"/>
                <w:vertAlign w:val="superscript"/>
              </w:rPr>
              <w:t>18</w:t>
            </w:r>
            <w:r w:rsidRPr="001F7A5A">
              <w:rPr>
                <w:rFonts w:ascii="Times New Roman" w:eastAsia="Times New Roman" w:hAnsi="Times New Roman" w:cs="Times New Roman"/>
                <w:color w:val="000000"/>
                <w:sz w:val="20"/>
                <w:szCs w:val="20"/>
              </w:rPr>
              <w:t xml:space="preserve">Little et al. </w:t>
            </w:r>
            <w:r w:rsidR="00E923D7" w:rsidRPr="001F7A5A">
              <w:rPr>
                <w:rFonts w:ascii="Times New Roman" w:eastAsia="Times New Roman" w:hAnsi="Times New Roman" w:cs="Times New Roman"/>
                <w:color w:val="000000"/>
                <w:sz w:val="20"/>
                <w:szCs w:val="20"/>
              </w:rPr>
              <w:t xml:space="preserve">2016, </w:t>
            </w:r>
            <w:r w:rsidR="00E923D7" w:rsidRPr="001F7A5A">
              <w:rPr>
                <w:rFonts w:ascii="Times New Roman" w:eastAsia="Times New Roman" w:hAnsi="Times New Roman" w:cs="Times New Roman"/>
                <w:color w:val="000000"/>
                <w:sz w:val="20"/>
                <w:szCs w:val="20"/>
                <w:vertAlign w:val="superscript"/>
              </w:rPr>
              <w:t>19</w:t>
            </w:r>
            <w:r w:rsidR="00E923D7" w:rsidRPr="001F7A5A">
              <w:rPr>
                <w:rFonts w:ascii="Times New Roman" w:eastAsia="Times New Roman" w:hAnsi="Times New Roman" w:cs="Times New Roman"/>
                <w:color w:val="000000"/>
                <w:sz w:val="20"/>
                <w:szCs w:val="20"/>
              </w:rPr>
              <w:t xml:space="preserve">Lohr et al. 2020, </w:t>
            </w:r>
            <w:r w:rsidR="00E923D7" w:rsidRPr="001F7A5A">
              <w:rPr>
                <w:rFonts w:ascii="Times New Roman" w:eastAsia="Times New Roman" w:hAnsi="Times New Roman" w:cs="Times New Roman"/>
                <w:color w:val="000000"/>
                <w:sz w:val="20"/>
                <w:szCs w:val="20"/>
                <w:vertAlign w:val="superscript"/>
              </w:rPr>
              <w:t>20</w:t>
            </w:r>
            <w:r w:rsidR="00E923D7" w:rsidRPr="001F7A5A">
              <w:rPr>
                <w:rFonts w:ascii="Times New Roman" w:eastAsia="Times New Roman" w:hAnsi="Times New Roman" w:cs="Times New Roman"/>
                <w:color w:val="000000"/>
                <w:sz w:val="20"/>
                <w:szCs w:val="20"/>
              </w:rPr>
              <w:t xml:space="preserve">Lowrey et al. 2000, </w:t>
            </w:r>
            <w:r w:rsidR="00E923D7" w:rsidRPr="001F7A5A">
              <w:rPr>
                <w:rFonts w:ascii="Times New Roman" w:eastAsia="Times New Roman" w:hAnsi="Times New Roman" w:cs="Times New Roman"/>
                <w:color w:val="000000"/>
                <w:sz w:val="20"/>
                <w:szCs w:val="20"/>
                <w:vertAlign w:val="superscript"/>
              </w:rPr>
              <w:t>21</w:t>
            </w:r>
            <w:r w:rsidR="00E923D7" w:rsidRPr="001F7A5A">
              <w:rPr>
                <w:rFonts w:ascii="Times New Roman" w:eastAsia="Times New Roman" w:hAnsi="Times New Roman" w:cs="Times New Roman"/>
                <w:color w:val="000000"/>
                <w:sz w:val="20"/>
                <w:szCs w:val="20"/>
              </w:rPr>
              <w:t xml:space="preserve">Miller et al. 1998, </w:t>
            </w:r>
            <w:r w:rsidR="00E923D7" w:rsidRPr="001F7A5A">
              <w:rPr>
                <w:rFonts w:ascii="Times New Roman" w:eastAsia="Times New Roman" w:hAnsi="Times New Roman" w:cs="Times New Roman"/>
                <w:color w:val="000000"/>
                <w:sz w:val="20"/>
                <w:szCs w:val="20"/>
                <w:vertAlign w:val="superscript"/>
              </w:rPr>
              <w:t>22</w:t>
            </w:r>
            <w:r w:rsidR="00E923D7" w:rsidRPr="001F7A5A">
              <w:rPr>
                <w:rFonts w:ascii="Times New Roman" w:eastAsia="Times New Roman" w:hAnsi="Times New Roman" w:cs="Times New Roman"/>
                <w:color w:val="000000"/>
                <w:sz w:val="20"/>
                <w:szCs w:val="20"/>
              </w:rPr>
              <w:t xml:space="preserve">Metzler and Speake 1985, </w:t>
            </w:r>
            <w:r w:rsidR="00E923D7" w:rsidRPr="001F7A5A">
              <w:rPr>
                <w:rFonts w:ascii="Times New Roman" w:eastAsia="Times New Roman" w:hAnsi="Times New Roman" w:cs="Times New Roman"/>
                <w:color w:val="000000"/>
                <w:sz w:val="20"/>
                <w:szCs w:val="20"/>
                <w:vertAlign w:val="superscript"/>
              </w:rPr>
              <w:t>23</w:t>
            </w:r>
            <w:r w:rsidR="00E923D7" w:rsidRPr="001F7A5A">
              <w:rPr>
                <w:rFonts w:ascii="Times New Roman" w:eastAsia="Times New Roman" w:hAnsi="Times New Roman" w:cs="Times New Roman"/>
                <w:color w:val="000000"/>
                <w:sz w:val="20"/>
                <w:szCs w:val="20"/>
              </w:rPr>
              <w:t xml:space="preserve">Moore et al. 1993, </w:t>
            </w:r>
            <w:r w:rsidR="00E923D7" w:rsidRPr="001F7A5A">
              <w:rPr>
                <w:rFonts w:ascii="Times New Roman" w:eastAsia="Times New Roman" w:hAnsi="Times New Roman" w:cs="Times New Roman"/>
                <w:color w:val="000000"/>
                <w:sz w:val="20"/>
                <w:szCs w:val="20"/>
                <w:vertAlign w:val="superscript"/>
              </w:rPr>
              <w:t>24</w:t>
            </w:r>
            <w:r w:rsidR="00E923D7" w:rsidRPr="001F7A5A">
              <w:rPr>
                <w:rFonts w:ascii="Times New Roman" w:eastAsia="Times New Roman" w:hAnsi="Times New Roman" w:cs="Times New Roman"/>
                <w:color w:val="000000"/>
                <w:sz w:val="20"/>
                <w:szCs w:val="20"/>
              </w:rPr>
              <w:t xml:space="preserve">Niedzielski and Bowman 2015, </w:t>
            </w:r>
            <w:r w:rsidR="00E923D7" w:rsidRPr="001F7A5A">
              <w:rPr>
                <w:rFonts w:ascii="Times New Roman" w:eastAsia="Times New Roman" w:hAnsi="Times New Roman" w:cs="Times New Roman"/>
                <w:color w:val="000000"/>
                <w:sz w:val="20"/>
                <w:szCs w:val="20"/>
                <w:vertAlign w:val="superscript"/>
              </w:rPr>
              <w:t>25</w:t>
            </w:r>
            <w:r w:rsidR="00E923D7" w:rsidRPr="001F7A5A">
              <w:rPr>
                <w:rFonts w:ascii="Times New Roman" w:eastAsia="Times New Roman" w:hAnsi="Times New Roman" w:cs="Times New Roman"/>
                <w:color w:val="000000"/>
                <w:sz w:val="20"/>
                <w:szCs w:val="20"/>
              </w:rPr>
              <w:t>Norman et al. 200</w:t>
            </w:r>
            <w:r w:rsidR="001F7A5A" w:rsidRPr="001F7A5A">
              <w:rPr>
                <w:rFonts w:ascii="Times New Roman" w:eastAsia="Times New Roman" w:hAnsi="Times New Roman" w:cs="Times New Roman"/>
                <w:color w:val="000000"/>
                <w:sz w:val="20"/>
                <w:szCs w:val="20"/>
              </w:rPr>
              <w:t>1</w:t>
            </w:r>
            <w:r w:rsidR="00E923D7" w:rsidRPr="001F7A5A">
              <w:rPr>
                <w:rFonts w:ascii="Times New Roman" w:eastAsia="Times New Roman" w:hAnsi="Times New Roman" w:cs="Times New Roman"/>
                <w:color w:val="000000"/>
                <w:sz w:val="20"/>
                <w:szCs w:val="20"/>
              </w:rPr>
              <w:t xml:space="preserve">, </w:t>
            </w:r>
            <w:r w:rsidR="00E923D7" w:rsidRPr="001F7A5A">
              <w:rPr>
                <w:rFonts w:ascii="Times New Roman" w:eastAsia="Times New Roman" w:hAnsi="Times New Roman" w:cs="Times New Roman"/>
                <w:color w:val="000000"/>
                <w:sz w:val="20"/>
                <w:szCs w:val="20"/>
                <w:vertAlign w:val="superscript"/>
              </w:rPr>
              <w:t>26</w:t>
            </w:r>
            <w:r w:rsidR="00E923D7" w:rsidRPr="001F7A5A">
              <w:rPr>
                <w:rFonts w:ascii="Times New Roman" w:eastAsia="Times New Roman" w:hAnsi="Times New Roman" w:cs="Times New Roman"/>
                <w:color w:val="000000"/>
                <w:sz w:val="20"/>
                <w:szCs w:val="20"/>
              </w:rPr>
              <w:t>Norman et al. 200</w:t>
            </w:r>
            <w:r w:rsidR="001F7A5A" w:rsidRPr="001F7A5A">
              <w:rPr>
                <w:rFonts w:ascii="Times New Roman" w:eastAsia="Times New Roman" w:hAnsi="Times New Roman" w:cs="Times New Roman"/>
                <w:color w:val="000000"/>
                <w:sz w:val="20"/>
                <w:szCs w:val="20"/>
              </w:rPr>
              <w:t>4</w:t>
            </w:r>
            <w:r w:rsidR="00E923D7" w:rsidRPr="001F7A5A">
              <w:rPr>
                <w:rFonts w:ascii="Times New Roman" w:eastAsia="Times New Roman" w:hAnsi="Times New Roman" w:cs="Times New Roman"/>
                <w:color w:val="000000"/>
                <w:sz w:val="20"/>
                <w:szCs w:val="20"/>
              </w:rPr>
              <w:t xml:space="preserve">, </w:t>
            </w:r>
            <w:r w:rsidR="00E923D7" w:rsidRPr="001F7A5A">
              <w:rPr>
                <w:rFonts w:ascii="Times New Roman" w:eastAsia="Times New Roman" w:hAnsi="Times New Roman" w:cs="Times New Roman"/>
                <w:color w:val="000000"/>
                <w:sz w:val="20"/>
                <w:szCs w:val="20"/>
                <w:vertAlign w:val="superscript"/>
              </w:rPr>
              <w:t>27</w:t>
            </w:r>
            <w:r w:rsidR="00E923D7" w:rsidRPr="001F7A5A">
              <w:rPr>
                <w:rFonts w:ascii="Times New Roman" w:eastAsia="Times New Roman" w:hAnsi="Times New Roman" w:cs="Times New Roman"/>
                <w:color w:val="000000"/>
                <w:sz w:val="20"/>
                <w:szCs w:val="20"/>
              </w:rPr>
              <w:t xml:space="preserve">Pack et al. 1999, </w:t>
            </w:r>
            <w:r w:rsidR="00E923D7" w:rsidRPr="001F7A5A">
              <w:rPr>
                <w:rFonts w:ascii="Times New Roman" w:eastAsia="Times New Roman" w:hAnsi="Times New Roman" w:cs="Times New Roman"/>
                <w:color w:val="000000"/>
                <w:sz w:val="20"/>
                <w:szCs w:val="20"/>
                <w:vertAlign w:val="superscript"/>
              </w:rPr>
              <w:t>28</w:t>
            </w:r>
            <w:r w:rsidR="00E923D7" w:rsidRPr="001F7A5A">
              <w:rPr>
                <w:rFonts w:ascii="Times New Roman" w:eastAsia="Times New Roman" w:hAnsi="Times New Roman" w:cs="Times New Roman"/>
                <w:color w:val="000000"/>
                <w:sz w:val="20"/>
                <w:szCs w:val="20"/>
              </w:rPr>
              <w:t xml:space="preserve">Paisley et al. 1998, </w:t>
            </w:r>
            <w:r w:rsidR="00E923D7" w:rsidRPr="001F7A5A">
              <w:rPr>
                <w:rFonts w:ascii="Times New Roman" w:eastAsia="Times New Roman" w:hAnsi="Times New Roman" w:cs="Times New Roman"/>
                <w:color w:val="000000"/>
                <w:sz w:val="20"/>
                <w:szCs w:val="20"/>
                <w:vertAlign w:val="superscript"/>
              </w:rPr>
              <w:t>29</w:t>
            </w:r>
            <w:r w:rsidR="00E923D7" w:rsidRPr="001F7A5A">
              <w:rPr>
                <w:rFonts w:ascii="Times New Roman" w:eastAsia="Times New Roman" w:hAnsi="Times New Roman" w:cs="Times New Roman"/>
                <w:color w:val="000000"/>
                <w:sz w:val="20"/>
                <w:szCs w:val="20"/>
              </w:rPr>
              <w:t>Petty et al. 2005,</w:t>
            </w:r>
            <w:r w:rsidR="001F7A5A" w:rsidRPr="001F7A5A">
              <w:rPr>
                <w:rFonts w:ascii="Times New Roman" w:eastAsia="Times New Roman" w:hAnsi="Times New Roman" w:cs="Times New Roman"/>
                <w:color w:val="000000"/>
                <w:sz w:val="20"/>
                <w:szCs w:val="20"/>
              </w:rPr>
              <w:t xml:space="preserve"> </w:t>
            </w:r>
            <w:r w:rsidR="00E923D7" w:rsidRPr="001F7A5A">
              <w:rPr>
                <w:rFonts w:ascii="Times New Roman" w:eastAsia="Times New Roman" w:hAnsi="Times New Roman" w:cs="Times New Roman"/>
                <w:color w:val="000000"/>
                <w:sz w:val="20"/>
                <w:szCs w:val="20"/>
                <w:vertAlign w:val="superscript"/>
              </w:rPr>
              <w:t>30</w:t>
            </w:r>
            <w:r w:rsidR="00E923D7" w:rsidRPr="001F7A5A">
              <w:rPr>
                <w:rFonts w:ascii="Times New Roman" w:eastAsia="Times New Roman" w:hAnsi="Times New Roman" w:cs="Times New Roman"/>
                <w:color w:val="000000"/>
                <w:sz w:val="20"/>
                <w:szCs w:val="20"/>
              </w:rPr>
              <w:t xml:space="preserve">Pittman and Krementz 2016, </w:t>
            </w:r>
            <w:r w:rsidR="001F7A5A" w:rsidRPr="001F7A5A">
              <w:rPr>
                <w:rFonts w:ascii="Times New Roman" w:eastAsia="Times New Roman" w:hAnsi="Times New Roman" w:cs="Times New Roman"/>
                <w:color w:val="000000"/>
                <w:sz w:val="20"/>
                <w:szCs w:val="20"/>
                <w:vertAlign w:val="superscript"/>
              </w:rPr>
              <w:t>31</w:t>
            </w:r>
            <w:r w:rsidR="001F7A5A" w:rsidRPr="001F7A5A">
              <w:rPr>
                <w:rFonts w:ascii="Times New Roman" w:eastAsia="Times New Roman" w:hAnsi="Times New Roman" w:cs="Times New Roman"/>
                <w:color w:val="000000"/>
                <w:sz w:val="20"/>
                <w:szCs w:val="20"/>
              </w:rPr>
              <w:t xml:space="preserve">Porter et al. 1983, </w:t>
            </w:r>
            <w:r w:rsidR="001F7A5A" w:rsidRPr="001F7A5A">
              <w:rPr>
                <w:rFonts w:ascii="Times New Roman" w:eastAsia="Times New Roman" w:hAnsi="Times New Roman" w:cs="Times New Roman"/>
                <w:color w:val="000000"/>
                <w:sz w:val="20"/>
                <w:szCs w:val="20"/>
                <w:vertAlign w:val="superscript"/>
              </w:rPr>
              <w:t>32</w:t>
            </w:r>
            <w:r w:rsidR="001F7A5A" w:rsidRPr="001F7A5A">
              <w:rPr>
                <w:rFonts w:ascii="Times New Roman" w:eastAsia="Times New Roman" w:hAnsi="Times New Roman" w:cs="Times New Roman"/>
                <w:color w:val="000000"/>
                <w:sz w:val="20"/>
                <w:szCs w:val="20"/>
              </w:rPr>
              <w:t xml:space="preserve">Pollentier et al. 2014, </w:t>
            </w:r>
            <w:r w:rsidR="00E923D7" w:rsidRPr="001F7A5A">
              <w:rPr>
                <w:rFonts w:ascii="Times New Roman" w:eastAsia="Times New Roman" w:hAnsi="Times New Roman" w:cs="Times New Roman"/>
                <w:color w:val="000000"/>
                <w:sz w:val="20"/>
                <w:szCs w:val="20"/>
                <w:vertAlign w:val="superscript"/>
              </w:rPr>
              <w:t>3</w:t>
            </w:r>
            <w:r w:rsidR="001F7A5A" w:rsidRPr="001F7A5A">
              <w:rPr>
                <w:rFonts w:ascii="Times New Roman" w:eastAsia="Times New Roman" w:hAnsi="Times New Roman" w:cs="Times New Roman"/>
                <w:color w:val="000000"/>
                <w:sz w:val="20"/>
                <w:szCs w:val="20"/>
                <w:vertAlign w:val="superscript"/>
              </w:rPr>
              <w:t>3</w:t>
            </w:r>
            <w:r w:rsidR="00E923D7" w:rsidRPr="001F7A5A">
              <w:rPr>
                <w:rFonts w:ascii="Times New Roman" w:eastAsia="Times New Roman" w:hAnsi="Times New Roman" w:cs="Times New Roman"/>
                <w:color w:val="000000"/>
                <w:sz w:val="20"/>
                <w:szCs w:val="20"/>
              </w:rPr>
              <w:t xml:space="preserve">Reynolds and Swanson 2010, </w:t>
            </w:r>
            <w:r w:rsidR="00E923D7" w:rsidRPr="001F7A5A">
              <w:rPr>
                <w:rFonts w:ascii="Times New Roman" w:eastAsia="Times New Roman" w:hAnsi="Times New Roman" w:cs="Times New Roman"/>
                <w:color w:val="000000"/>
                <w:sz w:val="20"/>
                <w:szCs w:val="20"/>
                <w:vertAlign w:val="superscript"/>
              </w:rPr>
              <w:t>3</w:t>
            </w:r>
            <w:r w:rsidR="001F7A5A" w:rsidRPr="001F7A5A">
              <w:rPr>
                <w:rFonts w:ascii="Times New Roman" w:eastAsia="Times New Roman" w:hAnsi="Times New Roman" w:cs="Times New Roman"/>
                <w:color w:val="000000"/>
                <w:sz w:val="20"/>
                <w:szCs w:val="20"/>
                <w:vertAlign w:val="superscript"/>
              </w:rPr>
              <w:t>4</w:t>
            </w:r>
            <w:r w:rsidR="00E923D7" w:rsidRPr="001F7A5A">
              <w:rPr>
                <w:rFonts w:ascii="Times New Roman" w:eastAsia="Times New Roman" w:hAnsi="Times New Roman" w:cs="Times New Roman"/>
                <w:color w:val="000000"/>
                <w:sz w:val="20"/>
                <w:szCs w:val="20"/>
              </w:rPr>
              <w:t xml:space="preserve">Roberts and Porter 1998a, </w:t>
            </w:r>
            <w:r w:rsidR="00E923D7" w:rsidRPr="001F7A5A">
              <w:rPr>
                <w:rFonts w:ascii="Times New Roman" w:eastAsia="Times New Roman" w:hAnsi="Times New Roman" w:cs="Times New Roman"/>
                <w:color w:val="000000"/>
                <w:sz w:val="20"/>
                <w:szCs w:val="20"/>
                <w:vertAlign w:val="superscript"/>
              </w:rPr>
              <w:t>3</w:t>
            </w:r>
            <w:r w:rsidR="001F7A5A" w:rsidRPr="001F7A5A">
              <w:rPr>
                <w:rFonts w:ascii="Times New Roman" w:eastAsia="Times New Roman" w:hAnsi="Times New Roman" w:cs="Times New Roman"/>
                <w:color w:val="000000"/>
                <w:sz w:val="20"/>
                <w:szCs w:val="20"/>
                <w:vertAlign w:val="superscript"/>
              </w:rPr>
              <w:t>5</w:t>
            </w:r>
            <w:r w:rsidR="00E923D7" w:rsidRPr="001F7A5A">
              <w:rPr>
                <w:rFonts w:ascii="Times New Roman" w:eastAsia="Times New Roman" w:hAnsi="Times New Roman" w:cs="Times New Roman"/>
                <w:color w:val="000000"/>
                <w:sz w:val="20"/>
                <w:szCs w:val="20"/>
              </w:rPr>
              <w:t>Roberts and Porter 1998</w:t>
            </w:r>
            <w:r w:rsidR="001F7A5A" w:rsidRPr="001F7A5A">
              <w:rPr>
                <w:rFonts w:ascii="Times New Roman" w:eastAsia="Times New Roman" w:hAnsi="Times New Roman" w:cs="Times New Roman"/>
                <w:color w:val="000000"/>
                <w:sz w:val="20"/>
                <w:szCs w:val="20"/>
              </w:rPr>
              <w:t>b</w:t>
            </w:r>
            <w:r w:rsidR="00E923D7" w:rsidRPr="001F7A5A">
              <w:rPr>
                <w:rFonts w:ascii="Times New Roman" w:eastAsia="Times New Roman" w:hAnsi="Times New Roman" w:cs="Times New Roman"/>
                <w:color w:val="000000"/>
                <w:sz w:val="20"/>
                <w:szCs w:val="20"/>
              </w:rPr>
              <w:t xml:space="preserve">, </w:t>
            </w:r>
            <w:r w:rsidR="00E923D7" w:rsidRPr="001F7A5A">
              <w:rPr>
                <w:rFonts w:ascii="Times New Roman" w:eastAsia="Times New Roman" w:hAnsi="Times New Roman" w:cs="Times New Roman"/>
                <w:color w:val="000000"/>
                <w:sz w:val="20"/>
                <w:szCs w:val="20"/>
                <w:vertAlign w:val="superscript"/>
              </w:rPr>
              <w:t>3</w:t>
            </w:r>
            <w:r w:rsidR="001F7A5A" w:rsidRPr="001F7A5A">
              <w:rPr>
                <w:rFonts w:ascii="Times New Roman" w:eastAsia="Times New Roman" w:hAnsi="Times New Roman" w:cs="Times New Roman"/>
                <w:color w:val="000000"/>
                <w:sz w:val="20"/>
                <w:szCs w:val="20"/>
                <w:vertAlign w:val="superscript"/>
              </w:rPr>
              <w:t>6</w:t>
            </w:r>
            <w:r w:rsidR="00E923D7" w:rsidRPr="001F7A5A">
              <w:rPr>
                <w:rFonts w:ascii="Times New Roman" w:eastAsia="Times New Roman" w:hAnsi="Times New Roman" w:cs="Times New Roman"/>
                <w:color w:val="000000"/>
                <w:sz w:val="20"/>
                <w:szCs w:val="20"/>
              </w:rPr>
              <w:t xml:space="preserve">Seiss et al. 1990, </w:t>
            </w:r>
            <w:r w:rsidR="00E923D7" w:rsidRPr="001F7A5A">
              <w:rPr>
                <w:rFonts w:ascii="Times New Roman" w:eastAsia="Times New Roman" w:hAnsi="Times New Roman" w:cs="Times New Roman"/>
                <w:color w:val="000000"/>
                <w:sz w:val="20"/>
                <w:szCs w:val="20"/>
                <w:vertAlign w:val="superscript"/>
              </w:rPr>
              <w:t>3</w:t>
            </w:r>
            <w:r w:rsidR="001F7A5A" w:rsidRPr="001F7A5A">
              <w:rPr>
                <w:rFonts w:ascii="Times New Roman" w:eastAsia="Times New Roman" w:hAnsi="Times New Roman" w:cs="Times New Roman"/>
                <w:color w:val="000000"/>
                <w:sz w:val="20"/>
                <w:szCs w:val="20"/>
                <w:vertAlign w:val="superscript"/>
              </w:rPr>
              <w:t>7</w:t>
            </w:r>
            <w:r w:rsidR="00E923D7" w:rsidRPr="001F7A5A">
              <w:rPr>
                <w:rFonts w:ascii="Times New Roman" w:eastAsia="Times New Roman" w:hAnsi="Times New Roman" w:cs="Times New Roman"/>
                <w:color w:val="000000"/>
                <w:sz w:val="20"/>
                <w:szCs w:val="20"/>
              </w:rPr>
              <w:t xml:space="preserve">Thogmartin and Johnson 1999, </w:t>
            </w:r>
            <w:r w:rsidR="00E923D7" w:rsidRPr="001F7A5A">
              <w:rPr>
                <w:rFonts w:ascii="Times New Roman" w:eastAsia="Times New Roman" w:hAnsi="Times New Roman" w:cs="Times New Roman"/>
                <w:color w:val="000000"/>
                <w:sz w:val="20"/>
                <w:szCs w:val="20"/>
                <w:vertAlign w:val="superscript"/>
              </w:rPr>
              <w:t>3</w:t>
            </w:r>
            <w:r w:rsidR="001F7A5A" w:rsidRPr="001F7A5A">
              <w:rPr>
                <w:rFonts w:ascii="Times New Roman" w:eastAsia="Times New Roman" w:hAnsi="Times New Roman" w:cs="Times New Roman"/>
                <w:color w:val="000000"/>
                <w:sz w:val="20"/>
                <w:szCs w:val="20"/>
                <w:vertAlign w:val="superscript"/>
              </w:rPr>
              <w:t>8</w:t>
            </w:r>
            <w:r w:rsidR="00E923D7" w:rsidRPr="001F7A5A">
              <w:rPr>
                <w:rFonts w:ascii="Times New Roman" w:eastAsia="Times New Roman" w:hAnsi="Times New Roman" w:cs="Times New Roman"/>
                <w:color w:val="000000"/>
                <w:sz w:val="20"/>
                <w:szCs w:val="20"/>
              </w:rPr>
              <w:t xml:space="preserve">Tyl et al. 2020, </w:t>
            </w:r>
            <w:r w:rsidR="00E923D7" w:rsidRPr="001F7A5A">
              <w:rPr>
                <w:rFonts w:ascii="Times New Roman" w:eastAsia="Times New Roman" w:hAnsi="Times New Roman" w:cs="Times New Roman"/>
                <w:color w:val="000000"/>
                <w:sz w:val="20"/>
                <w:szCs w:val="20"/>
                <w:vertAlign w:val="superscript"/>
              </w:rPr>
              <w:t>3</w:t>
            </w:r>
            <w:r w:rsidR="001F7A5A" w:rsidRPr="001F7A5A">
              <w:rPr>
                <w:rFonts w:ascii="Times New Roman" w:eastAsia="Times New Roman" w:hAnsi="Times New Roman" w:cs="Times New Roman"/>
                <w:color w:val="000000"/>
                <w:sz w:val="20"/>
                <w:szCs w:val="20"/>
                <w:vertAlign w:val="superscript"/>
              </w:rPr>
              <w:t>9</w:t>
            </w:r>
            <w:r w:rsidR="00E923D7" w:rsidRPr="001F7A5A">
              <w:rPr>
                <w:rFonts w:ascii="Times New Roman" w:eastAsia="Times New Roman" w:hAnsi="Times New Roman" w:cs="Times New Roman"/>
                <w:color w:val="000000"/>
                <w:sz w:val="20"/>
                <w:szCs w:val="20"/>
              </w:rPr>
              <w:t xml:space="preserve">Vangilder and Kurzejeski 1995, </w:t>
            </w:r>
            <w:r w:rsidR="001F7A5A" w:rsidRPr="001F7A5A">
              <w:rPr>
                <w:rFonts w:ascii="Times New Roman" w:eastAsia="Times New Roman" w:hAnsi="Times New Roman" w:cs="Times New Roman"/>
                <w:color w:val="000000"/>
                <w:sz w:val="20"/>
                <w:szCs w:val="20"/>
                <w:vertAlign w:val="superscript"/>
              </w:rPr>
              <w:t>40</w:t>
            </w:r>
            <w:r w:rsidR="00E923D7" w:rsidRPr="001F7A5A">
              <w:rPr>
                <w:rFonts w:ascii="Times New Roman" w:eastAsia="Times New Roman" w:hAnsi="Times New Roman" w:cs="Times New Roman"/>
                <w:color w:val="000000"/>
                <w:sz w:val="20"/>
                <w:szCs w:val="20"/>
              </w:rPr>
              <w:t xml:space="preserve">Wright et al. 1996, </w:t>
            </w:r>
            <w:r w:rsidR="001F7A5A" w:rsidRPr="001F7A5A">
              <w:rPr>
                <w:rFonts w:ascii="Times New Roman" w:eastAsia="Times New Roman" w:hAnsi="Times New Roman" w:cs="Times New Roman"/>
                <w:color w:val="000000"/>
                <w:sz w:val="20"/>
                <w:szCs w:val="20"/>
                <w:vertAlign w:val="superscript"/>
              </w:rPr>
              <w:t>41</w:t>
            </w:r>
            <w:r w:rsidR="00E923D7" w:rsidRPr="001F7A5A">
              <w:rPr>
                <w:rFonts w:ascii="Times New Roman" w:eastAsia="Times New Roman" w:hAnsi="Times New Roman" w:cs="Times New Roman"/>
                <w:color w:val="000000"/>
                <w:sz w:val="20"/>
                <w:szCs w:val="20"/>
              </w:rPr>
              <w:t xml:space="preserve">Wood et al. 2019, </w:t>
            </w:r>
            <w:r w:rsidR="001F7A5A" w:rsidRPr="001F7A5A">
              <w:rPr>
                <w:rFonts w:ascii="Times New Roman" w:eastAsia="Times New Roman" w:hAnsi="Times New Roman" w:cs="Times New Roman"/>
                <w:color w:val="000000"/>
                <w:sz w:val="20"/>
                <w:szCs w:val="20"/>
                <w:vertAlign w:val="superscript"/>
              </w:rPr>
              <w:t>42</w:t>
            </w:r>
            <w:r w:rsidR="00E923D7" w:rsidRPr="001F7A5A">
              <w:rPr>
                <w:rFonts w:ascii="Times New Roman" w:eastAsia="Times New Roman" w:hAnsi="Times New Roman" w:cs="Times New Roman"/>
                <w:color w:val="000000"/>
                <w:sz w:val="20"/>
                <w:szCs w:val="20"/>
              </w:rPr>
              <w:t xml:space="preserve">Yeldell et al. 2017.    </w:t>
            </w:r>
            <w:r w:rsidRPr="001F7A5A">
              <w:rPr>
                <w:rFonts w:ascii="Times New Roman" w:eastAsia="Times New Roman" w:hAnsi="Times New Roman" w:cs="Times New Roman"/>
                <w:color w:val="000000"/>
                <w:sz w:val="20"/>
                <w:szCs w:val="20"/>
              </w:rPr>
              <w:t xml:space="preserve"> </w:t>
            </w:r>
            <w:r w:rsidRPr="001F7A5A">
              <w:rPr>
                <w:rFonts w:ascii="Times New Roman" w:eastAsia="Times New Roman" w:hAnsi="Times New Roman" w:cs="Times New Roman"/>
                <w:color w:val="000000"/>
                <w:sz w:val="20"/>
                <w:szCs w:val="20"/>
                <w:vertAlign w:val="superscript"/>
              </w:rPr>
              <w:t xml:space="preserve"> </w:t>
            </w:r>
            <w:r w:rsidRPr="001F7A5A">
              <w:rPr>
                <w:rFonts w:ascii="Times New Roman" w:eastAsia="Times New Roman" w:hAnsi="Times New Roman" w:cs="Times New Roman"/>
                <w:color w:val="000000"/>
                <w:sz w:val="20"/>
                <w:szCs w:val="20"/>
              </w:rPr>
              <w:t xml:space="preserve"> </w:t>
            </w:r>
          </w:p>
        </w:tc>
      </w:tr>
    </w:tbl>
    <w:p w14:paraId="038D1DCC" w14:textId="57BCD2C8" w:rsidR="001F7A5A" w:rsidRDefault="001F7A5A">
      <w:pPr>
        <w:rPr>
          <w:rFonts w:ascii="Times New Roman" w:hAnsi="Times New Roman" w:cs="Times New Roman"/>
          <w:sz w:val="24"/>
          <w:szCs w:val="24"/>
        </w:rPr>
      </w:pPr>
    </w:p>
    <w:p w14:paraId="40C0BB87" w14:textId="77777777" w:rsidR="004D7571" w:rsidRDefault="004D7571">
      <w:pPr>
        <w:rPr>
          <w:rFonts w:ascii="Times New Roman" w:hAnsi="Times New Roman" w:cs="Times New Roman"/>
          <w:sz w:val="24"/>
          <w:szCs w:val="24"/>
        </w:rPr>
      </w:pPr>
    </w:p>
    <w:tbl>
      <w:tblPr>
        <w:tblW w:w="9360" w:type="dxa"/>
        <w:tblLook w:val="04A0" w:firstRow="1" w:lastRow="0" w:firstColumn="1" w:lastColumn="0" w:noHBand="0" w:noVBand="1"/>
      </w:tblPr>
      <w:tblGrid>
        <w:gridCol w:w="3871"/>
        <w:gridCol w:w="3149"/>
        <w:gridCol w:w="2340"/>
      </w:tblGrid>
      <w:tr w:rsidR="00203A00" w14:paraId="2EF54AE2" w14:textId="77777777" w:rsidTr="001F7A5A">
        <w:trPr>
          <w:trHeight w:val="288"/>
        </w:trPr>
        <w:tc>
          <w:tcPr>
            <w:tcW w:w="9360" w:type="dxa"/>
            <w:gridSpan w:val="3"/>
            <w:tcBorders>
              <w:top w:val="single" w:sz="4" w:space="0" w:color="auto"/>
              <w:bottom w:val="single" w:sz="4" w:space="0" w:color="auto"/>
            </w:tcBorders>
            <w:vAlign w:val="center"/>
          </w:tcPr>
          <w:p w14:paraId="1E8D54A7" w14:textId="7337F52B" w:rsidR="00203A00" w:rsidRDefault="00203A00" w:rsidP="002703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Table 3. </w:t>
            </w:r>
            <w:r w:rsidRPr="007772A7">
              <w:rPr>
                <w:rFonts w:ascii="Times New Roman" w:eastAsia="Times New Roman" w:hAnsi="Times New Roman" w:cs="Times New Roman"/>
                <w:color w:val="000000"/>
                <w:sz w:val="24"/>
                <w:szCs w:val="24"/>
              </w:rPr>
              <w:t xml:space="preserve">The amount of variation in asymptotic growth rate, λ, explained by each vital rate </w:t>
            </w:r>
            <w:r>
              <w:rPr>
                <w:rFonts w:ascii="Times New Roman" w:eastAsia="Times New Roman" w:hAnsi="Times New Roman" w:cs="Times New Roman"/>
                <w:color w:val="000000"/>
                <w:sz w:val="24"/>
                <w:szCs w:val="24"/>
              </w:rPr>
              <w:t xml:space="preserve">for second-year (SY) and after-second-year (ASY) </w:t>
            </w:r>
            <w:r w:rsidR="003D6B12">
              <w:rPr>
                <w:rFonts w:ascii="Times New Roman" w:eastAsia="Times New Roman" w:hAnsi="Times New Roman" w:cs="Times New Roman"/>
                <w:color w:val="000000"/>
                <w:sz w:val="24"/>
                <w:szCs w:val="24"/>
              </w:rPr>
              <w:t xml:space="preserve">adult </w:t>
            </w:r>
            <w:r>
              <w:rPr>
                <w:rFonts w:ascii="Times New Roman" w:eastAsia="Times New Roman" w:hAnsi="Times New Roman" w:cs="Times New Roman"/>
                <w:color w:val="000000"/>
                <w:sz w:val="24"/>
                <w:szCs w:val="24"/>
              </w:rPr>
              <w:t>eastern wild turkeys</w:t>
            </w:r>
            <w:r w:rsidR="00864696">
              <w:rPr>
                <w:rFonts w:ascii="Times New Roman" w:eastAsia="Times New Roman" w:hAnsi="Times New Roman" w:cs="Times New Roman"/>
                <w:color w:val="000000"/>
                <w:sz w:val="24"/>
                <w:szCs w:val="24"/>
              </w:rPr>
              <w:t xml:space="preserve">, as determined by </w:t>
            </w:r>
            <w:r w:rsidR="00341A7E">
              <w:rPr>
                <w:rFonts w:ascii="Times New Roman" w:eastAsia="Times New Roman" w:hAnsi="Times New Roman" w:cs="Times New Roman"/>
                <w:color w:val="000000"/>
                <w:sz w:val="24"/>
                <w:szCs w:val="24"/>
              </w:rPr>
              <w:t>c</w:t>
            </w:r>
            <w:r w:rsidR="00341A7E">
              <w:rPr>
                <w:rFonts w:ascii="Times New Roman" w:hAnsi="Times New Roman" w:cs="Times New Roman"/>
                <w:noProof/>
                <w:sz w:val="24"/>
                <w:szCs w:val="24"/>
              </w:rPr>
              <w:t>oefficient of determination (</w:t>
            </w:r>
            <w:r w:rsidR="00341A7E">
              <w:rPr>
                <w:rFonts w:ascii="Times New Roman" w:hAnsi="Times New Roman" w:cs="Times New Roman"/>
                <w:i/>
                <w:iCs/>
                <w:noProof/>
                <w:sz w:val="24"/>
                <w:szCs w:val="24"/>
              </w:rPr>
              <w:t>R</w:t>
            </w:r>
            <w:r w:rsidR="00341A7E">
              <w:rPr>
                <w:rFonts w:ascii="Times New Roman" w:hAnsi="Times New Roman" w:cs="Times New Roman"/>
                <w:i/>
                <w:iCs/>
                <w:noProof/>
                <w:sz w:val="24"/>
                <w:szCs w:val="24"/>
                <w:vertAlign w:val="superscript"/>
              </w:rPr>
              <w:t>2</w:t>
            </w:r>
            <w:r w:rsidR="00341A7E">
              <w:rPr>
                <w:rFonts w:ascii="Times New Roman" w:hAnsi="Times New Roman" w:cs="Times New Roman"/>
                <w:noProof/>
                <w:sz w:val="24"/>
                <w:szCs w:val="24"/>
              </w:rPr>
              <w:t>)</w:t>
            </w:r>
            <w:r w:rsidRPr="007772A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Vital rate estimates were derived </w:t>
            </w:r>
            <w:r w:rsidR="00F640C4">
              <w:rPr>
                <w:rFonts w:ascii="Times New Roman" w:eastAsia="Times New Roman" w:hAnsi="Times New Roman" w:cs="Times New Roman"/>
                <w:color w:val="000000"/>
                <w:sz w:val="24"/>
                <w:szCs w:val="24"/>
              </w:rPr>
              <w:t xml:space="preserve">from </w:t>
            </w:r>
            <w:r>
              <w:rPr>
                <w:rFonts w:ascii="Times New Roman" w:eastAsia="Times New Roman" w:hAnsi="Times New Roman" w:cs="Times New Roman"/>
                <w:color w:val="000000"/>
                <w:sz w:val="24"/>
                <w:szCs w:val="24"/>
              </w:rPr>
              <w:t>studies published between 1970 and 2021</w:t>
            </w:r>
            <w:r w:rsidR="00690F0E">
              <w:rPr>
                <w:rFonts w:ascii="Times New Roman" w:eastAsia="Times New Roman" w:hAnsi="Times New Roman" w:cs="Times New Roman"/>
                <w:color w:val="000000"/>
                <w:sz w:val="24"/>
                <w:szCs w:val="24"/>
              </w:rPr>
              <w:t>.</w:t>
            </w:r>
          </w:p>
        </w:tc>
      </w:tr>
      <w:tr w:rsidR="00203A00" w:rsidRPr="007772A7" w14:paraId="587BF2A2" w14:textId="77777777" w:rsidTr="00203A00">
        <w:trPr>
          <w:trHeight w:val="288"/>
        </w:trPr>
        <w:tc>
          <w:tcPr>
            <w:tcW w:w="3871" w:type="dxa"/>
            <w:tcBorders>
              <w:top w:val="single" w:sz="4" w:space="0" w:color="auto"/>
              <w:bottom w:val="single" w:sz="4" w:space="0" w:color="auto"/>
            </w:tcBorders>
            <w:vAlign w:val="center"/>
          </w:tcPr>
          <w:p w14:paraId="13468D22"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Vital Rate</w:t>
            </w:r>
          </w:p>
        </w:tc>
        <w:tc>
          <w:tcPr>
            <w:tcW w:w="3149" w:type="dxa"/>
            <w:tcBorders>
              <w:top w:val="single" w:sz="4" w:space="0" w:color="auto"/>
              <w:bottom w:val="single" w:sz="4" w:space="0" w:color="auto"/>
            </w:tcBorders>
            <w:shd w:val="clear" w:color="auto" w:fill="auto"/>
            <w:noWrap/>
            <w:vAlign w:val="center"/>
            <w:hideMark/>
          </w:tcPr>
          <w:p w14:paraId="14A0FA57"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SY</w:t>
            </w:r>
          </w:p>
        </w:tc>
        <w:tc>
          <w:tcPr>
            <w:tcW w:w="2340" w:type="dxa"/>
            <w:tcBorders>
              <w:top w:val="single" w:sz="4" w:space="0" w:color="auto"/>
              <w:bottom w:val="single" w:sz="4" w:space="0" w:color="auto"/>
            </w:tcBorders>
            <w:shd w:val="clear" w:color="auto" w:fill="auto"/>
            <w:noWrap/>
            <w:vAlign w:val="center"/>
            <w:hideMark/>
          </w:tcPr>
          <w:p w14:paraId="7EB09CCA"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ASY</w:t>
            </w:r>
          </w:p>
        </w:tc>
      </w:tr>
      <w:tr w:rsidR="00203A00" w:rsidRPr="007772A7" w14:paraId="298FFB87" w14:textId="77777777" w:rsidTr="00203A00">
        <w:trPr>
          <w:trHeight w:val="288"/>
        </w:trPr>
        <w:tc>
          <w:tcPr>
            <w:tcW w:w="3871" w:type="dxa"/>
            <w:tcBorders>
              <w:top w:val="single" w:sz="4" w:space="0" w:color="auto"/>
            </w:tcBorders>
            <w:vAlign w:val="center"/>
          </w:tcPr>
          <w:p w14:paraId="2618176E"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Incubation</w:t>
            </w:r>
            <w:r w:rsidRPr="007772A7">
              <w:rPr>
                <w:rFonts w:ascii="Times New Roman" w:eastAsia="Times New Roman" w:hAnsi="Times New Roman" w:cs="Times New Roman"/>
                <w:color w:val="000000"/>
                <w:sz w:val="24"/>
                <w:szCs w:val="24"/>
              </w:rPr>
              <w:t xml:space="preserve"> initiation (first nest)</w:t>
            </w:r>
          </w:p>
        </w:tc>
        <w:tc>
          <w:tcPr>
            <w:tcW w:w="3149" w:type="dxa"/>
            <w:tcBorders>
              <w:top w:val="single" w:sz="4" w:space="0" w:color="auto"/>
            </w:tcBorders>
            <w:shd w:val="clear" w:color="auto" w:fill="auto"/>
            <w:noWrap/>
            <w:vAlign w:val="center"/>
            <w:hideMark/>
          </w:tcPr>
          <w:p w14:paraId="0547A3FE"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.00</w:t>
            </w:r>
          </w:p>
        </w:tc>
        <w:tc>
          <w:tcPr>
            <w:tcW w:w="2340" w:type="dxa"/>
            <w:tcBorders>
              <w:top w:val="single" w:sz="4" w:space="0" w:color="auto"/>
            </w:tcBorders>
            <w:shd w:val="clear" w:color="auto" w:fill="auto"/>
            <w:noWrap/>
            <w:vAlign w:val="center"/>
            <w:hideMark/>
          </w:tcPr>
          <w:p w14:paraId="286AF043"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.01</w:t>
            </w:r>
          </w:p>
        </w:tc>
      </w:tr>
      <w:tr w:rsidR="00203A00" w:rsidRPr="007772A7" w14:paraId="6F1E81DA" w14:textId="77777777" w:rsidTr="00203A00">
        <w:trPr>
          <w:trHeight w:val="288"/>
        </w:trPr>
        <w:tc>
          <w:tcPr>
            <w:tcW w:w="3871" w:type="dxa"/>
            <w:vAlign w:val="center"/>
          </w:tcPr>
          <w:p w14:paraId="13B144EF"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Apparent n</w:t>
            </w:r>
            <w:r w:rsidRPr="007772A7">
              <w:rPr>
                <w:rFonts w:ascii="Times New Roman" w:eastAsia="Times New Roman" w:hAnsi="Times New Roman" w:cs="Times New Roman"/>
                <w:color w:val="000000"/>
                <w:sz w:val="24"/>
                <w:szCs w:val="24"/>
              </w:rPr>
              <w:t>est success (first nest)</w:t>
            </w:r>
          </w:p>
        </w:tc>
        <w:tc>
          <w:tcPr>
            <w:tcW w:w="3149" w:type="dxa"/>
            <w:shd w:val="clear" w:color="auto" w:fill="auto"/>
            <w:noWrap/>
            <w:vAlign w:val="center"/>
            <w:hideMark/>
          </w:tcPr>
          <w:p w14:paraId="12AE44F7"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0.0</w:t>
            </w:r>
            <w:r>
              <w:rPr>
                <w:rFonts w:ascii="Times New Roman" w:eastAsia="Times New Roman" w:hAnsi="Times New Roman" w:cs="Times New Roman"/>
                <w:color w:val="000000"/>
                <w:sz w:val="24"/>
                <w:szCs w:val="24"/>
              </w:rPr>
              <w:t>1</w:t>
            </w:r>
          </w:p>
        </w:tc>
        <w:tc>
          <w:tcPr>
            <w:tcW w:w="2340" w:type="dxa"/>
            <w:shd w:val="clear" w:color="auto" w:fill="auto"/>
            <w:noWrap/>
            <w:vAlign w:val="center"/>
            <w:hideMark/>
          </w:tcPr>
          <w:p w14:paraId="42987DCA"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05</w:t>
            </w:r>
          </w:p>
        </w:tc>
      </w:tr>
      <w:tr w:rsidR="00203A00" w:rsidRPr="007772A7" w14:paraId="578F6A25" w14:textId="77777777" w:rsidTr="00203A00">
        <w:trPr>
          <w:trHeight w:val="288"/>
        </w:trPr>
        <w:tc>
          <w:tcPr>
            <w:tcW w:w="3871" w:type="dxa"/>
            <w:vAlign w:val="center"/>
          </w:tcPr>
          <w:p w14:paraId="00686F60"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Clutch size (first nest)</w:t>
            </w:r>
          </w:p>
        </w:tc>
        <w:tc>
          <w:tcPr>
            <w:tcW w:w="3149" w:type="dxa"/>
            <w:shd w:val="clear" w:color="auto" w:fill="auto"/>
            <w:noWrap/>
            <w:vAlign w:val="center"/>
            <w:hideMark/>
          </w:tcPr>
          <w:p w14:paraId="41856DFF"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.00</w:t>
            </w:r>
          </w:p>
        </w:tc>
        <w:tc>
          <w:tcPr>
            <w:tcW w:w="2340" w:type="dxa"/>
            <w:shd w:val="clear" w:color="auto" w:fill="auto"/>
            <w:noWrap/>
            <w:vAlign w:val="center"/>
            <w:hideMark/>
          </w:tcPr>
          <w:p w14:paraId="36D9AB5A"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.00</w:t>
            </w:r>
          </w:p>
        </w:tc>
      </w:tr>
      <w:tr w:rsidR="00203A00" w:rsidRPr="007772A7" w14:paraId="32DD8276" w14:textId="77777777" w:rsidTr="00203A00">
        <w:trPr>
          <w:trHeight w:val="288"/>
        </w:trPr>
        <w:tc>
          <w:tcPr>
            <w:tcW w:w="3871" w:type="dxa"/>
            <w:vAlign w:val="center"/>
          </w:tcPr>
          <w:p w14:paraId="33E7EE1A"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Hatching rate</w:t>
            </w:r>
          </w:p>
        </w:tc>
        <w:tc>
          <w:tcPr>
            <w:tcW w:w="3149" w:type="dxa"/>
            <w:shd w:val="clear" w:color="auto" w:fill="auto"/>
            <w:noWrap/>
            <w:vAlign w:val="center"/>
            <w:hideMark/>
          </w:tcPr>
          <w:p w14:paraId="63A61B0F"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.00</w:t>
            </w:r>
          </w:p>
        </w:tc>
        <w:tc>
          <w:tcPr>
            <w:tcW w:w="2340" w:type="dxa"/>
            <w:shd w:val="clear" w:color="auto" w:fill="auto"/>
            <w:noWrap/>
            <w:vAlign w:val="center"/>
            <w:hideMark/>
          </w:tcPr>
          <w:p w14:paraId="7668F074"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0.0</w:t>
            </w:r>
            <w:r>
              <w:rPr>
                <w:rFonts w:ascii="Times New Roman" w:eastAsia="Times New Roman" w:hAnsi="Times New Roman" w:cs="Times New Roman"/>
                <w:color w:val="000000"/>
                <w:sz w:val="24"/>
                <w:szCs w:val="24"/>
              </w:rPr>
              <w:t>5</w:t>
            </w:r>
          </w:p>
        </w:tc>
      </w:tr>
      <w:tr w:rsidR="00203A00" w:rsidRPr="007772A7" w14:paraId="0A39E656" w14:textId="77777777" w:rsidTr="00203A00">
        <w:trPr>
          <w:trHeight w:val="288"/>
        </w:trPr>
        <w:tc>
          <w:tcPr>
            <w:tcW w:w="3871" w:type="dxa"/>
            <w:vAlign w:val="center"/>
          </w:tcPr>
          <w:p w14:paraId="76E2A721"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Apparent p</w:t>
            </w:r>
            <w:r w:rsidRPr="007772A7">
              <w:rPr>
                <w:rFonts w:ascii="Times New Roman" w:eastAsia="Times New Roman" w:hAnsi="Times New Roman" w:cs="Times New Roman"/>
                <w:color w:val="000000"/>
                <w:sz w:val="24"/>
                <w:szCs w:val="24"/>
              </w:rPr>
              <w:t>oult survival</w:t>
            </w:r>
          </w:p>
        </w:tc>
        <w:tc>
          <w:tcPr>
            <w:tcW w:w="3149" w:type="dxa"/>
            <w:shd w:val="clear" w:color="auto" w:fill="auto"/>
            <w:noWrap/>
            <w:vAlign w:val="center"/>
            <w:hideMark/>
          </w:tcPr>
          <w:p w14:paraId="70329B04"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0.0</w:t>
            </w:r>
            <w:r>
              <w:rPr>
                <w:rFonts w:ascii="Times New Roman" w:eastAsia="Times New Roman" w:hAnsi="Times New Roman" w:cs="Times New Roman"/>
                <w:color w:val="000000"/>
                <w:sz w:val="24"/>
                <w:szCs w:val="24"/>
              </w:rPr>
              <w:t>4</w:t>
            </w:r>
          </w:p>
        </w:tc>
        <w:tc>
          <w:tcPr>
            <w:tcW w:w="2340" w:type="dxa"/>
            <w:shd w:val="clear" w:color="auto" w:fill="auto"/>
            <w:noWrap/>
            <w:vAlign w:val="center"/>
            <w:hideMark/>
          </w:tcPr>
          <w:p w14:paraId="6071D65F"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51</w:t>
            </w:r>
          </w:p>
        </w:tc>
      </w:tr>
      <w:tr w:rsidR="00203A00" w:rsidRPr="007772A7" w14:paraId="1D04CABC" w14:textId="77777777" w:rsidTr="00203A00">
        <w:trPr>
          <w:trHeight w:val="288"/>
        </w:trPr>
        <w:tc>
          <w:tcPr>
            <w:tcW w:w="3871" w:type="dxa"/>
            <w:vAlign w:val="center"/>
          </w:tcPr>
          <w:p w14:paraId="6A463354"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Incubation </w:t>
            </w:r>
            <w:r w:rsidRPr="007772A7">
              <w:rPr>
                <w:rFonts w:ascii="Times New Roman" w:eastAsia="Times New Roman" w:hAnsi="Times New Roman" w:cs="Times New Roman"/>
                <w:color w:val="000000"/>
                <w:sz w:val="24"/>
                <w:szCs w:val="24"/>
              </w:rPr>
              <w:t>initiation (renest)</w:t>
            </w:r>
          </w:p>
        </w:tc>
        <w:tc>
          <w:tcPr>
            <w:tcW w:w="3149" w:type="dxa"/>
            <w:shd w:val="clear" w:color="auto" w:fill="auto"/>
            <w:noWrap/>
            <w:vAlign w:val="center"/>
            <w:hideMark/>
          </w:tcPr>
          <w:p w14:paraId="222BFF4D"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.00</w:t>
            </w:r>
          </w:p>
        </w:tc>
        <w:tc>
          <w:tcPr>
            <w:tcW w:w="2340" w:type="dxa"/>
            <w:shd w:val="clear" w:color="auto" w:fill="auto"/>
            <w:noWrap/>
            <w:vAlign w:val="center"/>
            <w:hideMark/>
          </w:tcPr>
          <w:p w14:paraId="0CEDE206"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.01</w:t>
            </w:r>
          </w:p>
        </w:tc>
      </w:tr>
      <w:tr w:rsidR="00203A00" w:rsidRPr="007772A7" w14:paraId="37F6B081" w14:textId="77777777" w:rsidTr="00203A00">
        <w:trPr>
          <w:trHeight w:val="288"/>
        </w:trPr>
        <w:tc>
          <w:tcPr>
            <w:tcW w:w="3871" w:type="dxa"/>
            <w:vAlign w:val="center"/>
          </w:tcPr>
          <w:p w14:paraId="5BE25DDF"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Apparent n</w:t>
            </w:r>
            <w:r w:rsidRPr="007772A7">
              <w:rPr>
                <w:rFonts w:ascii="Times New Roman" w:eastAsia="Times New Roman" w:hAnsi="Times New Roman" w:cs="Times New Roman"/>
                <w:color w:val="000000"/>
                <w:sz w:val="24"/>
                <w:szCs w:val="24"/>
              </w:rPr>
              <w:t>est success (renest)</w:t>
            </w:r>
          </w:p>
        </w:tc>
        <w:tc>
          <w:tcPr>
            <w:tcW w:w="3149" w:type="dxa"/>
            <w:shd w:val="clear" w:color="auto" w:fill="auto"/>
            <w:noWrap/>
            <w:vAlign w:val="center"/>
            <w:hideMark/>
          </w:tcPr>
          <w:p w14:paraId="16380A1B"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.00</w:t>
            </w:r>
          </w:p>
        </w:tc>
        <w:tc>
          <w:tcPr>
            <w:tcW w:w="2340" w:type="dxa"/>
            <w:shd w:val="clear" w:color="auto" w:fill="auto"/>
            <w:noWrap/>
            <w:vAlign w:val="center"/>
            <w:hideMark/>
          </w:tcPr>
          <w:p w14:paraId="7EE87C54"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.01</w:t>
            </w:r>
          </w:p>
        </w:tc>
      </w:tr>
      <w:tr w:rsidR="00203A00" w:rsidRPr="007772A7" w14:paraId="460E4B04" w14:textId="77777777" w:rsidTr="00203A00">
        <w:trPr>
          <w:trHeight w:val="288"/>
        </w:trPr>
        <w:tc>
          <w:tcPr>
            <w:tcW w:w="3871" w:type="dxa"/>
            <w:vAlign w:val="center"/>
          </w:tcPr>
          <w:p w14:paraId="0DDE26CC"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Clutch size (renest)</w:t>
            </w:r>
          </w:p>
        </w:tc>
        <w:tc>
          <w:tcPr>
            <w:tcW w:w="3149" w:type="dxa"/>
            <w:shd w:val="clear" w:color="auto" w:fill="auto"/>
            <w:noWrap/>
            <w:vAlign w:val="center"/>
            <w:hideMark/>
          </w:tcPr>
          <w:p w14:paraId="1E832319"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.00</w:t>
            </w:r>
          </w:p>
        </w:tc>
        <w:tc>
          <w:tcPr>
            <w:tcW w:w="2340" w:type="dxa"/>
            <w:shd w:val="clear" w:color="auto" w:fill="auto"/>
            <w:noWrap/>
            <w:vAlign w:val="center"/>
            <w:hideMark/>
          </w:tcPr>
          <w:p w14:paraId="27E63865"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.00</w:t>
            </w:r>
          </w:p>
        </w:tc>
      </w:tr>
      <w:tr w:rsidR="00203A00" w:rsidRPr="007772A7" w14:paraId="613F31F1" w14:textId="77777777" w:rsidTr="00203A00">
        <w:trPr>
          <w:trHeight w:val="288"/>
        </w:trPr>
        <w:tc>
          <w:tcPr>
            <w:tcW w:w="3871" w:type="dxa"/>
            <w:vAlign w:val="center"/>
          </w:tcPr>
          <w:p w14:paraId="2D60A781" w14:textId="77777777" w:rsidR="00203A00" w:rsidRPr="007772A7" w:rsidRDefault="00203A00" w:rsidP="002703E2">
            <w:pPr>
              <w:spacing w:after="0" w:line="240" w:lineRule="auto"/>
              <w:rPr>
                <w:rFonts w:ascii="Times New Roman" w:eastAsia="Times New Roman" w:hAnsi="Times New Roman" w:cs="Times New Roman"/>
                <w:color w:val="000000"/>
                <w:sz w:val="24"/>
                <w:szCs w:val="24"/>
                <w:vertAlign w:val="superscript"/>
              </w:rPr>
            </w:pPr>
            <w:r w:rsidRPr="007772A7">
              <w:rPr>
                <w:rFonts w:ascii="Times New Roman" w:eastAsia="Times New Roman" w:hAnsi="Times New Roman" w:cs="Times New Roman"/>
                <w:color w:val="000000"/>
                <w:sz w:val="24"/>
                <w:szCs w:val="24"/>
              </w:rPr>
              <w:t>Reproduction</w:t>
            </w:r>
            <w:r>
              <w:rPr>
                <w:rFonts w:ascii="Times New Roman" w:eastAsia="Times New Roman" w:hAnsi="Times New Roman" w:cs="Times New Roman"/>
                <w:color w:val="000000"/>
                <w:sz w:val="24"/>
                <w:szCs w:val="24"/>
                <w:vertAlign w:val="superscript"/>
              </w:rPr>
              <w:t>1</w:t>
            </w:r>
          </w:p>
        </w:tc>
        <w:tc>
          <w:tcPr>
            <w:tcW w:w="3149" w:type="dxa"/>
            <w:shd w:val="clear" w:color="auto" w:fill="auto"/>
            <w:noWrap/>
            <w:vAlign w:val="center"/>
            <w:hideMark/>
          </w:tcPr>
          <w:p w14:paraId="7006CB8A"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08</w:t>
            </w:r>
          </w:p>
        </w:tc>
        <w:tc>
          <w:tcPr>
            <w:tcW w:w="2340" w:type="dxa"/>
            <w:shd w:val="clear" w:color="auto" w:fill="auto"/>
            <w:noWrap/>
            <w:vAlign w:val="center"/>
            <w:hideMark/>
          </w:tcPr>
          <w:p w14:paraId="4FBB5881"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0.7</w:t>
            </w:r>
            <w:r>
              <w:rPr>
                <w:rFonts w:ascii="Times New Roman" w:eastAsia="Times New Roman" w:hAnsi="Times New Roman" w:cs="Times New Roman"/>
                <w:color w:val="000000"/>
                <w:sz w:val="24"/>
                <w:szCs w:val="24"/>
              </w:rPr>
              <w:t>4</w:t>
            </w:r>
          </w:p>
        </w:tc>
      </w:tr>
      <w:tr w:rsidR="00203A00" w:rsidRPr="007772A7" w14:paraId="60338500" w14:textId="77777777" w:rsidTr="00203A00">
        <w:trPr>
          <w:trHeight w:val="288"/>
        </w:trPr>
        <w:tc>
          <w:tcPr>
            <w:tcW w:w="3871" w:type="dxa"/>
            <w:tcBorders>
              <w:bottom w:val="single" w:sz="4" w:space="0" w:color="auto"/>
            </w:tcBorders>
            <w:vAlign w:val="center"/>
          </w:tcPr>
          <w:p w14:paraId="506BC5AA"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Annual Survival</w:t>
            </w:r>
          </w:p>
        </w:tc>
        <w:tc>
          <w:tcPr>
            <w:tcW w:w="3149" w:type="dxa"/>
            <w:tcBorders>
              <w:bottom w:val="single" w:sz="4" w:space="0" w:color="auto"/>
            </w:tcBorders>
            <w:shd w:val="clear" w:color="auto" w:fill="auto"/>
            <w:noWrap/>
            <w:vAlign w:val="center"/>
            <w:hideMark/>
          </w:tcPr>
          <w:p w14:paraId="518ADFCD"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11</w:t>
            </w:r>
          </w:p>
        </w:tc>
        <w:tc>
          <w:tcPr>
            <w:tcW w:w="2340" w:type="dxa"/>
            <w:tcBorders>
              <w:bottom w:val="single" w:sz="4" w:space="0" w:color="auto"/>
            </w:tcBorders>
            <w:shd w:val="clear" w:color="auto" w:fill="auto"/>
            <w:noWrap/>
            <w:vAlign w:val="center"/>
            <w:hideMark/>
          </w:tcPr>
          <w:p w14:paraId="57B89B88"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16</w:t>
            </w:r>
          </w:p>
        </w:tc>
      </w:tr>
      <w:tr w:rsidR="00203A00" w:rsidRPr="007772A7" w14:paraId="241CA6FF" w14:textId="77777777" w:rsidTr="00203A00">
        <w:trPr>
          <w:trHeight w:val="288"/>
        </w:trPr>
        <w:tc>
          <w:tcPr>
            <w:tcW w:w="9360" w:type="dxa"/>
            <w:gridSpan w:val="3"/>
            <w:tcBorders>
              <w:top w:val="single" w:sz="4" w:space="0" w:color="auto"/>
            </w:tcBorders>
            <w:vAlign w:val="center"/>
          </w:tcPr>
          <w:p w14:paraId="33822D9D" w14:textId="77777777" w:rsidR="00203A00" w:rsidRPr="007772A7" w:rsidRDefault="00203A00" w:rsidP="002703E2">
            <w:pPr>
              <w:spacing w:after="0" w:line="240" w:lineRule="auto"/>
              <w:rPr>
                <w:rFonts w:ascii="Times New Roman" w:eastAsia="Times New Roman" w:hAnsi="Times New Roman" w:cs="Times New Roman"/>
                <w:color w:val="000000"/>
                <w:sz w:val="24"/>
                <w:szCs w:val="24"/>
              </w:rPr>
            </w:pPr>
            <w:r w:rsidRPr="007772A7">
              <w:rPr>
                <w:rFonts w:ascii="Times New Roman" w:eastAsia="Times New Roman" w:hAnsi="Times New Roman" w:cs="Times New Roman"/>
                <w:color w:val="000000"/>
                <w:sz w:val="20"/>
                <w:szCs w:val="20"/>
                <w:vertAlign w:val="superscript"/>
              </w:rPr>
              <w:t>1</w:t>
            </w:r>
            <w:r w:rsidRPr="007772A7">
              <w:rPr>
                <w:rFonts w:ascii="Times New Roman" w:eastAsia="Times New Roman" w:hAnsi="Times New Roman" w:cs="Times New Roman"/>
                <w:color w:val="000000"/>
                <w:sz w:val="20"/>
                <w:szCs w:val="20"/>
              </w:rPr>
              <w:t xml:space="preserve">Reproduction estimated from </w:t>
            </w:r>
            <w:r>
              <w:rPr>
                <w:rFonts w:ascii="Times New Roman" w:eastAsia="Times New Roman" w:hAnsi="Times New Roman" w:cs="Times New Roman"/>
                <w:color w:val="000000"/>
                <w:sz w:val="20"/>
                <w:szCs w:val="20"/>
              </w:rPr>
              <w:t>Equation 1</w:t>
            </w:r>
          </w:p>
        </w:tc>
      </w:tr>
    </w:tbl>
    <w:p w14:paraId="3FF82CBB" w14:textId="7A3F38A2" w:rsidR="00203A00" w:rsidRDefault="00203A00">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ype="page"/>
      </w:r>
    </w:p>
    <w:p w14:paraId="649349E6" w14:textId="2CCBB229" w:rsidR="00E43B67" w:rsidRDefault="004D7571">
      <w:pPr>
        <w:rPr>
          <w:rFonts w:ascii="Times New Roman" w:hAnsi="Times New Roman" w:cs="Times New Roman"/>
          <w:sz w:val="24"/>
          <w:szCs w:val="24"/>
        </w:rPr>
      </w:pPr>
      <w:r>
        <w:rPr>
          <w:rFonts w:ascii="Times New Roman" w:hAnsi="Times New Roman" w:cs="Times New Roman"/>
          <w:sz w:val="24"/>
          <w:szCs w:val="24"/>
        </w:rPr>
        <w:lastRenderedPageBreak/>
        <w:t xml:space="preserve">Figure 1. Conceptual model of eastern wild turkey life history stages used to parameterize the </w:t>
      </w:r>
      <w:r w:rsidR="007F4731">
        <w:rPr>
          <w:rFonts w:ascii="Times New Roman" w:hAnsi="Times New Roman" w:cs="Times New Roman"/>
          <w:sz w:val="24"/>
          <w:szCs w:val="24"/>
        </w:rPr>
        <w:t>l</w:t>
      </w:r>
      <w:r>
        <w:rPr>
          <w:rFonts w:ascii="Times New Roman" w:hAnsi="Times New Roman" w:cs="Times New Roman"/>
          <w:sz w:val="24"/>
          <w:szCs w:val="24"/>
        </w:rPr>
        <w:t>ife</w:t>
      </w:r>
      <w:r w:rsidR="007F4731">
        <w:rPr>
          <w:rFonts w:ascii="Times New Roman" w:hAnsi="Times New Roman" w:cs="Times New Roman"/>
          <w:sz w:val="24"/>
          <w:szCs w:val="24"/>
        </w:rPr>
        <w:t>-s</w:t>
      </w:r>
      <w:r>
        <w:rPr>
          <w:rFonts w:ascii="Times New Roman" w:hAnsi="Times New Roman" w:cs="Times New Roman"/>
          <w:sz w:val="24"/>
          <w:szCs w:val="24"/>
        </w:rPr>
        <w:t xml:space="preserve">tage </w:t>
      </w:r>
      <w:r w:rsidR="007F4731">
        <w:rPr>
          <w:rFonts w:ascii="Times New Roman" w:hAnsi="Times New Roman" w:cs="Times New Roman"/>
          <w:sz w:val="24"/>
          <w:szCs w:val="24"/>
        </w:rPr>
        <w:t>s</w:t>
      </w:r>
      <w:r>
        <w:rPr>
          <w:rFonts w:ascii="Times New Roman" w:hAnsi="Times New Roman" w:cs="Times New Roman"/>
          <w:sz w:val="24"/>
          <w:szCs w:val="24"/>
        </w:rPr>
        <w:t xml:space="preserve">imulation </w:t>
      </w:r>
      <w:r w:rsidR="007F4731">
        <w:rPr>
          <w:rFonts w:ascii="Times New Roman" w:hAnsi="Times New Roman" w:cs="Times New Roman"/>
          <w:sz w:val="24"/>
          <w:szCs w:val="24"/>
        </w:rPr>
        <w:t>a</w:t>
      </w:r>
      <w:r w:rsidR="008B3B2C">
        <w:rPr>
          <w:rFonts w:ascii="Times New Roman" w:hAnsi="Times New Roman" w:cs="Times New Roman"/>
          <w:sz w:val="24"/>
          <w:szCs w:val="24"/>
        </w:rPr>
        <w:t>nalysis</w:t>
      </w:r>
      <w:r>
        <w:rPr>
          <w:rFonts w:ascii="Times New Roman" w:hAnsi="Times New Roman" w:cs="Times New Roman"/>
          <w:sz w:val="24"/>
          <w:szCs w:val="24"/>
        </w:rPr>
        <w:t>.</w:t>
      </w:r>
      <w:r w:rsidR="00234A8D">
        <w:rPr>
          <w:rFonts w:ascii="Times New Roman" w:hAnsi="Times New Roman" w:cs="Times New Roman"/>
          <w:sz w:val="24"/>
          <w:szCs w:val="24"/>
        </w:rPr>
        <w:t xml:space="preserve"> Life stages indicated by circles with </w:t>
      </w:r>
      <w:r w:rsidR="00396C83">
        <w:rPr>
          <w:rFonts w:ascii="Times New Roman" w:hAnsi="Times New Roman" w:cs="Times New Roman"/>
          <w:sz w:val="24"/>
          <w:szCs w:val="24"/>
        </w:rPr>
        <w:t xml:space="preserve">bold </w:t>
      </w:r>
      <w:r w:rsidR="00234A8D">
        <w:rPr>
          <w:rFonts w:ascii="Times New Roman" w:hAnsi="Times New Roman" w:cs="Times New Roman"/>
          <w:sz w:val="24"/>
          <w:szCs w:val="24"/>
        </w:rPr>
        <w:t xml:space="preserve">arrows showing the </w:t>
      </w:r>
      <w:r w:rsidR="00396C83">
        <w:rPr>
          <w:rFonts w:ascii="Times New Roman" w:hAnsi="Times New Roman" w:cs="Times New Roman"/>
          <w:sz w:val="24"/>
          <w:szCs w:val="24"/>
        </w:rPr>
        <w:t>transitions to subsequent</w:t>
      </w:r>
      <w:r w:rsidR="00234A8D">
        <w:rPr>
          <w:rFonts w:ascii="Times New Roman" w:hAnsi="Times New Roman" w:cs="Times New Roman"/>
          <w:sz w:val="24"/>
          <w:szCs w:val="24"/>
        </w:rPr>
        <w:t xml:space="preserve"> life stages. Vital rates associated with each life stage </w:t>
      </w:r>
      <w:r w:rsidR="00396C83">
        <w:rPr>
          <w:rFonts w:ascii="Times New Roman" w:hAnsi="Times New Roman" w:cs="Times New Roman"/>
          <w:sz w:val="24"/>
          <w:szCs w:val="24"/>
        </w:rPr>
        <w:t xml:space="preserve">transition </w:t>
      </w:r>
      <w:r w:rsidR="00234A8D">
        <w:rPr>
          <w:rFonts w:ascii="Times New Roman" w:hAnsi="Times New Roman" w:cs="Times New Roman"/>
          <w:sz w:val="24"/>
          <w:szCs w:val="24"/>
        </w:rPr>
        <w:t xml:space="preserve">indicated by </w:t>
      </w:r>
      <w:r w:rsidR="00587518">
        <w:rPr>
          <w:rFonts w:ascii="Times New Roman" w:hAnsi="Times New Roman" w:cs="Times New Roman"/>
          <w:sz w:val="24"/>
          <w:szCs w:val="24"/>
        </w:rPr>
        <w:t xml:space="preserve">italicized parameters </w:t>
      </w:r>
      <w:r w:rsidR="00E11346">
        <w:rPr>
          <w:rFonts w:ascii="Times New Roman" w:hAnsi="Times New Roman" w:cs="Times New Roman"/>
          <w:sz w:val="24"/>
          <w:szCs w:val="24"/>
        </w:rPr>
        <w:t>and equations</w:t>
      </w:r>
      <w:r w:rsidR="00234A8D">
        <w:rPr>
          <w:rFonts w:ascii="Times New Roman" w:hAnsi="Times New Roman" w:cs="Times New Roman"/>
          <w:sz w:val="24"/>
          <w:szCs w:val="24"/>
        </w:rPr>
        <w:t>. Vital rates associated with reproduction include incubation initiation (</w:t>
      </w:r>
      <w:r w:rsidR="00234A8D">
        <w:rPr>
          <w:rFonts w:ascii="Times New Roman" w:hAnsi="Times New Roman" w:cs="Times New Roman"/>
          <w:i/>
          <w:iCs/>
          <w:sz w:val="24"/>
          <w:szCs w:val="24"/>
        </w:rPr>
        <w:t>II</w:t>
      </w:r>
      <w:r w:rsidR="00234A8D">
        <w:rPr>
          <w:rFonts w:ascii="Times New Roman" w:hAnsi="Times New Roman" w:cs="Times New Roman"/>
          <w:sz w:val="24"/>
          <w:szCs w:val="24"/>
        </w:rPr>
        <w:t>), nest success (</w:t>
      </w:r>
      <w:r w:rsidR="00234A8D">
        <w:rPr>
          <w:rFonts w:ascii="Times New Roman" w:hAnsi="Times New Roman" w:cs="Times New Roman"/>
          <w:i/>
          <w:iCs/>
          <w:sz w:val="24"/>
          <w:szCs w:val="24"/>
        </w:rPr>
        <w:t>NS</w:t>
      </w:r>
      <w:r w:rsidR="00234A8D">
        <w:rPr>
          <w:rFonts w:ascii="Times New Roman" w:hAnsi="Times New Roman" w:cs="Times New Roman"/>
          <w:sz w:val="24"/>
          <w:szCs w:val="24"/>
        </w:rPr>
        <w:t>), clutch size (</w:t>
      </w:r>
      <w:r w:rsidR="00234A8D">
        <w:rPr>
          <w:rFonts w:ascii="Times New Roman" w:hAnsi="Times New Roman" w:cs="Times New Roman"/>
          <w:i/>
          <w:iCs/>
          <w:sz w:val="24"/>
          <w:szCs w:val="24"/>
        </w:rPr>
        <w:t>C</w:t>
      </w:r>
      <w:r w:rsidR="00234A8D">
        <w:rPr>
          <w:rFonts w:ascii="Times New Roman" w:hAnsi="Times New Roman" w:cs="Times New Roman"/>
          <w:sz w:val="24"/>
          <w:szCs w:val="24"/>
        </w:rPr>
        <w:t>), hatching rate (</w:t>
      </w:r>
      <w:r w:rsidR="00234A8D">
        <w:rPr>
          <w:rFonts w:ascii="Times New Roman" w:hAnsi="Times New Roman" w:cs="Times New Roman"/>
          <w:i/>
          <w:iCs/>
          <w:sz w:val="24"/>
          <w:szCs w:val="24"/>
        </w:rPr>
        <w:t>H</w:t>
      </w:r>
      <w:r w:rsidR="00234A8D">
        <w:rPr>
          <w:rFonts w:ascii="Times New Roman" w:hAnsi="Times New Roman" w:cs="Times New Roman"/>
          <w:sz w:val="24"/>
          <w:szCs w:val="24"/>
        </w:rPr>
        <w:t>), poult survival (</w:t>
      </w:r>
      <w:r w:rsidR="00491BBD" w:rsidRPr="00491BBD">
        <w:rPr>
          <w:rFonts w:ascii="Times New Roman" w:hAnsi="Times New Roman" w:cs="Times New Roman"/>
          <w:i/>
          <w:iCs/>
          <w:sz w:val="24"/>
          <w:szCs w:val="24"/>
        </w:rPr>
        <w:t>S</w:t>
      </w:r>
      <w:r w:rsidR="00491BBD" w:rsidRPr="00274B79">
        <w:rPr>
          <w:rFonts w:ascii="Times New Roman" w:hAnsi="Times New Roman" w:cs="Times New Roman"/>
          <w:sz w:val="24"/>
          <w:szCs w:val="24"/>
          <w:vertAlign w:val="subscript"/>
        </w:rPr>
        <w:t>P</w:t>
      </w:r>
      <w:r w:rsidR="00234A8D">
        <w:rPr>
          <w:rFonts w:ascii="Times New Roman" w:hAnsi="Times New Roman" w:cs="Times New Roman"/>
          <w:sz w:val="24"/>
          <w:szCs w:val="24"/>
        </w:rPr>
        <w:t>), and youth survival (</w:t>
      </w:r>
      <w:r w:rsidR="00031C2B">
        <w:rPr>
          <w:rFonts w:ascii="Times New Roman" w:hAnsi="Times New Roman" w:cs="Times New Roman"/>
          <w:i/>
          <w:iCs/>
          <w:sz w:val="24"/>
          <w:szCs w:val="24"/>
        </w:rPr>
        <w:t>S</w:t>
      </w:r>
      <w:r w:rsidR="00491BBD" w:rsidRPr="00274B79">
        <w:rPr>
          <w:rFonts w:ascii="Times New Roman" w:hAnsi="Times New Roman" w:cs="Times New Roman"/>
          <w:sz w:val="24"/>
          <w:szCs w:val="24"/>
          <w:vertAlign w:val="subscript"/>
        </w:rPr>
        <w:t>Y</w:t>
      </w:r>
      <w:r w:rsidR="00031C2B">
        <w:rPr>
          <w:rFonts w:ascii="Times New Roman" w:hAnsi="Times New Roman" w:cs="Times New Roman"/>
          <w:sz w:val="24"/>
          <w:szCs w:val="24"/>
        </w:rPr>
        <w:t>). Vital rates associated with the adult stage</w:t>
      </w:r>
      <w:r w:rsidR="00E11346">
        <w:rPr>
          <w:rFonts w:ascii="Times New Roman" w:hAnsi="Times New Roman" w:cs="Times New Roman"/>
          <w:sz w:val="24"/>
          <w:szCs w:val="24"/>
        </w:rPr>
        <w:t>s</w:t>
      </w:r>
      <w:r w:rsidR="00031C2B">
        <w:rPr>
          <w:rFonts w:ascii="Times New Roman" w:hAnsi="Times New Roman" w:cs="Times New Roman"/>
          <w:sz w:val="24"/>
          <w:szCs w:val="24"/>
        </w:rPr>
        <w:t xml:space="preserve"> include </w:t>
      </w:r>
      <w:r w:rsidR="00BA7E9C">
        <w:rPr>
          <w:rFonts w:ascii="Times New Roman" w:hAnsi="Times New Roman" w:cs="Times New Roman"/>
          <w:sz w:val="24"/>
          <w:szCs w:val="24"/>
        </w:rPr>
        <w:t>s</w:t>
      </w:r>
      <w:r w:rsidR="00031C2B">
        <w:rPr>
          <w:rFonts w:ascii="Times New Roman" w:hAnsi="Times New Roman" w:cs="Times New Roman"/>
          <w:sz w:val="24"/>
          <w:szCs w:val="24"/>
        </w:rPr>
        <w:t>econd year adult survival (</w:t>
      </w:r>
      <w:r w:rsidR="00031C2B" w:rsidRPr="00031C2B">
        <w:rPr>
          <w:rFonts w:ascii="Times New Roman" w:hAnsi="Times New Roman" w:cs="Times New Roman"/>
          <w:i/>
          <w:iCs/>
          <w:sz w:val="24"/>
          <w:szCs w:val="24"/>
        </w:rPr>
        <w:t>S</w:t>
      </w:r>
      <w:r w:rsidR="003C0022" w:rsidRPr="00274B79">
        <w:rPr>
          <w:rFonts w:ascii="Times New Roman" w:hAnsi="Times New Roman" w:cs="Times New Roman"/>
          <w:sz w:val="24"/>
          <w:szCs w:val="24"/>
          <w:vertAlign w:val="subscript"/>
        </w:rPr>
        <w:t>SY</w:t>
      </w:r>
      <w:r w:rsidR="00031C2B">
        <w:rPr>
          <w:rFonts w:ascii="Times New Roman" w:hAnsi="Times New Roman" w:cs="Times New Roman"/>
          <w:sz w:val="24"/>
          <w:szCs w:val="24"/>
        </w:rPr>
        <w:t>) and after second year adult survival (</w:t>
      </w:r>
      <w:r w:rsidR="00031C2B" w:rsidRPr="00031C2B">
        <w:rPr>
          <w:rFonts w:ascii="Times New Roman" w:hAnsi="Times New Roman" w:cs="Times New Roman"/>
          <w:i/>
          <w:iCs/>
          <w:sz w:val="24"/>
          <w:szCs w:val="24"/>
        </w:rPr>
        <w:t>S</w:t>
      </w:r>
      <w:r w:rsidR="00491BBD" w:rsidRPr="00274B79">
        <w:rPr>
          <w:rFonts w:ascii="Times New Roman" w:hAnsi="Times New Roman" w:cs="Times New Roman"/>
          <w:sz w:val="24"/>
          <w:szCs w:val="24"/>
          <w:vertAlign w:val="subscript"/>
        </w:rPr>
        <w:t>ASY</w:t>
      </w:r>
      <w:r w:rsidR="00031C2B">
        <w:rPr>
          <w:rFonts w:ascii="Times New Roman" w:hAnsi="Times New Roman" w:cs="Times New Roman"/>
          <w:sz w:val="24"/>
          <w:szCs w:val="24"/>
        </w:rPr>
        <w:t xml:space="preserve">). </w:t>
      </w:r>
    </w:p>
    <w:p w14:paraId="3AE766DC" w14:textId="5ACB47EB" w:rsidR="007772A7" w:rsidRDefault="008D1D0E" w:rsidP="001F7A5A">
      <w:pPr>
        <w:pStyle w:val="NormalWeb"/>
        <w:shd w:val="clear" w:color="auto" w:fill="FFFFFF"/>
        <w:spacing w:before="0" w:beforeAutospacing="0" w:after="0" w:afterAutospacing="0"/>
        <w:textAlignment w:val="baseline"/>
      </w:pPr>
      <w:r>
        <w:t xml:space="preserve">Figure </w:t>
      </w:r>
      <w:r w:rsidR="00DD11CA">
        <w:t>2</w:t>
      </w:r>
      <w:r>
        <w:t xml:space="preserve">. Number of </w:t>
      </w:r>
      <w:r w:rsidR="00773968">
        <w:t>e</w:t>
      </w:r>
      <w:r w:rsidR="00B543E8">
        <w:t>astern wild turkey v</w:t>
      </w:r>
      <w:r w:rsidR="00D45147" w:rsidRPr="00C94851">
        <w:t>ital rate estimates</w:t>
      </w:r>
      <w:r>
        <w:t xml:space="preserve"> used </w:t>
      </w:r>
      <w:r w:rsidRPr="00C94851">
        <w:t xml:space="preserve">in </w:t>
      </w:r>
      <w:r>
        <w:t xml:space="preserve">the </w:t>
      </w:r>
      <w:r w:rsidR="00D332FA">
        <w:t>life-stage</w:t>
      </w:r>
      <w:r>
        <w:t xml:space="preserve"> </w:t>
      </w:r>
      <w:r w:rsidR="00D332FA">
        <w:t>s</w:t>
      </w:r>
      <w:r>
        <w:t>imulation</w:t>
      </w:r>
      <w:r w:rsidRPr="00C94851">
        <w:t xml:space="preserve"> </w:t>
      </w:r>
      <w:r w:rsidR="00D332FA">
        <w:t>a</w:t>
      </w:r>
      <w:r w:rsidRPr="00C94851">
        <w:t>nalysis</w:t>
      </w:r>
      <w:r w:rsidR="00D45147" w:rsidRPr="00C94851">
        <w:t xml:space="preserve"> by </w:t>
      </w:r>
      <w:r>
        <w:t>the year they were published</w:t>
      </w:r>
      <w:r w:rsidR="00D45147" w:rsidRPr="00C94851">
        <w:t xml:space="preserve"> </w:t>
      </w:r>
      <w:r w:rsidR="00D45147">
        <w:t>(1970-2021)</w:t>
      </w:r>
      <w:r w:rsidR="00D45147" w:rsidRPr="00C94851">
        <w:t xml:space="preserve">. We used only vital rates that were estimated for </w:t>
      </w:r>
      <w:r>
        <w:t xml:space="preserve">second-year </w:t>
      </w:r>
      <w:r w:rsidR="00D45147" w:rsidRPr="00C94851">
        <w:t>or</w:t>
      </w:r>
      <w:r>
        <w:t xml:space="preserve"> after</w:t>
      </w:r>
      <w:r w:rsidR="0095140E">
        <w:t>-</w:t>
      </w:r>
      <w:r>
        <w:t>second</w:t>
      </w:r>
      <w:r w:rsidR="0095140E">
        <w:t>-</w:t>
      </w:r>
      <w:r>
        <w:t>year</w:t>
      </w:r>
      <w:r w:rsidR="00D45147" w:rsidRPr="00C94851">
        <w:t xml:space="preserve"> adult female </w:t>
      </w:r>
      <w:r w:rsidR="00D45147">
        <w:t>e</w:t>
      </w:r>
      <w:r w:rsidR="00D45147" w:rsidRPr="00C94851">
        <w:t xml:space="preserve">astern </w:t>
      </w:r>
      <w:r w:rsidR="00D45147">
        <w:t xml:space="preserve">wild </w:t>
      </w:r>
      <w:r w:rsidR="00D45147" w:rsidRPr="00C94851">
        <w:t xml:space="preserve">turkeys and </w:t>
      </w:r>
      <w:r w:rsidR="00D45147">
        <w:t>included a</w:t>
      </w:r>
      <w:r w:rsidR="00D45147" w:rsidRPr="00C94851">
        <w:t xml:space="preserve"> measure of </w:t>
      </w:r>
      <w:r w:rsidR="00D45147">
        <w:t>variation</w:t>
      </w:r>
      <w:r w:rsidR="00D45147" w:rsidRPr="00C94851">
        <w:t xml:space="preserve"> that could be converted into standard error. If the estimate was an average over a range of years, we plotted the estimate </w:t>
      </w:r>
      <w:r w:rsidR="00D45147">
        <w:t>in the final</w:t>
      </w:r>
      <w:r w:rsidR="00D45147" w:rsidRPr="00C94851">
        <w:t xml:space="preserve"> year. If no year was associated with the estimate, we used the publication year. We show all estimates of clutch size, hatching rate, </w:t>
      </w:r>
      <w:r w:rsidR="00CB42CC">
        <w:t xml:space="preserve">apparent </w:t>
      </w:r>
      <w:r w:rsidR="00D45147" w:rsidRPr="00C94851">
        <w:t>nest success</w:t>
      </w:r>
      <w:r w:rsidR="0065571A">
        <w:t>, apparent poult survival</w:t>
      </w:r>
      <w:r w:rsidR="00D45147" w:rsidRPr="00C94851">
        <w:t>, and</w:t>
      </w:r>
      <w:r w:rsidR="00AE40D6">
        <w:t xml:space="preserve"> incubation initiation</w:t>
      </w:r>
      <w:r w:rsidR="00D45147" w:rsidRPr="00C94851">
        <w:t xml:space="preserve">, regardless of nesting attempt. </w:t>
      </w:r>
    </w:p>
    <w:p w14:paraId="5CECEED9" w14:textId="2BCB2B37" w:rsidR="00DD11CA" w:rsidRPr="00A93AF6" w:rsidRDefault="00DD11CA" w:rsidP="00DD11CA">
      <w:pPr>
        <w:pStyle w:val="NormalWeb"/>
        <w:shd w:val="clear" w:color="auto" w:fill="FFFFFF"/>
        <w:spacing w:before="0" w:beforeAutospacing="0" w:after="0" w:afterAutospacing="0"/>
        <w:textAlignment w:val="baseline"/>
        <w:rPr>
          <w:color w:val="000000"/>
          <w:sz w:val="22"/>
          <w:szCs w:val="22"/>
        </w:rPr>
      </w:pPr>
      <w:r w:rsidRPr="00C94851">
        <w:t xml:space="preserve">Figure </w:t>
      </w:r>
      <w:r>
        <w:t>3</w:t>
      </w:r>
      <w:r w:rsidRPr="00C94851">
        <w:t xml:space="preserve">. </w:t>
      </w:r>
      <w:r w:rsidRPr="00A93AF6">
        <w:rPr>
          <w:color w:val="000000"/>
          <w:bdr w:val="none" w:sz="0" w:space="0" w:color="auto" w:frame="1"/>
        </w:rPr>
        <w:t>Estimated asymptotic growth rate (λ) for eastern wild turkey, 1970-2021. Dashed line represents mean value from 10,000 iterations, and dotted lines represent 95% confidence intervals. Values &lt;1 indicate declining population size, while values &gt;1 indicate increasing population size.</w:t>
      </w:r>
      <w:r>
        <w:rPr>
          <w:color w:val="000000"/>
          <w:bdr w:val="none" w:sz="0" w:space="0" w:color="auto" w:frame="1"/>
        </w:rPr>
        <w:t xml:space="preserve"> Shaded area (81%) indicates values representing a declining population (</w:t>
      </w:r>
      <w:r w:rsidRPr="003B7445">
        <w:rPr>
          <w:color w:val="000000"/>
          <w:bdr w:val="none" w:sz="0" w:space="0" w:color="auto" w:frame="1"/>
        </w:rPr>
        <w:t>λ</w:t>
      </w:r>
      <w:r>
        <w:rPr>
          <w:color w:val="000000"/>
          <w:bdr w:val="none" w:sz="0" w:space="0" w:color="auto" w:frame="1"/>
        </w:rPr>
        <w:t xml:space="preserve"> &lt; 1), unshaded area shows area indicating an increasing population (</w:t>
      </w:r>
      <w:r w:rsidRPr="003B7445">
        <w:rPr>
          <w:color w:val="000000"/>
          <w:bdr w:val="none" w:sz="0" w:space="0" w:color="auto" w:frame="1"/>
        </w:rPr>
        <w:t>λ</w:t>
      </w:r>
      <w:r>
        <w:rPr>
          <w:color w:val="000000"/>
          <w:bdr w:val="none" w:sz="0" w:space="0" w:color="auto" w:frame="1"/>
        </w:rPr>
        <w:t xml:space="preserve"> &gt; 1). </w:t>
      </w:r>
    </w:p>
    <w:p w14:paraId="11AAB4F6" w14:textId="77777777" w:rsidR="00DD11CA" w:rsidRPr="001F7A5A" w:rsidRDefault="00DD11CA" w:rsidP="001F7A5A">
      <w:pPr>
        <w:pStyle w:val="NormalWeb"/>
        <w:shd w:val="clear" w:color="auto" w:fill="FFFFFF"/>
        <w:spacing w:before="0" w:beforeAutospacing="0" w:after="0" w:afterAutospacing="0"/>
        <w:textAlignment w:val="baseline"/>
        <w:rPr>
          <w:rFonts w:ascii="Calibri" w:hAnsi="Calibri" w:cs="Calibri"/>
          <w:color w:val="000000"/>
          <w:sz w:val="22"/>
          <w:szCs w:val="22"/>
        </w:rPr>
      </w:pPr>
    </w:p>
    <w:p w14:paraId="58CAC594" w14:textId="429FC03C" w:rsidR="00491B23" w:rsidRPr="004D7571" w:rsidRDefault="00491B23" w:rsidP="00491B23">
      <w:pPr>
        <w:rPr>
          <w:rFonts w:cstheme="minorHAnsi"/>
          <w:noProof/>
        </w:rPr>
      </w:pPr>
      <w:r>
        <w:rPr>
          <w:rFonts w:ascii="Times New Roman" w:hAnsi="Times New Roman" w:cs="Times New Roman"/>
          <w:sz w:val="24"/>
          <w:szCs w:val="24"/>
        </w:rPr>
        <w:t xml:space="preserve">Figure </w:t>
      </w:r>
      <w:r w:rsidR="00E86FDA">
        <w:rPr>
          <w:rFonts w:ascii="Times New Roman" w:hAnsi="Times New Roman" w:cs="Times New Roman"/>
          <w:sz w:val="24"/>
          <w:szCs w:val="24"/>
        </w:rPr>
        <w:t>4</w:t>
      </w:r>
      <w:r>
        <w:rPr>
          <w:rFonts w:ascii="Times New Roman" w:hAnsi="Times New Roman" w:cs="Times New Roman"/>
          <w:sz w:val="24"/>
          <w:szCs w:val="24"/>
        </w:rPr>
        <w:t xml:space="preserve">. </w:t>
      </w:r>
      <w:r w:rsidR="00D74E6B">
        <w:rPr>
          <w:rFonts w:ascii="Times New Roman" w:hAnsi="Times New Roman" w:cs="Times New Roman"/>
          <w:sz w:val="24"/>
          <w:szCs w:val="24"/>
        </w:rPr>
        <w:t>Population growth rate (</w:t>
      </w:r>
      <w:r w:rsidR="00A662BC" w:rsidRPr="00BB26DD">
        <w:rPr>
          <w:rFonts w:ascii="Times New Roman" w:hAnsi="Times New Roman" w:cs="Times New Roman"/>
          <w:sz w:val="24"/>
          <w:szCs w:val="24"/>
        </w:rPr>
        <w:t>λ</w:t>
      </w:r>
      <w:r w:rsidR="00D74E6B">
        <w:rPr>
          <w:rFonts w:ascii="Times New Roman" w:hAnsi="Times New Roman" w:cs="Times New Roman"/>
          <w:sz w:val="24"/>
          <w:szCs w:val="24"/>
        </w:rPr>
        <w:t xml:space="preserve">) regressed on </w:t>
      </w:r>
      <w:r w:rsidR="00A662BC">
        <w:rPr>
          <w:rFonts w:ascii="Times New Roman" w:hAnsi="Times New Roman" w:cs="Times New Roman"/>
          <w:sz w:val="24"/>
          <w:szCs w:val="24"/>
        </w:rPr>
        <w:t>reproduction (</w:t>
      </w:r>
      <w:r w:rsidR="00A662BC">
        <w:rPr>
          <w:rFonts w:ascii="Times New Roman" w:hAnsi="Times New Roman" w:cs="Times New Roman"/>
          <w:i/>
          <w:iCs/>
          <w:sz w:val="24"/>
          <w:szCs w:val="24"/>
        </w:rPr>
        <w:t>R</w:t>
      </w:r>
      <w:r w:rsidR="00A662BC" w:rsidRPr="00A662BC">
        <w:rPr>
          <w:rFonts w:ascii="Times New Roman" w:hAnsi="Times New Roman" w:cs="Times New Roman"/>
          <w:sz w:val="24"/>
          <w:szCs w:val="24"/>
        </w:rPr>
        <w:t>)</w:t>
      </w:r>
      <w:r w:rsidR="00A662BC">
        <w:rPr>
          <w:rFonts w:ascii="Times New Roman" w:hAnsi="Times New Roman" w:cs="Times New Roman"/>
          <w:sz w:val="24"/>
          <w:szCs w:val="24"/>
        </w:rPr>
        <w:t xml:space="preserve"> and survival (</w:t>
      </w:r>
      <w:r w:rsidR="00A662BC">
        <w:rPr>
          <w:rFonts w:ascii="Times New Roman" w:hAnsi="Times New Roman" w:cs="Times New Roman"/>
          <w:i/>
          <w:iCs/>
          <w:sz w:val="24"/>
          <w:szCs w:val="24"/>
        </w:rPr>
        <w:t>S</w:t>
      </w:r>
      <w:r w:rsidR="00A662BC">
        <w:rPr>
          <w:rFonts w:ascii="Times New Roman" w:hAnsi="Times New Roman" w:cs="Times New Roman"/>
          <w:sz w:val="24"/>
          <w:szCs w:val="24"/>
        </w:rPr>
        <w:t xml:space="preserve">) </w:t>
      </w:r>
      <w:r w:rsidR="004D7571">
        <w:rPr>
          <w:rFonts w:ascii="Times New Roman" w:hAnsi="Times New Roman" w:cs="Times New Roman"/>
          <w:noProof/>
          <w:sz w:val="24"/>
          <w:szCs w:val="24"/>
        </w:rPr>
        <w:t>for second year adults (</w:t>
      </w:r>
      <w:r w:rsidR="00A662BC" w:rsidRPr="00A662BC">
        <w:rPr>
          <w:rFonts w:ascii="Times New Roman" w:hAnsi="Times New Roman" w:cs="Times New Roman"/>
          <w:noProof/>
          <w:sz w:val="24"/>
          <w:szCs w:val="24"/>
        </w:rPr>
        <w:t>SY</w:t>
      </w:r>
      <w:r w:rsidR="004D7571">
        <w:rPr>
          <w:rFonts w:ascii="Times New Roman" w:hAnsi="Times New Roman" w:cs="Times New Roman"/>
          <w:noProof/>
          <w:sz w:val="24"/>
          <w:szCs w:val="24"/>
        </w:rPr>
        <w:t>)</w:t>
      </w:r>
      <w:r w:rsidR="00A662BC">
        <w:rPr>
          <w:rFonts w:ascii="Times New Roman" w:hAnsi="Times New Roman" w:cs="Times New Roman"/>
          <w:noProof/>
          <w:sz w:val="24"/>
          <w:szCs w:val="24"/>
        </w:rPr>
        <w:t xml:space="preserve"> and </w:t>
      </w:r>
      <w:r w:rsidR="004D7571">
        <w:rPr>
          <w:rFonts w:ascii="Times New Roman" w:hAnsi="Times New Roman" w:cs="Times New Roman"/>
          <w:noProof/>
          <w:sz w:val="24"/>
          <w:szCs w:val="24"/>
        </w:rPr>
        <w:t>after second year adults (</w:t>
      </w:r>
      <w:r w:rsidR="00A662BC">
        <w:rPr>
          <w:rFonts w:ascii="Times New Roman" w:hAnsi="Times New Roman" w:cs="Times New Roman"/>
          <w:noProof/>
          <w:sz w:val="24"/>
          <w:szCs w:val="24"/>
        </w:rPr>
        <w:t>ASY</w:t>
      </w:r>
      <w:r w:rsidR="004D7571">
        <w:rPr>
          <w:rFonts w:ascii="Times New Roman" w:hAnsi="Times New Roman" w:cs="Times New Roman"/>
          <w:noProof/>
          <w:sz w:val="24"/>
          <w:szCs w:val="24"/>
        </w:rPr>
        <w:t>) for 1</w:t>
      </w:r>
      <w:r w:rsidR="00F16681">
        <w:rPr>
          <w:rFonts w:ascii="Times New Roman" w:hAnsi="Times New Roman" w:cs="Times New Roman"/>
          <w:noProof/>
          <w:sz w:val="24"/>
          <w:szCs w:val="24"/>
        </w:rPr>
        <w:t>0,</w:t>
      </w:r>
      <w:r w:rsidR="004D7571">
        <w:rPr>
          <w:rFonts w:ascii="Times New Roman" w:hAnsi="Times New Roman" w:cs="Times New Roman"/>
          <w:noProof/>
          <w:sz w:val="24"/>
          <w:szCs w:val="24"/>
        </w:rPr>
        <w:t xml:space="preserve">000 simulated population model replicates generated from our </w:t>
      </w:r>
      <w:r w:rsidR="00D332FA">
        <w:rPr>
          <w:rFonts w:ascii="Times New Roman" w:hAnsi="Times New Roman" w:cs="Times New Roman"/>
          <w:noProof/>
          <w:sz w:val="24"/>
          <w:szCs w:val="24"/>
        </w:rPr>
        <w:t>life-stage s</w:t>
      </w:r>
      <w:r w:rsidR="004D7571">
        <w:rPr>
          <w:rFonts w:ascii="Times New Roman" w:hAnsi="Times New Roman" w:cs="Times New Roman"/>
          <w:noProof/>
          <w:sz w:val="24"/>
          <w:szCs w:val="24"/>
        </w:rPr>
        <w:t xml:space="preserve">tage </w:t>
      </w:r>
      <w:r w:rsidR="00D332FA">
        <w:rPr>
          <w:rFonts w:ascii="Times New Roman" w:hAnsi="Times New Roman" w:cs="Times New Roman"/>
          <w:noProof/>
          <w:sz w:val="24"/>
          <w:szCs w:val="24"/>
        </w:rPr>
        <w:t>s</w:t>
      </w:r>
      <w:r w:rsidR="00A662BC">
        <w:rPr>
          <w:rFonts w:ascii="Times New Roman" w:hAnsi="Times New Roman" w:cs="Times New Roman"/>
          <w:noProof/>
          <w:sz w:val="24"/>
          <w:szCs w:val="24"/>
        </w:rPr>
        <w:t xml:space="preserve">imulation </w:t>
      </w:r>
      <w:r w:rsidR="00D332FA">
        <w:rPr>
          <w:rFonts w:ascii="Times New Roman" w:hAnsi="Times New Roman" w:cs="Times New Roman"/>
          <w:noProof/>
          <w:sz w:val="24"/>
          <w:szCs w:val="24"/>
        </w:rPr>
        <w:t>a</w:t>
      </w:r>
      <w:r w:rsidR="004D7571">
        <w:rPr>
          <w:rFonts w:ascii="Times New Roman" w:hAnsi="Times New Roman" w:cs="Times New Roman"/>
          <w:noProof/>
          <w:sz w:val="24"/>
          <w:szCs w:val="24"/>
        </w:rPr>
        <w:t>nalysis. Coefficent of determination (</w:t>
      </w:r>
      <w:r w:rsidR="004D7571">
        <w:rPr>
          <w:rFonts w:ascii="Times New Roman" w:hAnsi="Times New Roman" w:cs="Times New Roman"/>
          <w:i/>
          <w:iCs/>
          <w:noProof/>
          <w:sz w:val="24"/>
          <w:szCs w:val="24"/>
        </w:rPr>
        <w:t>R</w:t>
      </w:r>
      <w:r w:rsidR="004D7571">
        <w:rPr>
          <w:rFonts w:ascii="Times New Roman" w:hAnsi="Times New Roman" w:cs="Times New Roman"/>
          <w:i/>
          <w:iCs/>
          <w:noProof/>
          <w:sz w:val="24"/>
          <w:szCs w:val="24"/>
          <w:vertAlign w:val="superscript"/>
        </w:rPr>
        <w:t>2</w:t>
      </w:r>
      <w:r w:rsidR="004D7571">
        <w:rPr>
          <w:rFonts w:ascii="Times New Roman" w:hAnsi="Times New Roman" w:cs="Times New Roman"/>
          <w:noProof/>
          <w:sz w:val="24"/>
          <w:szCs w:val="24"/>
        </w:rPr>
        <w:t xml:space="preserve">) </w:t>
      </w:r>
      <w:r w:rsidR="00E86FDA">
        <w:rPr>
          <w:rFonts w:ascii="Times New Roman" w:hAnsi="Times New Roman" w:cs="Times New Roman"/>
          <w:noProof/>
          <w:sz w:val="24"/>
          <w:szCs w:val="24"/>
        </w:rPr>
        <w:t xml:space="preserve">values </w:t>
      </w:r>
      <w:r w:rsidR="004D7571">
        <w:rPr>
          <w:rFonts w:ascii="Times New Roman" w:hAnsi="Times New Roman" w:cs="Times New Roman"/>
          <w:noProof/>
          <w:sz w:val="24"/>
          <w:szCs w:val="24"/>
        </w:rPr>
        <w:t xml:space="preserve">are presented for each vital rate indicating the amount of variation in </w:t>
      </w:r>
      <w:r w:rsidR="00A662BC" w:rsidRPr="00BB26DD">
        <w:rPr>
          <w:rFonts w:ascii="Times New Roman" w:hAnsi="Times New Roman" w:cs="Times New Roman"/>
          <w:sz w:val="24"/>
          <w:szCs w:val="24"/>
        </w:rPr>
        <w:t>λ</w:t>
      </w:r>
      <w:r w:rsidR="00A662BC" w:rsidDel="00A662BC">
        <w:rPr>
          <w:rFonts w:ascii="Times New Roman" w:hAnsi="Times New Roman" w:cs="Times New Roman"/>
          <w:noProof/>
          <w:sz w:val="24"/>
          <w:szCs w:val="24"/>
        </w:rPr>
        <w:t xml:space="preserve"> </w:t>
      </w:r>
      <w:r w:rsidR="004D7571">
        <w:rPr>
          <w:rFonts w:ascii="Times New Roman" w:hAnsi="Times New Roman" w:cs="Times New Roman"/>
          <w:noProof/>
          <w:sz w:val="24"/>
          <w:szCs w:val="24"/>
        </w:rPr>
        <w:t xml:space="preserve">explained by each vital rate. </w:t>
      </w:r>
    </w:p>
    <w:p w14:paraId="32C8A477" w14:textId="735A4A42" w:rsidR="0067587A" w:rsidRPr="00ED6D8B" w:rsidRDefault="00491B23" w:rsidP="00491B23">
      <w:pPr>
        <w:rPr>
          <w:rFonts w:ascii="Times New Roman" w:hAnsi="Times New Roman" w:cs="Times New Roman"/>
          <w:sz w:val="24"/>
          <w:szCs w:val="24"/>
        </w:rPr>
      </w:pPr>
      <w:r>
        <w:rPr>
          <w:rFonts w:ascii="Times New Roman" w:hAnsi="Times New Roman" w:cs="Times New Roman"/>
          <w:sz w:val="24"/>
          <w:szCs w:val="24"/>
        </w:rPr>
        <w:br w:type="page"/>
      </w:r>
    </w:p>
    <w:p w14:paraId="603DA1EB" w14:textId="09DE0A52" w:rsidR="0067587A" w:rsidRDefault="0067587A" w:rsidP="0067587A">
      <w:pPr>
        <w:rPr>
          <w:rFonts w:ascii="Times New Roman" w:hAnsi="Times New Roman" w:cs="Times New Roman"/>
          <w:sz w:val="24"/>
          <w:szCs w:val="24"/>
        </w:rPr>
      </w:pPr>
      <w:r>
        <w:rPr>
          <w:rFonts w:ascii="Times New Roman" w:hAnsi="Times New Roman" w:cs="Times New Roman"/>
          <w:sz w:val="24"/>
          <w:szCs w:val="24"/>
        </w:rPr>
        <w:lastRenderedPageBreak/>
        <w:t>Appendix 1</w:t>
      </w:r>
      <w:r w:rsidR="00491B23" w:rsidRPr="00ED6D8B">
        <w:rPr>
          <w:rFonts w:ascii="Times New Roman" w:hAnsi="Times New Roman" w:cs="Times New Roman"/>
          <w:sz w:val="24"/>
          <w:szCs w:val="24"/>
        </w:rPr>
        <w:t>.</w:t>
      </w:r>
      <w:r w:rsidR="008A3B5F">
        <w:rPr>
          <w:rFonts w:ascii="Times New Roman" w:hAnsi="Times New Roman" w:cs="Times New Roman"/>
          <w:sz w:val="24"/>
          <w:szCs w:val="24"/>
        </w:rPr>
        <w:t xml:space="preserve"> Definitions of vital</w:t>
      </w:r>
      <w:r w:rsidR="00ED7897">
        <w:rPr>
          <w:rFonts w:ascii="Times New Roman" w:hAnsi="Times New Roman" w:cs="Times New Roman"/>
          <w:sz w:val="24"/>
          <w:szCs w:val="24"/>
        </w:rPr>
        <w:t xml:space="preserve"> rate</w:t>
      </w:r>
      <w:r w:rsidR="008A3B5F">
        <w:rPr>
          <w:rFonts w:ascii="Times New Roman" w:hAnsi="Times New Roman" w:cs="Times New Roman"/>
          <w:sz w:val="24"/>
          <w:szCs w:val="24"/>
        </w:rPr>
        <w:t xml:space="preserve">s used in </w:t>
      </w:r>
      <w:r w:rsidR="00ED7897">
        <w:rPr>
          <w:rFonts w:ascii="Times New Roman" w:hAnsi="Times New Roman" w:cs="Times New Roman"/>
          <w:sz w:val="24"/>
          <w:szCs w:val="24"/>
        </w:rPr>
        <w:t>life-stage</w:t>
      </w:r>
      <w:r w:rsidR="002E322B">
        <w:rPr>
          <w:rFonts w:ascii="Times New Roman" w:hAnsi="Times New Roman" w:cs="Times New Roman"/>
          <w:sz w:val="24"/>
          <w:szCs w:val="24"/>
        </w:rPr>
        <w:t xml:space="preserve"> </w:t>
      </w:r>
      <w:r w:rsidR="00ED7897">
        <w:rPr>
          <w:rFonts w:ascii="Times New Roman" w:hAnsi="Times New Roman" w:cs="Times New Roman"/>
          <w:sz w:val="24"/>
          <w:szCs w:val="24"/>
        </w:rPr>
        <w:t>s</w:t>
      </w:r>
      <w:r w:rsidR="002E322B">
        <w:rPr>
          <w:rFonts w:ascii="Times New Roman" w:hAnsi="Times New Roman" w:cs="Times New Roman"/>
          <w:sz w:val="24"/>
          <w:szCs w:val="24"/>
        </w:rPr>
        <w:t xml:space="preserve">imulation </w:t>
      </w:r>
      <w:r w:rsidR="00ED7897">
        <w:rPr>
          <w:rFonts w:ascii="Times New Roman" w:hAnsi="Times New Roman" w:cs="Times New Roman"/>
          <w:sz w:val="24"/>
          <w:szCs w:val="24"/>
        </w:rPr>
        <w:t>a</w:t>
      </w:r>
      <w:r w:rsidR="002E322B">
        <w:rPr>
          <w:rFonts w:ascii="Times New Roman" w:hAnsi="Times New Roman" w:cs="Times New Roman"/>
          <w:sz w:val="24"/>
          <w:szCs w:val="24"/>
        </w:rPr>
        <w:t>nalysis</w:t>
      </w:r>
      <w:r w:rsidR="00491B23" w:rsidRPr="00ED6D8B">
        <w:rPr>
          <w:rFonts w:ascii="Times New Roman" w:hAnsi="Times New Roman" w:cs="Times New Roman"/>
          <w:sz w:val="24"/>
          <w:szCs w:val="24"/>
        </w:rPr>
        <w:t xml:space="preserve">. </w:t>
      </w:r>
    </w:p>
    <w:p w14:paraId="723E411E" w14:textId="497E85A9" w:rsidR="0067587A" w:rsidRPr="0067587A" w:rsidRDefault="0067587A" w:rsidP="0067587A">
      <w:pPr>
        <w:rPr>
          <w:rFonts w:ascii="Times New Roman" w:hAnsi="Times New Roman" w:cs="Times New Roman"/>
          <w:sz w:val="24"/>
          <w:szCs w:val="24"/>
        </w:rPr>
      </w:pPr>
      <w:r w:rsidRPr="007D1388">
        <w:rPr>
          <w:rFonts w:ascii="Times New Roman" w:hAnsi="Times New Roman" w:cs="Times New Roman"/>
        </w:rPr>
        <w:tab/>
      </w:r>
      <w:r>
        <w:rPr>
          <w:rFonts w:ascii="Times New Roman" w:hAnsi="Times New Roman" w:cs="Times New Roman"/>
        </w:rPr>
        <w:t xml:space="preserve">We populated our </w:t>
      </w:r>
      <w:r w:rsidR="00ED7897">
        <w:rPr>
          <w:rFonts w:ascii="Times New Roman" w:hAnsi="Times New Roman" w:cs="Times New Roman"/>
        </w:rPr>
        <w:t>life-stage</w:t>
      </w:r>
      <w:r w:rsidR="002E322B">
        <w:rPr>
          <w:rFonts w:ascii="Times New Roman" w:hAnsi="Times New Roman" w:cs="Times New Roman"/>
        </w:rPr>
        <w:t xml:space="preserve"> </w:t>
      </w:r>
      <w:r w:rsidR="00ED7897">
        <w:rPr>
          <w:rFonts w:ascii="Times New Roman" w:hAnsi="Times New Roman" w:cs="Times New Roman"/>
        </w:rPr>
        <w:t>s</w:t>
      </w:r>
      <w:r w:rsidR="002E322B">
        <w:rPr>
          <w:rFonts w:ascii="Times New Roman" w:hAnsi="Times New Roman" w:cs="Times New Roman"/>
        </w:rPr>
        <w:t xml:space="preserve">imulation </w:t>
      </w:r>
      <w:r w:rsidR="00ED7897">
        <w:rPr>
          <w:rFonts w:ascii="Times New Roman" w:hAnsi="Times New Roman" w:cs="Times New Roman"/>
        </w:rPr>
        <w:t>a</w:t>
      </w:r>
      <w:r w:rsidR="002E322B">
        <w:rPr>
          <w:rFonts w:ascii="Times New Roman" w:hAnsi="Times New Roman" w:cs="Times New Roman"/>
        </w:rPr>
        <w:t>nalysis (LSA)</w:t>
      </w:r>
      <w:r>
        <w:rPr>
          <w:rFonts w:ascii="Times New Roman" w:hAnsi="Times New Roman" w:cs="Times New Roman"/>
        </w:rPr>
        <w:t xml:space="preserve"> with turkey vital rates derived from the literature. Here</w:t>
      </w:r>
      <w:r w:rsidR="002E322B">
        <w:rPr>
          <w:rFonts w:ascii="Times New Roman" w:hAnsi="Times New Roman" w:cs="Times New Roman"/>
        </w:rPr>
        <w:t>,</w:t>
      </w:r>
      <w:r>
        <w:rPr>
          <w:rFonts w:ascii="Times New Roman" w:hAnsi="Times New Roman" w:cs="Times New Roman"/>
        </w:rPr>
        <w:t xml:space="preserve"> we provide additional information on how each vital rate was defined and estimated by these studies. </w:t>
      </w:r>
    </w:p>
    <w:p w14:paraId="59550339" w14:textId="01EB241A" w:rsidR="0067587A" w:rsidRPr="008263DE" w:rsidRDefault="0067587A" w:rsidP="0067587A">
      <w:pPr>
        <w:pStyle w:val="ListParagraph"/>
        <w:numPr>
          <w:ilvl w:val="0"/>
          <w:numId w:val="2"/>
        </w:numPr>
        <w:rPr>
          <w:rFonts w:ascii="Times New Roman" w:hAnsi="Times New Roman" w:cs="Times New Roman"/>
        </w:rPr>
      </w:pPr>
      <w:r w:rsidRPr="001B04CF">
        <w:rPr>
          <w:rFonts w:ascii="Times New Roman" w:hAnsi="Times New Roman" w:cs="Times New Roman"/>
        </w:rPr>
        <w:t>Annual Survival—Survival for</w:t>
      </w:r>
      <w:r>
        <w:rPr>
          <w:rFonts w:ascii="Times New Roman" w:hAnsi="Times New Roman" w:cs="Times New Roman"/>
        </w:rPr>
        <w:t xml:space="preserve"> second year adults (</w:t>
      </w:r>
      <w:r w:rsidRPr="008263DE">
        <w:rPr>
          <w:rFonts w:ascii="Times New Roman" w:hAnsi="Times New Roman" w:cs="Times New Roman"/>
          <w:i/>
          <w:iCs/>
        </w:rPr>
        <w:t>S</w:t>
      </w:r>
      <w:r>
        <w:rPr>
          <w:rFonts w:ascii="Times New Roman" w:hAnsi="Times New Roman" w:cs="Times New Roman"/>
          <w:vertAlign w:val="subscript"/>
        </w:rPr>
        <w:t>SY</w:t>
      </w:r>
      <w:r>
        <w:rPr>
          <w:rFonts w:ascii="Times New Roman" w:hAnsi="Times New Roman" w:cs="Times New Roman"/>
        </w:rPr>
        <w:t>)</w:t>
      </w:r>
      <w:r w:rsidRPr="001B04CF">
        <w:rPr>
          <w:rFonts w:ascii="Times New Roman" w:hAnsi="Times New Roman" w:cs="Times New Roman"/>
        </w:rPr>
        <w:t xml:space="preserve"> </w:t>
      </w:r>
      <w:r>
        <w:rPr>
          <w:rFonts w:ascii="Times New Roman" w:hAnsi="Times New Roman" w:cs="Times New Roman"/>
        </w:rPr>
        <w:t xml:space="preserve">and </w:t>
      </w:r>
      <w:r w:rsidRPr="001B04CF">
        <w:rPr>
          <w:rFonts w:ascii="Times New Roman" w:hAnsi="Times New Roman" w:cs="Times New Roman"/>
        </w:rPr>
        <w:t xml:space="preserve">after second year </w:t>
      </w:r>
      <w:r>
        <w:rPr>
          <w:rFonts w:ascii="Times New Roman" w:hAnsi="Times New Roman" w:cs="Times New Roman"/>
        </w:rPr>
        <w:t xml:space="preserve">adults </w:t>
      </w:r>
      <w:r w:rsidRPr="001B04CF">
        <w:rPr>
          <w:rFonts w:ascii="Times New Roman" w:hAnsi="Times New Roman" w:cs="Times New Roman"/>
        </w:rPr>
        <w:t>(</w:t>
      </w:r>
      <w:r w:rsidRPr="008263DE">
        <w:rPr>
          <w:rFonts w:ascii="Times New Roman" w:hAnsi="Times New Roman" w:cs="Times New Roman"/>
          <w:i/>
          <w:iCs/>
        </w:rPr>
        <w:t>S</w:t>
      </w:r>
      <w:r>
        <w:rPr>
          <w:rFonts w:ascii="Times New Roman" w:hAnsi="Times New Roman" w:cs="Times New Roman"/>
          <w:vertAlign w:val="subscript"/>
        </w:rPr>
        <w:t>ASY</w:t>
      </w:r>
      <w:r w:rsidRPr="001B04CF">
        <w:rPr>
          <w:rFonts w:ascii="Times New Roman" w:hAnsi="Times New Roman" w:cs="Times New Roman"/>
        </w:rPr>
        <w:t xml:space="preserve">) was estimated as the proportion of </w:t>
      </w:r>
      <w:r>
        <w:rPr>
          <w:rFonts w:ascii="Times New Roman" w:hAnsi="Times New Roman" w:cs="Times New Roman"/>
        </w:rPr>
        <w:t xml:space="preserve">individuals in that age class in year </w:t>
      </w:r>
      <w:r>
        <w:rPr>
          <w:rFonts w:ascii="Times New Roman" w:hAnsi="Times New Roman" w:cs="Times New Roman"/>
          <w:i/>
          <w:iCs/>
        </w:rPr>
        <w:t>t</w:t>
      </w:r>
      <w:r>
        <w:rPr>
          <w:rFonts w:ascii="Times New Roman" w:hAnsi="Times New Roman" w:cs="Times New Roman"/>
        </w:rPr>
        <w:t xml:space="preserve"> </w:t>
      </w:r>
      <w:r w:rsidRPr="001B04CF">
        <w:rPr>
          <w:rFonts w:ascii="Times New Roman" w:hAnsi="Times New Roman" w:cs="Times New Roman"/>
        </w:rPr>
        <w:t xml:space="preserve">that survived </w:t>
      </w:r>
      <w:r>
        <w:rPr>
          <w:rFonts w:ascii="Times New Roman" w:hAnsi="Times New Roman" w:cs="Times New Roman"/>
        </w:rPr>
        <w:t>to the next year (</w:t>
      </w:r>
      <w:r>
        <w:rPr>
          <w:rFonts w:ascii="Times New Roman" w:hAnsi="Times New Roman" w:cs="Times New Roman"/>
          <w:i/>
          <w:iCs/>
        </w:rPr>
        <w:t>t</w:t>
      </w:r>
      <w:r>
        <w:rPr>
          <w:rFonts w:ascii="Times New Roman" w:hAnsi="Times New Roman" w:cs="Times New Roman"/>
        </w:rPr>
        <w:t>+1)</w:t>
      </w:r>
      <w:r w:rsidRPr="001B04CF">
        <w:rPr>
          <w:rFonts w:ascii="Times New Roman" w:hAnsi="Times New Roman" w:cs="Times New Roman"/>
        </w:rPr>
        <w:t xml:space="preserve">. </w:t>
      </w:r>
      <w:r>
        <w:rPr>
          <w:rFonts w:ascii="Times New Roman" w:hAnsi="Times New Roman" w:cs="Times New Roman"/>
        </w:rPr>
        <w:t>In most studies survival is estimated from individuals marked with VHF or GPS radio tags that all</w:t>
      </w:r>
      <w:r w:rsidR="00A662BC">
        <w:rPr>
          <w:rFonts w:ascii="Times New Roman" w:hAnsi="Times New Roman" w:cs="Times New Roman"/>
        </w:rPr>
        <w:t>ow</w:t>
      </w:r>
      <w:r>
        <w:rPr>
          <w:rFonts w:ascii="Times New Roman" w:hAnsi="Times New Roman" w:cs="Times New Roman"/>
        </w:rPr>
        <w:t xml:space="preserve"> individuals to be monitored throughout the annual cycle. Survival </w:t>
      </w:r>
      <w:r w:rsidR="00A662BC">
        <w:rPr>
          <w:rFonts w:ascii="Times New Roman" w:hAnsi="Times New Roman" w:cs="Times New Roman"/>
        </w:rPr>
        <w:t xml:space="preserve">was estimated as </w:t>
      </w:r>
      <w:r>
        <w:rPr>
          <w:rFonts w:ascii="Times New Roman" w:hAnsi="Times New Roman" w:cs="Times New Roman"/>
        </w:rPr>
        <w:t>the percent of individuals that survive</w:t>
      </w:r>
      <w:r w:rsidR="00A662BC">
        <w:rPr>
          <w:rFonts w:ascii="Times New Roman" w:hAnsi="Times New Roman" w:cs="Times New Roman"/>
        </w:rPr>
        <w:t>d over</w:t>
      </w:r>
      <w:r>
        <w:rPr>
          <w:rFonts w:ascii="Times New Roman" w:hAnsi="Times New Roman" w:cs="Times New Roman"/>
        </w:rPr>
        <w:t xml:space="preserve"> a given period or by extrapolating daily survival estimates over the period of interest. </w:t>
      </w:r>
    </w:p>
    <w:p w14:paraId="2D698E21" w14:textId="77777777" w:rsidR="0067587A" w:rsidRPr="001B04CF" w:rsidRDefault="0067587A" w:rsidP="0067587A">
      <w:pPr>
        <w:pStyle w:val="ListParagraph"/>
        <w:rPr>
          <w:rFonts w:ascii="Times New Roman" w:hAnsi="Times New Roman" w:cs="Times New Roman"/>
        </w:rPr>
      </w:pPr>
    </w:p>
    <w:p w14:paraId="457E5B75" w14:textId="77777777" w:rsidR="0067587A" w:rsidRPr="00DA3556" w:rsidRDefault="0067587A" w:rsidP="0067587A">
      <w:pPr>
        <w:pStyle w:val="ListParagraph"/>
        <w:numPr>
          <w:ilvl w:val="0"/>
          <w:numId w:val="2"/>
        </w:numPr>
      </w:pPr>
      <w:r>
        <w:rPr>
          <w:rFonts w:ascii="Times New Roman" w:hAnsi="Times New Roman" w:cs="Times New Roman"/>
        </w:rPr>
        <w:t>Incubation</w:t>
      </w:r>
      <w:r w:rsidRPr="001B04CF">
        <w:rPr>
          <w:rFonts w:ascii="Times New Roman" w:hAnsi="Times New Roman" w:cs="Times New Roman"/>
        </w:rPr>
        <w:t xml:space="preserve"> initiation—</w:t>
      </w:r>
      <w:r>
        <w:rPr>
          <w:rFonts w:ascii="Times New Roman" w:hAnsi="Times New Roman" w:cs="Times New Roman"/>
        </w:rPr>
        <w:t xml:space="preserve"> We used the term incubation initiation (</w:t>
      </w:r>
      <w:r>
        <w:rPr>
          <w:rFonts w:ascii="Times New Roman" w:hAnsi="Times New Roman" w:cs="Times New Roman"/>
          <w:i/>
          <w:iCs/>
        </w:rPr>
        <w:t>II</w:t>
      </w:r>
      <w:r>
        <w:rPr>
          <w:rFonts w:ascii="Times New Roman" w:hAnsi="Times New Roman" w:cs="Times New Roman"/>
        </w:rPr>
        <w:t>) to refer to the vital rate called nest initiation (</w:t>
      </w:r>
      <w:r>
        <w:rPr>
          <w:rFonts w:ascii="Times New Roman" w:hAnsi="Times New Roman" w:cs="Times New Roman"/>
          <w:i/>
          <w:iCs/>
        </w:rPr>
        <w:t>NI</w:t>
      </w:r>
      <w:r>
        <w:rPr>
          <w:rFonts w:ascii="Times New Roman" w:hAnsi="Times New Roman" w:cs="Times New Roman"/>
        </w:rPr>
        <w:t xml:space="preserve">) in published literature to emphasize the fact that observations of this vital rate occur when hens begin to incubate nests, not when they begin to build nests or lay eggs. </w:t>
      </w:r>
      <w:r w:rsidRPr="00F97FC4">
        <w:rPr>
          <w:rFonts w:ascii="Times New Roman" w:hAnsi="Times New Roman" w:cs="Times New Roman"/>
        </w:rPr>
        <w:t>Typical estimates of nest initiation likely underestimate the actual proportion of females that attempted a nest</w:t>
      </w:r>
      <w:r>
        <w:rPr>
          <w:rFonts w:ascii="Times New Roman" w:hAnsi="Times New Roman" w:cs="Times New Roman"/>
        </w:rPr>
        <w:t>,</w:t>
      </w:r>
      <w:r w:rsidRPr="00F97FC4">
        <w:rPr>
          <w:rFonts w:ascii="Times New Roman" w:hAnsi="Times New Roman" w:cs="Times New Roman"/>
        </w:rPr>
        <w:t xml:space="preserve"> as many nests that are lost prior to incubation are not detected.</w:t>
      </w:r>
      <w:r>
        <w:rPr>
          <w:rFonts w:ascii="Times New Roman" w:hAnsi="Times New Roman" w:cs="Times New Roman"/>
        </w:rPr>
        <w:t xml:space="preserve"> However, it should be noted that estimates of nest success, clutch size, hatching rate, and poult survival are also conditional on incubation (not nest initiation), so this did not bias our estimates of reproduction or LSA results. Incubation initiation rate for first nests (</w:t>
      </w:r>
      <w:r>
        <w:rPr>
          <w:rFonts w:ascii="Times New Roman" w:hAnsi="Times New Roman" w:cs="Times New Roman"/>
          <w:i/>
          <w:iCs/>
        </w:rPr>
        <w:t>II</w:t>
      </w:r>
      <w:r>
        <w:rPr>
          <w:rFonts w:ascii="Times New Roman" w:hAnsi="Times New Roman" w:cs="Times New Roman"/>
          <w:vertAlign w:val="subscript"/>
        </w:rPr>
        <w:t>1</w:t>
      </w:r>
      <w:r>
        <w:rPr>
          <w:rFonts w:ascii="Times New Roman" w:hAnsi="Times New Roman" w:cs="Times New Roman"/>
        </w:rPr>
        <w:t xml:space="preserve">) </w:t>
      </w:r>
      <w:r w:rsidRPr="001B04CF">
        <w:rPr>
          <w:rFonts w:ascii="Times New Roman" w:hAnsi="Times New Roman" w:cs="Times New Roman"/>
        </w:rPr>
        <w:t xml:space="preserve">was defined as the proportion of females </w:t>
      </w:r>
      <w:r>
        <w:rPr>
          <w:rFonts w:ascii="Times New Roman" w:hAnsi="Times New Roman" w:cs="Times New Roman"/>
        </w:rPr>
        <w:t xml:space="preserve">who were </w:t>
      </w:r>
      <w:r w:rsidRPr="001B04CF">
        <w:rPr>
          <w:rFonts w:ascii="Times New Roman" w:hAnsi="Times New Roman" w:cs="Times New Roman"/>
        </w:rPr>
        <w:t>alive at the beginning of the nesting period that</w:t>
      </w:r>
      <w:r>
        <w:rPr>
          <w:rFonts w:ascii="Times New Roman" w:hAnsi="Times New Roman" w:cs="Times New Roman"/>
        </w:rPr>
        <w:t xml:space="preserve"> </w:t>
      </w:r>
      <w:r w:rsidRPr="001B04CF">
        <w:rPr>
          <w:rFonts w:ascii="Times New Roman" w:hAnsi="Times New Roman" w:cs="Times New Roman"/>
        </w:rPr>
        <w:t xml:space="preserve">attempted at least one nest. </w:t>
      </w:r>
      <w:r>
        <w:rPr>
          <w:rFonts w:ascii="Times New Roman" w:hAnsi="Times New Roman" w:cs="Times New Roman"/>
        </w:rPr>
        <w:t>Because turkeys only attempt to renest if the first nest fails, incubation initiation rate for second nests (</w:t>
      </w:r>
      <w:r>
        <w:rPr>
          <w:rFonts w:ascii="Times New Roman" w:hAnsi="Times New Roman" w:cs="Times New Roman"/>
          <w:i/>
          <w:iCs/>
        </w:rPr>
        <w:t>I</w:t>
      </w:r>
      <w:r w:rsidRPr="009A5794">
        <w:rPr>
          <w:rFonts w:ascii="Times New Roman" w:hAnsi="Times New Roman" w:cs="Times New Roman"/>
          <w:i/>
          <w:iCs/>
        </w:rPr>
        <w:t>I</w:t>
      </w:r>
      <w:r>
        <w:rPr>
          <w:rFonts w:ascii="Times New Roman" w:hAnsi="Times New Roman" w:cs="Times New Roman"/>
          <w:vertAlign w:val="subscript"/>
        </w:rPr>
        <w:t>2</w:t>
      </w:r>
      <w:r w:rsidRPr="001B04CF">
        <w:rPr>
          <w:rFonts w:ascii="Times New Roman" w:hAnsi="Times New Roman" w:cs="Times New Roman"/>
        </w:rPr>
        <w:t>)</w:t>
      </w:r>
      <w:r>
        <w:rPr>
          <w:rFonts w:ascii="Times New Roman" w:hAnsi="Times New Roman" w:cs="Times New Roman"/>
        </w:rPr>
        <w:t xml:space="preserve"> </w:t>
      </w:r>
      <w:r w:rsidRPr="001B04CF">
        <w:rPr>
          <w:rFonts w:ascii="Times New Roman" w:hAnsi="Times New Roman" w:cs="Times New Roman"/>
        </w:rPr>
        <w:t xml:space="preserve">was </w:t>
      </w:r>
      <w:r>
        <w:rPr>
          <w:rFonts w:ascii="Times New Roman" w:hAnsi="Times New Roman" w:cs="Times New Roman"/>
        </w:rPr>
        <w:t xml:space="preserve">conditional on failure of the first nest. </w:t>
      </w:r>
      <w:r>
        <w:rPr>
          <w:rFonts w:ascii="Times New Roman" w:hAnsi="Times New Roman" w:cs="Times New Roman"/>
          <w:i/>
          <w:iCs/>
        </w:rPr>
        <w:t>I</w:t>
      </w:r>
      <w:r w:rsidRPr="008263DE">
        <w:rPr>
          <w:rFonts w:ascii="Times New Roman" w:hAnsi="Times New Roman" w:cs="Times New Roman"/>
          <w:i/>
          <w:iCs/>
        </w:rPr>
        <w:t>I</w:t>
      </w:r>
      <w:r>
        <w:rPr>
          <w:rFonts w:ascii="Times New Roman" w:hAnsi="Times New Roman" w:cs="Times New Roman"/>
          <w:vertAlign w:val="subscript"/>
        </w:rPr>
        <w:t>2</w:t>
      </w:r>
      <w:r>
        <w:rPr>
          <w:rFonts w:ascii="Times New Roman" w:hAnsi="Times New Roman" w:cs="Times New Roman"/>
        </w:rPr>
        <w:t xml:space="preserve"> was defined as </w:t>
      </w:r>
      <w:r w:rsidRPr="001B04CF">
        <w:rPr>
          <w:rFonts w:ascii="Times New Roman" w:hAnsi="Times New Roman" w:cs="Times New Roman"/>
        </w:rPr>
        <w:t xml:space="preserve">the </w:t>
      </w:r>
      <w:r>
        <w:rPr>
          <w:rFonts w:ascii="Times New Roman" w:hAnsi="Times New Roman" w:cs="Times New Roman"/>
        </w:rPr>
        <w:t>proportion</w:t>
      </w:r>
      <w:r w:rsidRPr="001B04CF">
        <w:rPr>
          <w:rFonts w:ascii="Times New Roman" w:hAnsi="Times New Roman" w:cs="Times New Roman"/>
        </w:rPr>
        <w:t xml:space="preserve"> of females </w:t>
      </w:r>
      <w:r>
        <w:rPr>
          <w:rFonts w:ascii="Times New Roman" w:hAnsi="Times New Roman" w:cs="Times New Roman"/>
        </w:rPr>
        <w:t>with a failed first nest who then</w:t>
      </w:r>
      <w:r w:rsidRPr="001B04CF">
        <w:rPr>
          <w:rFonts w:ascii="Times New Roman" w:hAnsi="Times New Roman" w:cs="Times New Roman"/>
        </w:rPr>
        <w:t xml:space="preserve"> attempted a second nest.</w:t>
      </w:r>
      <w:r>
        <w:rPr>
          <w:rFonts w:ascii="Times New Roman" w:hAnsi="Times New Roman" w:cs="Times New Roman"/>
        </w:rPr>
        <w:t xml:space="preserve"> </w:t>
      </w:r>
      <w:r w:rsidRPr="001B04CF">
        <w:rPr>
          <w:rFonts w:ascii="Times New Roman" w:hAnsi="Times New Roman" w:cs="Times New Roman"/>
        </w:rPr>
        <w:t xml:space="preserve">While an individual female may attempt as many as </w:t>
      </w:r>
      <w:r>
        <w:rPr>
          <w:rFonts w:ascii="Times New Roman" w:hAnsi="Times New Roman" w:cs="Times New Roman"/>
        </w:rPr>
        <w:t>three to four nests</w:t>
      </w:r>
      <w:r w:rsidRPr="001B04CF">
        <w:rPr>
          <w:rFonts w:ascii="Times New Roman" w:hAnsi="Times New Roman" w:cs="Times New Roman"/>
        </w:rPr>
        <w:t xml:space="preserve">, </w:t>
      </w:r>
      <w:r>
        <w:rPr>
          <w:rFonts w:ascii="Times New Roman" w:hAnsi="Times New Roman" w:cs="Times New Roman"/>
        </w:rPr>
        <w:t xml:space="preserve">these are rare, and we did not include third or fourth nesting attempts in our model. </w:t>
      </w:r>
      <w:r w:rsidRPr="008263DE">
        <w:rPr>
          <w:rFonts w:ascii="Times New Roman" w:hAnsi="Times New Roman" w:cs="Times New Roman"/>
        </w:rPr>
        <w:t xml:space="preserve">We report </w:t>
      </w:r>
      <w:r>
        <w:rPr>
          <w:rFonts w:ascii="Times New Roman" w:hAnsi="Times New Roman" w:cs="Times New Roman"/>
        </w:rPr>
        <w:t>incubation</w:t>
      </w:r>
      <w:r w:rsidRPr="008263DE">
        <w:rPr>
          <w:rFonts w:ascii="Times New Roman" w:hAnsi="Times New Roman" w:cs="Times New Roman"/>
        </w:rPr>
        <w:t xml:space="preserve"> initiation separately for second year adults (</w:t>
      </w:r>
      <w:r>
        <w:rPr>
          <w:rFonts w:ascii="Times New Roman" w:hAnsi="Times New Roman" w:cs="Times New Roman"/>
          <w:i/>
          <w:iCs/>
        </w:rPr>
        <w:t>I</w:t>
      </w:r>
      <w:r w:rsidRPr="008263DE">
        <w:rPr>
          <w:rFonts w:ascii="Times New Roman" w:hAnsi="Times New Roman" w:cs="Times New Roman"/>
          <w:i/>
          <w:iCs/>
        </w:rPr>
        <w:t>I</w:t>
      </w:r>
      <w:r>
        <w:rPr>
          <w:rFonts w:ascii="Times New Roman" w:hAnsi="Times New Roman" w:cs="Times New Roman"/>
          <w:vertAlign w:val="subscript"/>
        </w:rPr>
        <w:t>1,SY</w:t>
      </w:r>
      <w:r>
        <w:rPr>
          <w:rFonts w:ascii="Times New Roman" w:hAnsi="Times New Roman" w:cs="Times New Roman"/>
        </w:rPr>
        <w:t xml:space="preserve"> and </w:t>
      </w:r>
      <w:r>
        <w:rPr>
          <w:rFonts w:ascii="Times New Roman" w:hAnsi="Times New Roman" w:cs="Times New Roman"/>
          <w:i/>
          <w:iCs/>
        </w:rPr>
        <w:t>I</w:t>
      </w:r>
      <w:r w:rsidRPr="009A5794">
        <w:rPr>
          <w:rFonts w:ascii="Times New Roman" w:hAnsi="Times New Roman" w:cs="Times New Roman"/>
          <w:i/>
          <w:iCs/>
        </w:rPr>
        <w:t>I</w:t>
      </w:r>
      <w:r>
        <w:rPr>
          <w:rFonts w:ascii="Times New Roman" w:hAnsi="Times New Roman" w:cs="Times New Roman"/>
          <w:vertAlign w:val="subscript"/>
        </w:rPr>
        <w:t>2,SY</w:t>
      </w:r>
      <w:r>
        <w:rPr>
          <w:rFonts w:ascii="Times New Roman" w:hAnsi="Times New Roman" w:cs="Times New Roman"/>
        </w:rPr>
        <w:t xml:space="preserve">) </w:t>
      </w:r>
      <w:r w:rsidRPr="008263DE">
        <w:rPr>
          <w:rFonts w:ascii="Times New Roman" w:hAnsi="Times New Roman" w:cs="Times New Roman"/>
        </w:rPr>
        <w:t xml:space="preserve">and after second year adults </w:t>
      </w:r>
      <w:r w:rsidRPr="009A5794">
        <w:rPr>
          <w:rFonts w:ascii="Times New Roman" w:hAnsi="Times New Roman" w:cs="Times New Roman"/>
        </w:rPr>
        <w:t>(</w:t>
      </w:r>
      <w:r>
        <w:rPr>
          <w:rFonts w:ascii="Times New Roman" w:hAnsi="Times New Roman" w:cs="Times New Roman"/>
          <w:i/>
          <w:iCs/>
        </w:rPr>
        <w:t>I</w:t>
      </w:r>
      <w:r w:rsidRPr="009A5794">
        <w:rPr>
          <w:rFonts w:ascii="Times New Roman" w:hAnsi="Times New Roman" w:cs="Times New Roman"/>
          <w:i/>
          <w:iCs/>
        </w:rPr>
        <w:t>I</w:t>
      </w:r>
      <w:r>
        <w:rPr>
          <w:rFonts w:ascii="Times New Roman" w:hAnsi="Times New Roman" w:cs="Times New Roman"/>
          <w:vertAlign w:val="subscript"/>
        </w:rPr>
        <w:t>1,ASY</w:t>
      </w:r>
      <w:r>
        <w:rPr>
          <w:rFonts w:ascii="Times New Roman" w:hAnsi="Times New Roman" w:cs="Times New Roman"/>
        </w:rPr>
        <w:t xml:space="preserve"> and </w:t>
      </w:r>
      <w:r>
        <w:rPr>
          <w:rFonts w:ascii="Times New Roman" w:hAnsi="Times New Roman" w:cs="Times New Roman"/>
          <w:i/>
          <w:iCs/>
        </w:rPr>
        <w:t>I</w:t>
      </w:r>
      <w:r w:rsidRPr="009A5794">
        <w:rPr>
          <w:rFonts w:ascii="Times New Roman" w:hAnsi="Times New Roman" w:cs="Times New Roman"/>
          <w:i/>
          <w:iCs/>
        </w:rPr>
        <w:t>I</w:t>
      </w:r>
      <w:r>
        <w:rPr>
          <w:rFonts w:ascii="Times New Roman" w:hAnsi="Times New Roman" w:cs="Times New Roman"/>
          <w:vertAlign w:val="subscript"/>
        </w:rPr>
        <w:t>2,ASY</w:t>
      </w:r>
      <w:r>
        <w:rPr>
          <w:rFonts w:ascii="Times New Roman" w:hAnsi="Times New Roman" w:cs="Times New Roman"/>
        </w:rPr>
        <w:t>).</w:t>
      </w:r>
    </w:p>
    <w:p w14:paraId="1B877EAF" w14:textId="77777777" w:rsidR="0067587A" w:rsidRPr="001B04CF" w:rsidRDefault="0067587A" w:rsidP="0067587A">
      <w:pPr>
        <w:pStyle w:val="ListParagraph"/>
        <w:rPr>
          <w:rFonts w:ascii="Times New Roman" w:hAnsi="Times New Roman" w:cs="Times New Roman"/>
        </w:rPr>
      </w:pPr>
    </w:p>
    <w:p w14:paraId="3813B79F" w14:textId="77777777" w:rsidR="0067587A" w:rsidRDefault="0067587A" w:rsidP="0067587A">
      <w:pPr>
        <w:pStyle w:val="ListParagraph"/>
        <w:numPr>
          <w:ilvl w:val="0"/>
          <w:numId w:val="2"/>
        </w:numPr>
        <w:rPr>
          <w:rFonts w:ascii="Times New Roman" w:hAnsi="Times New Roman" w:cs="Times New Roman"/>
        </w:rPr>
      </w:pPr>
      <w:r w:rsidRPr="001B04CF">
        <w:rPr>
          <w:rFonts w:ascii="Times New Roman" w:hAnsi="Times New Roman" w:cs="Times New Roman"/>
        </w:rPr>
        <w:t xml:space="preserve">Nest success—Nest success </w:t>
      </w:r>
      <w:r>
        <w:rPr>
          <w:rFonts w:ascii="Times New Roman" w:hAnsi="Times New Roman" w:cs="Times New Roman"/>
        </w:rPr>
        <w:t>for first and second nests (</w:t>
      </w:r>
      <w:r>
        <w:rPr>
          <w:rFonts w:ascii="Times New Roman" w:hAnsi="Times New Roman" w:cs="Times New Roman"/>
          <w:i/>
          <w:iCs/>
        </w:rPr>
        <w:t>NS</w:t>
      </w:r>
      <w:r w:rsidRPr="008263DE">
        <w:rPr>
          <w:rFonts w:ascii="Times New Roman" w:hAnsi="Times New Roman" w:cs="Times New Roman"/>
          <w:vertAlign w:val="subscript"/>
        </w:rPr>
        <w:t>1</w:t>
      </w:r>
      <w:r>
        <w:rPr>
          <w:rFonts w:ascii="Times New Roman" w:hAnsi="Times New Roman" w:cs="Times New Roman"/>
          <w:i/>
          <w:iCs/>
        </w:rPr>
        <w:t xml:space="preserve"> </w:t>
      </w:r>
      <w:r>
        <w:rPr>
          <w:rFonts w:ascii="Times New Roman" w:hAnsi="Times New Roman" w:cs="Times New Roman"/>
        </w:rPr>
        <w:t xml:space="preserve">and </w:t>
      </w:r>
      <w:r w:rsidRPr="008263DE">
        <w:rPr>
          <w:rFonts w:ascii="Times New Roman" w:hAnsi="Times New Roman" w:cs="Times New Roman"/>
          <w:i/>
          <w:iCs/>
        </w:rPr>
        <w:t>NS</w:t>
      </w:r>
      <w:r>
        <w:rPr>
          <w:rFonts w:ascii="Times New Roman" w:hAnsi="Times New Roman" w:cs="Times New Roman"/>
          <w:vertAlign w:val="subscript"/>
        </w:rPr>
        <w:t>2</w:t>
      </w:r>
      <w:r>
        <w:rPr>
          <w:rFonts w:ascii="Times New Roman" w:hAnsi="Times New Roman" w:cs="Times New Roman"/>
        </w:rPr>
        <w:t xml:space="preserve">) </w:t>
      </w:r>
      <w:r w:rsidRPr="001B04CF">
        <w:rPr>
          <w:rFonts w:ascii="Times New Roman" w:hAnsi="Times New Roman" w:cs="Times New Roman"/>
        </w:rPr>
        <w:t>was estimated as the proportion of nests that survived</w:t>
      </w:r>
      <w:r>
        <w:rPr>
          <w:rFonts w:ascii="Times New Roman" w:hAnsi="Times New Roman" w:cs="Times New Roman"/>
        </w:rPr>
        <w:t xml:space="preserve"> </w:t>
      </w:r>
      <w:r w:rsidRPr="001B04CF">
        <w:rPr>
          <w:rFonts w:ascii="Times New Roman" w:hAnsi="Times New Roman" w:cs="Times New Roman"/>
        </w:rPr>
        <w:t>from detection to the end of the incubation period (approximately 25-28 days)</w:t>
      </w:r>
      <w:r>
        <w:rPr>
          <w:rFonts w:ascii="Times New Roman" w:hAnsi="Times New Roman" w:cs="Times New Roman"/>
        </w:rPr>
        <w:t>and produced  ≥1 poult</w:t>
      </w:r>
      <w:r w:rsidRPr="001B04CF">
        <w:rPr>
          <w:rFonts w:ascii="Times New Roman" w:hAnsi="Times New Roman" w:cs="Times New Roman"/>
        </w:rPr>
        <w:t xml:space="preserve">. Nest success estimates from most studies typically </w:t>
      </w:r>
      <w:r>
        <w:rPr>
          <w:rFonts w:ascii="Times New Roman" w:hAnsi="Times New Roman" w:cs="Times New Roman"/>
        </w:rPr>
        <w:t>over</w:t>
      </w:r>
      <w:r w:rsidRPr="001B04CF">
        <w:rPr>
          <w:rFonts w:ascii="Times New Roman" w:hAnsi="Times New Roman" w:cs="Times New Roman"/>
        </w:rPr>
        <w:t>estimate actual nest success because they do not account for nests lost prior to detection.</w:t>
      </w:r>
      <w:r>
        <w:rPr>
          <w:rFonts w:ascii="Times New Roman" w:hAnsi="Times New Roman" w:cs="Times New Roman"/>
        </w:rPr>
        <w:t xml:space="preserve"> As a result, reproductive estimates may be biased high in some cases. </w:t>
      </w:r>
      <w:r w:rsidRPr="001B04CF">
        <w:rPr>
          <w:rFonts w:ascii="Times New Roman" w:hAnsi="Times New Roman" w:cs="Times New Roman"/>
        </w:rPr>
        <w:t xml:space="preserve"> </w:t>
      </w:r>
      <w:r>
        <w:rPr>
          <w:rFonts w:ascii="Times New Roman" w:hAnsi="Times New Roman" w:cs="Times New Roman"/>
        </w:rPr>
        <w:t>We reported nest success separately for second year adults (</w:t>
      </w:r>
      <w:r w:rsidRPr="008263DE">
        <w:rPr>
          <w:rFonts w:ascii="Times New Roman" w:hAnsi="Times New Roman" w:cs="Times New Roman"/>
          <w:i/>
          <w:iCs/>
        </w:rPr>
        <w:t>NS</w:t>
      </w:r>
      <w:r>
        <w:rPr>
          <w:rFonts w:ascii="Times New Roman" w:hAnsi="Times New Roman" w:cs="Times New Roman"/>
          <w:vertAlign w:val="subscript"/>
        </w:rPr>
        <w:t>SY</w:t>
      </w:r>
      <w:r>
        <w:rPr>
          <w:rFonts w:ascii="Times New Roman" w:hAnsi="Times New Roman" w:cs="Times New Roman"/>
        </w:rPr>
        <w:t>) and after second year adults (</w:t>
      </w:r>
      <w:r w:rsidRPr="008263DE">
        <w:rPr>
          <w:rFonts w:ascii="Times New Roman" w:hAnsi="Times New Roman" w:cs="Times New Roman"/>
          <w:i/>
          <w:iCs/>
        </w:rPr>
        <w:t>NS</w:t>
      </w:r>
      <w:r>
        <w:rPr>
          <w:rFonts w:ascii="Times New Roman" w:hAnsi="Times New Roman" w:cs="Times New Roman"/>
          <w:vertAlign w:val="subscript"/>
        </w:rPr>
        <w:t>ASY</w:t>
      </w:r>
      <w:r>
        <w:rPr>
          <w:rFonts w:ascii="Times New Roman" w:hAnsi="Times New Roman" w:cs="Times New Roman"/>
        </w:rPr>
        <w:t>).</w:t>
      </w:r>
    </w:p>
    <w:p w14:paraId="67782381" w14:textId="77777777" w:rsidR="0067587A" w:rsidRPr="00F643BF" w:rsidRDefault="0067587A" w:rsidP="0067587A">
      <w:pPr>
        <w:pStyle w:val="ListParagraph"/>
        <w:rPr>
          <w:rFonts w:ascii="Times New Roman" w:hAnsi="Times New Roman" w:cs="Times New Roman"/>
        </w:rPr>
      </w:pPr>
    </w:p>
    <w:p w14:paraId="06F6F66A" w14:textId="77777777" w:rsidR="0067587A" w:rsidRPr="00F643BF" w:rsidRDefault="0067587A" w:rsidP="0067587A">
      <w:pPr>
        <w:pStyle w:val="ListParagraph"/>
        <w:numPr>
          <w:ilvl w:val="0"/>
          <w:numId w:val="2"/>
        </w:numPr>
        <w:rPr>
          <w:rFonts w:ascii="Times New Roman" w:hAnsi="Times New Roman" w:cs="Times New Roman"/>
        </w:rPr>
      </w:pPr>
      <w:r w:rsidRPr="00F643BF">
        <w:rPr>
          <w:rFonts w:ascii="Times New Roman" w:hAnsi="Times New Roman" w:cs="Times New Roman"/>
        </w:rPr>
        <w:t>Clutch size—Clutch size for first nests (</w:t>
      </w:r>
      <w:r w:rsidRPr="008263DE">
        <w:rPr>
          <w:rFonts w:ascii="Times New Roman" w:hAnsi="Times New Roman" w:cs="Times New Roman"/>
          <w:i/>
          <w:iCs/>
        </w:rPr>
        <w:t>C</w:t>
      </w:r>
      <w:r w:rsidRPr="00F643BF">
        <w:rPr>
          <w:rFonts w:ascii="Times New Roman" w:hAnsi="Times New Roman" w:cs="Times New Roman"/>
          <w:vertAlign w:val="subscript"/>
        </w:rPr>
        <w:t>1</w:t>
      </w:r>
      <w:r w:rsidRPr="00F643BF">
        <w:rPr>
          <w:rFonts w:ascii="Times New Roman" w:hAnsi="Times New Roman" w:cs="Times New Roman"/>
        </w:rPr>
        <w:t>) and renests (</w:t>
      </w:r>
      <w:r w:rsidRPr="008263DE">
        <w:rPr>
          <w:rFonts w:ascii="Times New Roman" w:hAnsi="Times New Roman" w:cs="Times New Roman"/>
          <w:i/>
          <w:iCs/>
        </w:rPr>
        <w:t>C</w:t>
      </w:r>
      <w:r w:rsidRPr="00F643BF">
        <w:rPr>
          <w:rFonts w:ascii="Times New Roman" w:hAnsi="Times New Roman" w:cs="Times New Roman"/>
          <w:vertAlign w:val="subscript"/>
        </w:rPr>
        <w:t>2</w:t>
      </w:r>
      <w:r w:rsidRPr="00F643BF">
        <w:rPr>
          <w:rFonts w:ascii="Times New Roman" w:hAnsi="Times New Roman" w:cs="Times New Roman"/>
        </w:rPr>
        <w:t>) was recorded as the average number of eggs laid per</w:t>
      </w:r>
      <w:r>
        <w:rPr>
          <w:rFonts w:ascii="Times New Roman" w:hAnsi="Times New Roman" w:cs="Times New Roman"/>
        </w:rPr>
        <w:t xml:space="preserve"> </w:t>
      </w:r>
      <w:r w:rsidRPr="00F643BF">
        <w:rPr>
          <w:rFonts w:ascii="Times New Roman" w:hAnsi="Times New Roman" w:cs="Times New Roman"/>
        </w:rPr>
        <w:t xml:space="preserve">nest. We assumed an average of 1:1 sex ratio in each clutch and multiplied clutch sizes by 0.5 to create an estimate of the approximate number of female </w:t>
      </w:r>
      <w:r>
        <w:rPr>
          <w:rFonts w:ascii="Times New Roman" w:hAnsi="Times New Roman" w:cs="Times New Roman"/>
        </w:rPr>
        <w:t>eggs</w:t>
      </w:r>
      <w:r w:rsidRPr="00F643BF">
        <w:rPr>
          <w:rFonts w:ascii="Times New Roman" w:hAnsi="Times New Roman" w:cs="Times New Roman"/>
        </w:rPr>
        <w:t xml:space="preserve"> per clutch. We reported clutch size separately for second year adults (</w:t>
      </w:r>
      <w:r w:rsidRPr="008263DE">
        <w:rPr>
          <w:rFonts w:ascii="Times New Roman" w:hAnsi="Times New Roman" w:cs="Times New Roman"/>
          <w:i/>
          <w:iCs/>
        </w:rPr>
        <w:t>C</w:t>
      </w:r>
      <w:r>
        <w:rPr>
          <w:rFonts w:ascii="Times New Roman" w:hAnsi="Times New Roman" w:cs="Times New Roman"/>
          <w:vertAlign w:val="subscript"/>
        </w:rPr>
        <w:t>SY</w:t>
      </w:r>
      <w:r w:rsidRPr="00F643BF">
        <w:rPr>
          <w:rFonts w:ascii="Times New Roman" w:hAnsi="Times New Roman" w:cs="Times New Roman"/>
        </w:rPr>
        <w:t>) and after second year adults (</w:t>
      </w:r>
      <w:r w:rsidRPr="008263DE">
        <w:rPr>
          <w:rFonts w:ascii="Times New Roman" w:hAnsi="Times New Roman" w:cs="Times New Roman"/>
          <w:i/>
          <w:iCs/>
        </w:rPr>
        <w:t>C</w:t>
      </w:r>
      <w:r>
        <w:rPr>
          <w:rFonts w:ascii="Times New Roman" w:hAnsi="Times New Roman" w:cs="Times New Roman"/>
          <w:vertAlign w:val="subscript"/>
        </w:rPr>
        <w:t>ASY</w:t>
      </w:r>
      <w:r w:rsidRPr="00F643BF">
        <w:rPr>
          <w:rFonts w:ascii="Times New Roman" w:hAnsi="Times New Roman" w:cs="Times New Roman"/>
        </w:rPr>
        <w:t>).</w:t>
      </w:r>
    </w:p>
    <w:p w14:paraId="4B57FF39" w14:textId="77777777" w:rsidR="0067587A" w:rsidRPr="001B04CF" w:rsidRDefault="0067587A" w:rsidP="0067587A">
      <w:pPr>
        <w:pStyle w:val="ListParagraph"/>
        <w:rPr>
          <w:rFonts w:ascii="Times New Roman" w:hAnsi="Times New Roman" w:cs="Times New Roman"/>
        </w:rPr>
      </w:pPr>
    </w:p>
    <w:p w14:paraId="09E708D3" w14:textId="77777777" w:rsidR="0067587A" w:rsidRDefault="0067587A" w:rsidP="0067587A">
      <w:pPr>
        <w:pStyle w:val="ListParagraph"/>
        <w:numPr>
          <w:ilvl w:val="0"/>
          <w:numId w:val="2"/>
        </w:numPr>
        <w:rPr>
          <w:rFonts w:ascii="Times New Roman" w:hAnsi="Times New Roman" w:cs="Times New Roman"/>
        </w:rPr>
      </w:pPr>
      <w:r w:rsidRPr="001B04CF">
        <w:rPr>
          <w:rFonts w:ascii="Times New Roman" w:hAnsi="Times New Roman" w:cs="Times New Roman"/>
        </w:rPr>
        <w:t xml:space="preserve">Hatching rate—Hatching rate </w:t>
      </w:r>
      <w:r>
        <w:rPr>
          <w:rFonts w:ascii="Times New Roman" w:hAnsi="Times New Roman" w:cs="Times New Roman"/>
        </w:rPr>
        <w:t xml:space="preserve">for first nests </w:t>
      </w:r>
      <w:r w:rsidRPr="001B04CF">
        <w:rPr>
          <w:rFonts w:ascii="Times New Roman" w:hAnsi="Times New Roman" w:cs="Times New Roman"/>
        </w:rPr>
        <w:t>(</w:t>
      </w:r>
      <w:r w:rsidRPr="008263DE">
        <w:rPr>
          <w:rFonts w:ascii="Times New Roman" w:hAnsi="Times New Roman" w:cs="Times New Roman"/>
          <w:i/>
          <w:iCs/>
        </w:rPr>
        <w:t>H</w:t>
      </w:r>
      <w:r w:rsidRPr="001B04CF">
        <w:rPr>
          <w:rFonts w:ascii="Times New Roman" w:hAnsi="Times New Roman" w:cs="Times New Roman"/>
          <w:vertAlign w:val="subscript"/>
        </w:rPr>
        <w:t>1</w:t>
      </w:r>
      <w:r w:rsidRPr="001B04CF">
        <w:rPr>
          <w:rFonts w:ascii="Times New Roman" w:hAnsi="Times New Roman" w:cs="Times New Roman"/>
        </w:rPr>
        <w:t>)</w:t>
      </w:r>
      <w:r>
        <w:rPr>
          <w:rFonts w:ascii="Times New Roman" w:hAnsi="Times New Roman" w:cs="Times New Roman"/>
        </w:rPr>
        <w:t xml:space="preserve"> and renests </w:t>
      </w:r>
      <w:r w:rsidRPr="001B04CF">
        <w:rPr>
          <w:rFonts w:ascii="Times New Roman" w:hAnsi="Times New Roman" w:cs="Times New Roman"/>
        </w:rPr>
        <w:t>(</w:t>
      </w:r>
      <w:r w:rsidRPr="008263DE">
        <w:rPr>
          <w:rFonts w:ascii="Times New Roman" w:hAnsi="Times New Roman" w:cs="Times New Roman"/>
          <w:i/>
          <w:iCs/>
        </w:rPr>
        <w:t>H</w:t>
      </w:r>
      <w:r>
        <w:rPr>
          <w:rFonts w:ascii="Times New Roman" w:hAnsi="Times New Roman" w:cs="Times New Roman"/>
          <w:vertAlign w:val="subscript"/>
        </w:rPr>
        <w:t>2</w:t>
      </w:r>
      <w:r w:rsidRPr="001B04CF">
        <w:rPr>
          <w:rFonts w:ascii="Times New Roman" w:hAnsi="Times New Roman" w:cs="Times New Roman"/>
        </w:rPr>
        <w:t xml:space="preserve">) is defined as the proportion of eggs </w:t>
      </w:r>
      <w:r>
        <w:rPr>
          <w:rFonts w:ascii="Times New Roman" w:hAnsi="Times New Roman" w:cs="Times New Roman"/>
        </w:rPr>
        <w:t xml:space="preserve">in a nest </w:t>
      </w:r>
      <w:r w:rsidRPr="001B04CF">
        <w:rPr>
          <w:rFonts w:ascii="Times New Roman" w:hAnsi="Times New Roman" w:cs="Times New Roman"/>
        </w:rPr>
        <w:t xml:space="preserve">that hatched. </w:t>
      </w:r>
      <w:r>
        <w:rPr>
          <w:rFonts w:ascii="Times New Roman" w:hAnsi="Times New Roman" w:cs="Times New Roman"/>
        </w:rPr>
        <w:t>We reported clutch size separately for second year adults (</w:t>
      </w:r>
      <w:r w:rsidRPr="008263DE">
        <w:rPr>
          <w:rFonts w:ascii="Times New Roman" w:hAnsi="Times New Roman" w:cs="Times New Roman"/>
          <w:i/>
          <w:iCs/>
        </w:rPr>
        <w:t>H</w:t>
      </w:r>
      <w:r>
        <w:rPr>
          <w:rFonts w:ascii="Times New Roman" w:hAnsi="Times New Roman" w:cs="Times New Roman"/>
          <w:vertAlign w:val="subscript"/>
        </w:rPr>
        <w:t>SY</w:t>
      </w:r>
      <w:r>
        <w:rPr>
          <w:rFonts w:ascii="Times New Roman" w:hAnsi="Times New Roman" w:cs="Times New Roman"/>
        </w:rPr>
        <w:t>) and after second year adults (</w:t>
      </w:r>
      <w:r w:rsidRPr="008263DE">
        <w:rPr>
          <w:rFonts w:ascii="Times New Roman" w:hAnsi="Times New Roman" w:cs="Times New Roman"/>
          <w:i/>
          <w:iCs/>
        </w:rPr>
        <w:t>H</w:t>
      </w:r>
      <w:r>
        <w:rPr>
          <w:rFonts w:ascii="Times New Roman" w:hAnsi="Times New Roman" w:cs="Times New Roman"/>
          <w:vertAlign w:val="subscript"/>
        </w:rPr>
        <w:t>ASY</w:t>
      </w:r>
      <w:r>
        <w:rPr>
          <w:rFonts w:ascii="Times New Roman" w:hAnsi="Times New Roman" w:cs="Times New Roman"/>
        </w:rPr>
        <w:t xml:space="preserve">). Hatching rate is typically estimated as the number of hatched eggs in a successful nest (produced  ≥1 poult) divided by the number of eggs in the nest at the start of the incubation period. </w:t>
      </w:r>
    </w:p>
    <w:p w14:paraId="7F4A3554" w14:textId="77777777" w:rsidR="0067587A" w:rsidRPr="001B04CF" w:rsidRDefault="0067587A" w:rsidP="0067587A">
      <w:pPr>
        <w:pStyle w:val="ListParagraph"/>
        <w:rPr>
          <w:rFonts w:ascii="Times New Roman" w:hAnsi="Times New Roman" w:cs="Times New Roman"/>
        </w:rPr>
      </w:pPr>
    </w:p>
    <w:p w14:paraId="5CECDDF0" w14:textId="77777777" w:rsidR="0067587A" w:rsidRDefault="0067587A" w:rsidP="0067587A">
      <w:pPr>
        <w:pStyle w:val="ListParagraph"/>
        <w:numPr>
          <w:ilvl w:val="0"/>
          <w:numId w:val="2"/>
        </w:numPr>
        <w:rPr>
          <w:rFonts w:ascii="Times New Roman" w:hAnsi="Times New Roman" w:cs="Times New Roman"/>
        </w:rPr>
      </w:pPr>
      <w:r w:rsidRPr="001B04CF">
        <w:rPr>
          <w:rFonts w:ascii="Times New Roman" w:hAnsi="Times New Roman" w:cs="Times New Roman"/>
        </w:rPr>
        <w:lastRenderedPageBreak/>
        <w:t>Poult survival—We defined poult survival (</w:t>
      </w:r>
      <w:r w:rsidRPr="008263DE">
        <w:rPr>
          <w:rFonts w:ascii="Times New Roman" w:hAnsi="Times New Roman" w:cs="Times New Roman"/>
          <w:i/>
          <w:iCs/>
        </w:rPr>
        <w:t>PS</w:t>
      </w:r>
      <w:r w:rsidRPr="001B04CF">
        <w:rPr>
          <w:rFonts w:ascii="Times New Roman" w:hAnsi="Times New Roman" w:cs="Times New Roman"/>
        </w:rPr>
        <w:t>) as the proportion of poults surviving from hatch to 28 days. We selected 28 days as our cutoff for poult survival because most studies only report survival until 4-5 weeks following hatch and because while poults may still be associated with females at this age, they are also largely independent of the female, making their own decisions about foraging and roosting.</w:t>
      </w:r>
      <w:r>
        <w:rPr>
          <w:rFonts w:ascii="Times New Roman" w:hAnsi="Times New Roman" w:cs="Times New Roman"/>
        </w:rPr>
        <w:t xml:space="preserve"> We only used poult survival estimates that were reported separately for second year adults (</w:t>
      </w:r>
      <w:r w:rsidRPr="008263DE">
        <w:rPr>
          <w:rFonts w:ascii="Times New Roman" w:hAnsi="Times New Roman" w:cs="Times New Roman"/>
          <w:i/>
          <w:iCs/>
        </w:rPr>
        <w:t>PS</w:t>
      </w:r>
      <w:r>
        <w:rPr>
          <w:rFonts w:ascii="Times New Roman" w:hAnsi="Times New Roman" w:cs="Times New Roman"/>
          <w:vertAlign w:val="subscript"/>
        </w:rPr>
        <w:t>SY</w:t>
      </w:r>
      <w:r>
        <w:rPr>
          <w:rFonts w:ascii="Times New Roman" w:hAnsi="Times New Roman" w:cs="Times New Roman"/>
        </w:rPr>
        <w:t>) and after second year adults (</w:t>
      </w:r>
      <w:r w:rsidRPr="008263DE">
        <w:rPr>
          <w:rFonts w:ascii="Times New Roman" w:hAnsi="Times New Roman" w:cs="Times New Roman"/>
          <w:i/>
          <w:iCs/>
        </w:rPr>
        <w:t>PS</w:t>
      </w:r>
      <w:r>
        <w:rPr>
          <w:rFonts w:ascii="Times New Roman" w:hAnsi="Times New Roman" w:cs="Times New Roman"/>
          <w:vertAlign w:val="subscript"/>
        </w:rPr>
        <w:t>ASY</w:t>
      </w:r>
      <w:r>
        <w:rPr>
          <w:rFonts w:ascii="Times New Roman" w:hAnsi="Times New Roman" w:cs="Times New Roman"/>
        </w:rPr>
        <w:t xml:space="preserve">). </w:t>
      </w:r>
      <w:r w:rsidRPr="001B04CF">
        <w:rPr>
          <w:rFonts w:ascii="Times New Roman" w:hAnsi="Times New Roman" w:cs="Times New Roman"/>
        </w:rPr>
        <w:t>Most studies relied on simple flush counts of poults at approximately 28 days and estimated survival as the proportion of chicks observed during a flush count relative to the number of eggs that hatched in a given female’s nest. These methods are likely biased in that they do not account for brood amalgamation or adoption of lost poults by unmarked females. These methods also assume complete detection of poults during the flush count which is an assumption that is largely unverified</w:t>
      </w:r>
      <w:r>
        <w:rPr>
          <w:rFonts w:ascii="Times New Roman" w:hAnsi="Times New Roman" w:cs="Times New Roman"/>
        </w:rPr>
        <w:t xml:space="preserve"> in turkeys but has been shown to be untrue in other galliforms</w:t>
      </w:r>
      <w:r w:rsidRPr="001B04CF">
        <w:rPr>
          <w:rFonts w:ascii="Times New Roman" w:hAnsi="Times New Roman" w:cs="Times New Roman"/>
        </w:rPr>
        <w:t xml:space="preserve">.   </w:t>
      </w:r>
    </w:p>
    <w:p w14:paraId="060B14EF" w14:textId="77777777" w:rsidR="0067587A" w:rsidRPr="001B04CF" w:rsidRDefault="0067587A" w:rsidP="0067587A">
      <w:pPr>
        <w:pStyle w:val="ListParagraph"/>
        <w:rPr>
          <w:rFonts w:ascii="Times New Roman" w:hAnsi="Times New Roman" w:cs="Times New Roman"/>
        </w:rPr>
      </w:pPr>
    </w:p>
    <w:p w14:paraId="722ED902" w14:textId="77777777" w:rsidR="0067587A" w:rsidRPr="001B04CF" w:rsidRDefault="0067587A" w:rsidP="0067587A">
      <w:pPr>
        <w:pStyle w:val="ListParagraph"/>
        <w:numPr>
          <w:ilvl w:val="0"/>
          <w:numId w:val="2"/>
        </w:numPr>
        <w:rPr>
          <w:rFonts w:ascii="Times New Roman" w:hAnsi="Times New Roman" w:cs="Times New Roman"/>
        </w:rPr>
      </w:pPr>
      <w:r w:rsidRPr="001B04CF">
        <w:rPr>
          <w:rFonts w:ascii="Times New Roman" w:hAnsi="Times New Roman" w:cs="Times New Roman"/>
        </w:rPr>
        <w:t xml:space="preserve">Youth Survival— No studies reported survival estimates for the period between poult fledging and an individual’s first breeding season, which roughly corresponds to the ages 28 days to 365 days. We estimated this </w:t>
      </w:r>
      <w:r>
        <w:rPr>
          <w:rFonts w:ascii="Times New Roman" w:hAnsi="Times New Roman" w:cs="Times New Roman"/>
        </w:rPr>
        <w:t>youth survival (</w:t>
      </w:r>
      <w:r w:rsidRPr="008263DE">
        <w:rPr>
          <w:rFonts w:ascii="Times New Roman" w:hAnsi="Times New Roman" w:cs="Times New Roman"/>
          <w:i/>
          <w:iCs/>
        </w:rPr>
        <w:t>S</w:t>
      </w:r>
      <w:r>
        <w:rPr>
          <w:rFonts w:ascii="Times New Roman" w:hAnsi="Times New Roman" w:cs="Times New Roman"/>
          <w:vertAlign w:val="subscript"/>
        </w:rPr>
        <w:t>Y</w:t>
      </w:r>
      <w:r>
        <w:rPr>
          <w:rFonts w:ascii="Times New Roman" w:hAnsi="Times New Roman" w:cs="Times New Roman"/>
        </w:rPr>
        <w:t>)</w:t>
      </w:r>
      <w:r w:rsidRPr="001B04CF">
        <w:rPr>
          <w:rFonts w:ascii="Times New Roman" w:hAnsi="Times New Roman" w:cs="Times New Roman"/>
        </w:rPr>
        <w:t xml:space="preserve"> following a procedure similar to </w:t>
      </w:r>
      <w:r w:rsidRPr="008263DE">
        <w:rPr>
          <w:rFonts w:ascii="Times New Roman" w:hAnsi="Times New Roman" w:cs="Times New Roman"/>
        </w:rPr>
        <w:t xml:space="preserve">Roberts et al. </w:t>
      </w:r>
      <w:r>
        <w:rPr>
          <w:rFonts w:ascii="Times New Roman" w:hAnsi="Times New Roman" w:cs="Times New Roman"/>
        </w:rPr>
        <w:t>(</w:t>
      </w:r>
      <w:r w:rsidRPr="008263DE">
        <w:rPr>
          <w:rFonts w:ascii="Times New Roman" w:hAnsi="Times New Roman" w:cs="Times New Roman"/>
        </w:rPr>
        <w:t>1996</w:t>
      </w:r>
      <w:r>
        <w:rPr>
          <w:rFonts w:ascii="Times New Roman" w:hAnsi="Times New Roman" w:cs="Times New Roman"/>
        </w:rPr>
        <w:t>)</w:t>
      </w:r>
      <w:r w:rsidRPr="008263DE">
        <w:rPr>
          <w:rFonts w:ascii="Times New Roman" w:hAnsi="Times New Roman" w:cs="Times New Roman"/>
        </w:rPr>
        <w:t xml:space="preserve">. To do this we assumed </w:t>
      </w:r>
      <w:r>
        <w:rPr>
          <w:rFonts w:ascii="Times New Roman" w:hAnsi="Times New Roman" w:cs="Times New Roman"/>
        </w:rPr>
        <w:t xml:space="preserve">daily </w:t>
      </w:r>
      <w:r w:rsidRPr="008263DE">
        <w:rPr>
          <w:rFonts w:ascii="Times New Roman" w:hAnsi="Times New Roman" w:cs="Times New Roman"/>
        </w:rPr>
        <w:t xml:space="preserve">survival of individuals </w:t>
      </w:r>
      <w:r>
        <w:rPr>
          <w:rFonts w:ascii="Times New Roman" w:hAnsi="Times New Roman" w:cs="Times New Roman"/>
        </w:rPr>
        <w:t xml:space="preserve">during this period </w:t>
      </w:r>
      <w:r w:rsidRPr="008263DE">
        <w:rPr>
          <w:rFonts w:ascii="Times New Roman" w:hAnsi="Times New Roman" w:cs="Times New Roman"/>
        </w:rPr>
        <w:t xml:space="preserve">would be </w:t>
      </w:r>
      <w:r>
        <w:rPr>
          <w:rFonts w:ascii="Times New Roman" w:hAnsi="Times New Roman" w:cs="Times New Roman"/>
        </w:rPr>
        <w:t>equal</w:t>
      </w:r>
      <w:r w:rsidRPr="008263DE">
        <w:rPr>
          <w:rFonts w:ascii="Times New Roman" w:hAnsi="Times New Roman" w:cs="Times New Roman"/>
        </w:rPr>
        <w:t xml:space="preserve"> to </w:t>
      </w:r>
      <w:r>
        <w:rPr>
          <w:rFonts w:ascii="Times New Roman" w:hAnsi="Times New Roman" w:cs="Times New Roman"/>
        </w:rPr>
        <w:t>daily survival</w:t>
      </w:r>
      <w:r w:rsidRPr="008263DE">
        <w:rPr>
          <w:rFonts w:ascii="Times New Roman" w:hAnsi="Times New Roman" w:cs="Times New Roman"/>
        </w:rPr>
        <w:t xml:space="preserve"> rates of second</w:t>
      </w:r>
      <w:r>
        <w:rPr>
          <w:rFonts w:ascii="Times New Roman" w:hAnsi="Times New Roman" w:cs="Times New Roman"/>
        </w:rPr>
        <w:t xml:space="preserve">-year adults. We calculated youth daily survival as </w:t>
      </w:r>
      <w:r>
        <w:rPr>
          <w:rFonts w:ascii="Times New Roman" w:hAnsi="Times New Roman" w:cs="Times New Roman"/>
          <w:i/>
          <w:iCs/>
        </w:rPr>
        <w:t>S</w:t>
      </w:r>
      <w:r>
        <w:rPr>
          <w:rFonts w:ascii="Times New Roman" w:hAnsi="Times New Roman" w:cs="Times New Roman"/>
          <w:vertAlign w:val="subscript"/>
        </w:rPr>
        <w:t>SY</w:t>
      </w:r>
      <w:r>
        <w:rPr>
          <w:rFonts w:ascii="Times New Roman" w:hAnsi="Times New Roman" w:cs="Times New Roman"/>
          <w:vertAlign w:val="superscript"/>
        </w:rPr>
        <w:t>(1/365)</w:t>
      </w:r>
      <w:r>
        <w:rPr>
          <w:rFonts w:ascii="Times New Roman" w:hAnsi="Times New Roman" w:cs="Times New Roman"/>
        </w:rPr>
        <w:t xml:space="preserve">, then we calculated survival over the period of 28 – 365 days by raising daily survival to the power of (365-28). </w:t>
      </w:r>
    </w:p>
    <w:p w14:paraId="70043CF6" w14:textId="6AF11BF2" w:rsidR="0067587A" w:rsidRPr="00BE589A" w:rsidRDefault="0067587A" w:rsidP="00BE589A">
      <w:pPr>
        <w:rPr>
          <w:rFonts w:ascii="Times New Roman" w:hAnsi="Times New Roman" w:cs="Times New Roman"/>
          <w:sz w:val="24"/>
          <w:szCs w:val="24"/>
        </w:rPr>
      </w:pPr>
    </w:p>
    <w:p w14:paraId="5A39FFAB" w14:textId="77777777" w:rsidR="0067587A" w:rsidRPr="00ED6D8B" w:rsidRDefault="0067587A" w:rsidP="00491B23">
      <w:pPr>
        <w:rPr>
          <w:rFonts w:ascii="Times New Roman" w:hAnsi="Times New Roman" w:cs="Times New Roman"/>
          <w:sz w:val="24"/>
          <w:szCs w:val="24"/>
        </w:rPr>
      </w:pPr>
    </w:p>
    <w:sectPr w:rsidR="0067587A" w:rsidRPr="00ED6D8B" w:rsidSect="00FB394E">
      <w:head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3AB39" w14:textId="77777777" w:rsidR="00AA5CA6" w:rsidRDefault="00AA5CA6" w:rsidP="00741D8E">
      <w:pPr>
        <w:spacing w:after="0" w:line="240" w:lineRule="auto"/>
      </w:pPr>
      <w:r>
        <w:separator/>
      </w:r>
    </w:p>
  </w:endnote>
  <w:endnote w:type="continuationSeparator" w:id="0">
    <w:p w14:paraId="516A0B5D" w14:textId="77777777" w:rsidR="00AA5CA6" w:rsidRDefault="00AA5CA6" w:rsidP="00741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ACFA5" w14:textId="77777777" w:rsidR="00AA5CA6" w:rsidRDefault="00AA5CA6" w:rsidP="00741D8E">
      <w:pPr>
        <w:spacing w:after="0" w:line="240" w:lineRule="auto"/>
      </w:pPr>
      <w:r>
        <w:separator/>
      </w:r>
    </w:p>
  </w:footnote>
  <w:footnote w:type="continuationSeparator" w:id="0">
    <w:p w14:paraId="29C9D867" w14:textId="77777777" w:rsidR="00AA5CA6" w:rsidRDefault="00AA5CA6" w:rsidP="00741D8E">
      <w:pPr>
        <w:spacing w:after="0" w:line="240" w:lineRule="auto"/>
      </w:pPr>
      <w:r>
        <w:continuationSeparator/>
      </w:r>
    </w:p>
  </w:footnote>
  <w:footnote w:id="1">
    <w:p w14:paraId="55D8B8E0" w14:textId="1BFAD051" w:rsidR="00E31DC8" w:rsidRDefault="00E31DC8">
      <w:pPr>
        <w:pStyle w:val="FootnoteText"/>
      </w:pPr>
      <w:r>
        <w:rPr>
          <w:rStyle w:val="FootnoteReference"/>
        </w:rPr>
        <w:footnoteRef/>
      </w:r>
      <w:r>
        <w:t xml:space="preserve"> Corresponding Author:</w:t>
      </w:r>
    </w:p>
    <w:p w14:paraId="00167152" w14:textId="3AF9A0A1" w:rsidR="00E31DC8" w:rsidRDefault="00E31DC8">
      <w:pPr>
        <w:pStyle w:val="FootnoteText"/>
      </w:pPr>
      <w:hyperlink r:id="rId1" w:history="1">
        <w:r w:rsidRPr="004E6AB5">
          <w:rPr>
            <w:rStyle w:val="Hyperlink"/>
          </w:rPr>
          <w:t>david.londe@okstate.edu</w:t>
        </w:r>
      </w:hyperlink>
      <w:r>
        <w:tab/>
      </w:r>
    </w:p>
    <w:p w14:paraId="5B92A7B3" w14:textId="5577FDAA" w:rsidR="00E31DC8" w:rsidRDefault="00E31DC8">
      <w:pPr>
        <w:pStyle w:val="FootnoteText"/>
      </w:pPr>
      <w:r>
        <w:t>405-612-4762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615400"/>
      <w:docPartObj>
        <w:docPartGallery w:val="Page Numbers (Top of Page)"/>
        <w:docPartUnique/>
      </w:docPartObj>
    </w:sdtPr>
    <w:sdtEndPr>
      <w:rPr>
        <w:noProof/>
      </w:rPr>
    </w:sdtEndPr>
    <w:sdtContent>
      <w:p w14:paraId="679F7EE6" w14:textId="33742B42" w:rsidR="00E31DC8" w:rsidRDefault="00E31DC8">
        <w:pPr>
          <w:pStyle w:val="Header"/>
          <w:jc w:val="right"/>
        </w:pPr>
        <w:r>
          <w:fldChar w:fldCharType="begin"/>
        </w:r>
        <w:r>
          <w:instrText xml:space="preserve"> PAGE   \* MERGEFORMAT </w:instrText>
        </w:r>
        <w:r>
          <w:fldChar w:fldCharType="separate"/>
        </w:r>
        <w:r w:rsidR="00FB12B4">
          <w:rPr>
            <w:noProof/>
          </w:rPr>
          <w:t>7</w:t>
        </w:r>
        <w:r>
          <w:rPr>
            <w:noProof/>
          </w:rPr>
          <w:fldChar w:fldCharType="end"/>
        </w:r>
      </w:p>
    </w:sdtContent>
  </w:sdt>
  <w:p w14:paraId="7F3EEE98" w14:textId="77777777" w:rsidR="00E31DC8" w:rsidRDefault="00E31DC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F5669"/>
    <w:multiLevelType w:val="hybridMultilevel"/>
    <w:tmpl w:val="8FDA05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A52772"/>
    <w:multiLevelType w:val="hybridMultilevel"/>
    <w:tmpl w:val="E822F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nde, Dave">
    <w15:presenceInfo w15:providerId="AD" w15:userId="S-1-5-21-321074259-2410434457-2231178854-466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934"/>
    <w:rsid w:val="0000003D"/>
    <w:rsid w:val="00001EAC"/>
    <w:rsid w:val="00004D69"/>
    <w:rsid w:val="00004EE8"/>
    <w:rsid w:val="000053FB"/>
    <w:rsid w:val="0001086F"/>
    <w:rsid w:val="00010B07"/>
    <w:rsid w:val="000130AA"/>
    <w:rsid w:val="00013948"/>
    <w:rsid w:val="00015B7C"/>
    <w:rsid w:val="00025781"/>
    <w:rsid w:val="00031BB3"/>
    <w:rsid w:val="00031C2B"/>
    <w:rsid w:val="00031E0D"/>
    <w:rsid w:val="00032B86"/>
    <w:rsid w:val="00032BD3"/>
    <w:rsid w:val="0003368B"/>
    <w:rsid w:val="00033E36"/>
    <w:rsid w:val="00041E55"/>
    <w:rsid w:val="00042A6B"/>
    <w:rsid w:val="00045F6F"/>
    <w:rsid w:val="00046CAB"/>
    <w:rsid w:val="0005648C"/>
    <w:rsid w:val="000611DD"/>
    <w:rsid w:val="000618E6"/>
    <w:rsid w:val="00061A50"/>
    <w:rsid w:val="00062710"/>
    <w:rsid w:val="0006409B"/>
    <w:rsid w:val="00064E26"/>
    <w:rsid w:val="00064F70"/>
    <w:rsid w:val="00074983"/>
    <w:rsid w:val="000750F2"/>
    <w:rsid w:val="000770B1"/>
    <w:rsid w:val="00077291"/>
    <w:rsid w:val="000807E3"/>
    <w:rsid w:val="00080ADB"/>
    <w:rsid w:val="00082F07"/>
    <w:rsid w:val="0008540B"/>
    <w:rsid w:val="00086B59"/>
    <w:rsid w:val="000921C9"/>
    <w:rsid w:val="00093590"/>
    <w:rsid w:val="0009448D"/>
    <w:rsid w:val="00095269"/>
    <w:rsid w:val="000A08D3"/>
    <w:rsid w:val="000A0EC6"/>
    <w:rsid w:val="000A224D"/>
    <w:rsid w:val="000A6B50"/>
    <w:rsid w:val="000B03BD"/>
    <w:rsid w:val="000B1C00"/>
    <w:rsid w:val="000B2BEE"/>
    <w:rsid w:val="000B4C29"/>
    <w:rsid w:val="000B7DA2"/>
    <w:rsid w:val="000C2211"/>
    <w:rsid w:val="000C3E80"/>
    <w:rsid w:val="000C552B"/>
    <w:rsid w:val="000C7439"/>
    <w:rsid w:val="000D1CB3"/>
    <w:rsid w:val="000D2039"/>
    <w:rsid w:val="000D2D81"/>
    <w:rsid w:val="000D62BE"/>
    <w:rsid w:val="000D6D67"/>
    <w:rsid w:val="000E1398"/>
    <w:rsid w:val="000E16B2"/>
    <w:rsid w:val="000E1848"/>
    <w:rsid w:val="000E1DBF"/>
    <w:rsid w:val="000E205D"/>
    <w:rsid w:val="000E5884"/>
    <w:rsid w:val="000E6915"/>
    <w:rsid w:val="000E764E"/>
    <w:rsid w:val="000F4201"/>
    <w:rsid w:val="000F423A"/>
    <w:rsid w:val="000F5758"/>
    <w:rsid w:val="000F5DD1"/>
    <w:rsid w:val="000F7432"/>
    <w:rsid w:val="00101019"/>
    <w:rsid w:val="00101B96"/>
    <w:rsid w:val="001024E1"/>
    <w:rsid w:val="00102732"/>
    <w:rsid w:val="00102870"/>
    <w:rsid w:val="0010725D"/>
    <w:rsid w:val="00107914"/>
    <w:rsid w:val="00111DEF"/>
    <w:rsid w:val="00112662"/>
    <w:rsid w:val="00113ED4"/>
    <w:rsid w:val="00117EEE"/>
    <w:rsid w:val="00120BBF"/>
    <w:rsid w:val="00121CA6"/>
    <w:rsid w:val="00123168"/>
    <w:rsid w:val="001249F2"/>
    <w:rsid w:val="00125091"/>
    <w:rsid w:val="001252E0"/>
    <w:rsid w:val="00126005"/>
    <w:rsid w:val="0012630E"/>
    <w:rsid w:val="00133107"/>
    <w:rsid w:val="00140D47"/>
    <w:rsid w:val="00150155"/>
    <w:rsid w:val="00150534"/>
    <w:rsid w:val="0015196E"/>
    <w:rsid w:val="00151EFB"/>
    <w:rsid w:val="00152512"/>
    <w:rsid w:val="001537EF"/>
    <w:rsid w:val="001621DF"/>
    <w:rsid w:val="00163471"/>
    <w:rsid w:val="00166E57"/>
    <w:rsid w:val="00167BF2"/>
    <w:rsid w:val="00171D6B"/>
    <w:rsid w:val="00172A5E"/>
    <w:rsid w:val="00173F53"/>
    <w:rsid w:val="00174AD1"/>
    <w:rsid w:val="00174E8A"/>
    <w:rsid w:val="0017509C"/>
    <w:rsid w:val="00176080"/>
    <w:rsid w:val="001805B3"/>
    <w:rsid w:val="00180B83"/>
    <w:rsid w:val="00181264"/>
    <w:rsid w:val="001830EC"/>
    <w:rsid w:val="00187DB1"/>
    <w:rsid w:val="001911FD"/>
    <w:rsid w:val="00193C33"/>
    <w:rsid w:val="001A298D"/>
    <w:rsid w:val="001B1399"/>
    <w:rsid w:val="001B1903"/>
    <w:rsid w:val="001B4A1A"/>
    <w:rsid w:val="001B581C"/>
    <w:rsid w:val="001B6D25"/>
    <w:rsid w:val="001B7BA7"/>
    <w:rsid w:val="001C02ED"/>
    <w:rsid w:val="001C5F2F"/>
    <w:rsid w:val="001D0F70"/>
    <w:rsid w:val="001D2C54"/>
    <w:rsid w:val="001D4571"/>
    <w:rsid w:val="001D4DBD"/>
    <w:rsid w:val="001D5BA5"/>
    <w:rsid w:val="001D7963"/>
    <w:rsid w:val="001D7972"/>
    <w:rsid w:val="001E1A83"/>
    <w:rsid w:val="001E67E1"/>
    <w:rsid w:val="001E6BF0"/>
    <w:rsid w:val="001F1566"/>
    <w:rsid w:val="001F1E03"/>
    <w:rsid w:val="001F4E97"/>
    <w:rsid w:val="001F610E"/>
    <w:rsid w:val="001F7A5A"/>
    <w:rsid w:val="001F7E4E"/>
    <w:rsid w:val="00202116"/>
    <w:rsid w:val="00203615"/>
    <w:rsid w:val="00203A00"/>
    <w:rsid w:val="00204031"/>
    <w:rsid w:val="0020514B"/>
    <w:rsid w:val="002056BD"/>
    <w:rsid w:val="00205DCF"/>
    <w:rsid w:val="00207BA3"/>
    <w:rsid w:val="00214254"/>
    <w:rsid w:val="0021485F"/>
    <w:rsid w:val="00221BAB"/>
    <w:rsid w:val="00222D20"/>
    <w:rsid w:val="00222ED5"/>
    <w:rsid w:val="00223DDB"/>
    <w:rsid w:val="00223F38"/>
    <w:rsid w:val="00224549"/>
    <w:rsid w:val="00224BDD"/>
    <w:rsid w:val="0022529B"/>
    <w:rsid w:val="00232C30"/>
    <w:rsid w:val="00233650"/>
    <w:rsid w:val="0023431D"/>
    <w:rsid w:val="00234A8D"/>
    <w:rsid w:val="0023567E"/>
    <w:rsid w:val="002406F0"/>
    <w:rsid w:val="0024350F"/>
    <w:rsid w:val="00243824"/>
    <w:rsid w:val="002442C9"/>
    <w:rsid w:val="0025139D"/>
    <w:rsid w:val="002546D0"/>
    <w:rsid w:val="00255C2D"/>
    <w:rsid w:val="00257F97"/>
    <w:rsid w:val="00261DFD"/>
    <w:rsid w:val="00264C90"/>
    <w:rsid w:val="002703E2"/>
    <w:rsid w:val="00270E3E"/>
    <w:rsid w:val="0027101F"/>
    <w:rsid w:val="00274B79"/>
    <w:rsid w:val="00275200"/>
    <w:rsid w:val="00275574"/>
    <w:rsid w:val="0027699E"/>
    <w:rsid w:val="002774F6"/>
    <w:rsid w:val="00280934"/>
    <w:rsid w:val="00282690"/>
    <w:rsid w:val="002828D6"/>
    <w:rsid w:val="00282FB6"/>
    <w:rsid w:val="00283F5A"/>
    <w:rsid w:val="00284B29"/>
    <w:rsid w:val="00285A6A"/>
    <w:rsid w:val="0028614C"/>
    <w:rsid w:val="00286320"/>
    <w:rsid w:val="00286870"/>
    <w:rsid w:val="0029414D"/>
    <w:rsid w:val="002957F4"/>
    <w:rsid w:val="002A06F6"/>
    <w:rsid w:val="002A277A"/>
    <w:rsid w:val="002A4C01"/>
    <w:rsid w:val="002A6A88"/>
    <w:rsid w:val="002A7180"/>
    <w:rsid w:val="002A783E"/>
    <w:rsid w:val="002A7A91"/>
    <w:rsid w:val="002B0BC7"/>
    <w:rsid w:val="002B1D23"/>
    <w:rsid w:val="002B3E79"/>
    <w:rsid w:val="002B46A5"/>
    <w:rsid w:val="002B574D"/>
    <w:rsid w:val="002B5BC0"/>
    <w:rsid w:val="002B6E3F"/>
    <w:rsid w:val="002C1C0B"/>
    <w:rsid w:val="002C458D"/>
    <w:rsid w:val="002C45FE"/>
    <w:rsid w:val="002C799D"/>
    <w:rsid w:val="002D1469"/>
    <w:rsid w:val="002D3137"/>
    <w:rsid w:val="002D3B9F"/>
    <w:rsid w:val="002D6E1D"/>
    <w:rsid w:val="002D7049"/>
    <w:rsid w:val="002D7729"/>
    <w:rsid w:val="002E0955"/>
    <w:rsid w:val="002E22A0"/>
    <w:rsid w:val="002E322B"/>
    <w:rsid w:val="002E33D3"/>
    <w:rsid w:val="002E466D"/>
    <w:rsid w:val="002E641B"/>
    <w:rsid w:val="002E643F"/>
    <w:rsid w:val="002E64EA"/>
    <w:rsid w:val="002F012D"/>
    <w:rsid w:val="002F7381"/>
    <w:rsid w:val="002F7511"/>
    <w:rsid w:val="00300E67"/>
    <w:rsid w:val="00303C5A"/>
    <w:rsid w:val="00304041"/>
    <w:rsid w:val="0031055B"/>
    <w:rsid w:val="0031076C"/>
    <w:rsid w:val="00313353"/>
    <w:rsid w:val="00314CAD"/>
    <w:rsid w:val="003178BE"/>
    <w:rsid w:val="00317914"/>
    <w:rsid w:val="0032140C"/>
    <w:rsid w:val="00324B8F"/>
    <w:rsid w:val="00325602"/>
    <w:rsid w:val="00331339"/>
    <w:rsid w:val="00331CE8"/>
    <w:rsid w:val="003320D5"/>
    <w:rsid w:val="003337CF"/>
    <w:rsid w:val="00333D92"/>
    <w:rsid w:val="00336749"/>
    <w:rsid w:val="00336998"/>
    <w:rsid w:val="003379D9"/>
    <w:rsid w:val="00337F65"/>
    <w:rsid w:val="00341A7E"/>
    <w:rsid w:val="00342F33"/>
    <w:rsid w:val="0034354A"/>
    <w:rsid w:val="00344D42"/>
    <w:rsid w:val="003506BB"/>
    <w:rsid w:val="00350774"/>
    <w:rsid w:val="00350EE6"/>
    <w:rsid w:val="00363A62"/>
    <w:rsid w:val="003646BD"/>
    <w:rsid w:val="00367829"/>
    <w:rsid w:val="00367BEB"/>
    <w:rsid w:val="00367E54"/>
    <w:rsid w:val="003708EA"/>
    <w:rsid w:val="00370A93"/>
    <w:rsid w:val="00370BD8"/>
    <w:rsid w:val="00370BF3"/>
    <w:rsid w:val="00372372"/>
    <w:rsid w:val="00373C20"/>
    <w:rsid w:val="0037411A"/>
    <w:rsid w:val="0037570C"/>
    <w:rsid w:val="003772F7"/>
    <w:rsid w:val="00384030"/>
    <w:rsid w:val="0038405D"/>
    <w:rsid w:val="00384147"/>
    <w:rsid w:val="00387FBC"/>
    <w:rsid w:val="00391C42"/>
    <w:rsid w:val="0039232D"/>
    <w:rsid w:val="00393432"/>
    <w:rsid w:val="00396C83"/>
    <w:rsid w:val="00397614"/>
    <w:rsid w:val="003A11AA"/>
    <w:rsid w:val="003A1D26"/>
    <w:rsid w:val="003A28AD"/>
    <w:rsid w:val="003A29F0"/>
    <w:rsid w:val="003A3235"/>
    <w:rsid w:val="003B0F03"/>
    <w:rsid w:val="003B1BB5"/>
    <w:rsid w:val="003B234F"/>
    <w:rsid w:val="003B3E4A"/>
    <w:rsid w:val="003B455B"/>
    <w:rsid w:val="003B4944"/>
    <w:rsid w:val="003B6F20"/>
    <w:rsid w:val="003B7298"/>
    <w:rsid w:val="003B7576"/>
    <w:rsid w:val="003C0022"/>
    <w:rsid w:val="003C29EE"/>
    <w:rsid w:val="003C465A"/>
    <w:rsid w:val="003D144A"/>
    <w:rsid w:val="003D48F2"/>
    <w:rsid w:val="003D5D25"/>
    <w:rsid w:val="003D6B12"/>
    <w:rsid w:val="003D73E8"/>
    <w:rsid w:val="003D77A3"/>
    <w:rsid w:val="003E034A"/>
    <w:rsid w:val="003E0F02"/>
    <w:rsid w:val="003E358B"/>
    <w:rsid w:val="003E371E"/>
    <w:rsid w:val="003E480B"/>
    <w:rsid w:val="003E4C2B"/>
    <w:rsid w:val="003E5D91"/>
    <w:rsid w:val="003E650E"/>
    <w:rsid w:val="003E7B94"/>
    <w:rsid w:val="003F0666"/>
    <w:rsid w:val="003F2311"/>
    <w:rsid w:val="003F2DBA"/>
    <w:rsid w:val="00400095"/>
    <w:rsid w:val="004034EB"/>
    <w:rsid w:val="00404FFE"/>
    <w:rsid w:val="004053A1"/>
    <w:rsid w:val="004134ED"/>
    <w:rsid w:val="004139CB"/>
    <w:rsid w:val="00414970"/>
    <w:rsid w:val="00416807"/>
    <w:rsid w:val="00416ABA"/>
    <w:rsid w:val="004214D0"/>
    <w:rsid w:val="0042189D"/>
    <w:rsid w:val="00423BBA"/>
    <w:rsid w:val="0042712E"/>
    <w:rsid w:val="00427171"/>
    <w:rsid w:val="00427AF8"/>
    <w:rsid w:val="0043020E"/>
    <w:rsid w:val="00432BDC"/>
    <w:rsid w:val="00432F08"/>
    <w:rsid w:val="00433822"/>
    <w:rsid w:val="0043448F"/>
    <w:rsid w:val="00435FD9"/>
    <w:rsid w:val="0043670C"/>
    <w:rsid w:val="0044515C"/>
    <w:rsid w:val="00446C30"/>
    <w:rsid w:val="00450181"/>
    <w:rsid w:val="004502A5"/>
    <w:rsid w:val="004515D6"/>
    <w:rsid w:val="00452E65"/>
    <w:rsid w:val="00453B53"/>
    <w:rsid w:val="00453F5B"/>
    <w:rsid w:val="004563D8"/>
    <w:rsid w:val="00461B20"/>
    <w:rsid w:val="0046539E"/>
    <w:rsid w:val="004665A6"/>
    <w:rsid w:val="00474007"/>
    <w:rsid w:val="00475C9B"/>
    <w:rsid w:val="00476F43"/>
    <w:rsid w:val="00477FBF"/>
    <w:rsid w:val="004814A0"/>
    <w:rsid w:val="004814EB"/>
    <w:rsid w:val="004823D8"/>
    <w:rsid w:val="00482875"/>
    <w:rsid w:val="0048316C"/>
    <w:rsid w:val="00483E42"/>
    <w:rsid w:val="00485985"/>
    <w:rsid w:val="00486636"/>
    <w:rsid w:val="00486AE3"/>
    <w:rsid w:val="004871C4"/>
    <w:rsid w:val="00491B23"/>
    <w:rsid w:val="00491BBD"/>
    <w:rsid w:val="0049306B"/>
    <w:rsid w:val="00495FDF"/>
    <w:rsid w:val="004A1A83"/>
    <w:rsid w:val="004A1EFB"/>
    <w:rsid w:val="004A2647"/>
    <w:rsid w:val="004A27F5"/>
    <w:rsid w:val="004A2C1B"/>
    <w:rsid w:val="004A4340"/>
    <w:rsid w:val="004A5C0F"/>
    <w:rsid w:val="004A6463"/>
    <w:rsid w:val="004B062E"/>
    <w:rsid w:val="004B76B7"/>
    <w:rsid w:val="004C4CBF"/>
    <w:rsid w:val="004C6529"/>
    <w:rsid w:val="004C666D"/>
    <w:rsid w:val="004C6BA5"/>
    <w:rsid w:val="004C70B8"/>
    <w:rsid w:val="004D00E7"/>
    <w:rsid w:val="004D1015"/>
    <w:rsid w:val="004D1375"/>
    <w:rsid w:val="004D3186"/>
    <w:rsid w:val="004D3BFD"/>
    <w:rsid w:val="004D4697"/>
    <w:rsid w:val="004D6D6F"/>
    <w:rsid w:val="004D7571"/>
    <w:rsid w:val="004D7BF5"/>
    <w:rsid w:val="004E0161"/>
    <w:rsid w:val="004F1490"/>
    <w:rsid w:val="004F5016"/>
    <w:rsid w:val="004F6283"/>
    <w:rsid w:val="004F66BF"/>
    <w:rsid w:val="004F6865"/>
    <w:rsid w:val="004F7B78"/>
    <w:rsid w:val="004F7F8D"/>
    <w:rsid w:val="00503372"/>
    <w:rsid w:val="00507013"/>
    <w:rsid w:val="00511237"/>
    <w:rsid w:val="0051188E"/>
    <w:rsid w:val="00513EC4"/>
    <w:rsid w:val="00520C16"/>
    <w:rsid w:val="00521A16"/>
    <w:rsid w:val="005262F8"/>
    <w:rsid w:val="00527395"/>
    <w:rsid w:val="00527855"/>
    <w:rsid w:val="00527E05"/>
    <w:rsid w:val="00530A81"/>
    <w:rsid w:val="00530A93"/>
    <w:rsid w:val="00531783"/>
    <w:rsid w:val="00532A57"/>
    <w:rsid w:val="00534331"/>
    <w:rsid w:val="00535B25"/>
    <w:rsid w:val="00544024"/>
    <w:rsid w:val="00544169"/>
    <w:rsid w:val="00547FDF"/>
    <w:rsid w:val="00550EAB"/>
    <w:rsid w:val="00551117"/>
    <w:rsid w:val="005513C5"/>
    <w:rsid w:val="00552668"/>
    <w:rsid w:val="00554E4A"/>
    <w:rsid w:val="0055732F"/>
    <w:rsid w:val="00562B2A"/>
    <w:rsid w:val="00562B9B"/>
    <w:rsid w:val="00562E5C"/>
    <w:rsid w:val="005666CA"/>
    <w:rsid w:val="00570324"/>
    <w:rsid w:val="0057043F"/>
    <w:rsid w:val="00571FBF"/>
    <w:rsid w:val="00572322"/>
    <w:rsid w:val="00572EE9"/>
    <w:rsid w:val="005735DA"/>
    <w:rsid w:val="00573A88"/>
    <w:rsid w:val="00574278"/>
    <w:rsid w:val="0057530E"/>
    <w:rsid w:val="00577027"/>
    <w:rsid w:val="00577F51"/>
    <w:rsid w:val="005818F6"/>
    <w:rsid w:val="00582C7F"/>
    <w:rsid w:val="00587518"/>
    <w:rsid w:val="0059155D"/>
    <w:rsid w:val="0059200E"/>
    <w:rsid w:val="0059505F"/>
    <w:rsid w:val="005951E6"/>
    <w:rsid w:val="005971B8"/>
    <w:rsid w:val="005A4E95"/>
    <w:rsid w:val="005A5F3F"/>
    <w:rsid w:val="005B08A6"/>
    <w:rsid w:val="005B48B8"/>
    <w:rsid w:val="005C004F"/>
    <w:rsid w:val="005C595E"/>
    <w:rsid w:val="005D0A84"/>
    <w:rsid w:val="005D4547"/>
    <w:rsid w:val="005D713E"/>
    <w:rsid w:val="005D7BC1"/>
    <w:rsid w:val="005E0262"/>
    <w:rsid w:val="005E3E48"/>
    <w:rsid w:val="005E4520"/>
    <w:rsid w:val="005E49B7"/>
    <w:rsid w:val="005F19DE"/>
    <w:rsid w:val="005F4922"/>
    <w:rsid w:val="005F57D0"/>
    <w:rsid w:val="005F717B"/>
    <w:rsid w:val="0060316B"/>
    <w:rsid w:val="006037DC"/>
    <w:rsid w:val="00603E71"/>
    <w:rsid w:val="006058B3"/>
    <w:rsid w:val="0060634A"/>
    <w:rsid w:val="006123B5"/>
    <w:rsid w:val="00617039"/>
    <w:rsid w:val="00630E7E"/>
    <w:rsid w:val="0063264C"/>
    <w:rsid w:val="00637A50"/>
    <w:rsid w:val="00641BD4"/>
    <w:rsid w:val="006426A3"/>
    <w:rsid w:val="0064436E"/>
    <w:rsid w:val="006453FA"/>
    <w:rsid w:val="006502B5"/>
    <w:rsid w:val="0065039E"/>
    <w:rsid w:val="006507D5"/>
    <w:rsid w:val="00650E2F"/>
    <w:rsid w:val="00651107"/>
    <w:rsid w:val="006513DD"/>
    <w:rsid w:val="00651644"/>
    <w:rsid w:val="00651E01"/>
    <w:rsid w:val="00653924"/>
    <w:rsid w:val="00653D72"/>
    <w:rsid w:val="0065458B"/>
    <w:rsid w:val="006550EA"/>
    <w:rsid w:val="006552C2"/>
    <w:rsid w:val="00655466"/>
    <w:rsid w:val="0065571A"/>
    <w:rsid w:val="00660073"/>
    <w:rsid w:val="00660A4A"/>
    <w:rsid w:val="00660BE5"/>
    <w:rsid w:val="006624E6"/>
    <w:rsid w:val="00662955"/>
    <w:rsid w:val="006652BA"/>
    <w:rsid w:val="0066606A"/>
    <w:rsid w:val="00666B46"/>
    <w:rsid w:val="00667C80"/>
    <w:rsid w:val="00667CC3"/>
    <w:rsid w:val="00667CDC"/>
    <w:rsid w:val="00670546"/>
    <w:rsid w:val="00670EAA"/>
    <w:rsid w:val="006713DA"/>
    <w:rsid w:val="00671F95"/>
    <w:rsid w:val="00672423"/>
    <w:rsid w:val="00674832"/>
    <w:rsid w:val="00674EB6"/>
    <w:rsid w:val="00675665"/>
    <w:rsid w:val="0067587A"/>
    <w:rsid w:val="0067681C"/>
    <w:rsid w:val="0068239F"/>
    <w:rsid w:val="00686239"/>
    <w:rsid w:val="0068666D"/>
    <w:rsid w:val="0068786A"/>
    <w:rsid w:val="00690F0E"/>
    <w:rsid w:val="0069171B"/>
    <w:rsid w:val="00693656"/>
    <w:rsid w:val="00693C08"/>
    <w:rsid w:val="006955D5"/>
    <w:rsid w:val="006A01FA"/>
    <w:rsid w:val="006A10FC"/>
    <w:rsid w:val="006A211A"/>
    <w:rsid w:val="006A7BB4"/>
    <w:rsid w:val="006B1334"/>
    <w:rsid w:val="006B20D6"/>
    <w:rsid w:val="006B341E"/>
    <w:rsid w:val="006B3A71"/>
    <w:rsid w:val="006B3E9E"/>
    <w:rsid w:val="006B6404"/>
    <w:rsid w:val="006B6F24"/>
    <w:rsid w:val="006B7325"/>
    <w:rsid w:val="006B7AC2"/>
    <w:rsid w:val="006B7B16"/>
    <w:rsid w:val="006B7BB4"/>
    <w:rsid w:val="006C0749"/>
    <w:rsid w:val="006C101A"/>
    <w:rsid w:val="006C109E"/>
    <w:rsid w:val="006C408A"/>
    <w:rsid w:val="006C4E76"/>
    <w:rsid w:val="006C751B"/>
    <w:rsid w:val="006D0531"/>
    <w:rsid w:val="006D1324"/>
    <w:rsid w:val="006D57B2"/>
    <w:rsid w:val="006D791D"/>
    <w:rsid w:val="006E085A"/>
    <w:rsid w:val="006E1199"/>
    <w:rsid w:val="006E1B5A"/>
    <w:rsid w:val="006E236A"/>
    <w:rsid w:val="006E26F4"/>
    <w:rsid w:val="006E3F80"/>
    <w:rsid w:val="006E481B"/>
    <w:rsid w:val="006E53D1"/>
    <w:rsid w:val="006E7048"/>
    <w:rsid w:val="006E73BB"/>
    <w:rsid w:val="006F277A"/>
    <w:rsid w:val="006F2C3B"/>
    <w:rsid w:val="006F6254"/>
    <w:rsid w:val="0070152F"/>
    <w:rsid w:val="00702EA6"/>
    <w:rsid w:val="00707279"/>
    <w:rsid w:val="00707517"/>
    <w:rsid w:val="00707B8C"/>
    <w:rsid w:val="007107BE"/>
    <w:rsid w:val="0071094C"/>
    <w:rsid w:val="00714787"/>
    <w:rsid w:val="00714BEC"/>
    <w:rsid w:val="00721682"/>
    <w:rsid w:val="00721C3E"/>
    <w:rsid w:val="0072626E"/>
    <w:rsid w:val="0073027D"/>
    <w:rsid w:val="00730C67"/>
    <w:rsid w:val="00731BCC"/>
    <w:rsid w:val="00732931"/>
    <w:rsid w:val="00734BDC"/>
    <w:rsid w:val="00735422"/>
    <w:rsid w:val="00736DDD"/>
    <w:rsid w:val="00741D8E"/>
    <w:rsid w:val="00742DA8"/>
    <w:rsid w:val="00744F64"/>
    <w:rsid w:val="00745E52"/>
    <w:rsid w:val="00746699"/>
    <w:rsid w:val="00751BD7"/>
    <w:rsid w:val="00755DCE"/>
    <w:rsid w:val="007566AD"/>
    <w:rsid w:val="00761DA4"/>
    <w:rsid w:val="00764FA2"/>
    <w:rsid w:val="007665E7"/>
    <w:rsid w:val="00767C63"/>
    <w:rsid w:val="00770560"/>
    <w:rsid w:val="00771F58"/>
    <w:rsid w:val="007728E0"/>
    <w:rsid w:val="00773968"/>
    <w:rsid w:val="007741A3"/>
    <w:rsid w:val="007741BB"/>
    <w:rsid w:val="007743FD"/>
    <w:rsid w:val="007772A7"/>
    <w:rsid w:val="007809FD"/>
    <w:rsid w:val="007827A6"/>
    <w:rsid w:val="0078461B"/>
    <w:rsid w:val="00787587"/>
    <w:rsid w:val="00790B59"/>
    <w:rsid w:val="00790C89"/>
    <w:rsid w:val="007919D5"/>
    <w:rsid w:val="0079247A"/>
    <w:rsid w:val="00792E3B"/>
    <w:rsid w:val="00793C4E"/>
    <w:rsid w:val="0079445F"/>
    <w:rsid w:val="00795151"/>
    <w:rsid w:val="00797DED"/>
    <w:rsid w:val="007A00DB"/>
    <w:rsid w:val="007A010C"/>
    <w:rsid w:val="007A0174"/>
    <w:rsid w:val="007A27CD"/>
    <w:rsid w:val="007A38BA"/>
    <w:rsid w:val="007A5316"/>
    <w:rsid w:val="007A5EFB"/>
    <w:rsid w:val="007A63F7"/>
    <w:rsid w:val="007A7090"/>
    <w:rsid w:val="007A793F"/>
    <w:rsid w:val="007B1A59"/>
    <w:rsid w:val="007B252D"/>
    <w:rsid w:val="007B312C"/>
    <w:rsid w:val="007B3D67"/>
    <w:rsid w:val="007B4D66"/>
    <w:rsid w:val="007B6E31"/>
    <w:rsid w:val="007C12F2"/>
    <w:rsid w:val="007C1821"/>
    <w:rsid w:val="007C19F1"/>
    <w:rsid w:val="007C238F"/>
    <w:rsid w:val="007C35C3"/>
    <w:rsid w:val="007C37F3"/>
    <w:rsid w:val="007C49B4"/>
    <w:rsid w:val="007D3332"/>
    <w:rsid w:val="007D34DD"/>
    <w:rsid w:val="007D36AF"/>
    <w:rsid w:val="007D44DF"/>
    <w:rsid w:val="007D49AB"/>
    <w:rsid w:val="007D4C4C"/>
    <w:rsid w:val="007D6871"/>
    <w:rsid w:val="007E0BCA"/>
    <w:rsid w:val="007E1C24"/>
    <w:rsid w:val="007E79DB"/>
    <w:rsid w:val="007F1AB5"/>
    <w:rsid w:val="007F32F5"/>
    <w:rsid w:val="007F4731"/>
    <w:rsid w:val="007F587B"/>
    <w:rsid w:val="007F7DB2"/>
    <w:rsid w:val="0080007C"/>
    <w:rsid w:val="008000E8"/>
    <w:rsid w:val="0080127F"/>
    <w:rsid w:val="008018E6"/>
    <w:rsid w:val="008021BA"/>
    <w:rsid w:val="00803727"/>
    <w:rsid w:val="00803FCD"/>
    <w:rsid w:val="00804408"/>
    <w:rsid w:val="00805CB8"/>
    <w:rsid w:val="00805F0D"/>
    <w:rsid w:val="008065F7"/>
    <w:rsid w:val="00806629"/>
    <w:rsid w:val="0081047D"/>
    <w:rsid w:val="0081314E"/>
    <w:rsid w:val="00813DEC"/>
    <w:rsid w:val="0081424F"/>
    <w:rsid w:val="00814EED"/>
    <w:rsid w:val="0081514A"/>
    <w:rsid w:val="008157E0"/>
    <w:rsid w:val="00815B3C"/>
    <w:rsid w:val="00817DF6"/>
    <w:rsid w:val="00822BC4"/>
    <w:rsid w:val="00822D96"/>
    <w:rsid w:val="008248B8"/>
    <w:rsid w:val="0082490D"/>
    <w:rsid w:val="0082493F"/>
    <w:rsid w:val="00826760"/>
    <w:rsid w:val="00827904"/>
    <w:rsid w:val="00832D28"/>
    <w:rsid w:val="00833ED2"/>
    <w:rsid w:val="00836C2F"/>
    <w:rsid w:val="0083796F"/>
    <w:rsid w:val="00840A80"/>
    <w:rsid w:val="008414A9"/>
    <w:rsid w:val="00841606"/>
    <w:rsid w:val="00843059"/>
    <w:rsid w:val="00843C86"/>
    <w:rsid w:val="008533AE"/>
    <w:rsid w:val="00853715"/>
    <w:rsid w:val="00853CD3"/>
    <w:rsid w:val="00855167"/>
    <w:rsid w:val="00855465"/>
    <w:rsid w:val="00857959"/>
    <w:rsid w:val="00857C72"/>
    <w:rsid w:val="00862FED"/>
    <w:rsid w:val="0086372C"/>
    <w:rsid w:val="00864556"/>
    <w:rsid w:val="00864696"/>
    <w:rsid w:val="008648C5"/>
    <w:rsid w:val="0086656D"/>
    <w:rsid w:val="00870A49"/>
    <w:rsid w:val="0087158B"/>
    <w:rsid w:val="00873589"/>
    <w:rsid w:val="0088051E"/>
    <w:rsid w:val="0088250D"/>
    <w:rsid w:val="00882E75"/>
    <w:rsid w:val="00887457"/>
    <w:rsid w:val="0089285B"/>
    <w:rsid w:val="00895407"/>
    <w:rsid w:val="00896D5E"/>
    <w:rsid w:val="008A26E3"/>
    <w:rsid w:val="008A326D"/>
    <w:rsid w:val="008A3B5F"/>
    <w:rsid w:val="008A689B"/>
    <w:rsid w:val="008B01BE"/>
    <w:rsid w:val="008B03A2"/>
    <w:rsid w:val="008B3954"/>
    <w:rsid w:val="008B3B2C"/>
    <w:rsid w:val="008B4DF9"/>
    <w:rsid w:val="008B6C1E"/>
    <w:rsid w:val="008C3E6A"/>
    <w:rsid w:val="008C54C7"/>
    <w:rsid w:val="008C5941"/>
    <w:rsid w:val="008C62C9"/>
    <w:rsid w:val="008C7A20"/>
    <w:rsid w:val="008D18DD"/>
    <w:rsid w:val="008D1D0E"/>
    <w:rsid w:val="008D686F"/>
    <w:rsid w:val="008D6965"/>
    <w:rsid w:val="008D73DF"/>
    <w:rsid w:val="008D7C08"/>
    <w:rsid w:val="008D7E61"/>
    <w:rsid w:val="008E5027"/>
    <w:rsid w:val="008E5D92"/>
    <w:rsid w:val="008E6B4F"/>
    <w:rsid w:val="008F18A4"/>
    <w:rsid w:val="008F3715"/>
    <w:rsid w:val="008F397F"/>
    <w:rsid w:val="008F66DE"/>
    <w:rsid w:val="008F68A8"/>
    <w:rsid w:val="008F7E49"/>
    <w:rsid w:val="009010D0"/>
    <w:rsid w:val="00904ACA"/>
    <w:rsid w:val="00905120"/>
    <w:rsid w:val="00905409"/>
    <w:rsid w:val="00905851"/>
    <w:rsid w:val="00905DDC"/>
    <w:rsid w:val="009100AA"/>
    <w:rsid w:val="009105F4"/>
    <w:rsid w:val="00911E0C"/>
    <w:rsid w:val="009124D5"/>
    <w:rsid w:val="00913532"/>
    <w:rsid w:val="00913F5E"/>
    <w:rsid w:val="00914818"/>
    <w:rsid w:val="00914E9B"/>
    <w:rsid w:val="00932369"/>
    <w:rsid w:val="00932AF6"/>
    <w:rsid w:val="00933166"/>
    <w:rsid w:val="0093515E"/>
    <w:rsid w:val="009366B2"/>
    <w:rsid w:val="009378C5"/>
    <w:rsid w:val="00937AB3"/>
    <w:rsid w:val="0094274D"/>
    <w:rsid w:val="0094325D"/>
    <w:rsid w:val="00943DFB"/>
    <w:rsid w:val="009442DA"/>
    <w:rsid w:val="00944A0B"/>
    <w:rsid w:val="0095140E"/>
    <w:rsid w:val="00953AAD"/>
    <w:rsid w:val="009554B4"/>
    <w:rsid w:val="00956D56"/>
    <w:rsid w:val="00957E4F"/>
    <w:rsid w:val="00960BE8"/>
    <w:rsid w:val="00961659"/>
    <w:rsid w:val="00961C94"/>
    <w:rsid w:val="009636C9"/>
    <w:rsid w:val="00963812"/>
    <w:rsid w:val="0096472F"/>
    <w:rsid w:val="0097109F"/>
    <w:rsid w:val="009730B2"/>
    <w:rsid w:val="00973F87"/>
    <w:rsid w:val="00977F77"/>
    <w:rsid w:val="00980330"/>
    <w:rsid w:val="0098543F"/>
    <w:rsid w:val="00986B71"/>
    <w:rsid w:val="009902BC"/>
    <w:rsid w:val="009A0186"/>
    <w:rsid w:val="009A16E9"/>
    <w:rsid w:val="009A359F"/>
    <w:rsid w:val="009A46C4"/>
    <w:rsid w:val="009A5A3B"/>
    <w:rsid w:val="009A642A"/>
    <w:rsid w:val="009B0160"/>
    <w:rsid w:val="009B1093"/>
    <w:rsid w:val="009B1F55"/>
    <w:rsid w:val="009B46EF"/>
    <w:rsid w:val="009B5237"/>
    <w:rsid w:val="009B74AD"/>
    <w:rsid w:val="009C4E8C"/>
    <w:rsid w:val="009C70EE"/>
    <w:rsid w:val="009D17FA"/>
    <w:rsid w:val="009D468E"/>
    <w:rsid w:val="009D5FAF"/>
    <w:rsid w:val="009D73B0"/>
    <w:rsid w:val="009E1126"/>
    <w:rsid w:val="009E2755"/>
    <w:rsid w:val="009F03A1"/>
    <w:rsid w:val="009F2A77"/>
    <w:rsid w:val="009F3133"/>
    <w:rsid w:val="009F320A"/>
    <w:rsid w:val="009F3735"/>
    <w:rsid w:val="009F7253"/>
    <w:rsid w:val="009F7859"/>
    <w:rsid w:val="009F7EDC"/>
    <w:rsid w:val="00A00EB6"/>
    <w:rsid w:val="00A017C3"/>
    <w:rsid w:val="00A03720"/>
    <w:rsid w:val="00A03BAB"/>
    <w:rsid w:val="00A04802"/>
    <w:rsid w:val="00A04D8E"/>
    <w:rsid w:val="00A05850"/>
    <w:rsid w:val="00A076B3"/>
    <w:rsid w:val="00A137D4"/>
    <w:rsid w:val="00A13D57"/>
    <w:rsid w:val="00A13D88"/>
    <w:rsid w:val="00A13F8E"/>
    <w:rsid w:val="00A1626F"/>
    <w:rsid w:val="00A16288"/>
    <w:rsid w:val="00A16A56"/>
    <w:rsid w:val="00A22583"/>
    <w:rsid w:val="00A2335A"/>
    <w:rsid w:val="00A272E0"/>
    <w:rsid w:val="00A3095C"/>
    <w:rsid w:val="00A31677"/>
    <w:rsid w:val="00A32BCF"/>
    <w:rsid w:val="00A349C5"/>
    <w:rsid w:val="00A34E97"/>
    <w:rsid w:val="00A3593D"/>
    <w:rsid w:val="00A455B5"/>
    <w:rsid w:val="00A47181"/>
    <w:rsid w:val="00A47621"/>
    <w:rsid w:val="00A516A3"/>
    <w:rsid w:val="00A54A6A"/>
    <w:rsid w:val="00A55CBC"/>
    <w:rsid w:val="00A566FF"/>
    <w:rsid w:val="00A56B79"/>
    <w:rsid w:val="00A605A6"/>
    <w:rsid w:val="00A65D13"/>
    <w:rsid w:val="00A662BC"/>
    <w:rsid w:val="00A66F95"/>
    <w:rsid w:val="00A673AB"/>
    <w:rsid w:val="00A72D1E"/>
    <w:rsid w:val="00A735E9"/>
    <w:rsid w:val="00A7466B"/>
    <w:rsid w:val="00A7532F"/>
    <w:rsid w:val="00A75B8A"/>
    <w:rsid w:val="00A77797"/>
    <w:rsid w:val="00A80B6B"/>
    <w:rsid w:val="00A83071"/>
    <w:rsid w:val="00A83F90"/>
    <w:rsid w:val="00A84924"/>
    <w:rsid w:val="00A85302"/>
    <w:rsid w:val="00A8759B"/>
    <w:rsid w:val="00A917BF"/>
    <w:rsid w:val="00A93A28"/>
    <w:rsid w:val="00A93AF6"/>
    <w:rsid w:val="00A93BDF"/>
    <w:rsid w:val="00A964F5"/>
    <w:rsid w:val="00A97314"/>
    <w:rsid w:val="00AA47E0"/>
    <w:rsid w:val="00AA4C2A"/>
    <w:rsid w:val="00AA590B"/>
    <w:rsid w:val="00AA5CA6"/>
    <w:rsid w:val="00AB0C2E"/>
    <w:rsid w:val="00AB0C88"/>
    <w:rsid w:val="00AB0FDE"/>
    <w:rsid w:val="00AB77DE"/>
    <w:rsid w:val="00AB7FC0"/>
    <w:rsid w:val="00AC240F"/>
    <w:rsid w:val="00AC6531"/>
    <w:rsid w:val="00AC66B1"/>
    <w:rsid w:val="00AC6FF1"/>
    <w:rsid w:val="00AD0495"/>
    <w:rsid w:val="00AD06BB"/>
    <w:rsid w:val="00AD3ED5"/>
    <w:rsid w:val="00AD4F74"/>
    <w:rsid w:val="00AD5EAA"/>
    <w:rsid w:val="00AD6FFD"/>
    <w:rsid w:val="00AE40D6"/>
    <w:rsid w:val="00AE690C"/>
    <w:rsid w:val="00AE7E07"/>
    <w:rsid w:val="00AF09F0"/>
    <w:rsid w:val="00AF1F76"/>
    <w:rsid w:val="00AF2D0B"/>
    <w:rsid w:val="00AF34C7"/>
    <w:rsid w:val="00AF46A3"/>
    <w:rsid w:val="00AF572A"/>
    <w:rsid w:val="00AF6394"/>
    <w:rsid w:val="00B0025F"/>
    <w:rsid w:val="00B10B24"/>
    <w:rsid w:val="00B11486"/>
    <w:rsid w:val="00B1213E"/>
    <w:rsid w:val="00B13257"/>
    <w:rsid w:val="00B13587"/>
    <w:rsid w:val="00B13CFE"/>
    <w:rsid w:val="00B14873"/>
    <w:rsid w:val="00B17331"/>
    <w:rsid w:val="00B200F8"/>
    <w:rsid w:val="00B2160D"/>
    <w:rsid w:val="00B23CD3"/>
    <w:rsid w:val="00B23E51"/>
    <w:rsid w:val="00B24977"/>
    <w:rsid w:val="00B26A66"/>
    <w:rsid w:val="00B30988"/>
    <w:rsid w:val="00B30F80"/>
    <w:rsid w:val="00B31711"/>
    <w:rsid w:val="00B31CA6"/>
    <w:rsid w:val="00B330C7"/>
    <w:rsid w:val="00B3369B"/>
    <w:rsid w:val="00B33C21"/>
    <w:rsid w:val="00B3438E"/>
    <w:rsid w:val="00B35055"/>
    <w:rsid w:val="00B36F98"/>
    <w:rsid w:val="00B4189F"/>
    <w:rsid w:val="00B42136"/>
    <w:rsid w:val="00B431EB"/>
    <w:rsid w:val="00B43A9A"/>
    <w:rsid w:val="00B44702"/>
    <w:rsid w:val="00B44B79"/>
    <w:rsid w:val="00B45613"/>
    <w:rsid w:val="00B475A7"/>
    <w:rsid w:val="00B506F8"/>
    <w:rsid w:val="00B52B83"/>
    <w:rsid w:val="00B54009"/>
    <w:rsid w:val="00B543E8"/>
    <w:rsid w:val="00B5731C"/>
    <w:rsid w:val="00B5748E"/>
    <w:rsid w:val="00B62ABD"/>
    <w:rsid w:val="00B63FFE"/>
    <w:rsid w:val="00B64BC1"/>
    <w:rsid w:val="00B65111"/>
    <w:rsid w:val="00B6515A"/>
    <w:rsid w:val="00B65B48"/>
    <w:rsid w:val="00B67F2B"/>
    <w:rsid w:val="00B76168"/>
    <w:rsid w:val="00B77FCF"/>
    <w:rsid w:val="00B800F9"/>
    <w:rsid w:val="00B80CB6"/>
    <w:rsid w:val="00B82376"/>
    <w:rsid w:val="00B86890"/>
    <w:rsid w:val="00B87A64"/>
    <w:rsid w:val="00B9112A"/>
    <w:rsid w:val="00B9487F"/>
    <w:rsid w:val="00B94BED"/>
    <w:rsid w:val="00B960FF"/>
    <w:rsid w:val="00B972D9"/>
    <w:rsid w:val="00B97D67"/>
    <w:rsid w:val="00BA0C19"/>
    <w:rsid w:val="00BA4C09"/>
    <w:rsid w:val="00BA7E9C"/>
    <w:rsid w:val="00BB0CC4"/>
    <w:rsid w:val="00BB26DD"/>
    <w:rsid w:val="00BB54B7"/>
    <w:rsid w:val="00BB5796"/>
    <w:rsid w:val="00BB5A6C"/>
    <w:rsid w:val="00BB7820"/>
    <w:rsid w:val="00BC187D"/>
    <w:rsid w:val="00BC3526"/>
    <w:rsid w:val="00BC3744"/>
    <w:rsid w:val="00BC3A49"/>
    <w:rsid w:val="00BC4DA3"/>
    <w:rsid w:val="00BC56F4"/>
    <w:rsid w:val="00BC5776"/>
    <w:rsid w:val="00BC657F"/>
    <w:rsid w:val="00BD194E"/>
    <w:rsid w:val="00BD52A6"/>
    <w:rsid w:val="00BD5CEC"/>
    <w:rsid w:val="00BD5FD7"/>
    <w:rsid w:val="00BE40FA"/>
    <w:rsid w:val="00BE4B9D"/>
    <w:rsid w:val="00BE4C2B"/>
    <w:rsid w:val="00BE589A"/>
    <w:rsid w:val="00BE5BE7"/>
    <w:rsid w:val="00BE796E"/>
    <w:rsid w:val="00BE7FCC"/>
    <w:rsid w:val="00BF0EF1"/>
    <w:rsid w:val="00BF58CB"/>
    <w:rsid w:val="00BF7A1B"/>
    <w:rsid w:val="00C0155E"/>
    <w:rsid w:val="00C02FE0"/>
    <w:rsid w:val="00C076DB"/>
    <w:rsid w:val="00C10649"/>
    <w:rsid w:val="00C1187B"/>
    <w:rsid w:val="00C14A11"/>
    <w:rsid w:val="00C14D41"/>
    <w:rsid w:val="00C15560"/>
    <w:rsid w:val="00C1577E"/>
    <w:rsid w:val="00C21603"/>
    <w:rsid w:val="00C233B6"/>
    <w:rsid w:val="00C2748E"/>
    <w:rsid w:val="00C31F1F"/>
    <w:rsid w:val="00C34AFB"/>
    <w:rsid w:val="00C34CC4"/>
    <w:rsid w:val="00C35EE2"/>
    <w:rsid w:val="00C414C7"/>
    <w:rsid w:val="00C43F1E"/>
    <w:rsid w:val="00C44914"/>
    <w:rsid w:val="00C45EE5"/>
    <w:rsid w:val="00C463A9"/>
    <w:rsid w:val="00C465E1"/>
    <w:rsid w:val="00C46EB2"/>
    <w:rsid w:val="00C51A39"/>
    <w:rsid w:val="00C54C2C"/>
    <w:rsid w:val="00C57BA4"/>
    <w:rsid w:val="00C57F7C"/>
    <w:rsid w:val="00C6011B"/>
    <w:rsid w:val="00C6038D"/>
    <w:rsid w:val="00C60E55"/>
    <w:rsid w:val="00C629D4"/>
    <w:rsid w:val="00C630AD"/>
    <w:rsid w:val="00C6361E"/>
    <w:rsid w:val="00C63C2C"/>
    <w:rsid w:val="00C63E2B"/>
    <w:rsid w:val="00C64090"/>
    <w:rsid w:val="00C66876"/>
    <w:rsid w:val="00C70EE6"/>
    <w:rsid w:val="00C71F16"/>
    <w:rsid w:val="00C72199"/>
    <w:rsid w:val="00C7496C"/>
    <w:rsid w:val="00C74E07"/>
    <w:rsid w:val="00C76871"/>
    <w:rsid w:val="00C76B6B"/>
    <w:rsid w:val="00C77867"/>
    <w:rsid w:val="00C779E4"/>
    <w:rsid w:val="00C874C5"/>
    <w:rsid w:val="00C87AE2"/>
    <w:rsid w:val="00C90070"/>
    <w:rsid w:val="00C90D12"/>
    <w:rsid w:val="00C916C5"/>
    <w:rsid w:val="00C92617"/>
    <w:rsid w:val="00C94851"/>
    <w:rsid w:val="00CA0FE3"/>
    <w:rsid w:val="00CA119B"/>
    <w:rsid w:val="00CA267B"/>
    <w:rsid w:val="00CA26BA"/>
    <w:rsid w:val="00CA2D61"/>
    <w:rsid w:val="00CA4BE9"/>
    <w:rsid w:val="00CA4F82"/>
    <w:rsid w:val="00CA6376"/>
    <w:rsid w:val="00CA6AC3"/>
    <w:rsid w:val="00CA78AF"/>
    <w:rsid w:val="00CA7C2C"/>
    <w:rsid w:val="00CA7DBF"/>
    <w:rsid w:val="00CB2C31"/>
    <w:rsid w:val="00CB42CC"/>
    <w:rsid w:val="00CB594E"/>
    <w:rsid w:val="00CC0721"/>
    <w:rsid w:val="00CC309E"/>
    <w:rsid w:val="00CC532C"/>
    <w:rsid w:val="00CD2095"/>
    <w:rsid w:val="00CD22E9"/>
    <w:rsid w:val="00CD282A"/>
    <w:rsid w:val="00CD2921"/>
    <w:rsid w:val="00CD4916"/>
    <w:rsid w:val="00CD4B43"/>
    <w:rsid w:val="00CD4D46"/>
    <w:rsid w:val="00CD54CE"/>
    <w:rsid w:val="00CD5E0C"/>
    <w:rsid w:val="00CD7460"/>
    <w:rsid w:val="00CE0998"/>
    <w:rsid w:val="00CE09FC"/>
    <w:rsid w:val="00CE0B3F"/>
    <w:rsid w:val="00CE241D"/>
    <w:rsid w:val="00CE338F"/>
    <w:rsid w:val="00CE68E8"/>
    <w:rsid w:val="00CE7415"/>
    <w:rsid w:val="00CE7CB2"/>
    <w:rsid w:val="00CF14D7"/>
    <w:rsid w:val="00CF38D9"/>
    <w:rsid w:val="00CF56FD"/>
    <w:rsid w:val="00CF5A90"/>
    <w:rsid w:val="00D04B33"/>
    <w:rsid w:val="00D05E6A"/>
    <w:rsid w:val="00D10413"/>
    <w:rsid w:val="00D12478"/>
    <w:rsid w:val="00D14806"/>
    <w:rsid w:val="00D15402"/>
    <w:rsid w:val="00D156A8"/>
    <w:rsid w:val="00D16A34"/>
    <w:rsid w:val="00D16ACE"/>
    <w:rsid w:val="00D16D0D"/>
    <w:rsid w:val="00D223FC"/>
    <w:rsid w:val="00D228D5"/>
    <w:rsid w:val="00D239F8"/>
    <w:rsid w:val="00D24C64"/>
    <w:rsid w:val="00D253F1"/>
    <w:rsid w:val="00D26BE7"/>
    <w:rsid w:val="00D279CB"/>
    <w:rsid w:val="00D27DBD"/>
    <w:rsid w:val="00D306C5"/>
    <w:rsid w:val="00D31BCD"/>
    <w:rsid w:val="00D32CF3"/>
    <w:rsid w:val="00D332FA"/>
    <w:rsid w:val="00D33A51"/>
    <w:rsid w:val="00D340E5"/>
    <w:rsid w:val="00D3420B"/>
    <w:rsid w:val="00D3426A"/>
    <w:rsid w:val="00D359E5"/>
    <w:rsid w:val="00D372E7"/>
    <w:rsid w:val="00D41FAC"/>
    <w:rsid w:val="00D42779"/>
    <w:rsid w:val="00D42C54"/>
    <w:rsid w:val="00D45147"/>
    <w:rsid w:val="00D47911"/>
    <w:rsid w:val="00D50105"/>
    <w:rsid w:val="00D549B3"/>
    <w:rsid w:val="00D55076"/>
    <w:rsid w:val="00D5643E"/>
    <w:rsid w:val="00D56F72"/>
    <w:rsid w:val="00D5747B"/>
    <w:rsid w:val="00D604A3"/>
    <w:rsid w:val="00D604FE"/>
    <w:rsid w:val="00D61616"/>
    <w:rsid w:val="00D618EB"/>
    <w:rsid w:val="00D61FDE"/>
    <w:rsid w:val="00D62138"/>
    <w:rsid w:val="00D63DE2"/>
    <w:rsid w:val="00D645C2"/>
    <w:rsid w:val="00D66A4E"/>
    <w:rsid w:val="00D71030"/>
    <w:rsid w:val="00D71497"/>
    <w:rsid w:val="00D718F2"/>
    <w:rsid w:val="00D73EB7"/>
    <w:rsid w:val="00D74E6B"/>
    <w:rsid w:val="00D77288"/>
    <w:rsid w:val="00D83C8B"/>
    <w:rsid w:val="00D9331A"/>
    <w:rsid w:val="00D9400D"/>
    <w:rsid w:val="00D94BC3"/>
    <w:rsid w:val="00D95CFE"/>
    <w:rsid w:val="00D96BDA"/>
    <w:rsid w:val="00D9787B"/>
    <w:rsid w:val="00DA0787"/>
    <w:rsid w:val="00DA0E92"/>
    <w:rsid w:val="00DA3A5F"/>
    <w:rsid w:val="00DA4054"/>
    <w:rsid w:val="00DA4C04"/>
    <w:rsid w:val="00DB0C60"/>
    <w:rsid w:val="00DB1C97"/>
    <w:rsid w:val="00DB3063"/>
    <w:rsid w:val="00DB32D1"/>
    <w:rsid w:val="00DB6A4E"/>
    <w:rsid w:val="00DB6C88"/>
    <w:rsid w:val="00DB7438"/>
    <w:rsid w:val="00DB7AA5"/>
    <w:rsid w:val="00DC0F31"/>
    <w:rsid w:val="00DC2CE0"/>
    <w:rsid w:val="00DC4528"/>
    <w:rsid w:val="00DC4739"/>
    <w:rsid w:val="00DC6375"/>
    <w:rsid w:val="00DD11CA"/>
    <w:rsid w:val="00DD25EB"/>
    <w:rsid w:val="00DD2F07"/>
    <w:rsid w:val="00DD4F95"/>
    <w:rsid w:val="00DD4FCC"/>
    <w:rsid w:val="00DE1627"/>
    <w:rsid w:val="00DE2823"/>
    <w:rsid w:val="00DE3629"/>
    <w:rsid w:val="00DE46D9"/>
    <w:rsid w:val="00DF0255"/>
    <w:rsid w:val="00DF0E5F"/>
    <w:rsid w:val="00DF265D"/>
    <w:rsid w:val="00DF4C21"/>
    <w:rsid w:val="00DF5392"/>
    <w:rsid w:val="00DF63CB"/>
    <w:rsid w:val="00DF70FD"/>
    <w:rsid w:val="00DF7CE8"/>
    <w:rsid w:val="00E02667"/>
    <w:rsid w:val="00E11346"/>
    <w:rsid w:val="00E1380E"/>
    <w:rsid w:val="00E13C57"/>
    <w:rsid w:val="00E1626B"/>
    <w:rsid w:val="00E223AF"/>
    <w:rsid w:val="00E23566"/>
    <w:rsid w:val="00E25515"/>
    <w:rsid w:val="00E26B14"/>
    <w:rsid w:val="00E30A5E"/>
    <w:rsid w:val="00E31DC8"/>
    <w:rsid w:val="00E31EF1"/>
    <w:rsid w:val="00E33870"/>
    <w:rsid w:val="00E35398"/>
    <w:rsid w:val="00E36C07"/>
    <w:rsid w:val="00E371B0"/>
    <w:rsid w:val="00E3758B"/>
    <w:rsid w:val="00E40ADF"/>
    <w:rsid w:val="00E43B67"/>
    <w:rsid w:val="00E44186"/>
    <w:rsid w:val="00E44EC6"/>
    <w:rsid w:val="00E4758A"/>
    <w:rsid w:val="00E47E85"/>
    <w:rsid w:val="00E50424"/>
    <w:rsid w:val="00E5093E"/>
    <w:rsid w:val="00E509F5"/>
    <w:rsid w:val="00E50F73"/>
    <w:rsid w:val="00E5183B"/>
    <w:rsid w:val="00E51E09"/>
    <w:rsid w:val="00E54280"/>
    <w:rsid w:val="00E55E0B"/>
    <w:rsid w:val="00E6033D"/>
    <w:rsid w:val="00E613FA"/>
    <w:rsid w:val="00E617FD"/>
    <w:rsid w:val="00E6298F"/>
    <w:rsid w:val="00E63672"/>
    <w:rsid w:val="00E646A1"/>
    <w:rsid w:val="00E674CF"/>
    <w:rsid w:val="00E71D47"/>
    <w:rsid w:val="00E72815"/>
    <w:rsid w:val="00E816E3"/>
    <w:rsid w:val="00E82483"/>
    <w:rsid w:val="00E83513"/>
    <w:rsid w:val="00E84B69"/>
    <w:rsid w:val="00E86FDA"/>
    <w:rsid w:val="00E91F5B"/>
    <w:rsid w:val="00E923D7"/>
    <w:rsid w:val="00E9254B"/>
    <w:rsid w:val="00E94934"/>
    <w:rsid w:val="00E94BE3"/>
    <w:rsid w:val="00E95479"/>
    <w:rsid w:val="00E9559C"/>
    <w:rsid w:val="00E95983"/>
    <w:rsid w:val="00E960A5"/>
    <w:rsid w:val="00E96BE6"/>
    <w:rsid w:val="00EA0B88"/>
    <w:rsid w:val="00EA3C97"/>
    <w:rsid w:val="00EA4884"/>
    <w:rsid w:val="00EA4C70"/>
    <w:rsid w:val="00EA5BAD"/>
    <w:rsid w:val="00EA68F1"/>
    <w:rsid w:val="00EA70D7"/>
    <w:rsid w:val="00EB065D"/>
    <w:rsid w:val="00EC0F6F"/>
    <w:rsid w:val="00EC2D66"/>
    <w:rsid w:val="00EC2DA6"/>
    <w:rsid w:val="00EC3D8D"/>
    <w:rsid w:val="00EC474A"/>
    <w:rsid w:val="00EC6107"/>
    <w:rsid w:val="00EC715E"/>
    <w:rsid w:val="00ED18D4"/>
    <w:rsid w:val="00ED1988"/>
    <w:rsid w:val="00ED2ACF"/>
    <w:rsid w:val="00ED3755"/>
    <w:rsid w:val="00ED3CD8"/>
    <w:rsid w:val="00ED6373"/>
    <w:rsid w:val="00ED6D8B"/>
    <w:rsid w:val="00ED7897"/>
    <w:rsid w:val="00EE0F51"/>
    <w:rsid w:val="00EE11F8"/>
    <w:rsid w:val="00EE15DC"/>
    <w:rsid w:val="00EE2367"/>
    <w:rsid w:val="00EE2431"/>
    <w:rsid w:val="00EE4FC9"/>
    <w:rsid w:val="00EE67C4"/>
    <w:rsid w:val="00EE68E4"/>
    <w:rsid w:val="00EF236C"/>
    <w:rsid w:val="00EF36DE"/>
    <w:rsid w:val="00EF56B6"/>
    <w:rsid w:val="00EF7297"/>
    <w:rsid w:val="00EF72F3"/>
    <w:rsid w:val="00F01EE9"/>
    <w:rsid w:val="00F02394"/>
    <w:rsid w:val="00F045E9"/>
    <w:rsid w:val="00F0676F"/>
    <w:rsid w:val="00F10ED6"/>
    <w:rsid w:val="00F117CE"/>
    <w:rsid w:val="00F119E1"/>
    <w:rsid w:val="00F149E8"/>
    <w:rsid w:val="00F16681"/>
    <w:rsid w:val="00F1698E"/>
    <w:rsid w:val="00F16DF6"/>
    <w:rsid w:val="00F22F9F"/>
    <w:rsid w:val="00F23E68"/>
    <w:rsid w:val="00F243A5"/>
    <w:rsid w:val="00F24546"/>
    <w:rsid w:val="00F27694"/>
    <w:rsid w:val="00F27F25"/>
    <w:rsid w:val="00F309C3"/>
    <w:rsid w:val="00F32241"/>
    <w:rsid w:val="00F34DFA"/>
    <w:rsid w:val="00F37A73"/>
    <w:rsid w:val="00F426F0"/>
    <w:rsid w:val="00F46011"/>
    <w:rsid w:val="00F461BA"/>
    <w:rsid w:val="00F4674E"/>
    <w:rsid w:val="00F47186"/>
    <w:rsid w:val="00F5128B"/>
    <w:rsid w:val="00F53231"/>
    <w:rsid w:val="00F55408"/>
    <w:rsid w:val="00F55903"/>
    <w:rsid w:val="00F5614E"/>
    <w:rsid w:val="00F56730"/>
    <w:rsid w:val="00F61D1C"/>
    <w:rsid w:val="00F62498"/>
    <w:rsid w:val="00F629BB"/>
    <w:rsid w:val="00F63748"/>
    <w:rsid w:val="00F640C4"/>
    <w:rsid w:val="00F67170"/>
    <w:rsid w:val="00F73FDA"/>
    <w:rsid w:val="00F741D9"/>
    <w:rsid w:val="00F7592B"/>
    <w:rsid w:val="00F77BDC"/>
    <w:rsid w:val="00F80979"/>
    <w:rsid w:val="00F80F04"/>
    <w:rsid w:val="00F81F0A"/>
    <w:rsid w:val="00F829E7"/>
    <w:rsid w:val="00F8361F"/>
    <w:rsid w:val="00F843DE"/>
    <w:rsid w:val="00F84CAA"/>
    <w:rsid w:val="00F85A15"/>
    <w:rsid w:val="00F90366"/>
    <w:rsid w:val="00F9098D"/>
    <w:rsid w:val="00F9171B"/>
    <w:rsid w:val="00F920E1"/>
    <w:rsid w:val="00F929F4"/>
    <w:rsid w:val="00F96D5C"/>
    <w:rsid w:val="00F970B5"/>
    <w:rsid w:val="00F97B57"/>
    <w:rsid w:val="00FA1881"/>
    <w:rsid w:val="00FA3075"/>
    <w:rsid w:val="00FA4382"/>
    <w:rsid w:val="00FB12B4"/>
    <w:rsid w:val="00FB2963"/>
    <w:rsid w:val="00FB2B94"/>
    <w:rsid w:val="00FB394E"/>
    <w:rsid w:val="00FB4D65"/>
    <w:rsid w:val="00FB78C3"/>
    <w:rsid w:val="00FB7C4E"/>
    <w:rsid w:val="00FC110A"/>
    <w:rsid w:val="00FC2542"/>
    <w:rsid w:val="00FC2AB0"/>
    <w:rsid w:val="00FC421C"/>
    <w:rsid w:val="00FC4750"/>
    <w:rsid w:val="00FC53E6"/>
    <w:rsid w:val="00FD0B7D"/>
    <w:rsid w:val="00FD3097"/>
    <w:rsid w:val="00FD63D5"/>
    <w:rsid w:val="00FD7BF2"/>
    <w:rsid w:val="00FD7DF9"/>
    <w:rsid w:val="00FD7F6B"/>
    <w:rsid w:val="00FE4091"/>
    <w:rsid w:val="00FE52A5"/>
    <w:rsid w:val="00FF0859"/>
    <w:rsid w:val="00FF19D5"/>
    <w:rsid w:val="00FF6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32015"/>
  <w15:chartTrackingRefBased/>
  <w15:docId w15:val="{C6A74B73-FAFF-468A-B147-942D46D9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652BA"/>
    <w:rPr>
      <w:sz w:val="16"/>
      <w:szCs w:val="16"/>
    </w:rPr>
  </w:style>
  <w:style w:type="paragraph" w:styleId="CommentText">
    <w:name w:val="annotation text"/>
    <w:basedOn w:val="Normal"/>
    <w:link w:val="CommentTextChar"/>
    <w:uiPriority w:val="99"/>
    <w:unhideWhenUsed/>
    <w:rsid w:val="006652BA"/>
    <w:pPr>
      <w:spacing w:line="240" w:lineRule="auto"/>
    </w:pPr>
    <w:rPr>
      <w:sz w:val="20"/>
      <w:szCs w:val="20"/>
    </w:rPr>
  </w:style>
  <w:style w:type="character" w:customStyle="1" w:styleId="CommentTextChar">
    <w:name w:val="Comment Text Char"/>
    <w:basedOn w:val="DefaultParagraphFont"/>
    <w:link w:val="CommentText"/>
    <w:uiPriority w:val="99"/>
    <w:rsid w:val="006652BA"/>
    <w:rPr>
      <w:sz w:val="20"/>
      <w:szCs w:val="20"/>
    </w:rPr>
  </w:style>
  <w:style w:type="paragraph" w:styleId="CommentSubject">
    <w:name w:val="annotation subject"/>
    <w:basedOn w:val="CommentText"/>
    <w:next w:val="CommentText"/>
    <w:link w:val="CommentSubjectChar"/>
    <w:uiPriority w:val="99"/>
    <w:semiHidden/>
    <w:unhideWhenUsed/>
    <w:rsid w:val="006652BA"/>
    <w:rPr>
      <w:b/>
      <w:bCs/>
    </w:rPr>
  </w:style>
  <w:style w:type="character" w:customStyle="1" w:styleId="CommentSubjectChar">
    <w:name w:val="Comment Subject Char"/>
    <w:basedOn w:val="CommentTextChar"/>
    <w:link w:val="CommentSubject"/>
    <w:uiPriority w:val="99"/>
    <w:semiHidden/>
    <w:rsid w:val="006652BA"/>
    <w:rPr>
      <w:b/>
      <w:bCs/>
      <w:sz w:val="20"/>
      <w:szCs w:val="20"/>
    </w:rPr>
  </w:style>
  <w:style w:type="paragraph" w:styleId="BalloonText">
    <w:name w:val="Balloon Text"/>
    <w:basedOn w:val="Normal"/>
    <w:link w:val="BalloonTextChar"/>
    <w:uiPriority w:val="99"/>
    <w:semiHidden/>
    <w:unhideWhenUsed/>
    <w:rsid w:val="00665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2BA"/>
    <w:rPr>
      <w:rFonts w:ascii="Segoe UI" w:hAnsi="Segoe UI" w:cs="Segoe UI"/>
      <w:sz w:val="18"/>
      <w:szCs w:val="18"/>
    </w:rPr>
  </w:style>
  <w:style w:type="paragraph" w:styleId="NoSpacing">
    <w:name w:val="No Spacing"/>
    <w:basedOn w:val="Normal"/>
    <w:uiPriority w:val="1"/>
    <w:qFormat/>
    <w:rsid w:val="00BB26DD"/>
    <w:pPr>
      <w:spacing w:after="0" w:line="480" w:lineRule="auto"/>
    </w:pPr>
    <w:rPr>
      <w:rFonts w:eastAsiaTheme="minorEastAsia" w:cs="Times New Roman"/>
      <w:sz w:val="24"/>
      <w:szCs w:val="32"/>
    </w:rPr>
  </w:style>
  <w:style w:type="character" w:customStyle="1" w:styleId="author">
    <w:name w:val="author"/>
    <w:basedOn w:val="DefaultParagraphFont"/>
    <w:rsid w:val="00D04B33"/>
  </w:style>
  <w:style w:type="character" w:customStyle="1" w:styleId="pubyear">
    <w:name w:val="pubyear"/>
    <w:basedOn w:val="DefaultParagraphFont"/>
    <w:rsid w:val="00D04B33"/>
  </w:style>
  <w:style w:type="character" w:customStyle="1" w:styleId="articletitle">
    <w:name w:val="articletitle"/>
    <w:basedOn w:val="DefaultParagraphFont"/>
    <w:rsid w:val="00D04B33"/>
  </w:style>
  <w:style w:type="character" w:styleId="Hyperlink">
    <w:name w:val="Hyperlink"/>
    <w:basedOn w:val="DefaultParagraphFont"/>
    <w:uiPriority w:val="99"/>
    <w:unhideWhenUsed/>
    <w:rsid w:val="00D04B33"/>
    <w:rPr>
      <w:color w:val="0563C1" w:themeColor="hyperlink"/>
      <w:u w:val="single"/>
    </w:rPr>
  </w:style>
  <w:style w:type="paragraph" w:styleId="Revision">
    <w:name w:val="Revision"/>
    <w:hidden/>
    <w:uiPriority w:val="99"/>
    <w:semiHidden/>
    <w:rsid w:val="00B800F9"/>
    <w:pPr>
      <w:spacing w:after="0" w:line="240" w:lineRule="auto"/>
    </w:pPr>
  </w:style>
  <w:style w:type="table" w:styleId="TableGrid">
    <w:name w:val="Table Grid"/>
    <w:basedOn w:val="TableNormal"/>
    <w:uiPriority w:val="39"/>
    <w:rsid w:val="005F7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76B6B"/>
    <w:rPr>
      <w:color w:val="808080"/>
    </w:rPr>
  </w:style>
  <w:style w:type="paragraph" w:styleId="FootnoteText">
    <w:name w:val="footnote text"/>
    <w:basedOn w:val="Normal"/>
    <w:link w:val="FootnoteTextChar"/>
    <w:uiPriority w:val="99"/>
    <w:semiHidden/>
    <w:unhideWhenUsed/>
    <w:rsid w:val="00741D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1D8E"/>
    <w:rPr>
      <w:sz w:val="20"/>
      <w:szCs w:val="20"/>
    </w:rPr>
  </w:style>
  <w:style w:type="character" w:styleId="FootnoteReference">
    <w:name w:val="footnote reference"/>
    <w:basedOn w:val="DefaultParagraphFont"/>
    <w:uiPriority w:val="99"/>
    <w:semiHidden/>
    <w:unhideWhenUsed/>
    <w:rsid w:val="00741D8E"/>
    <w:rPr>
      <w:vertAlign w:val="superscript"/>
    </w:rPr>
  </w:style>
  <w:style w:type="table" w:styleId="PlainTable1">
    <w:name w:val="Plain Table 1"/>
    <w:basedOn w:val="TableNormal"/>
    <w:uiPriority w:val="41"/>
    <w:rsid w:val="0031335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67587A"/>
    <w:pPr>
      <w:ind w:left="720"/>
      <w:contextualSpacing/>
    </w:pPr>
  </w:style>
  <w:style w:type="table" w:styleId="TableGridLight">
    <w:name w:val="Grid Table Light"/>
    <w:basedOn w:val="TableNormal"/>
    <w:uiPriority w:val="40"/>
    <w:rsid w:val="006C4E7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8D1D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B39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94E"/>
  </w:style>
  <w:style w:type="paragraph" w:styleId="Footer">
    <w:name w:val="footer"/>
    <w:basedOn w:val="Normal"/>
    <w:link w:val="FooterChar"/>
    <w:uiPriority w:val="99"/>
    <w:unhideWhenUsed/>
    <w:rsid w:val="00FB39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94E"/>
  </w:style>
  <w:style w:type="character" w:styleId="LineNumber">
    <w:name w:val="line number"/>
    <w:basedOn w:val="DefaultParagraphFont"/>
    <w:uiPriority w:val="99"/>
    <w:semiHidden/>
    <w:unhideWhenUsed/>
    <w:rsid w:val="00FB3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66806">
      <w:bodyDiv w:val="1"/>
      <w:marLeft w:val="0"/>
      <w:marRight w:val="0"/>
      <w:marTop w:val="0"/>
      <w:marBottom w:val="0"/>
      <w:divBdr>
        <w:top w:val="none" w:sz="0" w:space="0" w:color="auto"/>
        <w:left w:val="none" w:sz="0" w:space="0" w:color="auto"/>
        <w:bottom w:val="none" w:sz="0" w:space="0" w:color="auto"/>
        <w:right w:val="none" w:sz="0" w:space="0" w:color="auto"/>
      </w:divBdr>
    </w:div>
    <w:div w:id="459960790">
      <w:bodyDiv w:val="1"/>
      <w:marLeft w:val="0"/>
      <w:marRight w:val="0"/>
      <w:marTop w:val="0"/>
      <w:marBottom w:val="0"/>
      <w:divBdr>
        <w:top w:val="none" w:sz="0" w:space="0" w:color="auto"/>
        <w:left w:val="none" w:sz="0" w:space="0" w:color="auto"/>
        <w:bottom w:val="none" w:sz="0" w:space="0" w:color="auto"/>
        <w:right w:val="none" w:sz="0" w:space="0" w:color="auto"/>
      </w:divBdr>
    </w:div>
    <w:div w:id="855382515">
      <w:bodyDiv w:val="1"/>
      <w:marLeft w:val="0"/>
      <w:marRight w:val="0"/>
      <w:marTop w:val="0"/>
      <w:marBottom w:val="0"/>
      <w:divBdr>
        <w:top w:val="none" w:sz="0" w:space="0" w:color="auto"/>
        <w:left w:val="none" w:sz="0" w:space="0" w:color="auto"/>
        <w:bottom w:val="none" w:sz="0" w:space="0" w:color="auto"/>
        <w:right w:val="none" w:sz="0" w:space="0" w:color="auto"/>
      </w:divBdr>
    </w:div>
    <w:div w:id="1075709417">
      <w:bodyDiv w:val="1"/>
      <w:marLeft w:val="0"/>
      <w:marRight w:val="0"/>
      <w:marTop w:val="0"/>
      <w:marBottom w:val="0"/>
      <w:divBdr>
        <w:top w:val="none" w:sz="0" w:space="0" w:color="auto"/>
        <w:left w:val="none" w:sz="0" w:space="0" w:color="auto"/>
        <w:bottom w:val="none" w:sz="0" w:space="0" w:color="auto"/>
        <w:right w:val="none" w:sz="0" w:space="0" w:color="auto"/>
      </w:divBdr>
      <w:divsChild>
        <w:div w:id="1844975235">
          <w:marLeft w:val="0"/>
          <w:marRight w:val="0"/>
          <w:marTop w:val="0"/>
          <w:marBottom w:val="0"/>
          <w:divBdr>
            <w:top w:val="none" w:sz="0" w:space="0" w:color="auto"/>
            <w:left w:val="none" w:sz="0" w:space="0" w:color="auto"/>
            <w:bottom w:val="none" w:sz="0" w:space="0" w:color="auto"/>
            <w:right w:val="none" w:sz="0" w:space="0" w:color="auto"/>
          </w:divBdr>
        </w:div>
        <w:div w:id="905917111">
          <w:marLeft w:val="0"/>
          <w:marRight w:val="0"/>
          <w:marTop w:val="0"/>
          <w:marBottom w:val="0"/>
          <w:divBdr>
            <w:top w:val="none" w:sz="0" w:space="0" w:color="auto"/>
            <w:left w:val="none" w:sz="0" w:space="0" w:color="auto"/>
            <w:bottom w:val="none" w:sz="0" w:space="0" w:color="auto"/>
            <w:right w:val="none" w:sz="0" w:space="0" w:color="auto"/>
          </w:divBdr>
        </w:div>
      </w:divsChild>
    </w:div>
    <w:div w:id="139801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n.gov/content/dam/tn/twra/documents/birds/turkey_management_pl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david.londe@oksta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BA755-D99C-4215-ADCC-D6B2406DF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Pages>
  <Words>14900</Words>
  <Characters>84936</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Londe, Dave</dc:creator>
  <cp:keywords/>
  <dc:description/>
  <cp:lastModifiedBy>Londe, Dave</cp:lastModifiedBy>
  <cp:revision>12</cp:revision>
  <dcterms:created xsi:type="dcterms:W3CDTF">2022-07-26T20:58:00Z</dcterms:created>
  <dcterms:modified xsi:type="dcterms:W3CDTF">2022-11-22T03:42:00Z</dcterms:modified>
</cp:coreProperties>
</file>