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56ED9" w14:textId="1F5053C4" w:rsidR="00951450" w:rsidRPr="001F6685" w:rsidRDefault="7031E66A" w:rsidP="7031E66A">
      <w:pPr>
        <w:rPr>
          <w:rFonts w:asciiTheme="minorHAnsi" w:eastAsiaTheme="minorEastAsia" w:hAnsiTheme="minorHAnsi" w:cstheme="minorHAnsi"/>
        </w:rPr>
      </w:pPr>
      <w:r w:rsidRPr="001F6685">
        <w:rPr>
          <w:rFonts w:asciiTheme="minorHAnsi" w:eastAsiaTheme="minorEastAsia" w:hAnsiTheme="minorHAnsi" w:cstheme="minorHAnsi"/>
          <w:b/>
          <w:bCs/>
        </w:rPr>
        <w:t>Title</w:t>
      </w:r>
      <w:r w:rsidR="000E263F" w:rsidRPr="001F6685">
        <w:rPr>
          <w:rFonts w:asciiTheme="minorHAnsi" w:eastAsiaTheme="minorEastAsia" w:hAnsiTheme="minorHAnsi" w:cstheme="minorHAnsi"/>
        </w:rPr>
        <w:t xml:space="preserve">: </w:t>
      </w:r>
      <w:r w:rsidR="00B70567" w:rsidRPr="00B70567">
        <w:rPr>
          <w:rFonts w:asciiTheme="minorHAnsi" w:eastAsiaTheme="minorEastAsia" w:hAnsiTheme="minorHAnsi" w:cstheme="minorHAnsi"/>
          <w:i/>
          <w:iCs/>
        </w:rPr>
        <w:t>Strongyloides stercoralis</w:t>
      </w:r>
      <w:r w:rsidR="000E263F" w:rsidRPr="001F6685">
        <w:rPr>
          <w:rFonts w:asciiTheme="minorHAnsi" w:eastAsiaTheme="minorEastAsia" w:hAnsiTheme="minorHAnsi" w:cstheme="minorHAnsi"/>
        </w:rPr>
        <w:t xml:space="preserve">: </w:t>
      </w:r>
      <w:r w:rsidR="00136793">
        <w:rPr>
          <w:rFonts w:asciiTheme="minorHAnsi" w:eastAsiaTheme="minorEastAsia" w:hAnsiTheme="minorHAnsi" w:cstheme="minorHAnsi"/>
        </w:rPr>
        <w:t>U</w:t>
      </w:r>
      <w:r w:rsidR="000E263F" w:rsidRPr="001F6685">
        <w:rPr>
          <w:rFonts w:asciiTheme="minorHAnsi" w:eastAsiaTheme="minorEastAsia" w:hAnsiTheme="minorHAnsi" w:cstheme="minorHAnsi"/>
        </w:rPr>
        <w:t xml:space="preserve">ncommon </w:t>
      </w:r>
      <w:r w:rsidR="00F4163C">
        <w:rPr>
          <w:rFonts w:asciiTheme="minorHAnsi" w:eastAsiaTheme="minorEastAsia" w:hAnsiTheme="minorHAnsi" w:cstheme="minorHAnsi"/>
        </w:rPr>
        <w:t>yet not to be missed</w:t>
      </w:r>
      <w:r w:rsidR="000E263F" w:rsidRPr="001F6685">
        <w:rPr>
          <w:rFonts w:asciiTheme="minorHAnsi" w:eastAsiaTheme="minorEastAsia" w:hAnsiTheme="minorHAnsi" w:cstheme="minorHAnsi"/>
        </w:rPr>
        <w:t xml:space="preserve"> </w:t>
      </w:r>
      <w:r w:rsidR="00F4163C">
        <w:rPr>
          <w:rFonts w:asciiTheme="minorHAnsi" w:eastAsiaTheme="minorEastAsia" w:hAnsiTheme="minorHAnsi" w:cstheme="minorHAnsi"/>
        </w:rPr>
        <w:t>cause</w:t>
      </w:r>
      <w:r w:rsidR="00F4163C" w:rsidRPr="001F6685">
        <w:rPr>
          <w:rFonts w:asciiTheme="minorHAnsi" w:eastAsiaTheme="minorEastAsia" w:hAnsiTheme="minorHAnsi" w:cstheme="minorHAnsi"/>
        </w:rPr>
        <w:t xml:space="preserve"> </w:t>
      </w:r>
      <w:r w:rsidR="000E263F" w:rsidRPr="001F6685">
        <w:rPr>
          <w:rFonts w:asciiTheme="minorHAnsi" w:eastAsiaTheme="minorEastAsia" w:hAnsiTheme="minorHAnsi" w:cstheme="minorHAnsi"/>
        </w:rPr>
        <w:t xml:space="preserve">of eosinophilia </w:t>
      </w:r>
    </w:p>
    <w:p w14:paraId="6DAFD83F" w14:textId="0E07CE0B" w:rsidR="000E263F" w:rsidRPr="001F6685" w:rsidRDefault="000E263F" w:rsidP="7031E66A">
      <w:pPr>
        <w:rPr>
          <w:rFonts w:asciiTheme="minorHAnsi" w:eastAsiaTheme="minorEastAsia" w:hAnsiTheme="minorHAnsi" w:cstheme="minorHAnsi"/>
        </w:rPr>
      </w:pPr>
    </w:p>
    <w:p w14:paraId="49130C5C" w14:textId="08F812EB" w:rsidR="000E263F" w:rsidRPr="001F6685" w:rsidRDefault="0039049B" w:rsidP="000E263F">
      <w:pPr>
        <w:rPr>
          <w:rStyle w:val="eop"/>
          <w:rFonts w:asciiTheme="minorHAnsi" w:hAnsiTheme="minorHAnsi" w:cstheme="minorHAnsi"/>
          <w:color w:val="000000"/>
          <w:shd w:val="clear" w:color="auto" w:fill="FFFFFF"/>
        </w:rPr>
      </w:pPr>
      <w:r w:rsidRPr="001F6685">
        <w:rPr>
          <w:rStyle w:val="normaltextrun"/>
          <w:rFonts w:asciiTheme="minorHAnsi" w:hAnsiTheme="minorHAnsi" w:cstheme="minorHAnsi"/>
          <w:b/>
          <w:bCs/>
          <w:color w:val="000000"/>
          <w:shd w:val="clear" w:color="auto" w:fill="FFFFFF"/>
        </w:rPr>
        <w:t>Authors:</w:t>
      </w:r>
      <w:r w:rsidRPr="001F6685">
        <w:rPr>
          <w:rStyle w:val="normaltextrun"/>
          <w:rFonts w:asciiTheme="minorHAnsi" w:hAnsiTheme="minorHAnsi" w:cstheme="minorHAnsi"/>
          <w:color w:val="000000"/>
          <w:shd w:val="clear" w:color="auto" w:fill="FFFFFF"/>
        </w:rPr>
        <w:t xml:space="preserve"> </w:t>
      </w:r>
      <w:r w:rsidR="000E263F" w:rsidRPr="001F6685">
        <w:rPr>
          <w:rStyle w:val="normaltextrun"/>
          <w:rFonts w:asciiTheme="minorHAnsi" w:hAnsiTheme="minorHAnsi" w:cstheme="minorHAnsi"/>
          <w:color w:val="000000"/>
          <w:shd w:val="clear" w:color="auto" w:fill="FFFFFF"/>
        </w:rPr>
        <w:t>Jacob M. Boccucci</w:t>
      </w:r>
      <w:r w:rsidR="000E263F" w:rsidRPr="001F6685">
        <w:rPr>
          <w:rStyle w:val="normaltextrun"/>
          <w:rFonts w:asciiTheme="minorHAnsi" w:hAnsiTheme="minorHAnsi" w:cstheme="minorHAnsi"/>
          <w:color w:val="000000"/>
          <w:shd w:val="clear" w:color="auto" w:fill="FFFFFF"/>
          <w:vertAlign w:val="superscript"/>
        </w:rPr>
        <w:t>1</w:t>
      </w:r>
      <w:r w:rsidR="000E263F" w:rsidRPr="001F6685">
        <w:rPr>
          <w:rStyle w:val="normaltextrun"/>
          <w:rFonts w:asciiTheme="minorHAnsi" w:hAnsiTheme="minorHAnsi" w:cstheme="minorHAnsi"/>
          <w:color w:val="000000"/>
          <w:shd w:val="clear" w:color="auto" w:fill="FFFFFF"/>
        </w:rPr>
        <w:t>, Apr</w:t>
      </w:r>
      <w:r w:rsidR="007B7F0A">
        <w:rPr>
          <w:rStyle w:val="normaltextrun"/>
          <w:rFonts w:asciiTheme="minorHAnsi" w:hAnsiTheme="minorHAnsi" w:cstheme="minorHAnsi"/>
          <w:color w:val="000000"/>
          <w:shd w:val="clear" w:color="auto" w:fill="FFFFFF"/>
        </w:rPr>
        <w:t>yl</w:t>
      </w:r>
      <w:r w:rsidR="000E263F" w:rsidRPr="001F6685">
        <w:rPr>
          <w:rStyle w:val="normaltextrun"/>
          <w:rFonts w:asciiTheme="minorHAnsi" w:hAnsiTheme="minorHAnsi" w:cstheme="minorHAnsi"/>
          <w:color w:val="000000"/>
          <w:shd w:val="clear" w:color="auto" w:fill="FFFFFF"/>
        </w:rPr>
        <w:t xml:space="preserve"> Cronley, MD</w:t>
      </w:r>
      <w:r w:rsidR="000E263F" w:rsidRPr="001F6685">
        <w:rPr>
          <w:rStyle w:val="normaltextrun"/>
          <w:rFonts w:asciiTheme="minorHAnsi" w:hAnsiTheme="minorHAnsi" w:cstheme="minorHAnsi"/>
          <w:color w:val="000000"/>
          <w:shd w:val="clear" w:color="auto" w:fill="FFFFFF"/>
          <w:vertAlign w:val="superscript"/>
        </w:rPr>
        <w:t>2</w:t>
      </w:r>
      <w:r w:rsidR="000E263F" w:rsidRPr="001F6685">
        <w:rPr>
          <w:rStyle w:val="normaltextrun"/>
          <w:rFonts w:asciiTheme="minorHAnsi" w:hAnsiTheme="minorHAnsi" w:cstheme="minorHAnsi"/>
          <w:color w:val="000000"/>
          <w:shd w:val="clear" w:color="auto" w:fill="FFFFFF"/>
        </w:rPr>
        <w:t>, David W. Walsh, MD</w:t>
      </w:r>
      <w:r w:rsidR="000E263F" w:rsidRPr="001F6685">
        <w:rPr>
          <w:rStyle w:val="normaltextrun"/>
          <w:rFonts w:asciiTheme="minorHAnsi" w:hAnsiTheme="minorHAnsi" w:cstheme="minorHAnsi"/>
          <w:color w:val="000000"/>
          <w:shd w:val="clear" w:color="auto" w:fill="FFFFFF"/>
          <w:vertAlign w:val="superscript"/>
        </w:rPr>
        <w:t>3</w:t>
      </w:r>
      <w:r w:rsidR="000E263F" w:rsidRPr="001F6685">
        <w:rPr>
          <w:rStyle w:val="eop"/>
          <w:rFonts w:asciiTheme="minorHAnsi" w:hAnsiTheme="minorHAnsi" w:cstheme="minorHAnsi"/>
          <w:color w:val="000000"/>
          <w:shd w:val="clear" w:color="auto" w:fill="FFFFFF"/>
        </w:rPr>
        <w:t> </w:t>
      </w:r>
    </w:p>
    <w:p w14:paraId="477094D3" w14:textId="450A4ED9" w:rsidR="000E263F" w:rsidRPr="001F6685" w:rsidRDefault="000E263F" w:rsidP="000E263F">
      <w:pPr>
        <w:rPr>
          <w:rStyle w:val="eop"/>
          <w:rFonts w:asciiTheme="minorHAnsi" w:hAnsiTheme="minorHAnsi" w:cstheme="minorHAnsi"/>
          <w:color w:val="000000"/>
          <w:shd w:val="clear" w:color="auto" w:fill="FFFFFF"/>
        </w:rPr>
      </w:pPr>
    </w:p>
    <w:p w14:paraId="68C95D48" w14:textId="2FFA6BDB" w:rsidR="000E263F" w:rsidRPr="001F6685" w:rsidRDefault="000E263F" w:rsidP="000E263F">
      <w:pPr>
        <w:pStyle w:val="ListParagraph"/>
        <w:numPr>
          <w:ilvl w:val="0"/>
          <w:numId w:val="3"/>
        </w:numPr>
        <w:textAlignment w:val="baseline"/>
        <w:rPr>
          <w:rFonts w:asciiTheme="minorHAnsi" w:hAnsiTheme="minorHAnsi" w:cstheme="minorHAnsi"/>
          <w:color w:val="000000" w:themeColor="text1"/>
          <w:sz w:val="20"/>
          <w:szCs w:val="20"/>
        </w:rPr>
      </w:pPr>
      <w:r w:rsidRPr="001F6685">
        <w:rPr>
          <w:rFonts w:asciiTheme="minorHAnsi" w:hAnsiTheme="minorHAnsi" w:cstheme="minorHAnsi"/>
          <w:color w:val="000000" w:themeColor="text1"/>
          <w:sz w:val="20"/>
          <w:szCs w:val="20"/>
        </w:rPr>
        <w:t>1 –</w:t>
      </w:r>
      <w:r w:rsidR="007B7F0A">
        <w:rPr>
          <w:rFonts w:asciiTheme="minorHAnsi" w:hAnsiTheme="minorHAnsi" w:cstheme="minorHAnsi"/>
          <w:color w:val="000000" w:themeColor="text1"/>
          <w:sz w:val="20"/>
          <w:szCs w:val="20"/>
        </w:rPr>
        <w:t xml:space="preserve"> </w:t>
      </w:r>
      <w:r w:rsidRPr="001F6685">
        <w:rPr>
          <w:rFonts w:asciiTheme="minorHAnsi" w:hAnsiTheme="minorHAnsi" w:cstheme="minorHAnsi"/>
          <w:color w:val="000000" w:themeColor="text1"/>
          <w:sz w:val="20"/>
          <w:szCs w:val="20"/>
        </w:rPr>
        <w:t xml:space="preserve">Medical Student, </w:t>
      </w:r>
      <w:r w:rsidRPr="001F6685">
        <w:rPr>
          <w:rFonts w:asciiTheme="minorHAnsi" w:hAnsiTheme="minorHAnsi" w:cstheme="minorHAnsi"/>
          <w:color w:val="000000" w:themeColor="text1"/>
          <w:sz w:val="20"/>
          <w:szCs w:val="20"/>
          <w:shd w:val="clear" w:color="auto" w:fill="FFFFFF"/>
        </w:rPr>
        <w:t>Medical College of Georgia, Augusta University, Augusta, GA, USA</w:t>
      </w:r>
      <w:r w:rsidRPr="001F6685">
        <w:rPr>
          <w:rFonts w:asciiTheme="minorHAnsi" w:hAnsiTheme="minorHAnsi" w:cstheme="minorHAnsi"/>
          <w:color w:val="000000" w:themeColor="text1"/>
          <w:sz w:val="20"/>
          <w:szCs w:val="20"/>
        </w:rPr>
        <w:t>, jboccucci@augusta.edu</w:t>
      </w:r>
    </w:p>
    <w:p w14:paraId="4D5FB52F" w14:textId="62C88982" w:rsidR="0039049B" w:rsidRPr="001F6685" w:rsidRDefault="000E263F" w:rsidP="0039049B">
      <w:pPr>
        <w:pStyle w:val="ListParagraph"/>
        <w:numPr>
          <w:ilvl w:val="0"/>
          <w:numId w:val="3"/>
        </w:numPr>
        <w:textAlignment w:val="baseline"/>
        <w:rPr>
          <w:rFonts w:asciiTheme="minorHAnsi" w:hAnsiTheme="minorHAnsi" w:cstheme="minorHAnsi"/>
          <w:color w:val="000000" w:themeColor="text1"/>
          <w:sz w:val="20"/>
          <w:szCs w:val="20"/>
        </w:rPr>
      </w:pPr>
      <w:r w:rsidRPr="001F6685">
        <w:rPr>
          <w:rFonts w:asciiTheme="minorHAnsi" w:hAnsiTheme="minorHAnsi" w:cstheme="minorHAnsi"/>
          <w:color w:val="000000" w:themeColor="text1"/>
          <w:sz w:val="20"/>
          <w:szCs w:val="20"/>
          <w:shd w:val="clear" w:color="auto" w:fill="FFFFFF"/>
        </w:rPr>
        <w:t>2 – Internal Medicine Resident, Medical College of Georgia, Augusta University, Augusta, GA, USA</w:t>
      </w:r>
      <w:r w:rsidRPr="001F6685">
        <w:rPr>
          <w:rFonts w:asciiTheme="minorHAnsi" w:hAnsiTheme="minorHAnsi" w:cstheme="minorHAnsi"/>
          <w:color w:val="000000" w:themeColor="text1"/>
          <w:sz w:val="20"/>
          <w:szCs w:val="20"/>
        </w:rPr>
        <w:t xml:space="preserve">, </w:t>
      </w:r>
      <w:r w:rsidR="0039049B" w:rsidRPr="001F6685">
        <w:rPr>
          <w:rFonts w:asciiTheme="minorHAnsi" w:hAnsiTheme="minorHAnsi" w:cstheme="minorHAnsi"/>
          <w:color w:val="000000" w:themeColor="text1"/>
          <w:sz w:val="20"/>
          <w:szCs w:val="20"/>
        </w:rPr>
        <w:t>acronley@augusta.edu</w:t>
      </w:r>
    </w:p>
    <w:p w14:paraId="4DC5DEDC" w14:textId="227E2449" w:rsidR="000E263F" w:rsidRPr="001F6685" w:rsidRDefault="000E263F" w:rsidP="000E263F">
      <w:pPr>
        <w:pStyle w:val="ListParagraph"/>
        <w:numPr>
          <w:ilvl w:val="0"/>
          <w:numId w:val="3"/>
        </w:numPr>
        <w:textAlignment w:val="baseline"/>
        <w:rPr>
          <w:rFonts w:asciiTheme="minorHAnsi" w:hAnsiTheme="minorHAnsi" w:cstheme="minorHAnsi"/>
          <w:color w:val="000000" w:themeColor="text1"/>
          <w:sz w:val="20"/>
          <w:szCs w:val="20"/>
        </w:rPr>
      </w:pPr>
      <w:r w:rsidRPr="001F6685">
        <w:rPr>
          <w:rFonts w:asciiTheme="minorHAnsi" w:hAnsiTheme="minorHAnsi" w:cstheme="minorHAnsi"/>
          <w:color w:val="000000" w:themeColor="text1"/>
          <w:sz w:val="20"/>
          <w:szCs w:val="20"/>
          <w:shd w:val="clear" w:color="auto" w:fill="FFFFFF"/>
        </w:rPr>
        <w:t xml:space="preserve">3 </w:t>
      </w:r>
      <w:r w:rsidR="0039049B" w:rsidRPr="001F6685">
        <w:rPr>
          <w:rFonts w:asciiTheme="minorHAnsi" w:hAnsiTheme="minorHAnsi" w:cstheme="minorHAnsi"/>
          <w:color w:val="000000" w:themeColor="text1"/>
          <w:sz w:val="20"/>
          <w:szCs w:val="20"/>
          <w:shd w:val="clear" w:color="auto" w:fill="FFFFFF"/>
        </w:rPr>
        <w:t>- Division</w:t>
      </w:r>
      <w:r w:rsidRPr="001F6685">
        <w:rPr>
          <w:rFonts w:asciiTheme="minorHAnsi" w:hAnsiTheme="minorHAnsi" w:cstheme="minorHAnsi"/>
          <w:color w:val="000000" w:themeColor="text1"/>
          <w:sz w:val="20"/>
          <w:szCs w:val="20"/>
          <w:shd w:val="clear" w:color="auto" w:fill="FFFFFF"/>
        </w:rPr>
        <w:t xml:space="preserve"> Chief, Hospital Medicine, Medical College of Georgia, Augusta University, Augusta, GA, USA</w:t>
      </w:r>
      <w:r w:rsidRPr="001F6685">
        <w:rPr>
          <w:rFonts w:asciiTheme="minorHAnsi" w:hAnsiTheme="minorHAnsi" w:cstheme="minorHAnsi"/>
          <w:color w:val="000000" w:themeColor="text1"/>
          <w:sz w:val="20"/>
          <w:szCs w:val="20"/>
        </w:rPr>
        <w:t xml:space="preserve">, </w:t>
      </w:r>
      <w:r w:rsidR="008A71E6" w:rsidRPr="008A71E6">
        <w:rPr>
          <w:rFonts w:asciiTheme="minorHAnsi" w:hAnsiTheme="minorHAnsi" w:cstheme="minorHAnsi"/>
          <w:sz w:val="20"/>
          <w:szCs w:val="20"/>
        </w:rPr>
        <w:t>dawalsh@augusta.edu</w:t>
      </w:r>
      <w:r w:rsidRPr="001F6685">
        <w:rPr>
          <w:rFonts w:asciiTheme="minorHAnsi" w:hAnsiTheme="minorHAnsi" w:cstheme="minorHAnsi"/>
          <w:color w:val="000000" w:themeColor="text1"/>
          <w:sz w:val="20"/>
          <w:szCs w:val="20"/>
        </w:rPr>
        <w:t> </w:t>
      </w:r>
    </w:p>
    <w:p w14:paraId="4B64EEF9" w14:textId="6E1B2EF5" w:rsidR="0039049B" w:rsidRPr="001F6685" w:rsidRDefault="0039049B" w:rsidP="0039049B">
      <w:pPr>
        <w:textAlignment w:val="baseline"/>
        <w:rPr>
          <w:rFonts w:asciiTheme="minorHAnsi" w:hAnsiTheme="minorHAnsi" w:cstheme="minorHAnsi"/>
          <w:color w:val="000000" w:themeColor="text1"/>
          <w:sz w:val="20"/>
          <w:szCs w:val="20"/>
        </w:rPr>
      </w:pPr>
    </w:p>
    <w:p w14:paraId="0DB1EB42" w14:textId="3F294E2D" w:rsidR="0039049B" w:rsidRPr="001F6685" w:rsidRDefault="0039049B" w:rsidP="0039049B">
      <w:pPr>
        <w:rPr>
          <w:rFonts w:asciiTheme="minorHAnsi" w:hAnsiTheme="minorHAnsi" w:cstheme="minorHAnsi"/>
          <w:color w:val="212121"/>
          <w:shd w:val="clear" w:color="auto" w:fill="FFFFFF"/>
        </w:rPr>
      </w:pPr>
      <w:r w:rsidRPr="001F6685">
        <w:rPr>
          <w:rFonts w:asciiTheme="minorHAnsi" w:hAnsiTheme="minorHAnsi" w:cstheme="minorHAnsi"/>
          <w:b/>
          <w:bCs/>
          <w:color w:val="000000" w:themeColor="text1"/>
        </w:rPr>
        <w:t>Data Availability Statement</w:t>
      </w:r>
      <w:r w:rsidRPr="001F6685">
        <w:rPr>
          <w:rFonts w:asciiTheme="minorHAnsi" w:hAnsiTheme="minorHAnsi" w:cstheme="minorHAnsi"/>
          <w:color w:val="000000" w:themeColor="text1"/>
        </w:rPr>
        <w:t xml:space="preserve">: </w:t>
      </w:r>
      <w:r w:rsidRPr="001F6685">
        <w:rPr>
          <w:rFonts w:asciiTheme="minorHAnsi" w:hAnsiTheme="minorHAnsi" w:cstheme="minorHAnsi"/>
          <w:color w:val="212121"/>
          <w:shd w:val="clear" w:color="auto" w:fill="FFFFFF"/>
        </w:rPr>
        <w:t>Data sharing not applicable to this article as no datasets were generated or analyzed during the current study.</w:t>
      </w:r>
    </w:p>
    <w:p w14:paraId="2EA8F48F" w14:textId="22BACE1E" w:rsidR="0039049B" w:rsidRPr="001F6685" w:rsidRDefault="0039049B" w:rsidP="0039049B">
      <w:pPr>
        <w:rPr>
          <w:rFonts w:asciiTheme="minorHAnsi" w:hAnsiTheme="minorHAnsi" w:cstheme="minorHAnsi"/>
          <w:color w:val="212121"/>
          <w:shd w:val="clear" w:color="auto" w:fill="FFFFFF"/>
        </w:rPr>
      </w:pPr>
    </w:p>
    <w:p w14:paraId="73822944" w14:textId="55212345" w:rsidR="0039049B" w:rsidRPr="001F6685" w:rsidRDefault="0039049B" w:rsidP="0039049B">
      <w:pPr>
        <w:rPr>
          <w:rFonts w:asciiTheme="minorHAnsi" w:hAnsiTheme="minorHAnsi" w:cstheme="minorHAnsi"/>
          <w:color w:val="212121"/>
          <w:shd w:val="clear" w:color="auto" w:fill="FFFFFF"/>
        </w:rPr>
      </w:pPr>
      <w:r w:rsidRPr="001F6685">
        <w:rPr>
          <w:rFonts w:asciiTheme="minorHAnsi" w:hAnsiTheme="minorHAnsi" w:cstheme="minorHAnsi"/>
          <w:b/>
          <w:bCs/>
          <w:color w:val="212121"/>
          <w:shd w:val="clear" w:color="auto" w:fill="FFFFFF"/>
        </w:rPr>
        <w:t>Funding Statement:</w:t>
      </w:r>
      <w:r w:rsidRPr="001F6685">
        <w:rPr>
          <w:rFonts w:asciiTheme="minorHAnsi" w:hAnsiTheme="minorHAnsi" w:cstheme="minorHAnsi"/>
          <w:color w:val="212121"/>
          <w:shd w:val="clear" w:color="auto" w:fill="FFFFFF"/>
        </w:rPr>
        <w:t xml:space="preserve"> None</w:t>
      </w:r>
    </w:p>
    <w:p w14:paraId="73530281" w14:textId="5293F30B" w:rsidR="0039049B" w:rsidRPr="001F6685" w:rsidRDefault="0039049B" w:rsidP="0039049B">
      <w:pPr>
        <w:rPr>
          <w:rFonts w:asciiTheme="minorHAnsi" w:hAnsiTheme="minorHAnsi" w:cstheme="minorHAnsi"/>
          <w:color w:val="212121"/>
          <w:shd w:val="clear" w:color="auto" w:fill="FFFFFF"/>
        </w:rPr>
      </w:pPr>
    </w:p>
    <w:p w14:paraId="10DFC14B" w14:textId="42C90290" w:rsidR="0039049B" w:rsidRPr="001F6685" w:rsidRDefault="0039049B" w:rsidP="0039049B">
      <w:pPr>
        <w:rPr>
          <w:rFonts w:asciiTheme="minorHAnsi" w:hAnsiTheme="minorHAnsi" w:cstheme="minorHAnsi"/>
          <w:color w:val="212121"/>
          <w:shd w:val="clear" w:color="auto" w:fill="FFFFFF"/>
        </w:rPr>
      </w:pPr>
      <w:r w:rsidRPr="001F6685">
        <w:rPr>
          <w:rFonts w:asciiTheme="minorHAnsi" w:hAnsiTheme="minorHAnsi" w:cstheme="minorHAnsi"/>
          <w:b/>
          <w:bCs/>
          <w:color w:val="212121"/>
          <w:shd w:val="clear" w:color="auto" w:fill="FFFFFF"/>
        </w:rPr>
        <w:t>Conflict of Interest Disclosure:</w:t>
      </w:r>
      <w:r w:rsidRPr="001F6685">
        <w:rPr>
          <w:rFonts w:asciiTheme="minorHAnsi" w:hAnsiTheme="minorHAnsi" w:cstheme="minorHAnsi"/>
          <w:color w:val="212121"/>
          <w:shd w:val="clear" w:color="auto" w:fill="FFFFFF"/>
        </w:rPr>
        <w:t xml:space="preserve"> The authors have no conflicts of interest to declare</w:t>
      </w:r>
    </w:p>
    <w:p w14:paraId="34742BF9" w14:textId="67C7CB3E" w:rsidR="0039049B" w:rsidRPr="001F6685" w:rsidRDefault="0039049B" w:rsidP="0039049B">
      <w:pPr>
        <w:rPr>
          <w:rFonts w:asciiTheme="minorHAnsi" w:hAnsiTheme="minorHAnsi" w:cstheme="minorHAnsi"/>
          <w:color w:val="212121"/>
          <w:shd w:val="clear" w:color="auto" w:fill="FFFFFF"/>
        </w:rPr>
      </w:pPr>
    </w:p>
    <w:p w14:paraId="034CD7D8" w14:textId="5F8224C6" w:rsidR="0039049B" w:rsidRPr="001F6685" w:rsidRDefault="0039049B" w:rsidP="0039049B">
      <w:pPr>
        <w:rPr>
          <w:rFonts w:asciiTheme="minorHAnsi" w:hAnsiTheme="minorHAnsi" w:cstheme="minorHAnsi"/>
        </w:rPr>
      </w:pPr>
      <w:r w:rsidRPr="001F6685">
        <w:rPr>
          <w:rFonts w:asciiTheme="minorHAnsi" w:hAnsiTheme="minorHAnsi" w:cstheme="minorHAnsi"/>
          <w:b/>
          <w:bCs/>
          <w:color w:val="212121"/>
          <w:shd w:val="clear" w:color="auto" w:fill="FFFFFF"/>
        </w:rPr>
        <w:t xml:space="preserve">Ethics Approval Statement: </w:t>
      </w:r>
      <w:r w:rsidRPr="001F6685">
        <w:rPr>
          <w:rFonts w:asciiTheme="minorHAnsi" w:hAnsiTheme="minorHAnsi" w:cstheme="minorHAnsi"/>
          <w:color w:val="212121"/>
          <w:shd w:val="clear" w:color="auto" w:fill="FFFFFF"/>
        </w:rPr>
        <w:t>The patient and her caregiver provided consent to publish this report, including the publication of images.</w:t>
      </w:r>
    </w:p>
    <w:p w14:paraId="2090F6CE" w14:textId="74590B35" w:rsidR="0039049B" w:rsidRPr="001F6685" w:rsidRDefault="0039049B" w:rsidP="0039049B">
      <w:pPr>
        <w:rPr>
          <w:rFonts w:asciiTheme="minorHAnsi" w:hAnsiTheme="minorHAnsi" w:cstheme="minorHAnsi"/>
          <w:b/>
          <w:bCs/>
          <w:color w:val="212121"/>
          <w:shd w:val="clear" w:color="auto" w:fill="FFFFFF"/>
        </w:rPr>
      </w:pPr>
    </w:p>
    <w:p w14:paraId="49AB7569" w14:textId="3FAEF813" w:rsidR="00D2447D" w:rsidRDefault="0039049B" w:rsidP="0039049B">
      <w:pPr>
        <w:rPr>
          <w:rFonts w:asciiTheme="minorHAnsi" w:hAnsiTheme="minorHAnsi" w:cstheme="minorHAnsi"/>
          <w:color w:val="212121"/>
          <w:shd w:val="clear" w:color="auto" w:fill="FFFFFF"/>
        </w:rPr>
      </w:pPr>
      <w:r w:rsidRPr="001F6685">
        <w:rPr>
          <w:rFonts w:asciiTheme="minorHAnsi" w:hAnsiTheme="minorHAnsi" w:cstheme="minorHAnsi"/>
          <w:b/>
          <w:bCs/>
          <w:color w:val="212121"/>
          <w:shd w:val="clear" w:color="auto" w:fill="FFFFFF"/>
        </w:rPr>
        <w:t xml:space="preserve">Patient Consent Statement: </w:t>
      </w:r>
      <w:r w:rsidRPr="001F6685">
        <w:rPr>
          <w:rFonts w:asciiTheme="minorHAnsi" w:hAnsiTheme="minorHAnsi" w:cstheme="minorHAnsi"/>
          <w:color w:val="212121"/>
          <w:shd w:val="clear" w:color="auto" w:fill="FFFFFF"/>
        </w:rPr>
        <w:t>Published with consent of the patient.</w:t>
      </w:r>
    </w:p>
    <w:p w14:paraId="170FF04F" w14:textId="3C8311FC" w:rsidR="0039049B" w:rsidRPr="001F6685" w:rsidRDefault="0039049B" w:rsidP="0039049B">
      <w:pPr>
        <w:rPr>
          <w:rFonts w:asciiTheme="minorHAnsi" w:hAnsiTheme="minorHAnsi" w:cstheme="minorHAnsi"/>
          <w:b/>
          <w:bCs/>
          <w:color w:val="212121"/>
          <w:shd w:val="clear" w:color="auto" w:fill="FFFFFF"/>
        </w:rPr>
      </w:pPr>
    </w:p>
    <w:p w14:paraId="357253B4" w14:textId="62285D0F" w:rsidR="0039049B" w:rsidRPr="001F6685" w:rsidRDefault="0039049B" w:rsidP="0039049B">
      <w:pPr>
        <w:rPr>
          <w:rFonts w:asciiTheme="minorHAnsi" w:hAnsiTheme="minorHAnsi" w:cstheme="minorHAnsi"/>
          <w:b/>
          <w:bCs/>
          <w:color w:val="212121"/>
          <w:shd w:val="clear" w:color="auto" w:fill="FFFFFF"/>
        </w:rPr>
      </w:pPr>
      <w:r w:rsidRPr="001F6685">
        <w:rPr>
          <w:rFonts w:asciiTheme="minorHAnsi" w:hAnsiTheme="minorHAnsi" w:cstheme="minorHAnsi"/>
          <w:b/>
          <w:bCs/>
          <w:color w:val="212121"/>
          <w:shd w:val="clear" w:color="auto" w:fill="FFFFFF"/>
        </w:rPr>
        <w:t>Abstract</w:t>
      </w:r>
    </w:p>
    <w:p w14:paraId="3E572391" w14:textId="3CEEA82B" w:rsidR="008A12CF" w:rsidRPr="008A12CF" w:rsidRDefault="00B70567" w:rsidP="008A12CF">
      <w:pPr>
        <w:rPr>
          <w:rFonts w:asciiTheme="minorHAnsi" w:hAnsiTheme="minorHAnsi" w:cstheme="minorHAnsi"/>
        </w:rPr>
      </w:pPr>
      <w:r w:rsidRPr="00B70567">
        <w:rPr>
          <w:rFonts w:asciiTheme="minorHAnsi" w:eastAsiaTheme="minorEastAsia" w:hAnsiTheme="minorHAnsi" w:cstheme="minorHAnsi"/>
          <w:i/>
          <w:iCs/>
        </w:rPr>
        <w:t>Strongyloides stercoralis</w:t>
      </w:r>
      <w:r>
        <w:rPr>
          <w:rFonts w:asciiTheme="minorHAnsi" w:hAnsiTheme="minorHAnsi" w:cstheme="minorHAnsi"/>
          <w:color w:val="000000"/>
        </w:rPr>
        <w:t xml:space="preserve"> </w:t>
      </w:r>
      <w:r w:rsidR="00136793">
        <w:rPr>
          <w:rFonts w:asciiTheme="minorHAnsi" w:hAnsiTheme="minorHAnsi" w:cstheme="minorHAnsi"/>
          <w:color w:val="000000"/>
        </w:rPr>
        <w:t>is</w:t>
      </w:r>
      <w:r w:rsidR="008A12CF" w:rsidRPr="008A12CF">
        <w:rPr>
          <w:rFonts w:asciiTheme="minorHAnsi" w:hAnsiTheme="minorHAnsi" w:cstheme="minorHAnsi"/>
          <w:color w:val="000000"/>
        </w:rPr>
        <w:t xml:space="preserve"> a soil-transmitted nematode that is estimated to infect million</w:t>
      </w:r>
      <w:r w:rsidR="00C62231">
        <w:rPr>
          <w:rFonts w:asciiTheme="minorHAnsi" w:hAnsiTheme="minorHAnsi" w:cstheme="minorHAnsi"/>
          <w:color w:val="000000"/>
        </w:rPr>
        <w:t>s of</w:t>
      </w:r>
      <w:r w:rsidR="008A12CF" w:rsidRPr="008A12CF">
        <w:rPr>
          <w:rFonts w:asciiTheme="minorHAnsi" w:hAnsiTheme="minorHAnsi" w:cstheme="minorHAnsi"/>
          <w:color w:val="000000"/>
        </w:rPr>
        <w:t xml:space="preserve"> people per year worldwide</w:t>
      </w:r>
      <w:r w:rsidR="00136793">
        <w:rPr>
          <w:rFonts w:asciiTheme="minorHAnsi" w:hAnsiTheme="minorHAnsi" w:cstheme="minorHAnsi"/>
          <w:color w:val="000000"/>
        </w:rPr>
        <w:t>.  However,</w:t>
      </w:r>
      <w:r w:rsidR="008A12CF" w:rsidRPr="001F6685">
        <w:rPr>
          <w:rFonts w:asciiTheme="minorHAnsi" w:hAnsiTheme="minorHAnsi" w:cstheme="minorHAnsi"/>
          <w:color w:val="000000"/>
        </w:rPr>
        <w:t xml:space="preserve"> cases </w:t>
      </w:r>
      <w:r w:rsidR="00136793">
        <w:rPr>
          <w:rFonts w:asciiTheme="minorHAnsi" w:hAnsiTheme="minorHAnsi" w:cstheme="minorHAnsi"/>
          <w:color w:val="000000"/>
        </w:rPr>
        <w:t xml:space="preserve">are </w:t>
      </w:r>
      <w:r w:rsidR="008A12CF" w:rsidRPr="001F6685">
        <w:rPr>
          <w:rFonts w:asciiTheme="minorHAnsi" w:hAnsiTheme="minorHAnsi" w:cstheme="minorHAnsi"/>
          <w:color w:val="000000"/>
        </w:rPr>
        <w:t xml:space="preserve">less commonly seen in the United States. This </w:t>
      </w:r>
      <w:r w:rsidR="00136793">
        <w:rPr>
          <w:rFonts w:asciiTheme="minorHAnsi" w:hAnsiTheme="minorHAnsi" w:cstheme="minorHAnsi"/>
          <w:color w:val="000000"/>
        </w:rPr>
        <w:t>report</w:t>
      </w:r>
      <w:r w:rsidR="008A12CF" w:rsidRPr="001F6685">
        <w:rPr>
          <w:rFonts w:asciiTheme="minorHAnsi" w:hAnsiTheme="minorHAnsi" w:cstheme="minorHAnsi"/>
          <w:color w:val="000000"/>
        </w:rPr>
        <w:t xml:space="preserve"> </w:t>
      </w:r>
      <w:r w:rsidR="00136793">
        <w:rPr>
          <w:rFonts w:asciiTheme="minorHAnsi" w:hAnsiTheme="minorHAnsi" w:cstheme="minorHAnsi"/>
          <w:color w:val="000000"/>
        </w:rPr>
        <w:t>highlights</w:t>
      </w:r>
      <w:r w:rsidR="008A12CF" w:rsidRPr="001F6685">
        <w:rPr>
          <w:rFonts w:asciiTheme="minorHAnsi" w:hAnsiTheme="minorHAnsi" w:cstheme="minorHAnsi"/>
          <w:color w:val="000000"/>
        </w:rPr>
        <w:t xml:space="preserve"> the importance of </w:t>
      </w:r>
      <w:r w:rsidR="00136793">
        <w:rPr>
          <w:rFonts w:asciiTheme="minorHAnsi" w:hAnsiTheme="minorHAnsi" w:cstheme="minorHAnsi"/>
          <w:color w:val="000000"/>
        </w:rPr>
        <w:t>when to include</w:t>
      </w:r>
      <w:r w:rsidR="008A12CF" w:rsidRPr="001F6685">
        <w:rPr>
          <w:rFonts w:asciiTheme="minorHAnsi" w:hAnsiTheme="minorHAnsi" w:cstheme="minorHAnsi"/>
          <w:color w:val="000000"/>
        </w:rPr>
        <w:t xml:space="preserve"> </w:t>
      </w:r>
      <w:r w:rsidRPr="00B70567">
        <w:rPr>
          <w:rFonts w:asciiTheme="minorHAnsi" w:eastAsiaTheme="minorEastAsia" w:hAnsiTheme="minorHAnsi" w:cstheme="minorHAnsi"/>
          <w:i/>
          <w:iCs/>
        </w:rPr>
        <w:t>Strongyloides stercorali</w:t>
      </w:r>
      <w:r w:rsidR="008A12CF" w:rsidRPr="00B70567">
        <w:rPr>
          <w:rFonts w:asciiTheme="minorHAnsi" w:hAnsiTheme="minorHAnsi" w:cstheme="minorHAnsi"/>
          <w:i/>
          <w:iCs/>
          <w:color w:val="000000"/>
        </w:rPr>
        <w:t>s</w:t>
      </w:r>
      <w:r w:rsidR="008A12CF" w:rsidRPr="001F6685">
        <w:rPr>
          <w:rFonts w:asciiTheme="minorHAnsi" w:hAnsiTheme="minorHAnsi" w:cstheme="minorHAnsi"/>
          <w:color w:val="000000"/>
        </w:rPr>
        <w:t xml:space="preserve"> in the differential </w:t>
      </w:r>
      <w:r w:rsidR="00136793">
        <w:rPr>
          <w:rFonts w:asciiTheme="minorHAnsi" w:hAnsiTheme="minorHAnsi" w:cstheme="minorHAnsi"/>
          <w:color w:val="000000"/>
        </w:rPr>
        <w:t xml:space="preserve">diagnosis </w:t>
      </w:r>
      <w:r w:rsidR="008A12CF" w:rsidRPr="001F6685">
        <w:rPr>
          <w:rFonts w:asciiTheme="minorHAnsi" w:hAnsiTheme="minorHAnsi" w:cstheme="minorHAnsi"/>
          <w:color w:val="000000"/>
        </w:rPr>
        <w:t>of patients presenting</w:t>
      </w:r>
      <w:r w:rsidR="00136793">
        <w:rPr>
          <w:rFonts w:asciiTheme="minorHAnsi" w:hAnsiTheme="minorHAnsi" w:cstheme="minorHAnsi"/>
          <w:color w:val="000000"/>
        </w:rPr>
        <w:t xml:space="preserve"> eosinophilia within the United States</w:t>
      </w:r>
      <w:r w:rsidR="008A12CF" w:rsidRPr="001F6685">
        <w:rPr>
          <w:rFonts w:asciiTheme="minorHAnsi" w:hAnsiTheme="minorHAnsi" w:cstheme="minorHAnsi"/>
          <w:color w:val="000000"/>
        </w:rPr>
        <w:t xml:space="preserve">. </w:t>
      </w:r>
    </w:p>
    <w:p w14:paraId="170544C9" w14:textId="77777777" w:rsidR="00D76778" w:rsidRPr="001F6685" w:rsidRDefault="00D76778" w:rsidP="00C17C2E">
      <w:pPr>
        <w:rPr>
          <w:rFonts w:asciiTheme="minorHAnsi" w:eastAsiaTheme="minorEastAsia" w:hAnsiTheme="minorHAnsi" w:cstheme="minorHAnsi"/>
          <w:b/>
          <w:bCs/>
        </w:rPr>
      </w:pPr>
    </w:p>
    <w:p w14:paraId="7D6CC47C" w14:textId="4890A4BC" w:rsidR="00C17C2E" w:rsidRPr="001F6685" w:rsidRDefault="00C17C2E" w:rsidP="00C17C2E">
      <w:pPr>
        <w:rPr>
          <w:rFonts w:asciiTheme="minorHAnsi" w:hAnsiTheme="minorHAnsi" w:cstheme="minorHAnsi"/>
        </w:rPr>
      </w:pPr>
      <w:r w:rsidRPr="001F6685">
        <w:rPr>
          <w:rFonts w:asciiTheme="minorHAnsi" w:hAnsiTheme="minorHAnsi" w:cstheme="minorHAnsi"/>
          <w:b/>
          <w:bCs/>
          <w:color w:val="000000"/>
          <w:shd w:val="clear" w:color="auto" w:fill="FFFFFF"/>
        </w:rPr>
        <w:t>Introduction</w:t>
      </w:r>
      <w:r w:rsidRPr="001F6685">
        <w:rPr>
          <w:rFonts w:asciiTheme="minorHAnsi" w:hAnsiTheme="minorHAnsi" w:cstheme="minorHAnsi"/>
          <w:color w:val="000000"/>
          <w:shd w:val="clear" w:color="auto" w:fill="FFFFFF"/>
        </w:rPr>
        <w:t xml:space="preserve">: </w:t>
      </w:r>
      <w:r w:rsidR="00B70567" w:rsidRPr="00B70567">
        <w:rPr>
          <w:rFonts w:asciiTheme="minorHAnsi" w:eastAsiaTheme="minorEastAsia" w:hAnsiTheme="minorHAnsi" w:cstheme="minorHAnsi"/>
          <w:i/>
          <w:iCs/>
        </w:rPr>
        <w:t>Strongyloides stercoralis</w:t>
      </w:r>
      <w:r w:rsidR="00B70567" w:rsidRPr="001F6685">
        <w:rPr>
          <w:rFonts w:asciiTheme="minorHAnsi" w:hAnsiTheme="minorHAnsi" w:cstheme="minorHAnsi"/>
          <w:color w:val="000000"/>
          <w:shd w:val="clear" w:color="auto" w:fill="FFFFFF"/>
        </w:rPr>
        <w:t xml:space="preserve"> </w:t>
      </w:r>
      <w:r w:rsidRPr="001F6685">
        <w:rPr>
          <w:rFonts w:asciiTheme="minorHAnsi" w:hAnsiTheme="minorHAnsi" w:cstheme="minorHAnsi"/>
          <w:color w:val="000000"/>
          <w:shd w:val="clear" w:color="auto" w:fill="FFFFFF"/>
        </w:rPr>
        <w:t>is a soil-transmitted nematode that is estimated to infect between 3 million to 100 million people per year worldwide, particularly in South-East Asia, African, and Western Pacific regions of the world</w:t>
      </w:r>
      <w:r w:rsidRPr="001F6685">
        <w:rPr>
          <w:rFonts w:asciiTheme="minorHAnsi" w:hAnsiTheme="minorHAnsi" w:cstheme="minorHAnsi"/>
          <w:color w:val="000000"/>
          <w:sz w:val="19"/>
          <w:szCs w:val="19"/>
          <w:shd w:val="clear" w:color="auto" w:fill="FFFFFF"/>
          <w:vertAlign w:val="superscript"/>
        </w:rPr>
        <w:t>2-3.</w:t>
      </w:r>
      <w:r w:rsidRPr="001F6685">
        <w:rPr>
          <w:rFonts w:asciiTheme="minorHAnsi" w:hAnsiTheme="minorHAnsi" w:cstheme="minorHAnsi"/>
          <w:color w:val="000000"/>
          <w:shd w:val="clear" w:color="auto" w:fill="FFFFFF"/>
        </w:rPr>
        <w:t xml:space="preserve"> In the United States</w:t>
      </w:r>
      <w:r w:rsidR="00964579">
        <w:rPr>
          <w:rFonts w:asciiTheme="minorHAnsi" w:hAnsiTheme="minorHAnsi" w:cstheme="minorHAnsi"/>
          <w:color w:val="000000"/>
          <w:shd w:val="clear" w:color="auto" w:fill="FFFFFF"/>
        </w:rPr>
        <w:t xml:space="preserve"> (US)</w:t>
      </w:r>
      <w:r w:rsidRPr="001F6685">
        <w:rPr>
          <w:rFonts w:asciiTheme="minorHAnsi" w:hAnsiTheme="minorHAnsi" w:cstheme="minorHAnsi"/>
          <w:color w:val="000000"/>
          <w:shd w:val="clear" w:color="auto" w:fill="FFFFFF"/>
        </w:rPr>
        <w:t>, the majority of confirmed cases are seen in immigrants</w:t>
      </w:r>
      <w:r w:rsidR="007B7F0A">
        <w:rPr>
          <w:rFonts w:asciiTheme="minorHAnsi" w:hAnsiTheme="minorHAnsi" w:cstheme="minorHAnsi"/>
          <w:color w:val="000000"/>
          <w:shd w:val="clear" w:color="auto" w:fill="FFFFFF"/>
          <w:vertAlign w:val="superscript"/>
        </w:rPr>
        <w:t>4</w:t>
      </w:r>
      <w:r w:rsidRPr="001F6685">
        <w:rPr>
          <w:rFonts w:asciiTheme="minorHAnsi" w:hAnsiTheme="minorHAnsi" w:cstheme="minorHAnsi"/>
          <w:color w:val="000000"/>
          <w:shd w:val="clear" w:color="auto" w:fill="FFFFFF"/>
        </w:rPr>
        <w:t>. However, cases have been seen in areas of Southeastern United States</w:t>
      </w:r>
      <w:r w:rsidR="007B7F0A">
        <w:rPr>
          <w:rFonts w:asciiTheme="minorHAnsi" w:hAnsiTheme="minorHAnsi" w:cstheme="minorHAnsi"/>
          <w:color w:val="000000"/>
          <w:shd w:val="clear" w:color="auto" w:fill="FFFFFF"/>
        </w:rPr>
        <w:t>, particularly</w:t>
      </w:r>
      <w:r w:rsidRPr="001F6685">
        <w:rPr>
          <w:rFonts w:asciiTheme="minorHAnsi" w:hAnsiTheme="minorHAnsi" w:cstheme="minorHAnsi"/>
          <w:color w:val="000000"/>
          <w:shd w:val="clear" w:color="auto" w:fill="FFFFFF"/>
        </w:rPr>
        <w:t xml:space="preserve"> where poor sanitation provides a suitable environment for </w:t>
      </w:r>
      <w:r w:rsidR="00B70567" w:rsidRPr="00B70567">
        <w:rPr>
          <w:rFonts w:asciiTheme="minorHAnsi" w:eastAsiaTheme="minorEastAsia" w:hAnsiTheme="minorHAnsi" w:cstheme="minorHAnsi"/>
          <w:i/>
          <w:iCs/>
        </w:rPr>
        <w:t>Strongyloides stercoralis</w:t>
      </w:r>
      <w:r w:rsidRPr="001F6685">
        <w:rPr>
          <w:rFonts w:asciiTheme="minorHAnsi" w:hAnsiTheme="minorHAnsi" w:cstheme="minorHAnsi"/>
          <w:color w:val="000000"/>
          <w:sz w:val="19"/>
          <w:szCs w:val="19"/>
          <w:shd w:val="clear" w:color="auto" w:fill="FFFFFF"/>
          <w:vertAlign w:val="superscript"/>
        </w:rPr>
        <w:t>4</w:t>
      </w:r>
      <w:r w:rsidRPr="001F6685">
        <w:rPr>
          <w:rFonts w:asciiTheme="minorHAnsi" w:hAnsiTheme="minorHAnsi" w:cstheme="minorHAnsi"/>
          <w:color w:val="000000"/>
          <w:shd w:val="clear" w:color="auto" w:fill="FFFFFF"/>
        </w:rPr>
        <w:t>. Patients may present with cutaneous or gastrointestinal symptoms</w:t>
      </w:r>
      <w:r w:rsidR="00964579">
        <w:rPr>
          <w:rFonts w:asciiTheme="minorHAnsi" w:hAnsiTheme="minorHAnsi" w:cstheme="minorHAnsi"/>
          <w:color w:val="000000"/>
          <w:shd w:val="clear" w:color="auto" w:fill="FFFFFF"/>
        </w:rPr>
        <w:t>. Additionally, patients</w:t>
      </w:r>
      <w:r w:rsidRPr="001F6685">
        <w:rPr>
          <w:rFonts w:asciiTheme="minorHAnsi" w:hAnsiTheme="minorHAnsi" w:cstheme="minorHAnsi"/>
          <w:color w:val="000000"/>
          <w:shd w:val="clear" w:color="auto" w:fill="FFFFFF"/>
        </w:rPr>
        <w:t xml:space="preserve"> can be asymptomatic in up to 60% of cases. </w:t>
      </w:r>
      <w:r w:rsidR="00964579">
        <w:rPr>
          <w:rFonts w:asciiTheme="minorHAnsi" w:hAnsiTheme="minorHAnsi" w:cstheme="minorHAnsi"/>
          <w:color w:val="000000"/>
          <w:shd w:val="clear" w:color="auto" w:fill="FFFFFF"/>
        </w:rPr>
        <w:t>In</w:t>
      </w:r>
      <w:r w:rsidR="007B7F0A">
        <w:rPr>
          <w:rFonts w:asciiTheme="minorHAnsi" w:hAnsiTheme="minorHAnsi" w:cstheme="minorHAnsi"/>
          <w:color w:val="000000"/>
          <w:shd w:val="clear" w:color="auto" w:fill="FFFFFF"/>
        </w:rPr>
        <w:t xml:space="preserve"> </w:t>
      </w:r>
      <w:r w:rsidRPr="001F6685">
        <w:rPr>
          <w:rFonts w:asciiTheme="minorHAnsi" w:hAnsiTheme="minorHAnsi" w:cstheme="minorHAnsi"/>
          <w:color w:val="000000"/>
          <w:shd w:val="clear" w:color="auto" w:fill="FFFFFF"/>
        </w:rPr>
        <w:t>such</w:t>
      </w:r>
      <w:r w:rsidR="00964579">
        <w:rPr>
          <w:rFonts w:asciiTheme="minorHAnsi" w:hAnsiTheme="minorHAnsi" w:cstheme="minorHAnsi"/>
          <w:color w:val="000000"/>
          <w:shd w:val="clear" w:color="auto" w:fill="FFFFFF"/>
        </w:rPr>
        <w:t xml:space="preserve"> cases</w:t>
      </w:r>
      <w:r w:rsidRPr="001F6685">
        <w:rPr>
          <w:rFonts w:asciiTheme="minorHAnsi" w:hAnsiTheme="minorHAnsi" w:cstheme="minorHAnsi"/>
          <w:color w:val="000000"/>
          <w:shd w:val="clear" w:color="auto" w:fill="FFFFFF"/>
        </w:rPr>
        <w:t xml:space="preserve">, often the only clinical clue is eosinophilia. </w:t>
      </w:r>
      <w:r w:rsidR="00964579">
        <w:rPr>
          <w:rFonts w:asciiTheme="minorHAnsi" w:hAnsiTheme="minorHAnsi" w:cstheme="minorHAnsi"/>
          <w:color w:val="000000"/>
          <w:shd w:val="clear" w:color="auto" w:fill="FFFFFF"/>
        </w:rPr>
        <w:t>A</w:t>
      </w:r>
      <w:r w:rsidRPr="001F6685">
        <w:rPr>
          <w:rFonts w:asciiTheme="minorHAnsi" w:hAnsiTheme="minorHAnsi" w:cstheme="minorHAnsi"/>
          <w:color w:val="000000"/>
          <w:shd w:val="clear" w:color="auto" w:fill="FFFFFF"/>
        </w:rPr>
        <w:t>symptomatic ca</w:t>
      </w:r>
      <w:r w:rsidR="00964579">
        <w:rPr>
          <w:rFonts w:asciiTheme="minorHAnsi" w:hAnsiTheme="minorHAnsi" w:cstheme="minorHAnsi"/>
          <w:color w:val="000000"/>
          <w:shd w:val="clear" w:color="auto" w:fill="FFFFFF"/>
        </w:rPr>
        <w:t>rrier state</w:t>
      </w:r>
      <w:r w:rsidRPr="001F6685">
        <w:rPr>
          <w:rFonts w:asciiTheme="minorHAnsi" w:hAnsiTheme="minorHAnsi" w:cstheme="minorHAnsi"/>
          <w:color w:val="000000"/>
          <w:shd w:val="clear" w:color="auto" w:fill="FFFFFF"/>
        </w:rPr>
        <w:t xml:space="preserve"> increase</w:t>
      </w:r>
      <w:r w:rsidR="008A71E6">
        <w:rPr>
          <w:rFonts w:asciiTheme="minorHAnsi" w:hAnsiTheme="minorHAnsi" w:cstheme="minorHAnsi"/>
          <w:color w:val="000000"/>
          <w:shd w:val="clear" w:color="auto" w:fill="FFFFFF"/>
        </w:rPr>
        <w:t>s</w:t>
      </w:r>
      <w:r w:rsidRPr="001F6685">
        <w:rPr>
          <w:rFonts w:asciiTheme="minorHAnsi" w:hAnsiTheme="minorHAnsi" w:cstheme="minorHAnsi"/>
          <w:color w:val="000000"/>
          <w:shd w:val="clear" w:color="auto" w:fill="FFFFFF"/>
        </w:rPr>
        <w:t xml:space="preserve"> the risk of developing </w:t>
      </w:r>
      <w:r w:rsidRPr="001F6685">
        <w:rPr>
          <w:rFonts w:asciiTheme="minorHAnsi" w:hAnsiTheme="minorHAnsi" w:cstheme="minorHAnsi"/>
          <w:i/>
          <w:iCs/>
          <w:color w:val="000000"/>
          <w:shd w:val="clear" w:color="auto" w:fill="FFFFFF"/>
        </w:rPr>
        <w:t xml:space="preserve">Strongyloidiasis </w:t>
      </w:r>
      <w:r w:rsidRPr="001F6685">
        <w:rPr>
          <w:rFonts w:asciiTheme="minorHAnsi" w:hAnsiTheme="minorHAnsi" w:cstheme="minorHAnsi"/>
          <w:color w:val="000000"/>
          <w:shd w:val="clear" w:color="auto" w:fill="FFFFFF"/>
        </w:rPr>
        <w:t>hyperinfection syndrome leading to systemic sepsis and end-organ failure</w:t>
      </w:r>
      <w:r w:rsidRPr="001F6685">
        <w:rPr>
          <w:rFonts w:asciiTheme="minorHAnsi" w:hAnsiTheme="minorHAnsi" w:cstheme="minorHAnsi"/>
          <w:color w:val="000000"/>
          <w:sz w:val="19"/>
          <w:szCs w:val="19"/>
          <w:shd w:val="clear" w:color="auto" w:fill="FFFFFF"/>
          <w:vertAlign w:val="superscript"/>
        </w:rPr>
        <w:t>5</w:t>
      </w:r>
      <w:r w:rsidRPr="001F6685">
        <w:rPr>
          <w:rFonts w:asciiTheme="minorHAnsi" w:hAnsiTheme="minorHAnsi" w:cstheme="minorHAnsi"/>
          <w:color w:val="000000"/>
          <w:shd w:val="clear" w:color="auto" w:fill="FFFFFF"/>
        </w:rPr>
        <w:t xml:space="preserve">. Due to the </w:t>
      </w:r>
      <w:r w:rsidR="00964579">
        <w:rPr>
          <w:rFonts w:asciiTheme="minorHAnsi" w:hAnsiTheme="minorHAnsi" w:cstheme="minorHAnsi"/>
          <w:color w:val="000000"/>
          <w:shd w:val="clear" w:color="auto" w:fill="FFFFFF"/>
        </w:rPr>
        <w:t xml:space="preserve">overall </w:t>
      </w:r>
      <w:r w:rsidRPr="001F6685">
        <w:rPr>
          <w:rFonts w:asciiTheme="minorHAnsi" w:hAnsiTheme="minorHAnsi" w:cstheme="minorHAnsi"/>
          <w:color w:val="000000"/>
          <w:shd w:val="clear" w:color="auto" w:fill="FFFFFF"/>
        </w:rPr>
        <w:t xml:space="preserve">low prevalence </w:t>
      </w:r>
      <w:r w:rsidR="00964579">
        <w:rPr>
          <w:rFonts w:asciiTheme="minorHAnsi" w:hAnsiTheme="minorHAnsi" w:cstheme="minorHAnsi"/>
          <w:color w:val="000000"/>
          <w:shd w:val="clear" w:color="auto" w:fill="FFFFFF"/>
        </w:rPr>
        <w:t xml:space="preserve">of disease </w:t>
      </w:r>
      <w:r w:rsidRPr="001F6685">
        <w:rPr>
          <w:rFonts w:asciiTheme="minorHAnsi" w:hAnsiTheme="minorHAnsi" w:cstheme="minorHAnsi"/>
          <w:color w:val="000000"/>
          <w:shd w:val="clear" w:color="auto" w:fill="FFFFFF"/>
        </w:rPr>
        <w:t>in the United States</w:t>
      </w:r>
      <w:r w:rsidR="00964579">
        <w:rPr>
          <w:rFonts w:asciiTheme="minorHAnsi" w:hAnsiTheme="minorHAnsi" w:cstheme="minorHAnsi"/>
          <w:color w:val="000000"/>
          <w:shd w:val="clear" w:color="auto" w:fill="FFFFFF"/>
        </w:rPr>
        <w:t xml:space="preserve"> and unique geographical distribution within the US</w:t>
      </w:r>
      <w:r w:rsidRPr="001F6685">
        <w:rPr>
          <w:rFonts w:asciiTheme="minorHAnsi" w:hAnsiTheme="minorHAnsi" w:cstheme="minorHAnsi"/>
          <w:color w:val="000000"/>
          <w:shd w:val="clear" w:color="auto" w:fill="FFFFFF"/>
        </w:rPr>
        <w:t xml:space="preserve">, physicians </w:t>
      </w:r>
      <w:r w:rsidR="00964579">
        <w:rPr>
          <w:rFonts w:asciiTheme="minorHAnsi" w:hAnsiTheme="minorHAnsi" w:cstheme="minorHAnsi"/>
          <w:color w:val="000000"/>
          <w:shd w:val="clear" w:color="auto" w:fill="FFFFFF"/>
        </w:rPr>
        <w:t>may</w:t>
      </w:r>
      <w:r w:rsidRPr="001F6685">
        <w:rPr>
          <w:rFonts w:asciiTheme="minorHAnsi" w:hAnsiTheme="minorHAnsi" w:cstheme="minorHAnsi"/>
          <w:color w:val="000000"/>
          <w:shd w:val="clear" w:color="auto" w:fill="FFFFFF"/>
        </w:rPr>
        <w:t xml:space="preserve"> overlook </w:t>
      </w:r>
      <w:r w:rsidRPr="001F6685">
        <w:rPr>
          <w:rFonts w:asciiTheme="minorHAnsi" w:hAnsiTheme="minorHAnsi" w:cstheme="minorHAnsi"/>
          <w:i/>
          <w:iCs/>
          <w:color w:val="000000"/>
          <w:shd w:val="clear" w:color="auto" w:fill="FFFFFF"/>
        </w:rPr>
        <w:t xml:space="preserve">Stronglyoidies steroralis </w:t>
      </w:r>
      <w:r w:rsidRPr="001F6685">
        <w:rPr>
          <w:rFonts w:asciiTheme="minorHAnsi" w:hAnsiTheme="minorHAnsi" w:cstheme="minorHAnsi"/>
          <w:color w:val="000000"/>
          <w:shd w:val="clear" w:color="auto" w:fill="FFFFFF"/>
        </w:rPr>
        <w:t>as a possible diagnosi</w:t>
      </w:r>
      <w:r w:rsidR="00964579">
        <w:rPr>
          <w:rFonts w:asciiTheme="minorHAnsi" w:hAnsiTheme="minorHAnsi" w:cstheme="minorHAnsi"/>
          <w:color w:val="000000"/>
          <w:shd w:val="clear" w:color="auto" w:fill="FFFFFF"/>
        </w:rPr>
        <w:t xml:space="preserve">s. This oversight </w:t>
      </w:r>
      <w:r w:rsidR="007B7F0A">
        <w:rPr>
          <w:rFonts w:asciiTheme="minorHAnsi" w:hAnsiTheme="minorHAnsi" w:cstheme="minorHAnsi"/>
          <w:color w:val="000000"/>
          <w:shd w:val="clear" w:color="auto" w:fill="FFFFFF"/>
        </w:rPr>
        <w:t>could result in delay of</w:t>
      </w:r>
      <w:r w:rsidRPr="001F6685">
        <w:rPr>
          <w:rFonts w:asciiTheme="minorHAnsi" w:hAnsiTheme="minorHAnsi" w:cstheme="minorHAnsi"/>
          <w:color w:val="000000"/>
          <w:shd w:val="clear" w:color="auto" w:fill="FFFFFF"/>
        </w:rPr>
        <w:t xml:space="preserve"> appropriate treatment and adverse patient outcomes</w:t>
      </w:r>
      <w:r w:rsidR="00964579">
        <w:rPr>
          <w:rFonts w:asciiTheme="minorHAnsi" w:hAnsiTheme="minorHAnsi" w:cstheme="minorHAnsi"/>
          <w:color w:val="000000"/>
          <w:shd w:val="clear" w:color="auto" w:fill="FFFFFF"/>
        </w:rPr>
        <w:t>.</w:t>
      </w:r>
    </w:p>
    <w:p w14:paraId="5E3E56C9" w14:textId="1894532F" w:rsidR="00D16E24" w:rsidRPr="001F6685" w:rsidRDefault="00D16E24" w:rsidP="7031E66A">
      <w:pPr>
        <w:rPr>
          <w:rFonts w:asciiTheme="minorHAnsi" w:eastAsiaTheme="minorEastAsia" w:hAnsiTheme="minorHAnsi" w:cstheme="minorHAnsi"/>
        </w:rPr>
      </w:pPr>
    </w:p>
    <w:p w14:paraId="1996DB24" w14:textId="5C260B81" w:rsidR="00D76778" w:rsidRPr="001F6685" w:rsidRDefault="00D76778" w:rsidP="00D76778">
      <w:pPr>
        <w:rPr>
          <w:rFonts w:asciiTheme="minorHAnsi" w:hAnsiTheme="minorHAnsi" w:cstheme="minorHAnsi"/>
        </w:rPr>
      </w:pPr>
      <w:r w:rsidRPr="001F6685">
        <w:rPr>
          <w:rStyle w:val="normaltextrun"/>
          <w:rFonts w:asciiTheme="minorHAnsi" w:hAnsiTheme="minorHAnsi" w:cstheme="minorHAnsi"/>
          <w:b/>
          <w:bCs/>
          <w:color w:val="000000"/>
          <w:shd w:val="clear" w:color="auto" w:fill="FFFFFF"/>
        </w:rPr>
        <w:t>Case History/Examination</w:t>
      </w:r>
      <w:r w:rsidRPr="001F6685">
        <w:rPr>
          <w:rStyle w:val="normaltextrun"/>
          <w:rFonts w:asciiTheme="minorHAnsi" w:hAnsiTheme="minorHAnsi" w:cstheme="minorHAnsi"/>
          <w:color w:val="000000"/>
          <w:shd w:val="clear" w:color="auto" w:fill="FFFFFF"/>
        </w:rPr>
        <w:t>: 73-year-old Hispanic male with significant past medical history of alcohol dependence</w:t>
      </w:r>
      <w:ins w:id="0" w:author="Walsh, David W." w:date="2022-09-20T10:23:00Z">
        <w:r w:rsidR="0011186C">
          <w:rPr>
            <w:rStyle w:val="normaltextrun"/>
            <w:rFonts w:asciiTheme="minorHAnsi" w:hAnsiTheme="minorHAnsi" w:cstheme="minorHAnsi"/>
            <w:color w:val="000000"/>
            <w:shd w:val="clear" w:color="auto" w:fill="FFFFFF"/>
          </w:rPr>
          <w:t>,</w:t>
        </w:r>
      </w:ins>
      <w:r w:rsidRPr="001F6685">
        <w:rPr>
          <w:rStyle w:val="normaltextrun"/>
          <w:rFonts w:asciiTheme="minorHAnsi" w:hAnsiTheme="minorHAnsi" w:cstheme="minorHAnsi"/>
          <w:color w:val="000000"/>
          <w:shd w:val="clear" w:color="auto" w:fill="FFFFFF"/>
        </w:rPr>
        <w:t xml:space="preserve"> thiamine </w:t>
      </w:r>
      <w:r w:rsidR="0011186C">
        <w:rPr>
          <w:rStyle w:val="normaltextrun"/>
          <w:rFonts w:asciiTheme="minorHAnsi" w:hAnsiTheme="minorHAnsi" w:cstheme="minorHAnsi"/>
          <w:color w:val="000000"/>
          <w:shd w:val="clear" w:color="auto" w:fill="FFFFFF"/>
        </w:rPr>
        <w:t xml:space="preserve">deficiency, </w:t>
      </w:r>
      <w:r w:rsidRPr="001F6685">
        <w:rPr>
          <w:rStyle w:val="normaltextrun"/>
          <w:rFonts w:asciiTheme="minorHAnsi" w:hAnsiTheme="minorHAnsi" w:cstheme="minorHAnsi"/>
          <w:color w:val="000000"/>
          <w:shd w:val="clear" w:color="auto" w:fill="FFFFFF"/>
        </w:rPr>
        <w:t xml:space="preserve">and B12 deficiency is brought to the emergency </w:t>
      </w:r>
      <w:r w:rsidRPr="001F6685">
        <w:rPr>
          <w:rStyle w:val="normaltextrun"/>
          <w:rFonts w:asciiTheme="minorHAnsi" w:hAnsiTheme="minorHAnsi" w:cstheme="minorHAnsi"/>
          <w:color w:val="000000"/>
          <w:shd w:val="clear" w:color="auto" w:fill="FFFFFF"/>
        </w:rPr>
        <w:lastRenderedPageBreak/>
        <w:t xml:space="preserve">department by his ex-wife due to </w:t>
      </w:r>
      <w:r w:rsidR="0011186C">
        <w:rPr>
          <w:rStyle w:val="normaltextrun"/>
          <w:rFonts w:asciiTheme="minorHAnsi" w:hAnsiTheme="minorHAnsi" w:cstheme="minorHAnsi"/>
          <w:color w:val="000000"/>
          <w:shd w:val="clear" w:color="auto" w:fill="FFFFFF"/>
        </w:rPr>
        <w:t>abnormal</w:t>
      </w:r>
      <w:r w:rsidRPr="001F6685">
        <w:rPr>
          <w:rStyle w:val="normaltextrun"/>
          <w:rFonts w:asciiTheme="minorHAnsi" w:hAnsiTheme="minorHAnsi" w:cstheme="minorHAnsi"/>
          <w:color w:val="000000"/>
          <w:shd w:val="clear" w:color="auto" w:fill="FFFFFF"/>
        </w:rPr>
        <w:t xml:space="preserve"> behavior.</w:t>
      </w:r>
      <w:ins w:id="1" w:author="Walsh, David W." w:date="2022-09-20T10:24:00Z">
        <w:r w:rsidR="0011186C">
          <w:rPr>
            <w:rStyle w:val="normaltextrun"/>
            <w:rFonts w:asciiTheme="minorHAnsi" w:hAnsiTheme="minorHAnsi" w:cstheme="minorHAnsi"/>
            <w:color w:val="000000"/>
            <w:shd w:val="clear" w:color="auto" w:fill="FFFFFF"/>
          </w:rPr>
          <w:t xml:space="preserve">  </w:t>
        </w:r>
      </w:ins>
      <w:r w:rsidRPr="001F6685">
        <w:rPr>
          <w:rStyle w:val="normaltextrun"/>
          <w:rFonts w:asciiTheme="minorHAnsi" w:hAnsiTheme="minorHAnsi" w:cstheme="minorHAnsi"/>
          <w:color w:val="000000"/>
          <w:shd w:val="clear" w:color="auto" w:fill="FFFFFF"/>
        </w:rPr>
        <w:t xml:space="preserve">She states that the patient has been talking to himself and hallucinating, making statements like “there are dead people inside me”. Per secondary report, </w:t>
      </w:r>
      <w:r w:rsidR="00F4163C">
        <w:rPr>
          <w:rStyle w:val="normaltextrun"/>
          <w:rFonts w:asciiTheme="minorHAnsi" w:hAnsiTheme="minorHAnsi" w:cstheme="minorHAnsi"/>
          <w:color w:val="000000"/>
          <w:shd w:val="clear" w:color="auto" w:fill="FFFFFF"/>
        </w:rPr>
        <w:t xml:space="preserve">the patient has been experiencing audiovisual hallucinations and </w:t>
      </w:r>
      <w:r w:rsidRPr="001F6685">
        <w:rPr>
          <w:rStyle w:val="normaltextrun"/>
          <w:rFonts w:asciiTheme="minorHAnsi" w:hAnsiTheme="minorHAnsi" w:cstheme="minorHAnsi"/>
          <w:color w:val="000000"/>
          <w:shd w:val="clear" w:color="auto" w:fill="FFFFFF"/>
        </w:rPr>
        <w:t xml:space="preserve">responding to </w:t>
      </w:r>
      <w:r w:rsidR="003B23F6">
        <w:rPr>
          <w:rStyle w:val="normaltextrun"/>
          <w:rFonts w:asciiTheme="minorHAnsi" w:hAnsiTheme="minorHAnsi" w:cstheme="minorHAnsi"/>
          <w:color w:val="000000"/>
          <w:shd w:val="clear" w:color="auto" w:fill="FFFFFF"/>
        </w:rPr>
        <w:t>internal</w:t>
      </w:r>
      <w:r w:rsidRPr="001F6685">
        <w:rPr>
          <w:rStyle w:val="normaltextrun"/>
          <w:rFonts w:asciiTheme="minorHAnsi" w:hAnsiTheme="minorHAnsi" w:cstheme="minorHAnsi"/>
          <w:color w:val="000000"/>
          <w:shd w:val="clear" w:color="auto" w:fill="FFFFFF"/>
        </w:rPr>
        <w:t xml:space="preserve"> stimuli</w:t>
      </w:r>
      <w:r w:rsidR="003B23F6">
        <w:rPr>
          <w:rStyle w:val="normaltextrun"/>
          <w:rFonts w:asciiTheme="minorHAnsi" w:hAnsiTheme="minorHAnsi" w:cstheme="minorHAnsi"/>
          <w:color w:val="000000"/>
          <w:shd w:val="clear" w:color="auto" w:fill="FFFFFF"/>
        </w:rPr>
        <w:t>,</w:t>
      </w:r>
      <w:r w:rsidRPr="001F6685">
        <w:rPr>
          <w:rStyle w:val="normaltextrun"/>
          <w:rFonts w:asciiTheme="minorHAnsi" w:hAnsiTheme="minorHAnsi" w:cstheme="minorHAnsi"/>
          <w:color w:val="000000"/>
          <w:shd w:val="clear" w:color="auto" w:fill="FFFFFF"/>
        </w:rPr>
        <w:t xml:space="preserve"> </w:t>
      </w:r>
      <w:r w:rsidR="00DB0E37" w:rsidRPr="001F6685">
        <w:rPr>
          <w:rStyle w:val="normaltextrun"/>
          <w:rFonts w:asciiTheme="minorHAnsi" w:hAnsiTheme="minorHAnsi" w:cstheme="minorHAnsi"/>
          <w:color w:val="000000"/>
          <w:shd w:val="clear" w:color="auto" w:fill="FFFFFF"/>
        </w:rPr>
        <w:t xml:space="preserve">often </w:t>
      </w:r>
      <w:r w:rsidR="00DB0E37">
        <w:rPr>
          <w:rStyle w:val="normaltextrun"/>
          <w:rFonts w:asciiTheme="minorHAnsi" w:hAnsiTheme="minorHAnsi" w:cstheme="minorHAnsi"/>
          <w:color w:val="000000"/>
          <w:shd w:val="clear" w:color="auto" w:fill="FFFFFF"/>
        </w:rPr>
        <w:t xml:space="preserve">seen </w:t>
      </w:r>
      <w:r w:rsidR="00DB0E37" w:rsidRPr="001F6685">
        <w:rPr>
          <w:rStyle w:val="normaltextrun"/>
          <w:rFonts w:asciiTheme="minorHAnsi" w:hAnsiTheme="minorHAnsi" w:cstheme="minorHAnsi"/>
          <w:color w:val="000000"/>
          <w:shd w:val="clear" w:color="auto" w:fill="FFFFFF"/>
        </w:rPr>
        <w:t>talking</w:t>
      </w:r>
      <w:r w:rsidRPr="001F6685">
        <w:rPr>
          <w:rStyle w:val="normaltextrun"/>
          <w:rFonts w:asciiTheme="minorHAnsi" w:hAnsiTheme="minorHAnsi" w:cstheme="minorHAnsi"/>
          <w:color w:val="000000"/>
          <w:shd w:val="clear" w:color="auto" w:fill="FFFFFF"/>
        </w:rPr>
        <w:t xml:space="preserve"> to himself and swatting in the air.  In addition to the psychiatric symptoms, a ROS significant is significant for weigh loss of 20 pounds over the past 3 months. </w:t>
      </w:r>
      <w:r w:rsidR="00DB0E37">
        <w:rPr>
          <w:rStyle w:val="normaltextrun"/>
          <w:rFonts w:asciiTheme="minorHAnsi" w:hAnsiTheme="minorHAnsi" w:cstheme="minorHAnsi"/>
          <w:color w:val="000000"/>
          <w:shd w:val="clear" w:color="auto" w:fill="FFFFFF"/>
        </w:rPr>
        <w:t>He reports</w:t>
      </w:r>
      <w:r w:rsidRPr="001F6685">
        <w:rPr>
          <w:rStyle w:val="normaltextrun"/>
          <w:rFonts w:asciiTheme="minorHAnsi" w:hAnsiTheme="minorHAnsi" w:cstheme="minorHAnsi"/>
          <w:color w:val="000000"/>
          <w:shd w:val="clear" w:color="auto" w:fill="FFFFFF"/>
        </w:rPr>
        <w:t xml:space="preserve"> decreased appetite, fatigue, and difficulty sleeping. He denied any abdominal pain, nausea, diarrhea, melena, or hematochezia. He denied cough, dysphagia, early satiety. He admits to cocaine and methamphetamine use for the past 3 years and drinking several beers daily. Pertinent</w:t>
      </w:r>
      <w:r w:rsidR="0011186C">
        <w:rPr>
          <w:rStyle w:val="normaltextrun"/>
          <w:rFonts w:asciiTheme="minorHAnsi" w:hAnsiTheme="minorHAnsi" w:cstheme="minorHAnsi"/>
          <w:color w:val="000000"/>
          <w:shd w:val="clear" w:color="auto" w:fill="FFFFFF"/>
        </w:rPr>
        <w:t xml:space="preserve"> additional</w:t>
      </w:r>
      <w:r w:rsidRPr="001F6685">
        <w:rPr>
          <w:rStyle w:val="normaltextrun"/>
          <w:rFonts w:asciiTheme="minorHAnsi" w:hAnsiTheme="minorHAnsi" w:cstheme="minorHAnsi"/>
          <w:color w:val="000000"/>
          <w:shd w:val="clear" w:color="auto" w:fill="FFFFFF"/>
        </w:rPr>
        <w:t xml:space="preserve"> past medical history is</w:t>
      </w:r>
      <w:r w:rsidR="0011186C">
        <w:rPr>
          <w:rStyle w:val="normaltextrun"/>
          <w:rFonts w:asciiTheme="minorHAnsi" w:hAnsiTheme="minorHAnsi" w:cstheme="minorHAnsi"/>
          <w:color w:val="000000"/>
          <w:shd w:val="clear" w:color="auto" w:fill="FFFFFF"/>
        </w:rPr>
        <w:t xml:space="preserve"> significant for </w:t>
      </w:r>
      <w:r w:rsidR="00A62985">
        <w:rPr>
          <w:rStyle w:val="normaltextrun"/>
          <w:rFonts w:asciiTheme="minorHAnsi" w:hAnsiTheme="minorHAnsi" w:cstheme="minorHAnsi"/>
          <w:color w:val="000000"/>
          <w:shd w:val="clear" w:color="auto" w:fill="FFFFFF"/>
        </w:rPr>
        <w:t xml:space="preserve">a </w:t>
      </w:r>
      <w:r w:rsidR="00A62985" w:rsidRPr="001F6685">
        <w:rPr>
          <w:rStyle w:val="normaltextrun"/>
          <w:rFonts w:asciiTheme="minorHAnsi" w:hAnsiTheme="minorHAnsi" w:cstheme="minorHAnsi"/>
          <w:color w:val="000000"/>
          <w:shd w:val="clear" w:color="auto" w:fill="FFFFFF"/>
        </w:rPr>
        <w:t>cerebral</w:t>
      </w:r>
      <w:r w:rsidR="0011186C">
        <w:rPr>
          <w:rStyle w:val="normaltextrun"/>
          <w:rFonts w:asciiTheme="minorHAnsi" w:hAnsiTheme="minorHAnsi" w:cstheme="minorHAnsi"/>
          <w:color w:val="000000"/>
          <w:shd w:val="clear" w:color="auto" w:fill="FFFFFF"/>
        </w:rPr>
        <w:t xml:space="preserve"> vascular accident (</w:t>
      </w:r>
      <w:r w:rsidRPr="001F6685">
        <w:rPr>
          <w:rStyle w:val="normaltextrun"/>
          <w:rFonts w:asciiTheme="minorHAnsi" w:hAnsiTheme="minorHAnsi" w:cstheme="minorHAnsi"/>
          <w:color w:val="000000"/>
          <w:shd w:val="clear" w:color="auto" w:fill="FFFFFF"/>
        </w:rPr>
        <w:t>CVA</w:t>
      </w:r>
      <w:ins w:id="2" w:author="Walsh, David W." w:date="2022-09-20T10:25:00Z">
        <w:r w:rsidR="0011186C">
          <w:rPr>
            <w:rStyle w:val="normaltextrun"/>
            <w:rFonts w:asciiTheme="minorHAnsi" w:hAnsiTheme="minorHAnsi" w:cstheme="minorHAnsi"/>
            <w:color w:val="000000"/>
            <w:shd w:val="clear" w:color="auto" w:fill="FFFFFF"/>
          </w:rPr>
          <w:t>)</w:t>
        </w:r>
      </w:ins>
      <w:r w:rsidRPr="001F6685">
        <w:rPr>
          <w:rStyle w:val="normaltextrun"/>
          <w:rFonts w:asciiTheme="minorHAnsi" w:hAnsiTheme="minorHAnsi" w:cstheme="minorHAnsi"/>
          <w:color w:val="000000"/>
          <w:shd w:val="clear" w:color="auto" w:fill="FFFFFF"/>
        </w:rPr>
        <w:t xml:space="preserve"> in 2020 with residual memory and cognitive deficits exacerbated </w:t>
      </w:r>
      <w:r w:rsidR="008A71E6">
        <w:rPr>
          <w:rStyle w:val="normaltextrun"/>
          <w:rFonts w:asciiTheme="minorHAnsi" w:hAnsiTheme="minorHAnsi" w:cstheme="minorHAnsi"/>
          <w:color w:val="000000"/>
          <w:shd w:val="clear" w:color="auto" w:fill="FFFFFF"/>
        </w:rPr>
        <w:t>his chronic cocaine methamphetamine use</w:t>
      </w:r>
      <w:r w:rsidRPr="001F6685">
        <w:rPr>
          <w:rStyle w:val="normaltextrun"/>
          <w:rFonts w:asciiTheme="minorHAnsi" w:hAnsiTheme="minorHAnsi" w:cstheme="minorHAnsi"/>
          <w:color w:val="000000"/>
          <w:shd w:val="clear" w:color="auto" w:fill="FFFFFF"/>
        </w:rPr>
        <w:t>.</w:t>
      </w:r>
      <w:r w:rsidR="00C158D7">
        <w:rPr>
          <w:rStyle w:val="normaltextrun"/>
          <w:rFonts w:asciiTheme="minorHAnsi" w:hAnsiTheme="minorHAnsi" w:cstheme="minorHAnsi"/>
          <w:color w:val="000000"/>
          <w:shd w:val="clear" w:color="auto" w:fill="FFFFFF"/>
        </w:rPr>
        <w:t xml:space="preserve"> Chart review revealed no history of psychiatric diagnosis or </w:t>
      </w:r>
      <w:r w:rsidR="00DB0E37">
        <w:rPr>
          <w:rStyle w:val="normaltextrun"/>
          <w:rFonts w:asciiTheme="minorHAnsi" w:hAnsiTheme="minorHAnsi" w:cstheme="minorHAnsi"/>
          <w:color w:val="000000"/>
          <w:shd w:val="clear" w:color="auto" w:fill="FFFFFF"/>
        </w:rPr>
        <w:t>treatment</w:t>
      </w:r>
      <w:r w:rsidR="00C158D7">
        <w:rPr>
          <w:rStyle w:val="normaltextrun"/>
          <w:rFonts w:asciiTheme="minorHAnsi" w:hAnsiTheme="minorHAnsi" w:cstheme="minorHAnsi"/>
          <w:color w:val="000000"/>
          <w:shd w:val="clear" w:color="auto" w:fill="FFFFFF"/>
        </w:rPr>
        <w:t xml:space="preserve"> for polysubstance abuse.</w:t>
      </w:r>
    </w:p>
    <w:p w14:paraId="3D308245" w14:textId="77777777" w:rsidR="003E3A2C" w:rsidRPr="001F6685" w:rsidRDefault="003E3A2C" w:rsidP="7031E66A">
      <w:pPr>
        <w:rPr>
          <w:rFonts w:asciiTheme="minorHAnsi" w:eastAsiaTheme="minorEastAsia" w:hAnsiTheme="minorHAnsi" w:cstheme="minorHAnsi"/>
        </w:rPr>
      </w:pPr>
    </w:p>
    <w:p w14:paraId="41F47F53" w14:textId="4F01A9F5" w:rsidR="00E66065" w:rsidRPr="001F6685" w:rsidRDefault="7031E66A" w:rsidP="7031E66A">
      <w:pPr>
        <w:rPr>
          <w:rFonts w:asciiTheme="minorHAnsi" w:eastAsiaTheme="minorEastAsia" w:hAnsiTheme="minorHAnsi" w:cstheme="minorHAnsi"/>
        </w:rPr>
      </w:pPr>
      <w:r w:rsidRPr="001F6685">
        <w:rPr>
          <w:rFonts w:asciiTheme="minorHAnsi" w:eastAsiaTheme="minorEastAsia" w:hAnsiTheme="minorHAnsi" w:cstheme="minorHAnsi"/>
        </w:rPr>
        <w:t xml:space="preserve">On </w:t>
      </w:r>
      <w:r w:rsidR="00D97B44" w:rsidRPr="001F6685">
        <w:rPr>
          <w:rFonts w:asciiTheme="minorHAnsi" w:eastAsiaTheme="minorEastAsia" w:hAnsiTheme="minorHAnsi" w:cstheme="minorHAnsi"/>
        </w:rPr>
        <w:t>examinations</w:t>
      </w:r>
      <w:r w:rsidRPr="001F6685">
        <w:rPr>
          <w:rFonts w:asciiTheme="minorHAnsi" w:eastAsiaTheme="minorEastAsia" w:hAnsiTheme="minorHAnsi" w:cstheme="minorHAnsi"/>
        </w:rPr>
        <w:t xml:space="preserve"> vital signs are unremarkable. </w:t>
      </w:r>
      <w:r w:rsidR="00D97B44" w:rsidRPr="001F6685">
        <w:rPr>
          <w:rFonts w:asciiTheme="minorHAnsi" w:eastAsiaTheme="minorEastAsia" w:hAnsiTheme="minorHAnsi" w:cstheme="minorHAnsi"/>
        </w:rPr>
        <w:t xml:space="preserve">Pertinent physical exam findings included a cachectic Hispanic male </w:t>
      </w:r>
      <w:r w:rsidR="00AD7C49">
        <w:rPr>
          <w:rFonts w:asciiTheme="minorHAnsi" w:eastAsiaTheme="minorEastAsia" w:hAnsiTheme="minorHAnsi" w:cstheme="minorHAnsi"/>
        </w:rPr>
        <w:t>with poor</w:t>
      </w:r>
      <w:r w:rsidR="00D97B44" w:rsidRPr="001F6685">
        <w:rPr>
          <w:rFonts w:asciiTheme="minorHAnsi" w:eastAsiaTheme="minorEastAsia" w:hAnsiTheme="minorHAnsi" w:cstheme="minorHAnsi"/>
        </w:rPr>
        <w:t xml:space="preserve"> dentition. </w:t>
      </w:r>
      <w:r w:rsidR="004562C3" w:rsidRPr="001F6685">
        <w:rPr>
          <w:rFonts w:asciiTheme="minorHAnsi" w:eastAsiaTheme="minorEastAsia" w:hAnsiTheme="minorHAnsi" w:cstheme="minorHAnsi"/>
        </w:rPr>
        <w:t xml:space="preserve">Cardiopulmonary exam was unremarkable. Neurological exam displayed </w:t>
      </w:r>
      <w:r w:rsidR="008A71E6">
        <w:rPr>
          <w:rFonts w:asciiTheme="minorHAnsi" w:eastAsiaTheme="minorEastAsia" w:hAnsiTheme="minorHAnsi" w:cstheme="minorHAnsi"/>
        </w:rPr>
        <w:t xml:space="preserve">clear and coherent speech with </w:t>
      </w:r>
      <w:r w:rsidR="004562C3" w:rsidRPr="001F6685">
        <w:rPr>
          <w:rFonts w:asciiTheme="minorHAnsi" w:eastAsiaTheme="minorEastAsia" w:hAnsiTheme="minorHAnsi" w:cstheme="minorHAnsi"/>
        </w:rPr>
        <w:t xml:space="preserve">no gross </w:t>
      </w:r>
      <w:r w:rsidR="00AD7C49">
        <w:rPr>
          <w:rFonts w:asciiTheme="minorHAnsi" w:eastAsiaTheme="minorEastAsia" w:hAnsiTheme="minorHAnsi" w:cstheme="minorHAnsi"/>
        </w:rPr>
        <w:t>neurological deficits</w:t>
      </w:r>
      <w:r w:rsidR="004562C3" w:rsidRPr="001F6685">
        <w:rPr>
          <w:rFonts w:asciiTheme="minorHAnsi" w:eastAsiaTheme="minorEastAsia" w:hAnsiTheme="minorHAnsi" w:cstheme="minorHAnsi"/>
        </w:rPr>
        <w:t>.</w:t>
      </w:r>
      <w:r w:rsidR="008A71E6">
        <w:rPr>
          <w:rFonts w:asciiTheme="minorHAnsi" w:eastAsiaTheme="minorEastAsia" w:hAnsiTheme="minorHAnsi" w:cstheme="minorHAnsi"/>
        </w:rPr>
        <w:t xml:space="preserve"> He was alert and oriented to person, place, and t</w:t>
      </w:r>
      <w:r w:rsidR="00C7338A">
        <w:rPr>
          <w:rFonts w:asciiTheme="minorHAnsi" w:eastAsiaTheme="minorEastAsia" w:hAnsiTheme="minorHAnsi" w:cstheme="minorHAnsi"/>
        </w:rPr>
        <w:t>ime.</w:t>
      </w:r>
      <w:r w:rsidR="004562C3" w:rsidRPr="001F6685">
        <w:rPr>
          <w:rFonts w:asciiTheme="minorHAnsi" w:eastAsiaTheme="minorEastAsia" w:hAnsiTheme="minorHAnsi" w:cstheme="minorHAnsi"/>
        </w:rPr>
        <w:t xml:space="preserve"> </w:t>
      </w:r>
      <w:r w:rsidR="00AD7C49">
        <w:rPr>
          <w:rFonts w:asciiTheme="minorHAnsi" w:eastAsiaTheme="minorEastAsia" w:hAnsiTheme="minorHAnsi" w:cstheme="minorHAnsi"/>
        </w:rPr>
        <w:t xml:space="preserve">He was alert and oriented to person, place, and time. </w:t>
      </w:r>
      <w:r w:rsidR="004562C3" w:rsidRPr="001F6685">
        <w:rPr>
          <w:rFonts w:asciiTheme="minorHAnsi" w:eastAsiaTheme="minorEastAsia" w:hAnsiTheme="minorHAnsi" w:cstheme="minorHAnsi"/>
        </w:rPr>
        <w:t>Psychiatric exam revealed appropriate mood and affect.</w:t>
      </w:r>
    </w:p>
    <w:p w14:paraId="02AE7C17" w14:textId="53990962" w:rsidR="004562C3" w:rsidRPr="001F6685" w:rsidRDefault="004562C3" w:rsidP="004562C3">
      <w:pPr>
        <w:pStyle w:val="paragraph"/>
        <w:spacing w:before="0" w:beforeAutospacing="0" w:after="0" w:afterAutospacing="0"/>
        <w:textAlignment w:val="baseline"/>
        <w:rPr>
          <w:rFonts w:asciiTheme="minorHAnsi" w:hAnsiTheme="minorHAnsi" w:cstheme="minorHAnsi"/>
          <w:sz w:val="18"/>
          <w:szCs w:val="18"/>
        </w:rPr>
      </w:pPr>
    </w:p>
    <w:p w14:paraId="7ADB41A3" w14:textId="575CC29A" w:rsidR="004562C3" w:rsidRPr="001F6685" w:rsidRDefault="004562C3" w:rsidP="004562C3">
      <w:pPr>
        <w:pStyle w:val="paragraph"/>
        <w:spacing w:before="0" w:beforeAutospacing="0" w:after="0" w:afterAutospacing="0"/>
        <w:textAlignment w:val="baseline"/>
        <w:rPr>
          <w:rStyle w:val="eop"/>
          <w:rFonts w:asciiTheme="minorHAnsi" w:hAnsiTheme="minorHAnsi" w:cstheme="minorHAnsi"/>
          <w:b/>
          <w:bCs/>
        </w:rPr>
      </w:pPr>
      <w:r w:rsidRPr="001F6685">
        <w:rPr>
          <w:rStyle w:val="normaltextrun"/>
          <w:rFonts w:asciiTheme="minorHAnsi" w:hAnsiTheme="minorHAnsi" w:cstheme="minorHAnsi"/>
          <w:b/>
          <w:bCs/>
        </w:rPr>
        <w:t>Differential Diagnosis, Investigation, and Treatment </w:t>
      </w:r>
      <w:r w:rsidRPr="001F6685">
        <w:rPr>
          <w:rStyle w:val="eop"/>
          <w:rFonts w:asciiTheme="minorHAnsi" w:hAnsiTheme="minorHAnsi" w:cstheme="minorHAnsi"/>
          <w:b/>
          <w:bCs/>
        </w:rPr>
        <w:t> </w:t>
      </w:r>
    </w:p>
    <w:p w14:paraId="21049B30" w14:textId="011292DB" w:rsidR="003E3A2C" w:rsidRPr="001F6685" w:rsidRDefault="00BC19A7" w:rsidP="001C398C">
      <w:pPr>
        <w:pStyle w:val="paragraph"/>
        <w:spacing w:before="0" w:beforeAutospacing="0" w:after="0" w:afterAutospacing="0"/>
        <w:textAlignment w:val="baseline"/>
        <w:rPr>
          <w:rFonts w:asciiTheme="minorHAnsi" w:eastAsiaTheme="minorEastAsia" w:hAnsiTheme="minorHAnsi" w:cstheme="minorHAnsi"/>
        </w:rPr>
      </w:pPr>
      <w:r w:rsidRPr="001F6685">
        <w:rPr>
          <w:rStyle w:val="eop"/>
          <w:rFonts w:asciiTheme="minorHAnsi" w:hAnsiTheme="minorHAnsi" w:cstheme="minorHAnsi"/>
        </w:rPr>
        <w:t>A workup was conducted for acute</w:t>
      </w:r>
      <w:r w:rsidR="00C02969" w:rsidRPr="001F6685">
        <w:rPr>
          <w:rStyle w:val="eop"/>
          <w:rFonts w:asciiTheme="minorHAnsi" w:hAnsiTheme="minorHAnsi" w:cstheme="minorHAnsi"/>
        </w:rPr>
        <w:t xml:space="preserve"> polysubstance abuse with a urine drug screen revealing patient was positive for cocaine and amphetamine use. Computed tomography (CT) without contrast was taken of the head revealing chronic microvascular changes, but no acute </w:t>
      </w:r>
      <w:r w:rsidR="00E62E9A">
        <w:rPr>
          <w:rStyle w:val="eop"/>
          <w:rFonts w:asciiTheme="minorHAnsi" w:hAnsiTheme="minorHAnsi" w:cstheme="minorHAnsi"/>
        </w:rPr>
        <w:t>intra</w:t>
      </w:r>
      <w:r w:rsidR="00C02969" w:rsidRPr="001F6685">
        <w:rPr>
          <w:rStyle w:val="eop"/>
          <w:rFonts w:asciiTheme="minorHAnsi" w:hAnsiTheme="minorHAnsi" w:cstheme="minorHAnsi"/>
        </w:rPr>
        <w:t>cranial process.</w:t>
      </w:r>
      <w:r w:rsidR="00161B88" w:rsidRPr="001F6685">
        <w:rPr>
          <w:rStyle w:val="eop"/>
          <w:rFonts w:asciiTheme="minorHAnsi" w:hAnsiTheme="minorHAnsi" w:cstheme="minorHAnsi"/>
        </w:rPr>
        <w:t xml:space="preserve"> </w:t>
      </w:r>
      <w:r w:rsidR="00C158D7">
        <w:rPr>
          <w:rStyle w:val="eop"/>
          <w:rFonts w:asciiTheme="minorHAnsi" w:hAnsiTheme="minorHAnsi" w:cstheme="minorHAnsi"/>
        </w:rPr>
        <w:t>Due to chronic alcohol intake, patient was started on folate and thiamine supplementation.</w:t>
      </w:r>
      <w:r w:rsidR="001C398C" w:rsidRPr="001F6685">
        <w:rPr>
          <w:rStyle w:val="eop"/>
          <w:rFonts w:asciiTheme="minorHAnsi" w:hAnsiTheme="minorHAnsi" w:cstheme="minorHAnsi"/>
        </w:rPr>
        <w:t xml:space="preserve"> Initial complete blood count (CBC) revealed a hemoglobin count of</w:t>
      </w:r>
      <w:r w:rsidR="00C158D7">
        <w:rPr>
          <w:rStyle w:val="eop"/>
          <w:rFonts w:asciiTheme="minorHAnsi" w:hAnsiTheme="minorHAnsi" w:cstheme="minorHAnsi"/>
        </w:rPr>
        <w:t xml:space="preserve"> 12.9</w:t>
      </w:r>
      <w:r w:rsidR="001C398C" w:rsidRPr="001F6685">
        <w:rPr>
          <w:rStyle w:val="eop"/>
          <w:rFonts w:asciiTheme="minorHAnsi" w:hAnsiTheme="minorHAnsi" w:cstheme="minorHAnsi"/>
        </w:rPr>
        <w:t xml:space="preserve"> and platelet count of</w:t>
      </w:r>
      <w:r w:rsidR="00C158D7">
        <w:rPr>
          <w:rStyle w:val="eop"/>
          <w:rFonts w:asciiTheme="minorHAnsi" w:hAnsiTheme="minorHAnsi" w:cstheme="minorHAnsi"/>
        </w:rPr>
        <w:t xml:space="preserve"> 145</w:t>
      </w:r>
      <w:r w:rsidR="001C398C" w:rsidRPr="001F6685">
        <w:rPr>
          <w:rStyle w:val="eop"/>
          <w:rFonts w:asciiTheme="minorHAnsi" w:hAnsiTheme="minorHAnsi" w:cstheme="minorHAnsi"/>
        </w:rPr>
        <w:t xml:space="preserve">. </w:t>
      </w:r>
      <w:r w:rsidR="001C398C" w:rsidRPr="001F6685">
        <w:rPr>
          <w:rFonts w:asciiTheme="minorHAnsi" w:eastAsiaTheme="minorEastAsia" w:hAnsiTheme="minorHAnsi" w:cstheme="minorHAnsi"/>
        </w:rPr>
        <w:t xml:space="preserve">With recent weight loss and </w:t>
      </w:r>
      <w:r w:rsidR="00CA625F" w:rsidRPr="001F6685">
        <w:rPr>
          <w:rFonts w:asciiTheme="minorHAnsi" w:eastAsiaTheme="minorEastAsia" w:hAnsiTheme="minorHAnsi" w:cstheme="minorHAnsi"/>
        </w:rPr>
        <w:t>malnutrition,</w:t>
      </w:r>
      <w:r w:rsidR="001C398C" w:rsidRPr="001F6685">
        <w:rPr>
          <w:rFonts w:asciiTheme="minorHAnsi" w:eastAsiaTheme="minorEastAsia" w:hAnsiTheme="minorHAnsi" w:cstheme="minorHAnsi"/>
        </w:rPr>
        <w:t xml:space="preserve"> a CT scan of chest</w:t>
      </w:r>
      <w:r w:rsidR="00CA625F" w:rsidRPr="001F6685">
        <w:rPr>
          <w:rFonts w:asciiTheme="minorHAnsi" w:eastAsiaTheme="minorEastAsia" w:hAnsiTheme="minorHAnsi" w:cstheme="minorHAnsi"/>
        </w:rPr>
        <w:t xml:space="preserve">, abdomen, and pelvis was </w:t>
      </w:r>
      <w:r w:rsidR="00E62E9A">
        <w:rPr>
          <w:rFonts w:asciiTheme="minorHAnsi" w:eastAsiaTheme="minorEastAsia" w:hAnsiTheme="minorHAnsi" w:cstheme="minorHAnsi"/>
        </w:rPr>
        <w:t>obtained</w:t>
      </w:r>
      <w:r w:rsidR="00CA625F" w:rsidRPr="001F6685">
        <w:rPr>
          <w:rFonts w:asciiTheme="minorHAnsi" w:eastAsiaTheme="minorEastAsia" w:hAnsiTheme="minorHAnsi" w:cstheme="minorHAnsi"/>
        </w:rPr>
        <w:t xml:space="preserve"> to evaluate for malignancy. Scans revealed a 3mm right upper lung (RUL) nodule and nonspecific wall thickening in the cecum and proximal ascending colon [Figure </w:t>
      </w:r>
      <w:r w:rsidR="00C158D7">
        <w:rPr>
          <w:rFonts w:asciiTheme="minorHAnsi" w:eastAsiaTheme="minorEastAsia" w:hAnsiTheme="minorHAnsi" w:cstheme="minorHAnsi"/>
        </w:rPr>
        <w:t>1</w:t>
      </w:r>
      <w:r w:rsidR="00CA625F" w:rsidRPr="001F6685">
        <w:rPr>
          <w:rFonts w:asciiTheme="minorHAnsi" w:eastAsiaTheme="minorEastAsia" w:hAnsiTheme="minorHAnsi" w:cstheme="minorHAnsi"/>
        </w:rPr>
        <w:t xml:space="preserve">]. </w:t>
      </w:r>
      <w:r w:rsidR="000D1ECF" w:rsidRPr="001F6685">
        <w:rPr>
          <w:rFonts w:asciiTheme="minorHAnsi" w:eastAsiaTheme="minorEastAsia" w:hAnsiTheme="minorHAnsi" w:cstheme="minorHAnsi"/>
        </w:rPr>
        <w:t xml:space="preserve">It was recommended at that time to have follow-up CT scan in twelve months and </w:t>
      </w:r>
      <w:r w:rsidR="00E62E9A">
        <w:rPr>
          <w:rFonts w:asciiTheme="minorHAnsi" w:eastAsiaTheme="minorEastAsia" w:hAnsiTheme="minorHAnsi" w:cstheme="minorHAnsi"/>
        </w:rPr>
        <w:t>referral</w:t>
      </w:r>
      <w:r w:rsidR="000D1ECF" w:rsidRPr="001F6685">
        <w:rPr>
          <w:rFonts w:asciiTheme="minorHAnsi" w:eastAsiaTheme="minorEastAsia" w:hAnsiTheme="minorHAnsi" w:cstheme="minorHAnsi"/>
        </w:rPr>
        <w:t xml:space="preserve"> for outpatient colonoscopy. </w:t>
      </w:r>
      <w:r w:rsidR="000D1ECF" w:rsidRPr="001F6685">
        <w:rPr>
          <w:rStyle w:val="eop"/>
          <w:rFonts w:asciiTheme="minorHAnsi" w:hAnsiTheme="minorHAnsi" w:cstheme="minorHAnsi"/>
        </w:rPr>
        <w:t>White blood count (WBC) was elevated at 13.0 (</w:t>
      </w:r>
      <w:r w:rsidR="000D1ECF" w:rsidRPr="001F6685">
        <w:rPr>
          <w:rFonts w:asciiTheme="minorHAnsi" w:eastAsiaTheme="minorEastAsia" w:hAnsiTheme="minorHAnsi" w:cstheme="minorHAnsi"/>
        </w:rPr>
        <w:t>ref 4.8 – 10.8) with differential revealing eosinophil percentage of 22% (ref 0-4) and absolute eosinophil (ABS) eosinophil count of 2.9 (0-0.4). Chart review discovered chronic eosinophilia since 2013</w:t>
      </w:r>
      <w:ins w:id="3" w:author="Walsh, David W." w:date="2022-09-20T10:31:00Z">
        <w:r w:rsidR="00A62985">
          <w:rPr>
            <w:rFonts w:asciiTheme="minorHAnsi" w:eastAsiaTheme="minorEastAsia" w:hAnsiTheme="minorHAnsi" w:cstheme="minorHAnsi"/>
          </w:rPr>
          <w:t>.  H</w:t>
        </w:r>
      </w:ins>
      <w:r w:rsidR="000D1ECF" w:rsidRPr="001F6685">
        <w:rPr>
          <w:rFonts w:asciiTheme="minorHAnsi" w:eastAsiaTheme="minorEastAsia" w:hAnsiTheme="minorHAnsi" w:cstheme="minorHAnsi"/>
        </w:rPr>
        <w:t>ematology was consulted</w:t>
      </w:r>
      <w:r w:rsidR="00E62E9A">
        <w:rPr>
          <w:rFonts w:asciiTheme="minorHAnsi" w:eastAsiaTheme="minorEastAsia" w:hAnsiTheme="minorHAnsi" w:cstheme="minorHAnsi"/>
        </w:rPr>
        <w:t xml:space="preserve"> for evaluation of eosinophilia</w:t>
      </w:r>
      <w:r w:rsidR="000D1ECF" w:rsidRPr="001F6685">
        <w:rPr>
          <w:rFonts w:asciiTheme="minorHAnsi" w:eastAsiaTheme="minorEastAsia" w:hAnsiTheme="minorHAnsi" w:cstheme="minorHAnsi"/>
        </w:rPr>
        <w:t>. HIV test</w:t>
      </w:r>
      <w:r w:rsidR="00787675" w:rsidRPr="001F6685">
        <w:rPr>
          <w:rFonts w:asciiTheme="minorHAnsi" w:eastAsiaTheme="minorEastAsia" w:hAnsiTheme="minorHAnsi" w:cstheme="minorHAnsi"/>
        </w:rPr>
        <w:t xml:space="preserve">, </w:t>
      </w:r>
      <w:r w:rsidR="000D1ECF" w:rsidRPr="001F6685">
        <w:rPr>
          <w:rFonts w:asciiTheme="minorHAnsi" w:eastAsiaTheme="minorEastAsia" w:hAnsiTheme="minorHAnsi" w:cstheme="minorHAnsi"/>
        </w:rPr>
        <w:t xml:space="preserve">malignancy workup </w:t>
      </w:r>
      <w:r w:rsidR="00E62E9A">
        <w:rPr>
          <w:rFonts w:asciiTheme="minorHAnsi" w:eastAsiaTheme="minorEastAsia" w:hAnsiTheme="minorHAnsi" w:cstheme="minorHAnsi"/>
        </w:rPr>
        <w:t>to include</w:t>
      </w:r>
      <w:r w:rsidR="000D1ECF" w:rsidRPr="001F6685">
        <w:rPr>
          <w:rFonts w:asciiTheme="minorHAnsi" w:eastAsiaTheme="minorEastAsia" w:hAnsiTheme="minorHAnsi" w:cstheme="minorHAnsi"/>
        </w:rPr>
        <w:t xml:space="preserve"> peripheral blood smear and FISH</w:t>
      </w:r>
      <w:r w:rsidR="00787675" w:rsidRPr="001F6685">
        <w:rPr>
          <w:rFonts w:asciiTheme="minorHAnsi" w:eastAsiaTheme="minorEastAsia" w:hAnsiTheme="minorHAnsi" w:cstheme="minorHAnsi"/>
        </w:rPr>
        <w:t xml:space="preserve">, </w:t>
      </w:r>
      <w:r w:rsidR="00E62E9A">
        <w:rPr>
          <w:rFonts w:asciiTheme="minorHAnsi" w:eastAsiaTheme="minorEastAsia" w:hAnsiTheme="minorHAnsi" w:cstheme="minorHAnsi"/>
        </w:rPr>
        <w:t>as well as</w:t>
      </w:r>
      <w:r w:rsidR="00787675" w:rsidRPr="001F6685">
        <w:rPr>
          <w:rFonts w:asciiTheme="minorHAnsi" w:eastAsiaTheme="minorEastAsia" w:hAnsiTheme="minorHAnsi" w:cstheme="minorHAnsi"/>
        </w:rPr>
        <w:t xml:space="preserve"> infectious workup including </w:t>
      </w:r>
      <w:proofErr w:type="spellStart"/>
      <w:r w:rsidR="00787675" w:rsidRPr="001F6685">
        <w:rPr>
          <w:rFonts w:asciiTheme="minorHAnsi" w:eastAsiaTheme="minorEastAsia" w:hAnsiTheme="minorHAnsi" w:cstheme="minorHAnsi"/>
        </w:rPr>
        <w:t>stronglyoides</w:t>
      </w:r>
      <w:proofErr w:type="spellEnd"/>
      <w:r w:rsidR="00787675" w:rsidRPr="001F6685">
        <w:rPr>
          <w:rFonts w:asciiTheme="minorHAnsi" w:eastAsiaTheme="minorEastAsia" w:hAnsiTheme="minorHAnsi" w:cstheme="minorHAnsi"/>
        </w:rPr>
        <w:t xml:space="preserve"> antibody</w:t>
      </w:r>
      <w:r w:rsidR="000D1ECF" w:rsidRPr="001F6685">
        <w:rPr>
          <w:rFonts w:asciiTheme="minorHAnsi" w:eastAsiaTheme="minorEastAsia" w:hAnsiTheme="minorHAnsi" w:cstheme="minorHAnsi"/>
        </w:rPr>
        <w:t xml:space="preserve"> were ordered</w:t>
      </w:r>
      <w:r w:rsidR="00787675" w:rsidRPr="001F6685">
        <w:rPr>
          <w:rFonts w:asciiTheme="minorHAnsi" w:eastAsiaTheme="minorEastAsia" w:hAnsiTheme="minorHAnsi" w:cstheme="minorHAnsi"/>
        </w:rPr>
        <w:t xml:space="preserve"> which were pending at time of discharge. </w:t>
      </w:r>
    </w:p>
    <w:p w14:paraId="16AA976D" w14:textId="297FDF48" w:rsidR="00787675" w:rsidRPr="001F6685" w:rsidRDefault="00787675" w:rsidP="001C398C">
      <w:pPr>
        <w:pStyle w:val="paragraph"/>
        <w:spacing w:before="0" w:beforeAutospacing="0" w:after="0" w:afterAutospacing="0"/>
        <w:textAlignment w:val="baseline"/>
        <w:rPr>
          <w:rFonts w:asciiTheme="minorHAnsi" w:eastAsiaTheme="minorEastAsia" w:hAnsiTheme="minorHAnsi" w:cstheme="minorHAnsi"/>
        </w:rPr>
      </w:pPr>
    </w:p>
    <w:p w14:paraId="29A586DA" w14:textId="695ABE03" w:rsidR="00787675" w:rsidRPr="001F6685" w:rsidRDefault="00787675" w:rsidP="001C398C">
      <w:pPr>
        <w:pStyle w:val="paragraph"/>
        <w:spacing w:before="0" w:beforeAutospacing="0" w:after="0" w:afterAutospacing="0"/>
        <w:textAlignment w:val="baseline"/>
        <w:rPr>
          <w:rFonts w:asciiTheme="minorHAnsi" w:hAnsiTheme="minorHAnsi" w:cstheme="minorHAnsi"/>
          <w:b/>
          <w:bCs/>
        </w:rPr>
      </w:pPr>
      <w:r w:rsidRPr="001F6685">
        <w:rPr>
          <w:rFonts w:asciiTheme="minorHAnsi" w:eastAsiaTheme="minorEastAsia" w:hAnsiTheme="minorHAnsi" w:cstheme="minorHAnsi"/>
          <w:b/>
          <w:bCs/>
        </w:rPr>
        <w:t>Outcome and Follow-up:</w:t>
      </w:r>
    </w:p>
    <w:p w14:paraId="4BC96B19" w14:textId="3EC29B79" w:rsidR="003E3A2C" w:rsidRPr="001F6685" w:rsidRDefault="001F4F5D" w:rsidP="7031E66A">
      <w:pPr>
        <w:rPr>
          <w:rFonts w:asciiTheme="minorHAnsi" w:eastAsiaTheme="minorEastAsia" w:hAnsiTheme="minorHAnsi" w:cstheme="minorHAnsi"/>
        </w:rPr>
      </w:pPr>
      <w:r w:rsidRPr="001F6685">
        <w:rPr>
          <w:rFonts w:asciiTheme="minorHAnsi" w:eastAsiaTheme="minorEastAsia" w:hAnsiTheme="minorHAnsi" w:cstheme="minorHAnsi"/>
        </w:rPr>
        <w:t>Patient was discharge</w:t>
      </w:r>
      <w:r w:rsidR="00E62E9A">
        <w:rPr>
          <w:rFonts w:asciiTheme="minorHAnsi" w:eastAsiaTheme="minorEastAsia" w:hAnsiTheme="minorHAnsi" w:cstheme="minorHAnsi"/>
        </w:rPr>
        <w:t>d</w:t>
      </w:r>
      <w:r w:rsidRPr="001F6685">
        <w:rPr>
          <w:rFonts w:asciiTheme="minorHAnsi" w:eastAsiaTheme="minorEastAsia" w:hAnsiTheme="minorHAnsi" w:cstheme="minorHAnsi"/>
        </w:rPr>
        <w:t xml:space="preserve"> on vitamin supplementation along with follow-up with </w:t>
      </w:r>
      <w:r w:rsidR="00E62E9A">
        <w:rPr>
          <w:rFonts w:asciiTheme="minorHAnsi" w:eastAsiaTheme="minorEastAsia" w:hAnsiTheme="minorHAnsi" w:cstheme="minorHAnsi"/>
        </w:rPr>
        <w:t>primary care, mental health, and gastro</w:t>
      </w:r>
      <w:r w:rsidR="004A4C59">
        <w:rPr>
          <w:rFonts w:asciiTheme="minorHAnsi" w:eastAsiaTheme="minorEastAsia" w:hAnsiTheme="minorHAnsi" w:cstheme="minorHAnsi"/>
        </w:rPr>
        <w:t>enterology</w:t>
      </w:r>
      <w:r w:rsidRPr="001F6685">
        <w:rPr>
          <w:rFonts w:asciiTheme="minorHAnsi" w:eastAsiaTheme="minorEastAsia" w:hAnsiTheme="minorHAnsi" w:cstheme="minorHAnsi"/>
        </w:rPr>
        <w:t>. One-week following discharge stronglyoidies antibody return</w:t>
      </w:r>
      <w:r w:rsidR="004A4C59">
        <w:rPr>
          <w:rFonts w:asciiTheme="minorHAnsi" w:eastAsiaTheme="minorEastAsia" w:hAnsiTheme="minorHAnsi" w:cstheme="minorHAnsi"/>
        </w:rPr>
        <w:t>ed</w:t>
      </w:r>
      <w:r w:rsidRPr="001F6685">
        <w:rPr>
          <w:rFonts w:asciiTheme="minorHAnsi" w:eastAsiaTheme="minorEastAsia" w:hAnsiTheme="minorHAnsi" w:cstheme="minorHAnsi"/>
        </w:rPr>
        <w:t xml:space="preserve"> positive and patient was informed of his diagnosis and prescribed Ivermectin. </w:t>
      </w:r>
      <w:r w:rsidR="00C158D7">
        <w:rPr>
          <w:rFonts w:asciiTheme="minorHAnsi" w:eastAsiaTheme="minorEastAsia" w:hAnsiTheme="minorHAnsi" w:cstheme="minorHAnsi"/>
        </w:rPr>
        <w:t xml:space="preserve">Patient follow-up with infectious disease </w:t>
      </w:r>
      <w:r w:rsidR="004A4C59">
        <w:rPr>
          <w:rFonts w:asciiTheme="minorHAnsi" w:eastAsiaTheme="minorEastAsia" w:hAnsiTheme="minorHAnsi" w:cstheme="minorHAnsi"/>
        </w:rPr>
        <w:t xml:space="preserve">and </w:t>
      </w:r>
      <w:r w:rsidR="00C158D7">
        <w:rPr>
          <w:rFonts w:asciiTheme="minorHAnsi" w:eastAsiaTheme="minorEastAsia" w:hAnsiTheme="minorHAnsi" w:cstheme="minorHAnsi"/>
        </w:rPr>
        <w:t xml:space="preserve">finished his course of treatment. At </w:t>
      </w:r>
      <w:r w:rsidR="00BD2922">
        <w:rPr>
          <w:rFonts w:asciiTheme="minorHAnsi" w:eastAsiaTheme="minorEastAsia" w:hAnsiTheme="minorHAnsi" w:cstheme="minorHAnsi"/>
        </w:rPr>
        <w:t>3-month</w:t>
      </w:r>
      <w:r w:rsidR="00C158D7">
        <w:rPr>
          <w:rFonts w:asciiTheme="minorHAnsi" w:eastAsiaTheme="minorEastAsia" w:hAnsiTheme="minorHAnsi" w:cstheme="minorHAnsi"/>
        </w:rPr>
        <w:t xml:space="preserve"> follow-up patient absolute eosinophil count decrease</w:t>
      </w:r>
      <w:r w:rsidR="004A4C59">
        <w:rPr>
          <w:rFonts w:asciiTheme="minorHAnsi" w:eastAsiaTheme="minorEastAsia" w:hAnsiTheme="minorHAnsi" w:cstheme="minorHAnsi"/>
        </w:rPr>
        <w:t>d</w:t>
      </w:r>
      <w:r w:rsidR="00C158D7">
        <w:rPr>
          <w:rFonts w:asciiTheme="minorHAnsi" w:eastAsiaTheme="minorEastAsia" w:hAnsiTheme="minorHAnsi" w:cstheme="minorHAnsi"/>
        </w:rPr>
        <w:t xml:space="preserve"> from 2.9 to 1.2 and</w:t>
      </w:r>
      <w:r w:rsidR="004A4C59">
        <w:rPr>
          <w:rFonts w:asciiTheme="minorHAnsi" w:eastAsiaTheme="minorEastAsia" w:hAnsiTheme="minorHAnsi" w:cstheme="minorHAnsi"/>
        </w:rPr>
        <w:t xml:space="preserve"> he</w:t>
      </w:r>
      <w:r w:rsidR="00C158D7">
        <w:rPr>
          <w:rFonts w:asciiTheme="minorHAnsi" w:eastAsiaTheme="minorEastAsia" w:hAnsiTheme="minorHAnsi" w:cstheme="minorHAnsi"/>
        </w:rPr>
        <w:t xml:space="preserve"> reported a </w:t>
      </w:r>
      <w:r w:rsidR="004A4C59">
        <w:rPr>
          <w:rFonts w:asciiTheme="minorHAnsi" w:eastAsiaTheme="minorEastAsia" w:hAnsiTheme="minorHAnsi" w:cstheme="minorHAnsi"/>
        </w:rPr>
        <w:t>resolution of</w:t>
      </w:r>
      <w:r w:rsidR="00C158D7">
        <w:rPr>
          <w:rFonts w:asciiTheme="minorHAnsi" w:eastAsiaTheme="minorEastAsia" w:hAnsiTheme="minorHAnsi" w:cstheme="minorHAnsi"/>
        </w:rPr>
        <w:t xml:space="preserve"> shortness of breath, diarrhea, and </w:t>
      </w:r>
      <w:r w:rsidR="00BD2922">
        <w:rPr>
          <w:rFonts w:asciiTheme="minorHAnsi" w:eastAsiaTheme="minorEastAsia" w:hAnsiTheme="minorHAnsi" w:cstheme="minorHAnsi"/>
        </w:rPr>
        <w:t>abdominal pain</w:t>
      </w:r>
      <w:r w:rsidR="00C158D7">
        <w:rPr>
          <w:rFonts w:asciiTheme="minorHAnsi" w:eastAsiaTheme="minorEastAsia" w:hAnsiTheme="minorHAnsi" w:cstheme="minorHAnsi"/>
        </w:rPr>
        <w:t xml:space="preserve">. </w:t>
      </w:r>
    </w:p>
    <w:p w14:paraId="32100D6B" w14:textId="0AA2AB07" w:rsidR="00270A73" w:rsidRPr="001F6685" w:rsidRDefault="00270A73" w:rsidP="7031E66A">
      <w:pPr>
        <w:rPr>
          <w:rFonts w:asciiTheme="minorHAnsi" w:eastAsiaTheme="minorEastAsia" w:hAnsiTheme="minorHAnsi" w:cstheme="minorHAnsi"/>
        </w:rPr>
      </w:pPr>
    </w:p>
    <w:p w14:paraId="6DBB2540" w14:textId="15B152EF" w:rsidR="00D16E24" w:rsidRPr="001F6685" w:rsidRDefault="7031E66A" w:rsidP="7031E66A">
      <w:pPr>
        <w:rPr>
          <w:rFonts w:asciiTheme="minorHAnsi" w:eastAsiaTheme="minorEastAsia" w:hAnsiTheme="minorHAnsi" w:cstheme="minorHAnsi"/>
        </w:rPr>
      </w:pPr>
      <w:r w:rsidRPr="001F6685">
        <w:rPr>
          <w:rFonts w:asciiTheme="minorHAnsi" w:eastAsiaTheme="minorEastAsia" w:hAnsiTheme="minorHAnsi" w:cstheme="minorHAnsi"/>
          <w:b/>
          <w:bCs/>
        </w:rPr>
        <w:lastRenderedPageBreak/>
        <w:t>Discussion</w:t>
      </w:r>
      <w:r w:rsidRPr="001F6685">
        <w:rPr>
          <w:rFonts w:asciiTheme="minorHAnsi" w:eastAsiaTheme="minorEastAsia" w:hAnsiTheme="minorHAnsi" w:cstheme="minorHAnsi"/>
        </w:rPr>
        <w:t>:</w:t>
      </w:r>
    </w:p>
    <w:p w14:paraId="1AA9EBAD" w14:textId="60C50066" w:rsidR="001F4F5D" w:rsidRPr="004A4C59" w:rsidRDefault="001F4F5D" w:rsidP="001F4F5D">
      <w:pPr>
        <w:rPr>
          <w:rFonts w:asciiTheme="minorHAnsi" w:hAnsiTheme="minorHAnsi" w:cstheme="minorHAnsi"/>
        </w:rPr>
      </w:pPr>
      <w:r w:rsidRPr="001F6685">
        <w:rPr>
          <w:rStyle w:val="normaltextrun"/>
          <w:rFonts w:asciiTheme="minorHAnsi" w:hAnsiTheme="minorHAnsi" w:cstheme="minorHAnsi"/>
          <w:color w:val="000000"/>
          <w:shd w:val="clear" w:color="auto" w:fill="FFFFFF"/>
        </w:rPr>
        <w:t xml:space="preserve">Eosinophilic disorders </w:t>
      </w:r>
      <w:r w:rsidR="004A4C59">
        <w:rPr>
          <w:rStyle w:val="normaltextrun"/>
          <w:rFonts w:asciiTheme="minorHAnsi" w:hAnsiTheme="minorHAnsi" w:cstheme="minorHAnsi"/>
          <w:color w:val="000000"/>
          <w:shd w:val="clear" w:color="auto" w:fill="FFFFFF"/>
        </w:rPr>
        <w:t>include</w:t>
      </w:r>
      <w:r w:rsidRPr="001F6685">
        <w:rPr>
          <w:rStyle w:val="normaltextrun"/>
          <w:rFonts w:asciiTheme="minorHAnsi" w:hAnsiTheme="minorHAnsi" w:cstheme="minorHAnsi"/>
          <w:color w:val="000000"/>
          <w:shd w:val="clear" w:color="auto" w:fill="FFFFFF"/>
        </w:rPr>
        <w:t xml:space="preserve"> a board differential of </w:t>
      </w:r>
      <w:r w:rsidR="004A4C59">
        <w:rPr>
          <w:rStyle w:val="normaltextrun"/>
          <w:rFonts w:asciiTheme="minorHAnsi" w:hAnsiTheme="minorHAnsi" w:cstheme="minorHAnsi"/>
          <w:color w:val="000000"/>
          <w:shd w:val="clear" w:color="auto" w:fill="FFFFFF"/>
        </w:rPr>
        <w:t>etiologies</w:t>
      </w:r>
      <w:r w:rsidRPr="001F6685">
        <w:rPr>
          <w:rStyle w:val="normaltextrun"/>
          <w:rFonts w:asciiTheme="minorHAnsi" w:hAnsiTheme="minorHAnsi" w:cstheme="minorHAnsi"/>
          <w:color w:val="000000"/>
          <w:shd w:val="clear" w:color="auto" w:fill="FFFFFF"/>
        </w:rPr>
        <w:t xml:space="preserve"> with presentations ranging from asymptomatic and incidental findings upon routine evaluation to fulminant and fatal outcomes. Eosinophilia is defined as an upper limit of absolute eosinophil count (AEC) around 500 /mm</w:t>
      </w:r>
      <w:r w:rsidRPr="001F6685">
        <w:rPr>
          <w:rStyle w:val="normaltextrun"/>
          <w:rFonts w:asciiTheme="minorHAnsi" w:hAnsiTheme="minorHAnsi" w:cstheme="minorHAnsi"/>
          <w:color w:val="000000"/>
          <w:sz w:val="19"/>
          <w:szCs w:val="19"/>
          <w:shd w:val="clear" w:color="auto" w:fill="FFFFFF"/>
          <w:vertAlign w:val="superscript"/>
        </w:rPr>
        <w:t>3</w:t>
      </w:r>
      <w:r w:rsidRPr="001F6685">
        <w:rPr>
          <w:rStyle w:val="normaltextrun"/>
          <w:rFonts w:asciiTheme="minorHAnsi" w:hAnsiTheme="minorHAnsi" w:cstheme="minorHAnsi"/>
          <w:color w:val="000000"/>
          <w:shd w:val="clear" w:color="auto" w:fill="FFFFFF"/>
        </w:rPr>
        <w:t xml:space="preserve"> to 1500 /mm</w:t>
      </w:r>
      <w:r w:rsidRPr="001F6685">
        <w:rPr>
          <w:rStyle w:val="normaltextrun"/>
          <w:rFonts w:asciiTheme="minorHAnsi" w:hAnsiTheme="minorHAnsi" w:cstheme="minorHAnsi"/>
          <w:color w:val="000000"/>
          <w:sz w:val="19"/>
          <w:szCs w:val="19"/>
          <w:shd w:val="clear" w:color="auto" w:fill="FFFFFF"/>
          <w:vertAlign w:val="superscript"/>
        </w:rPr>
        <w:t>3</w:t>
      </w:r>
      <w:r w:rsidRPr="001F6685">
        <w:rPr>
          <w:rStyle w:val="normaltextrun"/>
          <w:rFonts w:asciiTheme="minorHAnsi" w:hAnsiTheme="minorHAnsi" w:cstheme="minorHAnsi"/>
          <w:color w:val="000000"/>
          <w:shd w:val="clear" w:color="auto" w:fill="FFFFFF"/>
        </w:rPr>
        <w:t xml:space="preserve"> while hypereosinophilia is defined as an AEC greater than 1500 /mm</w:t>
      </w:r>
      <w:r w:rsidRPr="001F6685">
        <w:rPr>
          <w:rStyle w:val="normaltextrun"/>
          <w:rFonts w:asciiTheme="minorHAnsi" w:hAnsiTheme="minorHAnsi" w:cstheme="minorHAnsi"/>
          <w:color w:val="000000"/>
          <w:sz w:val="19"/>
          <w:szCs w:val="19"/>
          <w:shd w:val="clear" w:color="auto" w:fill="FFFFFF"/>
          <w:vertAlign w:val="superscript"/>
        </w:rPr>
        <w:t>3</w:t>
      </w:r>
      <w:r w:rsidR="003C1CB4" w:rsidRPr="001F6685">
        <w:rPr>
          <w:rStyle w:val="normaltextrun"/>
          <w:rFonts w:asciiTheme="minorHAnsi" w:hAnsiTheme="minorHAnsi" w:cstheme="minorHAnsi"/>
          <w:color w:val="000000"/>
          <w:sz w:val="19"/>
          <w:szCs w:val="19"/>
          <w:shd w:val="clear" w:color="auto" w:fill="FFFFFF"/>
          <w:vertAlign w:val="superscript"/>
        </w:rPr>
        <w:t>[8]</w:t>
      </w:r>
      <w:r w:rsidRPr="001F6685">
        <w:rPr>
          <w:rStyle w:val="normaltextrun"/>
          <w:rFonts w:asciiTheme="minorHAnsi" w:hAnsiTheme="minorHAnsi" w:cstheme="minorHAnsi"/>
          <w:color w:val="000000"/>
          <w:shd w:val="clear" w:color="auto" w:fill="FFFFFF"/>
        </w:rPr>
        <w:t>. Eosinophilia can further be classified as either primary or secondary.  Secondary causes are more common and include etiologies such as infection, hematologic malignancies, and allergies</w:t>
      </w:r>
      <w:r w:rsidR="003C1CB4" w:rsidRPr="001F6685">
        <w:rPr>
          <w:rStyle w:val="normaltextrun"/>
          <w:rFonts w:asciiTheme="minorHAnsi" w:hAnsiTheme="minorHAnsi" w:cstheme="minorHAnsi"/>
          <w:color w:val="000000"/>
          <w:shd w:val="clear" w:color="auto" w:fill="FFFFFF"/>
        </w:rPr>
        <w:t xml:space="preserve"> </w:t>
      </w:r>
      <w:r w:rsidR="003C1CB4" w:rsidRPr="001F6685">
        <w:rPr>
          <w:rStyle w:val="normaltextrun"/>
          <w:rFonts w:asciiTheme="minorHAnsi" w:hAnsiTheme="minorHAnsi" w:cstheme="minorHAnsi"/>
          <w:color w:val="000000"/>
          <w:shd w:val="clear" w:color="auto" w:fill="FFFFFF"/>
          <w:vertAlign w:val="superscript"/>
        </w:rPr>
        <w:t>[3]</w:t>
      </w:r>
      <w:r w:rsidRPr="001F6685">
        <w:rPr>
          <w:rStyle w:val="normaltextrun"/>
          <w:rFonts w:asciiTheme="minorHAnsi" w:hAnsiTheme="minorHAnsi" w:cstheme="minorHAnsi"/>
          <w:color w:val="000000"/>
          <w:shd w:val="clear" w:color="auto" w:fill="FFFFFF"/>
        </w:rPr>
        <w:t xml:space="preserve">. Due to the </w:t>
      </w:r>
      <w:r w:rsidR="00A62985">
        <w:rPr>
          <w:rStyle w:val="normaltextrun"/>
          <w:rFonts w:asciiTheme="minorHAnsi" w:hAnsiTheme="minorHAnsi" w:cstheme="minorHAnsi"/>
          <w:color w:val="000000"/>
          <w:shd w:val="clear" w:color="auto" w:fill="FFFFFF"/>
        </w:rPr>
        <w:t>heterogenic and, at times indolent, nature of</w:t>
      </w:r>
      <w:r w:rsidRPr="001F6685">
        <w:rPr>
          <w:rStyle w:val="normaltextrun"/>
          <w:rFonts w:asciiTheme="minorHAnsi" w:hAnsiTheme="minorHAnsi" w:cstheme="minorHAnsi"/>
          <w:color w:val="000000"/>
          <w:shd w:val="clear" w:color="auto" w:fill="FFFFFF"/>
        </w:rPr>
        <w:t xml:space="preserve"> eosinophili</w:t>
      </w:r>
      <w:r w:rsidR="00A62985">
        <w:rPr>
          <w:rStyle w:val="normaltextrun"/>
          <w:rFonts w:asciiTheme="minorHAnsi" w:hAnsiTheme="minorHAnsi" w:cstheme="minorHAnsi"/>
          <w:color w:val="000000"/>
          <w:shd w:val="clear" w:color="auto" w:fill="FFFFFF"/>
        </w:rPr>
        <w:t>c related diseases</w:t>
      </w:r>
      <w:r w:rsidRPr="001F6685">
        <w:rPr>
          <w:rStyle w:val="normaltextrun"/>
          <w:rFonts w:asciiTheme="minorHAnsi" w:hAnsiTheme="minorHAnsi" w:cstheme="minorHAnsi"/>
          <w:color w:val="000000"/>
          <w:shd w:val="clear" w:color="auto" w:fill="FFFFFF"/>
        </w:rPr>
        <w:t xml:space="preserve"> certain diagnosis can often be overlooked</w:t>
      </w:r>
      <w:r w:rsidR="00A62985">
        <w:rPr>
          <w:rStyle w:val="normaltextrun"/>
          <w:rFonts w:asciiTheme="minorHAnsi" w:hAnsiTheme="minorHAnsi" w:cstheme="minorHAnsi"/>
          <w:color w:val="000000"/>
          <w:shd w:val="clear" w:color="auto" w:fill="FFFFFF"/>
        </w:rPr>
        <w:t>. S</w:t>
      </w:r>
      <w:r w:rsidRPr="001F6685">
        <w:rPr>
          <w:rStyle w:val="normaltextrun"/>
          <w:rFonts w:asciiTheme="minorHAnsi" w:hAnsiTheme="minorHAnsi" w:cstheme="minorHAnsi"/>
          <w:color w:val="000000"/>
          <w:shd w:val="clear" w:color="auto" w:fill="FFFFFF"/>
        </w:rPr>
        <w:t xml:space="preserve">uch </w:t>
      </w:r>
      <w:r w:rsidR="00A62985">
        <w:rPr>
          <w:rStyle w:val="normaltextrun"/>
          <w:rFonts w:asciiTheme="minorHAnsi" w:hAnsiTheme="minorHAnsi" w:cstheme="minorHAnsi"/>
          <w:color w:val="000000"/>
          <w:shd w:val="clear" w:color="auto" w:fill="FFFFFF"/>
        </w:rPr>
        <w:t>was possibly the case in this</w:t>
      </w:r>
      <w:r w:rsidRPr="001F6685">
        <w:rPr>
          <w:rStyle w:val="normaltextrun"/>
          <w:rFonts w:asciiTheme="minorHAnsi" w:hAnsiTheme="minorHAnsi" w:cstheme="minorHAnsi"/>
          <w:color w:val="000000"/>
          <w:shd w:val="clear" w:color="auto" w:fill="FFFFFF"/>
        </w:rPr>
        <w:t xml:space="preserve"> patient with </w:t>
      </w:r>
      <w:r w:rsidRPr="001F6685">
        <w:rPr>
          <w:rStyle w:val="normaltextrun"/>
          <w:rFonts w:asciiTheme="minorHAnsi" w:hAnsiTheme="minorHAnsi" w:cstheme="minorHAnsi"/>
          <w:i/>
          <w:iCs/>
          <w:color w:val="000000"/>
          <w:shd w:val="clear" w:color="auto" w:fill="FFFFFF"/>
        </w:rPr>
        <w:t>Stronglyoidies steroralis</w:t>
      </w:r>
      <w:r w:rsidR="004A4C59">
        <w:rPr>
          <w:rStyle w:val="normaltextrun"/>
          <w:rFonts w:asciiTheme="minorHAnsi" w:hAnsiTheme="minorHAnsi" w:cstheme="minorHAnsi"/>
          <w:i/>
          <w:iCs/>
          <w:color w:val="000000"/>
          <w:shd w:val="clear" w:color="auto" w:fill="FFFFFF"/>
        </w:rPr>
        <w:t xml:space="preserve"> </w:t>
      </w:r>
      <w:r w:rsidR="004A4C59">
        <w:rPr>
          <w:rStyle w:val="normaltextrun"/>
          <w:rFonts w:asciiTheme="minorHAnsi" w:hAnsiTheme="minorHAnsi" w:cstheme="minorHAnsi"/>
          <w:color w:val="000000"/>
          <w:shd w:val="clear" w:color="auto" w:fill="FFFFFF"/>
        </w:rPr>
        <w:t>infection.</w:t>
      </w:r>
    </w:p>
    <w:p w14:paraId="02C6D049" w14:textId="504DFFA6" w:rsidR="009F5D98" w:rsidRPr="001F6685" w:rsidRDefault="009F5D98" w:rsidP="7031E66A">
      <w:pPr>
        <w:rPr>
          <w:rFonts w:asciiTheme="minorHAnsi" w:eastAsiaTheme="minorEastAsia" w:hAnsiTheme="minorHAnsi" w:cstheme="minorHAnsi"/>
        </w:rPr>
      </w:pPr>
    </w:p>
    <w:p w14:paraId="4094FEF2" w14:textId="4F113FA1" w:rsidR="00DF4809" w:rsidRPr="001F6685" w:rsidRDefault="00DF4809" w:rsidP="00DF4809">
      <w:pPr>
        <w:rPr>
          <w:rFonts w:asciiTheme="minorHAnsi" w:hAnsiTheme="minorHAnsi" w:cstheme="minorHAnsi"/>
        </w:rPr>
      </w:pPr>
      <w:r w:rsidRPr="001F6685">
        <w:rPr>
          <w:rStyle w:val="normaltextrun"/>
          <w:rFonts w:asciiTheme="minorHAnsi" w:hAnsiTheme="minorHAnsi" w:cstheme="minorHAnsi"/>
          <w:color w:val="000000"/>
          <w:shd w:val="clear" w:color="auto" w:fill="FFFFFF"/>
        </w:rPr>
        <w:t xml:space="preserve">When a patient presents with eosinophilia the first step in evaluation after excluding signs of end-organ damage is to exclude common causes of eosinophilia. This includes work-up for allergies, infections, and autoimmune </w:t>
      </w:r>
      <w:r w:rsidR="003C1CB4" w:rsidRPr="001F6685">
        <w:rPr>
          <w:rStyle w:val="normaltextrun"/>
          <w:rFonts w:asciiTheme="minorHAnsi" w:hAnsiTheme="minorHAnsi" w:cstheme="minorHAnsi"/>
          <w:color w:val="000000"/>
          <w:shd w:val="clear" w:color="auto" w:fill="FFFFFF"/>
        </w:rPr>
        <w:t>disorders</w:t>
      </w:r>
      <w:r w:rsidR="003C1CB4" w:rsidRPr="001F6685">
        <w:rPr>
          <w:rStyle w:val="normaltextrun"/>
          <w:rFonts w:asciiTheme="minorHAnsi" w:hAnsiTheme="minorHAnsi" w:cstheme="minorHAnsi"/>
          <w:color w:val="000000"/>
          <w:shd w:val="clear" w:color="auto" w:fill="FFFFFF"/>
          <w:vertAlign w:val="superscript"/>
        </w:rPr>
        <w:t xml:space="preserve"> [</w:t>
      </w:r>
      <w:r w:rsidRPr="001F6685">
        <w:rPr>
          <w:rStyle w:val="normaltextrun"/>
          <w:rFonts w:asciiTheme="minorHAnsi" w:hAnsiTheme="minorHAnsi" w:cstheme="minorHAnsi"/>
          <w:color w:val="000000"/>
          <w:shd w:val="clear" w:color="auto" w:fill="FFFFFF"/>
          <w:vertAlign w:val="superscript"/>
        </w:rPr>
        <w:t>5</w:t>
      </w:r>
      <w:r w:rsidR="003C1CB4" w:rsidRPr="001F6685">
        <w:rPr>
          <w:rStyle w:val="normaltextrun"/>
          <w:rFonts w:asciiTheme="minorHAnsi" w:hAnsiTheme="minorHAnsi" w:cstheme="minorHAnsi"/>
          <w:color w:val="000000"/>
          <w:shd w:val="clear" w:color="auto" w:fill="FFFFFF"/>
          <w:vertAlign w:val="superscript"/>
        </w:rPr>
        <w:t>]</w:t>
      </w:r>
      <w:r w:rsidRPr="001F6685">
        <w:rPr>
          <w:rStyle w:val="normaltextrun"/>
          <w:rFonts w:asciiTheme="minorHAnsi" w:hAnsiTheme="minorHAnsi" w:cstheme="minorHAnsi"/>
          <w:color w:val="000000"/>
          <w:shd w:val="clear" w:color="auto" w:fill="FFFFFF"/>
        </w:rPr>
        <w:t xml:space="preserve">. </w:t>
      </w:r>
      <w:r w:rsidR="00D87E09">
        <w:rPr>
          <w:rStyle w:val="normaltextrun"/>
          <w:rFonts w:asciiTheme="minorHAnsi" w:hAnsiTheme="minorHAnsi" w:cstheme="minorHAnsi"/>
          <w:color w:val="000000"/>
          <w:shd w:val="clear" w:color="auto" w:fill="FFFFFF"/>
        </w:rPr>
        <w:t>After</w:t>
      </w:r>
      <w:r w:rsidRPr="001F6685">
        <w:rPr>
          <w:rStyle w:val="normaltextrun"/>
          <w:rFonts w:asciiTheme="minorHAnsi" w:hAnsiTheme="minorHAnsi" w:cstheme="minorHAnsi"/>
          <w:color w:val="000000"/>
          <w:shd w:val="clear" w:color="auto" w:fill="FFFFFF"/>
        </w:rPr>
        <w:t xml:space="preserve"> laboratory </w:t>
      </w:r>
      <w:r w:rsidR="00D87E09">
        <w:rPr>
          <w:rStyle w:val="normaltextrun"/>
          <w:rFonts w:asciiTheme="minorHAnsi" w:hAnsiTheme="minorHAnsi" w:cstheme="minorHAnsi"/>
          <w:color w:val="000000"/>
          <w:shd w:val="clear" w:color="auto" w:fill="FFFFFF"/>
        </w:rPr>
        <w:t>confirmation,</w:t>
      </w:r>
      <w:r w:rsidRPr="001F6685">
        <w:rPr>
          <w:rStyle w:val="normaltextrun"/>
          <w:rFonts w:asciiTheme="minorHAnsi" w:hAnsiTheme="minorHAnsi" w:cstheme="minorHAnsi"/>
          <w:color w:val="000000"/>
          <w:shd w:val="clear" w:color="auto" w:fill="FFFFFF"/>
        </w:rPr>
        <w:t xml:space="preserve"> treatment should be promptly </w:t>
      </w:r>
      <w:r w:rsidR="00D87E09">
        <w:rPr>
          <w:rStyle w:val="normaltextrun"/>
          <w:rFonts w:asciiTheme="minorHAnsi" w:hAnsiTheme="minorHAnsi" w:cstheme="minorHAnsi"/>
          <w:color w:val="000000"/>
          <w:shd w:val="clear" w:color="auto" w:fill="FFFFFF"/>
        </w:rPr>
        <w:t>initiated</w:t>
      </w:r>
      <w:r w:rsidRPr="001F6685">
        <w:rPr>
          <w:rStyle w:val="normaltextrun"/>
          <w:rFonts w:asciiTheme="minorHAnsi" w:hAnsiTheme="minorHAnsi" w:cstheme="minorHAnsi"/>
          <w:color w:val="000000"/>
          <w:shd w:val="clear" w:color="auto" w:fill="FFFFFF"/>
        </w:rPr>
        <w:t>. However, if</w:t>
      </w:r>
      <w:r w:rsidR="00006630">
        <w:rPr>
          <w:rStyle w:val="normaltextrun"/>
          <w:rFonts w:asciiTheme="minorHAnsi" w:hAnsiTheme="minorHAnsi" w:cstheme="minorHAnsi"/>
          <w:color w:val="000000"/>
          <w:shd w:val="clear" w:color="auto" w:fill="FFFFFF"/>
        </w:rPr>
        <w:t xml:space="preserve"> basic work up returns negative,</w:t>
      </w:r>
      <w:r w:rsidRPr="001F6685">
        <w:rPr>
          <w:rStyle w:val="normaltextrun"/>
          <w:rFonts w:asciiTheme="minorHAnsi" w:hAnsiTheme="minorHAnsi" w:cstheme="minorHAnsi"/>
          <w:color w:val="000000"/>
          <w:shd w:val="clear" w:color="auto" w:fill="FFFFFF"/>
        </w:rPr>
        <w:t xml:space="preserve"> </w:t>
      </w:r>
      <w:r w:rsidR="00D87E09">
        <w:rPr>
          <w:rStyle w:val="normaltextrun"/>
          <w:rFonts w:asciiTheme="minorHAnsi" w:hAnsiTheme="minorHAnsi" w:cstheme="minorHAnsi"/>
          <w:color w:val="000000"/>
          <w:shd w:val="clear" w:color="auto" w:fill="FFFFFF"/>
        </w:rPr>
        <w:t xml:space="preserve">a </w:t>
      </w:r>
      <w:r w:rsidRPr="001F6685">
        <w:rPr>
          <w:rStyle w:val="normaltextrun"/>
          <w:rFonts w:asciiTheme="minorHAnsi" w:hAnsiTheme="minorHAnsi" w:cstheme="minorHAnsi"/>
          <w:color w:val="000000"/>
          <w:shd w:val="clear" w:color="auto" w:fill="FFFFFF"/>
        </w:rPr>
        <w:t xml:space="preserve">hematology consult should be considered to evaluate for </w:t>
      </w:r>
      <w:r w:rsidR="00D87E09">
        <w:rPr>
          <w:rStyle w:val="normaltextrun"/>
          <w:rFonts w:asciiTheme="minorHAnsi" w:hAnsiTheme="minorHAnsi" w:cstheme="minorHAnsi"/>
          <w:color w:val="000000"/>
          <w:shd w:val="clear" w:color="auto" w:fill="FFFFFF"/>
        </w:rPr>
        <w:t>other causes, such as</w:t>
      </w:r>
      <w:r w:rsidRPr="001F6685">
        <w:rPr>
          <w:rStyle w:val="normaltextrun"/>
          <w:rFonts w:asciiTheme="minorHAnsi" w:hAnsiTheme="minorHAnsi" w:cstheme="minorHAnsi"/>
          <w:color w:val="000000"/>
          <w:shd w:val="clear" w:color="auto" w:fill="FFFFFF"/>
        </w:rPr>
        <w:t xml:space="preserve"> primary hyperinfection syndromes.</w:t>
      </w:r>
      <w:r w:rsidRPr="001F6685">
        <w:rPr>
          <w:rStyle w:val="eop"/>
          <w:rFonts w:asciiTheme="minorHAnsi" w:hAnsiTheme="minorHAnsi" w:cstheme="minorHAnsi"/>
          <w:color w:val="000000"/>
          <w:shd w:val="clear" w:color="auto" w:fill="FFFFFF"/>
        </w:rPr>
        <w:t> </w:t>
      </w:r>
    </w:p>
    <w:p w14:paraId="406B79F1" w14:textId="02970EF6" w:rsidR="00DF4809" w:rsidRPr="001F6685" w:rsidRDefault="00DF4809" w:rsidP="00DF4809">
      <w:pPr>
        <w:rPr>
          <w:rFonts w:asciiTheme="minorHAnsi" w:hAnsiTheme="minorHAnsi" w:cstheme="minorHAnsi"/>
        </w:rPr>
      </w:pPr>
    </w:p>
    <w:p w14:paraId="13558B22" w14:textId="3558791A" w:rsidR="005F62A8" w:rsidRPr="001F6685" w:rsidRDefault="005F62A8" w:rsidP="005F62A8">
      <w:pPr>
        <w:rPr>
          <w:rFonts w:asciiTheme="minorHAnsi" w:hAnsiTheme="minorHAnsi" w:cstheme="minorHAnsi"/>
        </w:rPr>
      </w:pPr>
      <w:r w:rsidRPr="001F6685">
        <w:rPr>
          <w:rStyle w:val="normaltextrun"/>
          <w:rFonts w:asciiTheme="minorHAnsi" w:hAnsiTheme="minorHAnsi" w:cstheme="minorHAnsi"/>
          <w:color w:val="000000"/>
          <w:shd w:val="clear" w:color="auto" w:fill="FFFFFF"/>
        </w:rPr>
        <w:t xml:space="preserve">Due to low prevalence of </w:t>
      </w:r>
      <w:r w:rsidR="00B70567" w:rsidRPr="001F6685">
        <w:rPr>
          <w:rFonts w:asciiTheme="minorHAnsi" w:hAnsiTheme="minorHAnsi" w:cstheme="minorHAnsi"/>
          <w:i/>
          <w:iCs/>
          <w:color w:val="000000"/>
          <w:shd w:val="clear" w:color="auto" w:fill="FFFFFF"/>
        </w:rPr>
        <w:t xml:space="preserve">Stronglyoidies steroralis </w:t>
      </w:r>
      <w:r w:rsidRPr="001F6685">
        <w:rPr>
          <w:rStyle w:val="normaltextrun"/>
          <w:rFonts w:asciiTheme="minorHAnsi" w:hAnsiTheme="minorHAnsi" w:cstheme="minorHAnsi"/>
          <w:color w:val="000000"/>
          <w:shd w:val="clear" w:color="auto" w:fill="FFFFFF"/>
        </w:rPr>
        <w:t xml:space="preserve">in the United States, particularly in non-immigrant Americans, diagnosis can be easily missed. The majority of patients will be asymptomatic other than peripheral eosinophilia </w:t>
      </w:r>
      <w:r w:rsidRPr="001F6685">
        <w:rPr>
          <w:rStyle w:val="normaltextrun"/>
          <w:rFonts w:asciiTheme="minorHAnsi" w:hAnsiTheme="minorHAnsi" w:cstheme="minorHAnsi"/>
          <w:color w:val="000000"/>
          <w:shd w:val="clear" w:color="auto" w:fill="FFFFFF"/>
          <w:vertAlign w:val="superscript"/>
        </w:rPr>
        <w:t>[8]</w:t>
      </w:r>
      <w:r w:rsidRPr="001F6685">
        <w:rPr>
          <w:rStyle w:val="normaltextrun"/>
          <w:rFonts w:asciiTheme="minorHAnsi" w:hAnsiTheme="minorHAnsi" w:cstheme="minorHAnsi"/>
          <w:color w:val="000000"/>
          <w:shd w:val="clear" w:color="auto" w:fill="FFFFFF"/>
        </w:rPr>
        <w:t>. If symptomatic, patients may present signs of infection that include dyspnea, abdominal pain, and diarrhea.  Further, some patients</w:t>
      </w:r>
      <w:r w:rsidRPr="001F6685">
        <w:rPr>
          <w:rStyle w:val="normaltextrun"/>
          <w:rFonts w:asciiTheme="minorHAnsi" w:hAnsiTheme="minorHAnsi" w:cstheme="minorHAnsi"/>
          <w:strike/>
          <w:color w:val="D13438"/>
          <w:shd w:val="clear" w:color="auto" w:fill="FFFFFF"/>
        </w:rPr>
        <w:t>,</w:t>
      </w:r>
      <w:r w:rsidRPr="001F6685">
        <w:rPr>
          <w:rStyle w:val="normaltextrun"/>
          <w:rFonts w:asciiTheme="minorHAnsi" w:hAnsiTheme="minorHAnsi" w:cstheme="minorHAnsi"/>
          <w:color w:val="000000"/>
          <w:shd w:val="clear" w:color="auto" w:fill="FFFFFF"/>
        </w:rPr>
        <w:t xml:space="preserve"> will present with disseminated </w:t>
      </w:r>
      <w:r w:rsidRPr="001F6685">
        <w:rPr>
          <w:rStyle w:val="normaltextrun"/>
          <w:rFonts w:asciiTheme="minorHAnsi" w:hAnsiTheme="minorHAnsi" w:cstheme="minorHAnsi"/>
          <w:i/>
          <w:iCs/>
          <w:color w:val="000000"/>
          <w:shd w:val="clear" w:color="auto" w:fill="FFFFFF"/>
        </w:rPr>
        <w:t xml:space="preserve">Stronglyoidies </w:t>
      </w:r>
      <w:r w:rsidRPr="001F6685">
        <w:rPr>
          <w:rStyle w:val="normaltextrun"/>
          <w:rFonts w:asciiTheme="minorHAnsi" w:hAnsiTheme="minorHAnsi" w:cstheme="minorHAnsi"/>
          <w:color w:val="000000"/>
          <w:shd w:val="clear" w:color="auto" w:fill="FFFFFF"/>
        </w:rPr>
        <w:t xml:space="preserve">which includes shock, disseminated intravascular coagulation, meningitis, renal failure, and/or respiratory failure. Disseminated </w:t>
      </w:r>
      <w:r w:rsidRPr="001F6685">
        <w:rPr>
          <w:rStyle w:val="normaltextrun"/>
          <w:rFonts w:asciiTheme="minorHAnsi" w:hAnsiTheme="minorHAnsi" w:cstheme="minorHAnsi"/>
          <w:i/>
          <w:iCs/>
          <w:color w:val="000000"/>
          <w:shd w:val="clear" w:color="auto" w:fill="FFFFFF"/>
        </w:rPr>
        <w:t xml:space="preserve">Stronglyoidies </w:t>
      </w:r>
      <w:r w:rsidRPr="001F6685">
        <w:rPr>
          <w:rStyle w:val="normaltextrun"/>
          <w:rFonts w:asciiTheme="minorHAnsi" w:hAnsiTheme="minorHAnsi" w:cstheme="minorHAnsi"/>
          <w:color w:val="000000"/>
          <w:shd w:val="clear" w:color="auto" w:fill="FFFFFF"/>
        </w:rPr>
        <w:t xml:space="preserve">is a difficult diagnosis to establish and requires a high level of suspicion </w:t>
      </w:r>
      <w:r w:rsidRPr="001F6685">
        <w:rPr>
          <w:rStyle w:val="normaltextrun"/>
          <w:rFonts w:asciiTheme="minorHAnsi" w:hAnsiTheme="minorHAnsi" w:cstheme="minorHAnsi"/>
          <w:color w:val="000000"/>
          <w:shd w:val="clear" w:color="auto" w:fill="FFFFFF"/>
          <w:vertAlign w:val="superscript"/>
        </w:rPr>
        <w:t>[4]</w:t>
      </w:r>
      <w:r w:rsidRPr="001F6685">
        <w:rPr>
          <w:rStyle w:val="normaltextrun"/>
          <w:rFonts w:asciiTheme="minorHAnsi" w:hAnsiTheme="minorHAnsi" w:cstheme="minorHAnsi"/>
          <w:color w:val="000000"/>
          <w:shd w:val="clear" w:color="auto" w:fill="FFFFFF"/>
        </w:rPr>
        <w:t>.  Patients who are at high risk for fulminant disease include those that are immunocompromised</w:t>
      </w:r>
      <w:r w:rsidR="00D87E09">
        <w:rPr>
          <w:rStyle w:val="normaltextrun"/>
          <w:rFonts w:asciiTheme="minorHAnsi" w:hAnsiTheme="minorHAnsi" w:cstheme="minorHAnsi"/>
          <w:color w:val="000000"/>
          <w:shd w:val="clear" w:color="auto" w:fill="FFFFFF"/>
        </w:rPr>
        <w:t>,</w:t>
      </w:r>
      <w:r w:rsidRPr="001F6685">
        <w:rPr>
          <w:rStyle w:val="normaltextrun"/>
          <w:rFonts w:asciiTheme="minorHAnsi" w:hAnsiTheme="minorHAnsi" w:cstheme="minorHAnsi"/>
          <w:color w:val="000000"/>
          <w:shd w:val="clear" w:color="auto" w:fill="FFFFFF"/>
        </w:rPr>
        <w:t xml:space="preserve"> have travel</w:t>
      </w:r>
      <w:r w:rsidR="00D87E09">
        <w:rPr>
          <w:rStyle w:val="normaltextrun"/>
          <w:rFonts w:asciiTheme="minorHAnsi" w:hAnsiTheme="minorHAnsi" w:cstheme="minorHAnsi"/>
          <w:color w:val="000000"/>
          <w:shd w:val="clear" w:color="auto" w:fill="FFFFFF"/>
        </w:rPr>
        <w:t>led</w:t>
      </w:r>
      <w:r w:rsidRPr="001F6685">
        <w:rPr>
          <w:rStyle w:val="normaltextrun"/>
          <w:rFonts w:asciiTheme="minorHAnsi" w:hAnsiTheme="minorHAnsi" w:cstheme="minorHAnsi"/>
          <w:color w:val="000000"/>
          <w:shd w:val="clear" w:color="auto" w:fill="FFFFFF"/>
        </w:rPr>
        <w:t xml:space="preserve"> to a</w:t>
      </w:r>
      <w:r w:rsidR="00006630">
        <w:rPr>
          <w:rStyle w:val="normaltextrun"/>
          <w:rFonts w:asciiTheme="minorHAnsi" w:hAnsiTheme="minorHAnsi" w:cstheme="minorHAnsi"/>
          <w:color w:val="000000"/>
          <w:shd w:val="clear" w:color="auto" w:fill="FFFFFF"/>
        </w:rPr>
        <w:t xml:space="preserve">n </w:t>
      </w:r>
      <w:r w:rsidR="00D87E09">
        <w:rPr>
          <w:rStyle w:val="normaltextrun"/>
          <w:rFonts w:asciiTheme="minorHAnsi" w:hAnsiTheme="minorHAnsi" w:cstheme="minorHAnsi"/>
          <w:color w:val="000000"/>
          <w:shd w:val="clear" w:color="auto" w:fill="FFFFFF"/>
        </w:rPr>
        <w:t>endemic region, or those affected by poor sanitation</w:t>
      </w:r>
      <w:r w:rsidRPr="001F6685">
        <w:rPr>
          <w:rStyle w:val="normaltextrun"/>
          <w:rFonts w:asciiTheme="minorHAnsi" w:hAnsiTheme="minorHAnsi" w:cstheme="minorHAnsi"/>
          <w:color w:val="000000"/>
          <w:shd w:val="clear" w:color="auto" w:fill="FFFFFF"/>
        </w:rPr>
        <w:t xml:space="preserve"> </w:t>
      </w:r>
      <w:r w:rsidRPr="001F6685">
        <w:rPr>
          <w:rStyle w:val="normaltextrun"/>
          <w:rFonts w:asciiTheme="minorHAnsi" w:hAnsiTheme="minorHAnsi" w:cstheme="minorHAnsi"/>
          <w:color w:val="000000"/>
          <w:shd w:val="clear" w:color="auto" w:fill="FFFFFF"/>
          <w:vertAlign w:val="superscript"/>
        </w:rPr>
        <w:t>[7]</w:t>
      </w:r>
      <w:r w:rsidRPr="001F6685">
        <w:rPr>
          <w:rStyle w:val="normaltextrun"/>
          <w:rFonts w:asciiTheme="minorHAnsi" w:hAnsiTheme="minorHAnsi" w:cstheme="minorHAnsi"/>
          <w:color w:val="000000"/>
          <w:shd w:val="clear" w:color="auto" w:fill="FFFFFF"/>
        </w:rPr>
        <w:t>.</w:t>
      </w:r>
    </w:p>
    <w:p w14:paraId="1F70F23A" w14:textId="53C758B0" w:rsidR="005F62A8" w:rsidRPr="001F6685" w:rsidRDefault="005F62A8" w:rsidP="005F62A8">
      <w:pPr>
        <w:rPr>
          <w:rFonts w:asciiTheme="minorHAnsi" w:hAnsiTheme="minorHAnsi" w:cstheme="minorHAnsi"/>
        </w:rPr>
      </w:pPr>
    </w:p>
    <w:p w14:paraId="0C3498C9" w14:textId="66701068" w:rsidR="005F62A8" w:rsidRPr="001F6685" w:rsidRDefault="005F62A8" w:rsidP="005F62A8">
      <w:pPr>
        <w:rPr>
          <w:rFonts w:asciiTheme="minorHAnsi" w:hAnsiTheme="minorHAnsi" w:cstheme="minorHAnsi"/>
        </w:rPr>
      </w:pPr>
      <w:r w:rsidRPr="001F6685">
        <w:rPr>
          <w:rStyle w:val="normaltextrun"/>
          <w:rFonts w:asciiTheme="minorHAnsi" w:hAnsiTheme="minorHAnsi" w:cstheme="minorHAnsi"/>
          <w:color w:val="000000"/>
          <w:shd w:val="clear" w:color="auto" w:fill="FFFFFF"/>
        </w:rPr>
        <w:t xml:space="preserve">While clinicians may not suspect </w:t>
      </w:r>
      <w:r w:rsidR="00B70567" w:rsidRPr="001F6685">
        <w:rPr>
          <w:rFonts w:asciiTheme="minorHAnsi" w:hAnsiTheme="minorHAnsi" w:cstheme="minorHAnsi"/>
          <w:i/>
          <w:iCs/>
          <w:color w:val="000000"/>
          <w:shd w:val="clear" w:color="auto" w:fill="FFFFFF"/>
        </w:rPr>
        <w:t xml:space="preserve">Stronglyoidies steroralis </w:t>
      </w:r>
      <w:r w:rsidRPr="001F6685">
        <w:rPr>
          <w:rStyle w:val="normaltextrun"/>
          <w:rFonts w:asciiTheme="minorHAnsi" w:hAnsiTheme="minorHAnsi" w:cstheme="minorHAnsi"/>
          <w:color w:val="000000"/>
          <w:shd w:val="clear" w:color="auto" w:fill="FFFFFF"/>
        </w:rPr>
        <w:t xml:space="preserve">in their initial differential of eosinophilia, </w:t>
      </w:r>
      <w:r w:rsidR="00006630">
        <w:rPr>
          <w:rStyle w:val="normaltextrun"/>
          <w:rFonts w:asciiTheme="minorHAnsi" w:hAnsiTheme="minorHAnsi" w:cstheme="minorHAnsi"/>
          <w:color w:val="000000"/>
          <w:shd w:val="clear" w:color="auto" w:fill="FFFFFF"/>
        </w:rPr>
        <w:t xml:space="preserve">we hope to demonstrate the importance of clinical suspicion in a </w:t>
      </w:r>
      <w:r w:rsidRPr="001F6685">
        <w:rPr>
          <w:rStyle w:val="normaltextrun"/>
          <w:rFonts w:asciiTheme="minorHAnsi" w:hAnsiTheme="minorHAnsi" w:cstheme="minorHAnsi"/>
          <w:color w:val="000000"/>
          <w:shd w:val="clear" w:color="auto" w:fill="FFFFFF"/>
        </w:rPr>
        <w:t xml:space="preserve">patient </w:t>
      </w:r>
      <w:r w:rsidR="00ED1096">
        <w:rPr>
          <w:rStyle w:val="normaltextrun"/>
          <w:rFonts w:asciiTheme="minorHAnsi" w:hAnsiTheme="minorHAnsi" w:cstheme="minorHAnsi"/>
          <w:color w:val="000000"/>
          <w:shd w:val="clear" w:color="auto" w:fill="FFFFFF"/>
        </w:rPr>
        <w:t>with</w:t>
      </w:r>
      <w:r w:rsidRPr="001F6685">
        <w:rPr>
          <w:rStyle w:val="normaltextrun"/>
          <w:rFonts w:asciiTheme="minorHAnsi" w:hAnsiTheme="minorHAnsi" w:cstheme="minorHAnsi"/>
          <w:color w:val="000000"/>
          <w:shd w:val="clear" w:color="auto" w:fill="FFFFFF"/>
        </w:rPr>
        <w:t xml:space="preserve"> risk factors. This not only includes immigrants and immunocompromised </w:t>
      </w:r>
      <w:r w:rsidR="00C7338A">
        <w:rPr>
          <w:rStyle w:val="normaltextrun"/>
          <w:rFonts w:asciiTheme="minorHAnsi" w:hAnsiTheme="minorHAnsi" w:cstheme="minorHAnsi"/>
          <w:color w:val="000000"/>
          <w:shd w:val="clear" w:color="auto" w:fill="FFFFFF"/>
        </w:rPr>
        <w:t>patients but</w:t>
      </w:r>
      <w:r w:rsidRPr="001F6685">
        <w:rPr>
          <w:rStyle w:val="normaltextrun"/>
          <w:rFonts w:asciiTheme="minorHAnsi" w:hAnsiTheme="minorHAnsi" w:cstheme="minorHAnsi"/>
          <w:color w:val="000000"/>
          <w:shd w:val="clear" w:color="auto" w:fill="FFFFFF"/>
        </w:rPr>
        <w:t xml:space="preserve"> can also be seen in patients with chronic alcoholism and </w:t>
      </w:r>
      <w:r w:rsidR="00D87E09">
        <w:rPr>
          <w:rStyle w:val="normaltextrun"/>
          <w:rFonts w:asciiTheme="minorHAnsi" w:hAnsiTheme="minorHAnsi" w:cstheme="minorHAnsi"/>
          <w:color w:val="000000"/>
          <w:shd w:val="clear" w:color="auto" w:fill="FFFFFF"/>
        </w:rPr>
        <w:t xml:space="preserve">environments with </w:t>
      </w:r>
      <w:r w:rsidRPr="001F6685">
        <w:rPr>
          <w:rStyle w:val="normaltextrun"/>
          <w:rFonts w:asciiTheme="minorHAnsi" w:hAnsiTheme="minorHAnsi" w:cstheme="minorHAnsi"/>
          <w:color w:val="000000"/>
          <w:shd w:val="clear" w:color="auto" w:fill="FFFFFF"/>
        </w:rPr>
        <w:t>poor sanitation</w:t>
      </w:r>
      <w:r w:rsidR="00ED1096">
        <w:rPr>
          <w:rStyle w:val="normaltextrun"/>
          <w:rFonts w:asciiTheme="minorHAnsi" w:hAnsiTheme="minorHAnsi" w:cstheme="minorHAnsi"/>
          <w:color w:val="000000"/>
          <w:shd w:val="clear" w:color="auto" w:fill="FFFFFF"/>
        </w:rPr>
        <w:t>. This w</w:t>
      </w:r>
      <w:r w:rsidR="00006630">
        <w:rPr>
          <w:rStyle w:val="normaltextrun"/>
          <w:rFonts w:asciiTheme="minorHAnsi" w:hAnsiTheme="minorHAnsi" w:cstheme="minorHAnsi"/>
          <w:color w:val="000000"/>
          <w:shd w:val="clear" w:color="auto" w:fill="FFFFFF"/>
        </w:rPr>
        <w:t xml:space="preserve">as </w:t>
      </w:r>
      <w:r w:rsidR="00ED1096">
        <w:rPr>
          <w:rStyle w:val="normaltextrun"/>
          <w:rFonts w:asciiTheme="minorHAnsi" w:hAnsiTheme="minorHAnsi" w:cstheme="minorHAnsi"/>
          <w:color w:val="000000"/>
          <w:shd w:val="clear" w:color="auto" w:fill="FFFFFF"/>
        </w:rPr>
        <w:t>the case in our patient</w:t>
      </w:r>
      <w:r w:rsidRPr="001F6685">
        <w:rPr>
          <w:rStyle w:val="normaltextrun"/>
          <w:rFonts w:asciiTheme="minorHAnsi" w:hAnsiTheme="minorHAnsi" w:cstheme="minorHAnsi"/>
          <w:color w:val="000000"/>
          <w:shd w:val="clear" w:color="auto" w:fill="FFFFFF"/>
        </w:rPr>
        <w:t xml:space="preserve">. Prompt treatment </w:t>
      </w:r>
      <w:r w:rsidR="00006630">
        <w:rPr>
          <w:rStyle w:val="normaltextrun"/>
          <w:rFonts w:asciiTheme="minorHAnsi" w:hAnsiTheme="minorHAnsi" w:cstheme="minorHAnsi"/>
          <w:color w:val="000000"/>
          <w:shd w:val="clear" w:color="auto" w:fill="FFFFFF"/>
        </w:rPr>
        <w:t xml:space="preserve">in patients with positive serologic </w:t>
      </w:r>
      <w:r w:rsidR="00737BF2">
        <w:rPr>
          <w:rStyle w:val="normaltextrun"/>
          <w:rFonts w:asciiTheme="minorHAnsi" w:hAnsiTheme="minorHAnsi" w:cstheme="minorHAnsi"/>
          <w:color w:val="000000"/>
          <w:shd w:val="clear" w:color="auto" w:fill="FFFFFF"/>
        </w:rPr>
        <w:t xml:space="preserve">evidence of </w:t>
      </w:r>
      <w:r w:rsidR="00C7338A">
        <w:rPr>
          <w:rStyle w:val="normaltextrun"/>
          <w:rFonts w:asciiTheme="minorHAnsi" w:hAnsiTheme="minorHAnsi" w:cstheme="minorHAnsi"/>
          <w:color w:val="000000"/>
          <w:shd w:val="clear" w:color="auto" w:fill="FFFFFF"/>
        </w:rPr>
        <w:t>Stronglyoidies</w:t>
      </w:r>
      <w:ins w:id="4" w:author="Cronley, Apryl" w:date="2022-09-19T19:07:00Z">
        <w:r w:rsidR="00006630">
          <w:rPr>
            <w:rStyle w:val="normaltextrun"/>
            <w:rFonts w:asciiTheme="minorHAnsi" w:hAnsiTheme="minorHAnsi" w:cstheme="minorHAnsi"/>
            <w:color w:val="000000"/>
            <w:shd w:val="clear" w:color="auto" w:fill="FFFFFF"/>
          </w:rPr>
          <w:t xml:space="preserve"> </w:t>
        </w:r>
      </w:ins>
      <w:r w:rsidRPr="001F6685">
        <w:rPr>
          <w:rStyle w:val="normaltextrun"/>
          <w:rFonts w:asciiTheme="minorHAnsi" w:hAnsiTheme="minorHAnsi" w:cstheme="minorHAnsi"/>
          <w:color w:val="000000"/>
          <w:shd w:val="clear" w:color="auto" w:fill="FFFFFF"/>
        </w:rPr>
        <w:t xml:space="preserve">with Ivermectin is important in preventing disseminated disease and </w:t>
      </w:r>
      <w:r w:rsidR="0000324E">
        <w:rPr>
          <w:rStyle w:val="normaltextrun"/>
          <w:rFonts w:asciiTheme="minorHAnsi" w:hAnsiTheme="minorHAnsi" w:cstheme="minorHAnsi"/>
          <w:color w:val="000000"/>
          <w:shd w:val="clear" w:color="auto" w:fill="FFFFFF"/>
        </w:rPr>
        <w:t xml:space="preserve">potentially </w:t>
      </w:r>
      <w:r w:rsidRPr="001F6685">
        <w:rPr>
          <w:rStyle w:val="normaltextrun"/>
          <w:rFonts w:asciiTheme="minorHAnsi" w:hAnsiTheme="minorHAnsi" w:cstheme="minorHAnsi"/>
          <w:color w:val="000000"/>
          <w:shd w:val="clear" w:color="auto" w:fill="FFFFFF"/>
        </w:rPr>
        <w:t xml:space="preserve">fatal </w:t>
      </w:r>
      <w:r w:rsidR="0000324E">
        <w:rPr>
          <w:rStyle w:val="normaltextrun"/>
          <w:rFonts w:asciiTheme="minorHAnsi" w:hAnsiTheme="minorHAnsi" w:cstheme="minorHAnsi"/>
          <w:color w:val="000000"/>
          <w:shd w:val="clear" w:color="auto" w:fill="FFFFFF"/>
        </w:rPr>
        <w:t>outcomes</w:t>
      </w:r>
      <w:r w:rsidRPr="001F6685">
        <w:rPr>
          <w:rStyle w:val="normaltextrun"/>
          <w:rFonts w:asciiTheme="minorHAnsi" w:hAnsiTheme="minorHAnsi" w:cstheme="minorHAnsi"/>
          <w:color w:val="000000"/>
          <w:shd w:val="clear" w:color="auto" w:fill="FFFFFF"/>
        </w:rPr>
        <w:t>. </w:t>
      </w:r>
      <w:r w:rsidRPr="001F6685">
        <w:rPr>
          <w:rStyle w:val="eop"/>
          <w:rFonts w:asciiTheme="minorHAnsi" w:hAnsiTheme="minorHAnsi" w:cstheme="minorHAnsi"/>
          <w:color w:val="000000"/>
          <w:shd w:val="clear" w:color="auto" w:fill="FFFFFF"/>
        </w:rPr>
        <w:t> </w:t>
      </w:r>
    </w:p>
    <w:p w14:paraId="7825A770" w14:textId="77777777" w:rsidR="005F62A8" w:rsidRPr="001F6685" w:rsidRDefault="005F62A8" w:rsidP="00DF4809">
      <w:pPr>
        <w:rPr>
          <w:rFonts w:asciiTheme="minorHAnsi" w:hAnsiTheme="minorHAnsi" w:cstheme="minorHAnsi"/>
        </w:rPr>
      </w:pPr>
    </w:p>
    <w:p w14:paraId="57481878" w14:textId="665BEB5C" w:rsidR="00F46361" w:rsidRPr="001F6685" w:rsidRDefault="00F46361" w:rsidP="00F46361">
      <w:pPr>
        <w:pStyle w:val="paragraph"/>
        <w:spacing w:before="0" w:beforeAutospacing="0" w:after="0" w:afterAutospacing="0"/>
        <w:textAlignment w:val="baseline"/>
        <w:rPr>
          <w:rFonts w:asciiTheme="minorHAnsi" w:hAnsiTheme="minorHAnsi" w:cstheme="minorHAnsi"/>
          <w:b/>
          <w:bCs/>
          <w:sz w:val="18"/>
          <w:szCs w:val="18"/>
        </w:rPr>
      </w:pPr>
      <w:r w:rsidRPr="001F6685">
        <w:rPr>
          <w:rStyle w:val="normaltextrun"/>
          <w:rFonts w:asciiTheme="minorHAnsi" w:hAnsiTheme="minorHAnsi" w:cstheme="minorHAnsi"/>
          <w:b/>
          <w:bCs/>
        </w:rPr>
        <w:t>Acknowledgements</w:t>
      </w:r>
    </w:p>
    <w:p w14:paraId="03DF9CA6" w14:textId="747334A8" w:rsidR="00F46361" w:rsidRPr="001F6685" w:rsidRDefault="00F46361" w:rsidP="00F46361">
      <w:pPr>
        <w:pStyle w:val="paragraph"/>
        <w:spacing w:before="0" w:beforeAutospacing="0" w:after="0" w:afterAutospacing="0"/>
        <w:textAlignment w:val="baseline"/>
        <w:rPr>
          <w:rStyle w:val="eop"/>
          <w:rFonts w:asciiTheme="minorHAnsi" w:hAnsiTheme="minorHAnsi" w:cstheme="minorHAnsi"/>
        </w:rPr>
      </w:pPr>
      <w:r w:rsidRPr="001F6685">
        <w:rPr>
          <w:rStyle w:val="eop"/>
          <w:rFonts w:asciiTheme="minorHAnsi" w:hAnsiTheme="minorHAnsi" w:cstheme="minorHAnsi"/>
        </w:rPr>
        <w:t>The authors would like to thank the patient and her family for allowing us to write and publish this report.</w:t>
      </w:r>
    </w:p>
    <w:p w14:paraId="50855A0C" w14:textId="77777777" w:rsidR="00F46361" w:rsidRPr="001F6685" w:rsidRDefault="00F46361" w:rsidP="00F46361">
      <w:pPr>
        <w:pStyle w:val="paragraph"/>
        <w:spacing w:before="0" w:beforeAutospacing="0" w:after="0" w:afterAutospacing="0"/>
        <w:textAlignment w:val="baseline"/>
        <w:rPr>
          <w:rFonts w:asciiTheme="minorHAnsi" w:hAnsiTheme="minorHAnsi" w:cstheme="minorHAnsi"/>
          <w:sz w:val="18"/>
          <w:szCs w:val="18"/>
        </w:rPr>
      </w:pPr>
    </w:p>
    <w:p w14:paraId="7C32815F" w14:textId="0C660162" w:rsidR="00F46361" w:rsidRPr="001F6685" w:rsidRDefault="00F46361" w:rsidP="00F46361">
      <w:pPr>
        <w:pStyle w:val="paragraph"/>
        <w:spacing w:before="0" w:beforeAutospacing="0" w:after="0" w:afterAutospacing="0"/>
        <w:textAlignment w:val="baseline"/>
        <w:rPr>
          <w:rStyle w:val="eop"/>
          <w:rFonts w:asciiTheme="minorHAnsi" w:hAnsiTheme="minorHAnsi" w:cstheme="minorHAnsi"/>
        </w:rPr>
      </w:pPr>
      <w:r w:rsidRPr="001F6685">
        <w:rPr>
          <w:rStyle w:val="normaltextrun"/>
          <w:rFonts w:asciiTheme="minorHAnsi" w:hAnsiTheme="minorHAnsi" w:cstheme="minorHAnsi"/>
          <w:b/>
          <w:bCs/>
        </w:rPr>
        <w:t>Conflicts of Interest</w:t>
      </w:r>
    </w:p>
    <w:p w14:paraId="348932BE" w14:textId="6F6120C1" w:rsidR="00F46361" w:rsidRPr="001F6685" w:rsidRDefault="00F46361" w:rsidP="00F46361">
      <w:pPr>
        <w:pStyle w:val="paragraph"/>
        <w:spacing w:before="0" w:beforeAutospacing="0" w:after="0" w:afterAutospacing="0"/>
        <w:textAlignment w:val="baseline"/>
        <w:rPr>
          <w:rFonts w:asciiTheme="minorHAnsi" w:hAnsiTheme="minorHAnsi" w:cstheme="minorHAnsi"/>
          <w:sz w:val="18"/>
          <w:szCs w:val="18"/>
        </w:rPr>
      </w:pPr>
      <w:r w:rsidRPr="001F6685">
        <w:rPr>
          <w:rStyle w:val="eop"/>
          <w:rFonts w:asciiTheme="minorHAnsi" w:hAnsiTheme="minorHAnsi" w:cstheme="minorHAnsi"/>
        </w:rPr>
        <w:t>The authors have no conflicts of interest to declare</w:t>
      </w:r>
    </w:p>
    <w:p w14:paraId="02BADC21" w14:textId="77777777" w:rsidR="000B0113" w:rsidRDefault="00F46361" w:rsidP="00F46361">
      <w:pPr>
        <w:pStyle w:val="paragraph"/>
        <w:spacing w:before="0" w:beforeAutospacing="0" w:after="0" w:afterAutospacing="0"/>
        <w:textAlignment w:val="baseline"/>
        <w:rPr>
          <w:rFonts w:asciiTheme="minorHAnsi" w:hAnsiTheme="minorHAnsi" w:cstheme="minorHAnsi"/>
          <w:sz w:val="18"/>
          <w:szCs w:val="18"/>
        </w:rPr>
      </w:pPr>
      <w:r w:rsidRPr="001F6685">
        <w:rPr>
          <w:rStyle w:val="eop"/>
          <w:rFonts w:asciiTheme="minorHAnsi" w:hAnsiTheme="minorHAnsi" w:cstheme="minorHAnsi"/>
        </w:rPr>
        <w:t> </w:t>
      </w:r>
    </w:p>
    <w:p w14:paraId="288BB9F6" w14:textId="514943CC" w:rsidR="00F46361" w:rsidRPr="000B0113" w:rsidRDefault="00F46361" w:rsidP="00F46361">
      <w:pPr>
        <w:pStyle w:val="paragraph"/>
        <w:spacing w:before="0" w:beforeAutospacing="0" w:after="0" w:afterAutospacing="0"/>
        <w:textAlignment w:val="baseline"/>
        <w:rPr>
          <w:rStyle w:val="normaltextrun"/>
          <w:rFonts w:asciiTheme="minorHAnsi" w:hAnsiTheme="minorHAnsi" w:cstheme="minorHAnsi"/>
          <w:sz w:val="18"/>
          <w:szCs w:val="18"/>
        </w:rPr>
      </w:pPr>
      <w:r w:rsidRPr="001F6685">
        <w:rPr>
          <w:rStyle w:val="normaltextrun"/>
          <w:rFonts w:asciiTheme="minorHAnsi" w:hAnsiTheme="minorHAnsi" w:cstheme="minorHAnsi"/>
          <w:b/>
          <w:bCs/>
        </w:rPr>
        <w:t>Author Contributions</w:t>
      </w:r>
    </w:p>
    <w:p w14:paraId="3F3F910C" w14:textId="33524AA4" w:rsidR="00C939F1" w:rsidRPr="00716703" w:rsidRDefault="00F46361" w:rsidP="00716703">
      <w:pPr>
        <w:pStyle w:val="paragraph"/>
        <w:spacing w:before="0" w:beforeAutospacing="0" w:after="0" w:afterAutospacing="0"/>
        <w:textAlignment w:val="baseline"/>
        <w:rPr>
          <w:rFonts w:asciiTheme="minorHAnsi" w:hAnsiTheme="minorHAnsi" w:cstheme="minorHAnsi"/>
          <w:color w:val="1C1D1E"/>
        </w:rPr>
      </w:pPr>
      <w:r w:rsidRPr="001F6685">
        <w:rPr>
          <w:rStyle w:val="normaltextrun"/>
          <w:rFonts w:asciiTheme="minorHAnsi" w:hAnsiTheme="minorHAnsi" w:cstheme="minorHAnsi"/>
          <w:color w:val="1C1D1E"/>
          <w:shd w:val="clear" w:color="auto" w:fill="FFFFFF"/>
        </w:rPr>
        <w:lastRenderedPageBreak/>
        <w:t xml:space="preserve">AC, JB cared for the patient, conducted research, and prepared the manuscript.  DW assisted with preparation of the manuscript, case review, and research review.  </w:t>
      </w:r>
      <w:r w:rsidRPr="001F6685">
        <w:rPr>
          <w:rStyle w:val="eop"/>
          <w:rFonts w:asciiTheme="minorHAnsi" w:hAnsiTheme="minorHAnsi" w:cstheme="minorHAnsi"/>
          <w:color w:val="1C1D1E"/>
        </w:rPr>
        <w:t> </w:t>
      </w:r>
    </w:p>
    <w:p w14:paraId="6017F32F" w14:textId="77777777" w:rsidR="00C939F1" w:rsidRDefault="00C939F1" w:rsidP="7031E66A">
      <w:pPr>
        <w:rPr>
          <w:rFonts w:asciiTheme="minorHAnsi" w:eastAsiaTheme="minorEastAsia" w:hAnsiTheme="minorHAnsi" w:cstheme="minorHAnsi"/>
          <w:b/>
          <w:bCs/>
        </w:rPr>
      </w:pPr>
    </w:p>
    <w:p w14:paraId="18E9E33B" w14:textId="04AC4677" w:rsidR="009F5D98" w:rsidRPr="001F6685" w:rsidRDefault="7031E66A" w:rsidP="7031E66A">
      <w:pPr>
        <w:rPr>
          <w:rFonts w:asciiTheme="minorHAnsi" w:eastAsiaTheme="minorEastAsia" w:hAnsiTheme="minorHAnsi" w:cstheme="minorHAnsi"/>
          <w:b/>
          <w:bCs/>
        </w:rPr>
      </w:pPr>
      <w:r w:rsidRPr="001F6685">
        <w:rPr>
          <w:rFonts w:asciiTheme="minorHAnsi" w:eastAsiaTheme="minorEastAsia" w:hAnsiTheme="minorHAnsi" w:cstheme="minorHAnsi"/>
          <w:b/>
          <w:bCs/>
        </w:rPr>
        <w:t>References</w:t>
      </w:r>
    </w:p>
    <w:p w14:paraId="688DE4DB" w14:textId="5CD5DEDB" w:rsidR="00EA01DB" w:rsidRPr="001F6685" w:rsidRDefault="7031E66A" w:rsidP="7031E66A">
      <w:pPr>
        <w:pStyle w:val="ListParagraph"/>
        <w:numPr>
          <w:ilvl w:val="0"/>
          <w:numId w:val="1"/>
        </w:numPr>
        <w:spacing w:before="100" w:beforeAutospacing="1" w:after="100" w:afterAutospacing="1"/>
        <w:rPr>
          <w:rFonts w:asciiTheme="minorHAnsi" w:eastAsiaTheme="minorEastAsia" w:hAnsiTheme="minorHAnsi" w:cstheme="minorHAnsi"/>
        </w:rPr>
      </w:pPr>
      <w:proofErr w:type="spellStart"/>
      <w:r w:rsidRPr="001F6685">
        <w:rPr>
          <w:rFonts w:asciiTheme="minorHAnsi" w:eastAsiaTheme="minorEastAsia" w:hAnsiTheme="minorHAnsi" w:cstheme="minorHAnsi"/>
        </w:rPr>
        <w:t>Buonfrate</w:t>
      </w:r>
      <w:proofErr w:type="spellEnd"/>
      <w:r w:rsidRPr="001F6685">
        <w:rPr>
          <w:rFonts w:asciiTheme="minorHAnsi" w:eastAsiaTheme="minorEastAsia" w:hAnsiTheme="minorHAnsi" w:cstheme="minorHAnsi"/>
        </w:rPr>
        <w:t xml:space="preserve">, D., </w:t>
      </w:r>
      <w:proofErr w:type="spellStart"/>
      <w:r w:rsidRPr="001F6685">
        <w:rPr>
          <w:rFonts w:asciiTheme="minorHAnsi" w:eastAsiaTheme="minorEastAsia" w:hAnsiTheme="minorHAnsi" w:cstheme="minorHAnsi"/>
        </w:rPr>
        <w:t>Bisanzio</w:t>
      </w:r>
      <w:proofErr w:type="spellEnd"/>
      <w:r w:rsidRPr="001F6685">
        <w:rPr>
          <w:rFonts w:asciiTheme="minorHAnsi" w:eastAsiaTheme="minorEastAsia" w:hAnsiTheme="minorHAnsi" w:cstheme="minorHAnsi"/>
        </w:rPr>
        <w:t xml:space="preserve">, D., </w:t>
      </w:r>
      <w:proofErr w:type="spellStart"/>
      <w:r w:rsidRPr="001F6685">
        <w:rPr>
          <w:rFonts w:asciiTheme="minorHAnsi" w:eastAsiaTheme="minorEastAsia" w:hAnsiTheme="minorHAnsi" w:cstheme="minorHAnsi"/>
        </w:rPr>
        <w:t>Giorli</w:t>
      </w:r>
      <w:proofErr w:type="spellEnd"/>
      <w:r w:rsidRPr="001F6685">
        <w:rPr>
          <w:rFonts w:asciiTheme="minorHAnsi" w:eastAsiaTheme="minorEastAsia" w:hAnsiTheme="minorHAnsi" w:cstheme="minorHAnsi"/>
        </w:rPr>
        <w:t xml:space="preserve">, G., </w:t>
      </w:r>
      <w:proofErr w:type="spellStart"/>
      <w:r w:rsidRPr="001F6685">
        <w:rPr>
          <w:rFonts w:asciiTheme="minorHAnsi" w:eastAsiaTheme="minorEastAsia" w:hAnsiTheme="minorHAnsi" w:cstheme="minorHAnsi"/>
        </w:rPr>
        <w:t>Odermatt</w:t>
      </w:r>
      <w:proofErr w:type="spellEnd"/>
      <w:r w:rsidRPr="001F6685">
        <w:rPr>
          <w:rFonts w:asciiTheme="minorHAnsi" w:eastAsiaTheme="minorEastAsia" w:hAnsiTheme="minorHAnsi" w:cstheme="minorHAnsi"/>
        </w:rPr>
        <w:t xml:space="preserve">, P., </w:t>
      </w:r>
      <w:proofErr w:type="spellStart"/>
      <w:r w:rsidRPr="001F6685">
        <w:rPr>
          <w:rFonts w:asciiTheme="minorHAnsi" w:eastAsiaTheme="minorEastAsia" w:hAnsiTheme="minorHAnsi" w:cstheme="minorHAnsi"/>
        </w:rPr>
        <w:t>Fürst</w:t>
      </w:r>
      <w:proofErr w:type="spellEnd"/>
      <w:r w:rsidRPr="001F6685">
        <w:rPr>
          <w:rFonts w:asciiTheme="minorHAnsi" w:eastAsiaTheme="minorEastAsia" w:hAnsiTheme="minorHAnsi" w:cstheme="minorHAnsi"/>
        </w:rPr>
        <w:t xml:space="preserve">, T., Greenaway, C., French, M., </w:t>
      </w:r>
      <w:proofErr w:type="spellStart"/>
      <w:r w:rsidRPr="001F6685">
        <w:rPr>
          <w:rFonts w:asciiTheme="minorHAnsi" w:eastAsiaTheme="minorEastAsia" w:hAnsiTheme="minorHAnsi" w:cstheme="minorHAnsi"/>
        </w:rPr>
        <w:t>Reithinger</w:t>
      </w:r>
      <w:proofErr w:type="spellEnd"/>
      <w:r w:rsidRPr="001F6685">
        <w:rPr>
          <w:rFonts w:asciiTheme="minorHAnsi" w:eastAsiaTheme="minorEastAsia" w:hAnsiTheme="minorHAnsi" w:cstheme="minorHAnsi"/>
        </w:rPr>
        <w:t xml:space="preserve">, R., </w:t>
      </w:r>
      <w:proofErr w:type="spellStart"/>
      <w:r w:rsidRPr="001F6685">
        <w:rPr>
          <w:rFonts w:asciiTheme="minorHAnsi" w:eastAsiaTheme="minorEastAsia" w:hAnsiTheme="minorHAnsi" w:cstheme="minorHAnsi"/>
        </w:rPr>
        <w:t>Gobbi</w:t>
      </w:r>
      <w:proofErr w:type="spellEnd"/>
      <w:r w:rsidRPr="001F6685">
        <w:rPr>
          <w:rFonts w:asciiTheme="minorHAnsi" w:eastAsiaTheme="minorEastAsia" w:hAnsiTheme="minorHAnsi" w:cstheme="minorHAnsi"/>
        </w:rPr>
        <w:t xml:space="preserve">, F., Montresor, A., &amp; </w:t>
      </w:r>
      <w:proofErr w:type="spellStart"/>
      <w:r w:rsidRPr="001F6685">
        <w:rPr>
          <w:rFonts w:asciiTheme="minorHAnsi" w:eastAsiaTheme="minorEastAsia" w:hAnsiTheme="minorHAnsi" w:cstheme="minorHAnsi"/>
        </w:rPr>
        <w:t>Bisoffi</w:t>
      </w:r>
      <w:proofErr w:type="spellEnd"/>
      <w:r w:rsidRPr="001F6685">
        <w:rPr>
          <w:rFonts w:asciiTheme="minorHAnsi" w:eastAsiaTheme="minorEastAsia" w:hAnsiTheme="minorHAnsi" w:cstheme="minorHAnsi"/>
        </w:rPr>
        <w:t xml:space="preserve">, Z. (2020). The global prevalence of Strongyloides stercoralis infection. </w:t>
      </w:r>
      <w:r w:rsidRPr="001F6685">
        <w:rPr>
          <w:rFonts w:asciiTheme="minorHAnsi" w:eastAsiaTheme="minorEastAsia" w:hAnsiTheme="minorHAnsi" w:cstheme="minorHAnsi"/>
          <w:i/>
          <w:iCs/>
        </w:rPr>
        <w:t>Pathogens</w:t>
      </w:r>
      <w:r w:rsidRPr="001F6685">
        <w:rPr>
          <w:rFonts w:asciiTheme="minorHAnsi" w:eastAsiaTheme="minorEastAsia" w:hAnsiTheme="minorHAnsi" w:cstheme="minorHAnsi"/>
        </w:rPr>
        <w:t xml:space="preserve">, </w:t>
      </w:r>
      <w:r w:rsidRPr="001F6685">
        <w:rPr>
          <w:rFonts w:asciiTheme="minorHAnsi" w:eastAsiaTheme="minorEastAsia" w:hAnsiTheme="minorHAnsi" w:cstheme="minorHAnsi"/>
          <w:i/>
          <w:iCs/>
        </w:rPr>
        <w:t>9</w:t>
      </w:r>
      <w:r w:rsidRPr="001F6685">
        <w:rPr>
          <w:rFonts w:asciiTheme="minorHAnsi" w:eastAsiaTheme="minorEastAsia" w:hAnsiTheme="minorHAnsi" w:cstheme="minorHAnsi"/>
        </w:rPr>
        <w:t xml:space="preserve">(6), 468. https://doi.org/10.3390/pathogens9060468 </w:t>
      </w:r>
    </w:p>
    <w:p w14:paraId="26919608" w14:textId="7834A4AF" w:rsidR="00EA01DB" w:rsidRPr="001F6685" w:rsidRDefault="7031E66A" w:rsidP="7031E66A">
      <w:pPr>
        <w:pStyle w:val="ListParagraph"/>
        <w:numPr>
          <w:ilvl w:val="0"/>
          <w:numId w:val="1"/>
        </w:numPr>
        <w:spacing w:before="100" w:beforeAutospacing="1" w:after="100" w:afterAutospacing="1"/>
        <w:rPr>
          <w:rFonts w:asciiTheme="minorHAnsi" w:eastAsiaTheme="minorEastAsia" w:hAnsiTheme="minorHAnsi" w:cstheme="minorHAnsi"/>
        </w:rPr>
      </w:pPr>
      <w:r w:rsidRPr="001F6685">
        <w:rPr>
          <w:rFonts w:asciiTheme="minorHAnsi" w:eastAsiaTheme="minorEastAsia" w:hAnsiTheme="minorHAnsi" w:cstheme="minorHAnsi"/>
        </w:rPr>
        <w:t xml:space="preserve">Croker, C., </w:t>
      </w:r>
      <w:proofErr w:type="spellStart"/>
      <w:r w:rsidRPr="001F6685">
        <w:rPr>
          <w:rFonts w:asciiTheme="minorHAnsi" w:eastAsiaTheme="minorEastAsia" w:hAnsiTheme="minorHAnsi" w:cstheme="minorHAnsi"/>
        </w:rPr>
        <w:t>Mascola</w:t>
      </w:r>
      <w:proofErr w:type="spellEnd"/>
      <w:r w:rsidRPr="001F6685">
        <w:rPr>
          <w:rFonts w:asciiTheme="minorHAnsi" w:eastAsiaTheme="minorEastAsia" w:hAnsiTheme="minorHAnsi" w:cstheme="minorHAnsi"/>
        </w:rPr>
        <w:t xml:space="preserve">, L., Reporter, R., &amp; </w:t>
      </w:r>
      <w:proofErr w:type="spellStart"/>
      <w:r w:rsidRPr="001F6685">
        <w:rPr>
          <w:rFonts w:asciiTheme="minorHAnsi" w:eastAsiaTheme="minorEastAsia" w:hAnsiTheme="minorHAnsi" w:cstheme="minorHAnsi"/>
        </w:rPr>
        <w:t>Redelings</w:t>
      </w:r>
      <w:proofErr w:type="spellEnd"/>
      <w:r w:rsidRPr="001F6685">
        <w:rPr>
          <w:rFonts w:asciiTheme="minorHAnsi" w:eastAsiaTheme="minorEastAsia" w:hAnsiTheme="minorHAnsi" w:cstheme="minorHAnsi"/>
        </w:rPr>
        <w:t xml:space="preserve">, M. (2010). Strongyloidiasis-related deaths in the United States, 1991–2006. </w:t>
      </w:r>
      <w:r w:rsidRPr="001F6685">
        <w:rPr>
          <w:rFonts w:asciiTheme="minorHAnsi" w:eastAsiaTheme="minorEastAsia" w:hAnsiTheme="minorHAnsi" w:cstheme="minorHAnsi"/>
          <w:i/>
          <w:iCs/>
        </w:rPr>
        <w:t>The American Journal of Tropical Medicine and Hygiene</w:t>
      </w:r>
      <w:r w:rsidRPr="001F6685">
        <w:rPr>
          <w:rFonts w:asciiTheme="minorHAnsi" w:eastAsiaTheme="minorEastAsia" w:hAnsiTheme="minorHAnsi" w:cstheme="minorHAnsi"/>
        </w:rPr>
        <w:t xml:space="preserve">, </w:t>
      </w:r>
      <w:r w:rsidRPr="001F6685">
        <w:rPr>
          <w:rFonts w:asciiTheme="minorHAnsi" w:eastAsiaTheme="minorEastAsia" w:hAnsiTheme="minorHAnsi" w:cstheme="minorHAnsi"/>
          <w:i/>
          <w:iCs/>
        </w:rPr>
        <w:t>83</w:t>
      </w:r>
      <w:r w:rsidRPr="001F6685">
        <w:rPr>
          <w:rFonts w:asciiTheme="minorHAnsi" w:eastAsiaTheme="minorEastAsia" w:hAnsiTheme="minorHAnsi" w:cstheme="minorHAnsi"/>
        </w:rPr>
        <w:t xml:space="preserve">(2), 422–426. https://doi.org/10.4269/ajtmh.2010.09-0750 </w:t>
      </w:r>
    </w:p>
    <w:p w14:paraId="3A356DAC" w14:textId="18080EA3" w:rsidR="00EA01DB" w:rsidRPr="001F6685" w:rsidRDefault="7031E66A" w:rsidP="7031E66A">
      <w:pPr>
        <w:pStyle w:val="ListParagraph"/>
        <w:numPr>
          <w:ilvl w:val="0"/>
          <w:numId w:val="1"/>
        </w:numPr>
        <w:spacing w:before="100" w:beforeAutospacing="1" w:after="100" w:afterAutospacing="1"/>
        <w:rPr>
          <w:rFonts w:asciiTheme="minorHAnsi" w:eastAsiaTheme="minorEastAsia" w:hAnsiTheme="minorHAnsi" w:cstheme="minorHAnsi"/>
        </w:rPr>
      </w:pPr>
      <w:r w:rsidRPr="001F6685">
        <w:rPr>
          <w:rFonts w:asciiTheme="minorHAnsi" w:eastAsiaTheme="minorEastAsia" w:hAnsiTheme="minorHAnsi" w:cstheme="minorHAnsi"/>
        </w:rPr>
        <w:t xml:space="preserve">Greaves, D., Coggle, S., Pollard, C., Aliyu, S. H., &amp; Moore, E. M. (2013). Strongyloides stercoralis infection. </w:t>
      </w:r>
      <w:r w:rsidRPr="001F6685">
        <w:rPr>
          <w:rFonts w:asciiTheme="minorHAnsi" w:eastAsiaTheme="minorEastAsia" w:hAnsiTheme="minorHAnsi" w:cstheme="minorHAnsi"/>
          <w:i/>
          <w:iCs/>
        </w:rPr>
        <w:t>BMJ</w:t>
      </w:r>
      <w:r w:rsidRPr="001F6685">
        <w:rPr>
          <w:rFonts w:asciiTheme="minorHAnsi" w:eastAsiaTheme="minorEastAsia" w:hAnsiTheme="minorHAnsi" w:cstheme="minorHAnsi"/>
        </w:rPr>
        <w:t xml:space="preserve">, </w:t>
      </w:r>
      <w:r w:rsidRPr="001F6685">
        <w:rPr>
          <w:rFonts w:asciiTheme="minorHAnsi" w:eastAsiaTheme="minorEastAsia" w:hAnsiTheme="minorHAnsi" w:cstheme="minorHAnsi"/>
          <w:i/>
          <w:iCs/>
        </w:rPr>
        <w:t>347</w:t>
      </w:r>
      <w:r w:rsidRPr="001F6685">
        <w:rPr>
          <w:rFonts w:asciiTheme="minorHAnsi" w:eastAsiaTheme="minorEastAsia" w:hAnsiTheme="minorHAnsi" w:cstheme="minorHAnsi"/>
        </w:rPr>
        <w:t xml:space="preserve">(jul30 3). https://doi.org/10.1136/bmj.f4610 </w:t>
      </w:r>
    </w:p>
    <w:p w14:paraId="2EBD453D" w14:textId="7F7EA5BE" w:rsidR="00EA01DB" w:rsidRPr="001F6685" w:rsidRDefault="7031E66A" w:rsidP="7031E66A">
      <w:pPr>
        <w:pStyle w:val="ListParagraph"/>
        <w:numPr>
          <w:ilvl w:val="0"/>
          <w:numId w:val="1"/>
        </w:numPr>
        <w:spacing w:before="100" w:beforeAutospacing="1" w:after="100" w:afterAutospacing="1"/>
        <w:rPr>
          <w:rFonts w:asciiTheme="minorHAnsi" w:eastAsiaTheme="minorEastAsia" w:hAnsiTheme="minorHAnsi" w:cstheme="minorHAnsi"/>
        </w:rPr>
      </w:pPr>
      <w:proofErr w:type="spellStart"/>
      <w:r w:rsidRPr="001F6685">
        <w:rPr>
          <w:rFonts w:asciiTheme="minorHAnsi" w:eastAsiaTheme="minorEastAsia" w:hAnsiTheme="minorHAnsi" w:cstheme="minorHAnsi"/>
        </w:rPr>
        <w:t>Kassalik</w:t>
      </w:r>
      <w:proofErr w:type="spellEnd"/>
      <w:r w:rsidRPr="001F6685">
        <w:rPr>
          <w:rFonts w:asciiTheme="minorHAnsi" w:eastAsiaTheme="minorEastAsia" w:hAnsiTheme="minorHAnsi" w:cstheme="minorHAnsi"/>
        </w:rPr>
        <w:t xml:space="preserve">, M., &amp; </w:t>
      </w:r>
      <w:proofErr w:type="spellStart"/>
      <w:r w:rsidRPr="001F6685">
        <w:rPr>
          <w:rFonts w:asciiTheme="minorHAnsi" w:eastAsiaTheme="minorEastAsia" w:hAnsiTheme="minorHAnsi" w:cstheme="minorHAnsi"/>
        </w:rPr>
        <w:t>Mönkemüller</w:t>
      </w:r>
      <w:proofErr w:type="spellEnd"/>
      <w:r w:rsidRPr="001F6685">
        <w:rPr>
          <w:rFonts w:asciiTheme="minorHAnsi" w:eastAsiaTheme="minorEastAsia" w:hAnsiTheme="minorHAnsi" w:cstheme="minorHAnsi"/>
        </w:rPr>
        <w:t xml:space="preserve">, K. (2011). Strongyloides stercoralis Hyperinfection Syndrome 4. and Disseminated Disease. </w:t>
      </w:r>
      <w:r w:rsidRPr="001F6685">
        <w:rPr>
          <w:rFonts w:asciiTheme="minorHAnsi" w:eastAsiaTheme="minorEastAsia" w:hAnsiTheme="minorHAnsi" w:cstheme="minorHAnsi"/>
          <w:i/>
          <w:iCs/>
        </w:rPr>
        <w:t xml:space="preserve">Gastroenterol </w:t>
      </w:r>
      <w:proofErr w:type="gramStart"/>
      <w:r w:rsidRPr="001F6685">
        <w:rPr>
          <w:rFonts w:asciiTheme="minorHAnsi" w:eastAsiaTheme="minorEastAsia" w:hAnsiTheme="minorHAnsi" w:cstheme="minorHAnsi"/>
          <w:i/>
          <w:iCs/>
        </w:rPr>
        <w:t xml:space="preserve">Hepatol </w:t>
      </w:r>
      <w:r w:rsidRPr="001F6685">
        <w:rPr>
          <w:rFonts w:asciiTheme="minorHAnsi" w:eastAsiaTheme="minorEastAsia" w:hAnsiTheme="minorHAnsi" w:cstheme="minorHAnsi"/>
        </w:rPr>
        <w:t>.</w:t>
      </w:r>
      <w:proofErr w:type="gramEnd"/>
      <w:r w:rsidRPr="001F6685">
        <w:rPr>
          <w:rFonts w:asciiTheme="minorHAnsi" w:eastAsiaTheme="minorEastAsia" w:hAnsiTheme="minorHAnsi" w:cstheme="minorHAnsi"/>
        </w:rPr>
        <w:t xml:space="preserve"> </w:t>
      </w:r>
    </w:p>
    <w:p w14:paraId="2E160243" w14:textId="2C3AA6B0" w:rsidR="00EA01DB" w:rsidRPr="001F6685" w:rsidRDefault="7031E66A" w:rsidP="7031E66A">
      <w:pPr>
        <w:pStyle w:val="ListParagraph"/>
        <w:numPr>
          <w:ilvl w:val="0"/>
          <w:numId w:val="1"/>
        </w:numPr>
        <w:spacing w:before="100" w:beforeAutospacing="1" w:after="100" w:afterAutospacing="1"/>
        <w:rPr>
          <w:rFonts w:asciiTheme="minorHAnsi" w:eastAsiaTheme="minorEastAsia" w:hAnsiTheme="minorHAnsi" w:cstheme="minorHAnsi"/>
        </w:rPr>
      </w:pPr>
      <w:proofErr w:type="spellStart"/>
      <w:r w:rsidRPr="001F6685">
        <w:rPr>
          <w:rFonts w:asciiTheme="minorHAnsi" w:eastAsiaTheme="minorEastAsia" w:hAnsiTheme="minorHAnsi" w:cstheme="minorHAnsi"/>
        </w:rPr>
        <w:t>Leru</w:t>
      </w:r>
      <w:proofErr w:type="spellEnd"/>
      <w:r w:rsidRPr="001F6685">
        <w:rPr>
          <w:rFonts w:asciiTheme="minorHAnsi" w:eastAsiaTheme="minorEastAsia" w:hAnsiTheme="minorHAnsi" w:cstheme="minorHAnsi"/>
        </w:rPr>
        <w:t xml:space="preserve">, P. M. (2019). Eosinophilic disorders: Evaluation of current classification and diagnostic criteria, proposal of a practical diagnostic algorithm. </w:t>
      </w:r>
      <w:r w:rsidRPr="001F6685">
        <w:rPr>
          <w:rFonts w:asciiTheme="minorHAnsi" w:eastAsiaTheme="minorEastAsia" w:hAnsiTheme="minorHAnsi" w:cstheme="minorHAnsi"/>
          <w:i/>
          <w:iCs/>
        </w:rPr>
        <w:t>Clinical and Translational Allergy</w:t>
      </w:r>
      <w:r w:rsidRPr="001F6685">
        <w:rPr>
          <w:rFonts w:asciiTheme="minorHAnsi" w:eastAsiaTheme="minorEastAsia" w:hAnsiTheme="minorHAnsi" w:cstheme="minorHAnsi"/>
        </w:rPr>
        <w:t xml:space="preserve">, </w:t>
      </w:r>
      <w:r w:rsidRPr="001F6685">
        <w:rPr>
          <w:rFonts w:asciiTheme="minorHAnsi" w:eastAsiaTheme="minorEastAsia" w:hAnsiTheme="minorHAnsi" w:cstheme="minorHAnsi"/>
          <w:i/>
          <w:iCs/>
        </w:rPr>
        <w:t>9</w:t>
      </w:r>
      <w:r w:rsidRPr="001F6685">
        <w:rPr>
          <w:rFonts w:asciiTheme="minorHAnsi" w:eastAsiaTheme="minorEastAsia" w:hAnsiTheme="minorHAnsi" w:cstheme="minorHAnsi"/>
        </w:rPr>
        <w:t xml:space="preserve">(1). https://doi.org/10.1186/s13601-019-0277-4 </w:t>
      </w:r>
    </w:p>
    <w:p w14:paraId="1D619AA9" w14:textId="497010B0" w:rsidR="00EA01DB" w:rsidRPr="001F6685" w:rsidRDefault="7031E66A" w:rsidP="7031E66A">
      <w:pPr>
        <w:pStyle w:val="ListParagraph"/>
        <w:numPr>
          <w:ilvl w:val="0"/>
          <w:numId w:val="1"/>
        </w:numPr>
        <w:spacing w:before="100" w:beforeAutospacing="1" w:after="100" w:afterAutospacing="1"/>
        <w:rPr>
          <w:rFonts w:asciiTheme="minorHAnsi" w:eastAsiaTheme="minorEastAsia" w:hAnsiTheme="minorHAnsi" w:cstheme="minorHAnsi"/>
        </w:rPr>
      </w:pPr>
      <w:r w:rsidRPr="001F6685">
        <w:rPr>
          <w:rFonts w:asciiTheme="minorHAnsi" w:eastAsiaTheme="minorEastAsia" w:hAnsiTheme="minorHAnsi" w:cstheme="minorHAnsi"/>
        </w:rPr>
        <w:t xml:space="preserve">McKenna, M. L., McAtee, S., Bryan, P. E., </w:t>
      </w:r>
      <w:proofErr w:type="spellStart"/>
      <w:r w:rsidRPr="001F6685">
        <w:rPr>
          <w:rFonts w:asciiTheme="minorHAnsi" w:eastAsiaTheme="minorEastAsia" w:hAnsiTheme="minorHAnsi" w:cstheme="minorHAnsi"/>
        </w:rPr>
        <w:t>Jeun</w:t>
      </w:r>
      <w:proofErr w:type="spellEnd"/>
      <w:r w:rsidRPr="001F6685">
        <w:rPr>
          <w:rFonts w:asciiTheme="minorHAnsi" w:eastAsiaTheme="minorEastAsia" w:hAnsiTheme="minorHAnsi" w:cstheme="minorHAnsi"/>
        </w:rPr>
        <w:t xml:space="preserve">, R., Ward, T., Kraus, J., </w:t>
      </w:r>
      <w:proofErr w:type="spellStart"/>
      <w:r w:rsidRPr="001F6685">
        <w:rPr>
          <w:rFonts w:asciiTheme="minorHAnsi" w:eastAsiaTheme="minorEastAsia" w:hAnsiTheme="minorHAnsi" w:cstheme="minorHAnsi"/>
        </w:rPr>
        <w:t>Bottazzi</w:t>
      </w:r>
      <w:proofErr w:type="spellEnd"/>
      <w:r w:rsidRPr="001F6685">
        <w:rPr>
          <w:rFonts w:asciiTheme="minorHAnsi" w:eastAsiaTheme="minorEastAsia" w:hAnsiTheme="minorHAnsi" w:cstheme="minorHAnsi"/>
        </w:rPr>
        <w:t xml:space="preserve">, M. E., </w:t>
      </w:r>
      <w:proofErr w:type="spellStart"/>
      <w:r w:rsidRPr="001F6685">
        <w:rPr>
          <w:rFonts w:asciiTheme="minorHAnsi" w:eastAsiaTheme="minorEastAsia" w:hAnsiTheme="minorHAnsi" w:cstheme="minorHAnsi"/>
        </w:rPr>
        <w:t>Hotez</w:t>
      </w:r>
      <w:proofErr w:type="spellEnd"/>
      <w:r w:rsidRPr="001F6685">
        <w:rPr>
          <w:rFonts w:asciiTheme="minorHAnsi" w:eastAsiaTheme="minorEastAsia" w:hAnsiTheme="minorHAnsi" w:cstheme="minorHAnsi"/>
        </w:rPr>
        <w:t xml:space="preserve">, P. J., Flowers, C. C., &amp; Mejia, R. (2017). Human intestinal parasite burden and poor sanitation in rural Alabama. </w:t>
      </w:r>
      <w:r w:rsidRPr="001F6685">
        <w:rPr>
          <w:rFonts w:asciiTheme="minorHAnsi" w:eastAsiaTheme="minorEastAsia" w:hAnsiTheme="minorHAnsi" w:cstheme="minorHAnsi"/>
          <w:i/>
          <w:iCs/>
        </w:rPr>
        <w:t>The American Journal of Tropical Medicine and Hygiene</w:t>
      </w:r>
      <w:r w:rsidRPr="001F6685">
        <w:rPr>
          <w:rFonts w:asciiTheme="minorHAnsi" w:eastAsiaTheme="minorEastAsia" w:hAnsiTheme="minorHAnsi" w:cstheme="minorHAnsi"/>
        </w:rPr>
        <w:t xml:space="preserve">, </w:t>
      </w:r>
      <w:r w:rsidRPr="001F6685">
        <w:rPr>
          <w:rFonts w:asciiTheme="minorHAnsi" w:eastAsiaTheme="minorEastAsia" w:hAnsiTheme="minorHAnsi" w:cstheme="minorHAnsi"/>
          <w:i/>
          <w:iCs/>
        </w:rPr>
        <w:t>97</w:t>
      </w:r>
      <w:r w:rsidRPr="001F6685">
        <w:rPr>
          <w:rFonts w:asciiTheme="minorHAnsi" w:eastAsiaTheme="minorEastAsia" w:hAnsiTheme="minorHAnsi" w:cstheme="minorHAnsi"/>
        </w:rPr>
        <w:t xml:space="preserve">(5), 1623–1628. https://doi.org/10.4269/ajtmh.17-0396 </w:t>
      </w:r>
    </w:p>
    <w:p w14:paraId="44770276" w14:textId="19721A41" w:rsidR="00EA01DB" w:rsidRPr="001F6685" w:rsidRDefault="7031E66A" w:rsidP="7031E66A">
      <w:pPr>
        <w:pStyle w:val="ListParagraph"/>
        <w:numPr>
          <w:ilvl w:val="0"/>
          <w:numId w:val="1"/>
        </w:numPr>
        <w:spacing w:before="100" w:beforeAutospacing="1" w:after="100" w:afterAutospacing="1"/>
        <w:rPr>
          <w:rFonts w:asciiTheme="minorHAnsi" w:eastAsiaTheme="minorEastAsia" w:hAnsiTheme="minorHAnsi" w:cstheme="minorHAnsi"/>
        </w:rPr>
      </w:pPr>
      <w:proofErr w:type="spellStart"/>
      <w:r w:rsidRPr="001F6685">
        <w:rPr>
          <w:rFonts w:asciiTheme="minorHAnsi" w:eastAsiaTheme="minorEastAsia" w:hAnsiTheme="minorHAnsi" w:cstheme="minorHAnsi"/>
        </w:rPr>
        <w:t>Schär</w:t>
      </w:r>
      <w:proofErr w:type="spellEnd"/>
      <w:r w:rsidRPr="001F6685">
        <w:rPr>
          <w:rFonts w:asciiTheme="minorHAnsi" w:eastAsiaTheme="minorEastAsia" w:hAnsiTheme="minorHAnsi" w:cstheme="minorHAnsi"/>
        </w:rPr>
        <w:t xml:space="preserve">, F., </w:t>
      </w:r>
      <w:proofErr w:type="spellStart"/>
      <w:r w:rsidRPr="001F6685">
        <w:rPr>
          <w:rFonts w:asciiTheme="minorHAnsi" w:eastAsiaTheme="minorEastAsia" w:hAnsiTheme="minorHAnsi" w:cstheme="minorHAnsi"/>
        </w:rPr>
        <w:t>Trostdorf</w:t>
      </w:r>
      <w:proofErr w:type="spellEnd"/>
      <w:r w:rsidRPr="001F6685">
        <w:rPr>
          <w:rFonts w:asciiTheme="minorHAnsi" w:eastAsiaTheme="minorEastAsia" w:hAnsiTheme="minorHAnsi" w:cstheme="minorHAnsi"/>
        </w:rPr>
        <w:t xml:space="preserve">, U., </w:t>
      </w:r>
      <w:proofErr w:type="spellStart"/>
      <w:r w:rsidRPr="001F6685">
        <w:rPr>
          <w:rFonts w:asciiTheme="minorHAnsi" w:eastAsiaTheme="minorEastAsia" w:hAnsiTheme="minorHAnsi" w:cstheme="minorHAnsi"/>
        </w:rPr>
        <w:t>Giardina</w:t>
      </w:r>
      <w:proofErr w:type="spellEnd"/>
      <w:r w:rsidRPr="001F6685">
        <w:rPr>
          <w:rFonts w:asciiTheme="minorHAnsi" w:eastAsiaTheme="minorEastAsia" w:hAnsiTheme="minorHAnsi" w:cstheme="minorHAnsi"/>
        </w:rPr>
        <w:t xml:space="preserve">, F., Khieu, V., </w:t>
      </w:r>
      <w:proofErr w:type="spellStart"/>
      <w:r w:rsidRPr="001F6685">
        <w:rPr>
          <w:rFonts w:asciiTheme="minorHAnsi" w:eastAsiaTheme="minorEastAsia" w:hAnsiTheme="minorHAnsi" w:cstheme="minorHAnsi"/>
        </w:rPr>
        <w:t>Muth</w:t>
      </w:r>
      <w:proofErr w:type="spellEnd"/>
      <w:r w:rsidRPr="001F6685">
        <w:rPr>
          <w:rFonts w:asciiTheme="minorHAnsi" w:eastAsiaTheme="minorEastAsia" w:hAnsiTheme="minorHAnsi" w:cstheme="minorHAnsi"/>
        </w:rPr>
        <w:t xml:space="preserve">, S., Marti, H., </w:t>
      </w:r>
      <w:proofErr w:type="spellStart"/>
      <w:r w:rsidRPr="001F6685">
        <w:rPr>
          <w:rFonts w:asciiTheme="minorHAnsi" w:eastAsiaTheme="minorEastAsia" w:hAnsiTheme="minorHAnsi" w:cstheme="minorHAnsi"/>
        </w:rPr>
        <w:t>Vounatsou</w:t>
      </w:r>
      <w:proofErr w:type="spellEnd"/>
      <w:r w:rsidRPr="001F6685">
        <w:rPr>
          <w:rFonts w:asciiTheme="minorHAnsi" w:eastAsiaTheme="minorEastAsia" w:hAnsiTheme="minorHAnsi" w:cstheme="minorHAnsi"/>
        </w:rPr>
        <w:t xml:space="preserve">, P., &amp; </w:t>
      </w:r>
      <w:proofErr w:type="spellStart"/>
      <w:r w:rsidRPr="001F6685">
        <w:rPr>
          <w:rFonts w:asciiTheme="minorHAnsi" w:eastAsiaTheme="minorEastAsia" w:hAnsiTheme="minorHAnsi" w:cstheme="minorHAnsi"/>
        </w:rPr>
        <w:t>Odermatt</w:t>
      </w:r>
      <w:proofErr w:type="spellEnd"/>
      <w:r w:rsidRPr="001F6685">
        <w:rPr>
          <w:rFonts w:asciiTheme="minorHAnsi" w:eastAsiaTheme="minorEastAsia" w:hAnsiTheme="minorHAnsi" w:cstheme="minorHAnsi"/>
        </w:rPr>
        <w:t xml:space="preserve">, P. (2013). Strongyloides stercoralis: Global Distribution and risk factors. </w:t>
      </w:r>
      <w:proofErr w:type="spellStart"/>
      <w:r w:rsidRPr="001F6685">
        <w:rPr>
          <w:rFonts w:asciiTheme="minorHAnsi" w:eastAsiaTheme="minorEastAsia" w:hAnsiTheme="minorHAnsi" w:cstheme="minorHAnsi"/>
          <w:i/>
          <w:iCs/>
        </w:rPr>
        <w:t>PLoS</w:t>
      </w:r>
      <w:proofErr w:type="spellEnd"/>
      <w:r w:rsidRPr="001F6685">
        <w:rPr>
          <w:rFonts w:asciiTheme="minorHAnsi" w:eastAsiaTheme="minorEastAsia" w:hAnsiTheme="minorHAnsi" w:cstheme="minorHAnsi"/>
          <w:i/>
          <w:iCs/>
        </w:rPr>
        <w:t xml:space="preserve"> Neglected Tropical Diseases</w:t>
      </w:r>
      <w:r w:rsidRPr="001F6685">
        <w:rPr>
          <w:rFonts w:asciiTheme="minorHAnsi" w:eastAsiaTheme="minorEastAsia" w:hAnsiTheme="minorHAnsi" w:cstheme="minorHAnsi"/>
        </w:rPr>
        <w:t xml:space="preserve">, </w:t>
      </w:r>
      <w:r w:rsidRPr="001F6685">
        <w:rPr>
          <w:rFonts w:asciiTheme="minorHAnsi" w:eastAsiaTheme="minorEastAsia" w:hAnsiTheme="minorHAnsi" w:cstheme="minorHAnsi"/>
          <w:i/>
          <w:iCs/>
        </w:rPr>
        <w:t>7</w:t>
      </w:r>
      <w:r w:rsidRPr="001F6685">
        <w:rPr>
          <w:rFonts w:asciiTheme="minorHAnsi" w:eastAsiaTheme="minorEastAsia" w:hAnsiTheme="minorHAnsi" w:cstheme="minorHAnsi"/>
        </w:rPr>
        <w:t xml:space="preserve">(7). https://doi.org/10.1371/journal.pntd.0002288 </w:t>
      </w:r>
    </w:p>
    <w:p w14:paraId="643D0A7B" w14:textId="77777777" w:rsidR="001F6685" w:rsidRDefault="7031E66A" w:rsidP="7031E66A">
      <w:pPr>
        <w:pStyle w:val="ListParagraph"/>
        <w:numPr>
          <w:ilvl w:val="0"/>
          <w:numId w:val="1"/>
        </w:numPr>
        <w:spacing w:before="100" w:beforeAutospacing="1" w:after="100" w:afterAutospacing="1"/>
        <w:rPr>
          <w:rFonts w:asciiTheme="minorHAnsi" w:eastAsiaTheme="minorEastAsia" w:hAnsiTheme="minorHAnsi" w:cstheme="minorHAnsi"/>
        </w:rPr>
      </w:pPr>
      <w:r w:rsidRPr="001F6685">
        <w:rPr>
          <w:rFonts w:asciiTheme="minorHAnsi" w:eastAsiaTheme="minorEastAsia" w:hAnsiTheme="minorHAnsi" w:cstheme="minorHAnsi"/>
          <w:i/>
          <w:iCs/>
        </w:rPr>
        <w:t xml:space="preserve">Strongyloides stercoralis - </w:t>
      </w:r>
      <w:proofErr w:type="spellStart"/>
      <w:r w:rsidRPr="001F6685">
        <w:rPr>
          <w:rFonts w:asciiTheme="minorHAnsi" w:eastAsiaTheme="minorEastAsia" w:hAnsiTheme="minorHAnsi" w:cstheme="minorHAnsi"/>
          <w:i/>
          <w:iCs/>
        </w:rPr>
        <w:t>StatPearls</w:t>
      </w:r>
      <w:proofErr w:type="spellEnd"/>
      <w:r w:rsidRPr="001F6685">
        <w:rPr>
          <w:rFonts w:asciiTheme="minorHAnsi" w:eastAsiaTheme="minorEastAsia" w:hAnsiTheme="minorHAnsi" w:cstheme="minorHAnsi"/>
          <w:i/>
          <w:iCs/>
        </w:rPr>
        <w:t xml:space="preserve"> - NCBI Bookshelf</w:t>
      </w:r>
      <w:r w:rsidRPr="001F6685">
        <w:rPr>
          <w:rFonts w:asciiTheme="minorHAnsi" w:eastAsiaTheme="minorEastAsia" w:hAnsiTheme="minorHAnsi" w:cstheme="minorHAnsi"/>
        </w:rPr>
        <w:t xml:space="preserve">. (n.d.). Retrieved May 31, 2022, </w:t>
      </w:r>
    </w:p>
    <w:p w14:paraId="6F4B5E0B" w14:textId="505C2625" w:rsidR="00282E91" w:rsidRPr="001F6685" w:rsidRDefault="7031E66A" w:rsidP="001F6685">
      <w:pPr>
        <w:pStyle w:val="ListParagraph"/>
        <w:spacing w:before="100" w:beforeAutospacing="1" w:after="100" w:afterAutospacing="1"/>
        <w:rPr>
          <w:rFonts w:asciiTheme="minorHAnsi" w:eastAsiaTheme="minorEastAsia" w:hAnsiTheme="minorHAnsi" w:cstheme="minorHAnsi"/>
        </w:rPr>
      </w:pPr>
      <w:r w:rsidRPr="001F6685">
        <w:rPr>
          <w:rFonts w:asciiTheme="minorHAnsi" w:eastAsiaTheme="minorEastAsia" w:hAnsiTheme="minorHAnsi" w:cstheme="minorHAnsi"/>
        </w:rPr>
        <w:t xml:space="preserve">from https://www.ncbi.nlm.nih.gov/books/NBK436024/ </w:t>
      </w:r>
    </w:p>
    <w:p w14:paraId="2242AD2D" w14:textId="1FDFC513" w:rsidR="001F6685" w:rsidRDefault="001F6685" w:rsidP="001F6685">
      <w:pPr>
        <w:pStyle w:val="paragraph"/>
        <w:spacing w:before="0" w:beforeAutospacing="0" w:after="0" w:afterAutospacing="0"/>
        <w:ind w:left="720"/>
        <w:textAlignment w:val="baseline"/>
        <w:rPr>
          <w:rStyle w:val="eop"/>
          <w:rFonts w:asciiTheme="minorHAnsi" w:hAnsiTheme="minorHAnsi" w:cstheme="minorHAnsi"/>
          <w:b/>
          <w:bCs/>
          <w:color w:val="1C1D1E"/>
        </w:rPr>
      </w:pPr>
      <w:r w:rsidRPr="001F6685">
        <w:rPr>
          <w:rStyle w:val="eop"/>
          <w:rFonts w:asciiTheme="minorHAnsi" w:hAnsiTheme="minorHAnsi" w:cstheme="minorHAnsi"/>
          <w:b/>
          <w:bCs/>
          <w:color w:val="1C1D1E"/>
        </w:rPr>
        <w:t>Imaging:</w:t>
      </w:r>
    </w:p>
    <w:p w14:paraId="72FA57C9" w14:textId="77777777" w:rsidR="001F6685" w:rsidRPr="001F6685" w:rsidRDefault="001F6685" w:rsidP="001F6685">
      <w:pPr>
        <w:pStyle w:val="paragraph"/>
        <w:spacing w:before="0" w:beforeAutospacing="0" w:after="0" w:afterAutospacing="0"/>
        <w:ind w:left="720"/>
        <w:textAlignment w:val="baseline"/>
        <w:rPr>
          <w:rFonts w:asciiTheme="minorHAnsi" w:hAnsiTheme="minorHAnsi" w:cstheme="minorHAnsi"/>
          <w:sz w:val="18"/>
          <w:szCs w:val="18"/>
        </w:rPr>
      </w:pPr>
      <w:r w:rsidRPr="001F6685">
        <w:rPr>
          <w:rFonts w:asciiTheme="minorHAnsi" w:hAnsiTheme="minorHAnsi" w:cstheme="minorHAnsi"/>
          <w:noProof/>
          <w:sz w:val="18"/>
          <w:szCs w:val="18"/>
        </w:rPr>
        <w:drawing>
          <wp:inline distT="0" distB="0" distL="0" distR="0" wp14:anchorId="5D99A2B3" wp14:editId="35A188D1">
            <wp:extent cx="2852270" cy="2031023"/>
            <wp:effectExtent l="0" t="0" r="571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2493" cy="2052544"/>
                    </a:xfrm>
                    <a:prstGeom prst="rect">
                      <a:avLst/>
                    </a:prstGeom>
                  </pic:spPr>
                </pic:pic>
              </a:graphicData>
            </a:graphic>
          </wp:inline>
        </w:drawing>
      </w:r>
    </w:p>
    <w:p w14:paraId="00F5350C" w14:textId="5AF25093" w:rsidR="001F6685" w:rsidRDefault="001F6685" w:rsidP="005C45F6">
      <w:pPr>
        <w:pStyle w:val="ListParagraph"/>
        <w:rPr>
          <w:rFonts w:asciiTheme="minorHAnsi" w:eastAsiaTheme="minorEastAsia" w:hAnsiTheme="minorHAnsi" w:cstheme="minorHAnsi"/>
        </w:rPr>
      </w:pPr>
      <w:r w:rsidRPr="001F6685">
        <w:rPr>
          <w:rFonts w:asciiTheme="minorHAnsi" w:hAnsiTheme="minorHAnsi" w:cstheme="minorHAnsi"/>
        </w:rPr>
        <w:t xml:space="preserve">Figure </w:t>
      </w:r>
      <w:r w:rsidR="00C158D7">
        <w:rPr>
          <w:rFonts w:asciiTheme="minorHAnsi" w:hAnsiTheme="minorHAnsi" w:cstheme="minorHAnsi"/>
        </w:rPr>
        <w:t>1</w:t>
      </w:r>
      <w:r w:rsidR="00751F2E">
        <w:rPr>
          <w:rFonts w:asciiTheme="minorHAnsi" w:hAnsiTheme="minorHAnsi" w:cstheme="minorHAnsi"/>
        </w:rPr>
        <w:t>(A)</w:t>
      </w:r>
      <w:r w:rsidRPr="001F6685">
        <w:rPr>
          <w:rFonts w:asciiTheme="minorHAnsi" w:hAnsiTheme="minorHAnsi" w:cstheme="minorHAnsi"/>
        </w:rPr>
        <w:t xml:space="preserve"> - </w:t>
      </w:r>
      <w:r w:rsidRPr="001F6685">
        <w:rPr>
          <w:rStyle w:val="eop"/>
          <w:rFonts w:asciiTheme="minorHAnsi" w:hAnsiTheme="minorHAnsi" w:cstheme="minorHAnsi"/>
        </w:rPr>
        <w:t>Computed tomography (CT)</w:t>
      </w:r>
      <w:r w:rsidR="00751F2E">
        <w:rPr>
          <w:rStyle w:val="eop"/>
          <w:rFonts w:asciiTheme="minorHAnsi" w:hAnsiTheme="minorHAnsi" w:cstheme="minorHAnsi"/>
        </w:rPr>
        <w:t xml:space="preserve"> axial view</w:t>
      </w:r>
      <w:r w:rsidRPr="001F6685">
        <w:rPr>
          <w:rStyle w:val="eop"/>
          <w:rFonts w:asciiTheme="minorHAnsi" w:hAnsiTheme="minorHAnsi" w:cstheme="minorHAnsi"/>
        </w:rPr>
        <w:t xml:space="preserve"> of </w:t>
      </w:r>
      <w:r w:rsidRPr="001F6685">
        <w:rPr>
          <w:rFonts w:asciiTheme="minorHAnsi" w:eastAsiaTheme="minorEastAsia" w:hAnsiTheme="minorHAnsi" w:cstheme="minorHAnsi"/>
        </w:rPr>
        <w:t>abdomen showing nonspecific wall thickening in the cecum and proximal ascending colon</w:t>
      </w:r>
    </w:p>
    <w:p w14:paraId="336F5CD6" w14:textId="509205E1" w:rsidR="00751F2E" w:rsidRDefault="00751F2E" w:rsidP="005C45F6">
      <w:pPr>
        <w:pStyle w:val="ListParagraph"/>
        <w:rPr>
          <w:rFonts w:asciiTheme="minorHAnsi" w:hAnsiTheme="minorHAnsi" w:cstheme="minorHAnsi"/>
        </w:rPr>
      </w:pPr>
      <w:r w:rsidRPr="00751F2E">
        <w:rPr>
          <w:rFonts w:asciiTheme="minorHAnsi" w:hAnsiTheme="minorHAnsi" w:cstheme="minorHAnsi"/>
          <w:noProof/>
        </w:rPr>
        <w:lastRenderedPageBreak/>
        <w:drawing>
          <wp:inline distT="0" distB="0" distL="0" distR="0" wp14:anchorId="2C4BD2B3" wp14:editId="0AA6FA68">
            <wp:extent cx="2879387" cy="2653062"/>
            <wp:effectExtent l="0" t="0" r="3810" b="1270"/>
            <wp:docPr id="28" name="Picture 27" descr="A picture containing chain&#10;&#10;Description automatically generated">
              <a:extLst xmlns:a="http://schemas.openxmlformats.org/drawingml/2006/main">
                <a:ext uri="{FF2B5EF4-FFF2-40B4-BE49-F238E27FC236}">
                  <a16:creationId xmlns:a16="http://schemas.microsoft.com/office/drawing/2014/main" id="{8206D400-A75E-5542-B8C3-C9B4E47454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7" descr="A picture containing chain&#10;&#10;Description automatically generated">
                      <a:extLst>
                        <a:ext uri="{FF2B5EF4-FFF2-40B4-BE49-F238E27FC236}">
                          <a16:creationId xmlns:a16="http://schemas.microsoft.com/office/drawing/2014/main" id="{8206D400-A75E-5542-B8C3-C9B4E4745434}"/>
                        </a:ext>
                      </a:extLst>
                    </pic:cNvPr>
                    <pic:cNvPicPr>
                      <a:picLocks noChangeAspect="1"/>
                    </pic:cNvPicPr>
                  </pic:nvPicPr>
                  <pic:blipFill>
                    <a:blip r:embed="rId9"/>
                    <a:stretch>
                      <a:fillRect/>
                    </a:stretch>
                  </pic:blipFill>
                  <pic:spPr>
                    <a:xfrm>
                      <a:off x="0" y="0"/>
                      <a:ext cx="2893384" cy="2665959"/>
                    </a:xfrm>
                    <a:prstGeom prst="rect">
                      <a:avLst/>
                    </a:prstGeom>
                  </pic:spPr>
                </pic:pic>
              </a:graphicData>
            </a:graphic>
          </wp:inline>
        </w:drawing>
      </w:r>
    </w:p>
    <w:p w14:paraId="3518D7A5" w14:textId="2E10D354" w:rsidR="00751F2E" w:rsidRDefault="00751F2E" w:rsidP="00751F2E">
      <w:pPr>
        <w:pStyle w:val="ListParagraph"/>
        <w:rPr>
          <w:rFonts w:asciiTheme="minorHAnsi" w:eastAsiaTheme="minorEastAsia" w:hAnsiTheme="minorHAnsi" w:cstheme="minorHAnsi"/>
        </w:rPr>
      </w:pPr>
      <w:r w:rsidRPr="001F6685">
        <w:rPr>
          <w:rFonts w:asciiTheme="minorHAnsi" w:hAnsiTheme="minorHAnsi" w:cstheme="minorHAnsi"/>
        </w:rPr>
        <w:t xml:space="preserve">Figure </w:t>
      </w:r>
      <w:r>
        <w:rPr>
          <w:rFonts w:asciiTheme="minorHAnsi" w:hAnsiTheme="minorHAnsi" w:cstheme="minorHAnsi"/>
        </w:rPr>
        <w:t>1(B)</w:t>
      </w:r>
      <w:r w:rsidRPr="001F6685">
        <w:rPr>
          <w:rFonts w:asciiTheme="minorHAnsi" w:hAnsiTheme="minorHAnsi" w:cstheme="minorHAnsi"/>
        </w:rPr>
        <w:t xml:space="preserve"> - </w:t>
      </w:r>
      <w:r w:rsidRPr="001F6685">
        <w:rPr>
          <w:rStyle w:val="eop"/>
          <w:rFonts w:asciiTheme="minorHAnsi" w:hAnsiTheme="minorHAnsi" w:cstheme="minorHAnsi"/>
        </w:rPr>
        <w:t>Computed tomography (CT)</w:t>
      </w:r>
      <w:r>
        <w:rPr>
          <w:rStyle w:val="eop"/>
          <w:rFonts w:asciiTheme="minorHAnsi" w:hAnsiTheme="minorHAnsi" w:cstheme="minorHAnsi"/>
        </w:rPr>
        <w:t xml:space="preserve"> coronal view</w:t>
      </w:r>
      <w:r w:rsidRPr="001F6685">
        <w:rPr>
          <w:rStyle w:val="eop"/>
          <w:rFonts w:asciiTheme="minorHAnsi" w:hAnsiTheme="minorHAnsi" w:cstheme="minorHAnsi"/>
        </w:rPr>
        <w:t xml:space="preserve"> of </w:t>
      </w:r>
      <w:r w:rsidRPr="001F6685">
        <w:rPr>
          <w:rFonts w:asciiTheme="minorHAnsi" w:eastAsiaTheme="minorEastAsia" w:hAnsiTheme="minorHAnsi" w:cstheme="minorHAnsi"/>
        </w:rPr>
        <w:t>abdomen showing nonspecific wall thickening in the cecum and proximal ascending colon</w:t>
      </w:r>
    </w:p>
    <w:p w14:paraId="0CF8643B" w14:textId="77777777" w:rsidR="00751F2E" w:rsidRPr="005C45F6" w:rsidRDefault="00751F2E" w:rsidP="005C45F6">
      <w:pPr>
        <w:pStyle w:val="ListParagraph"/>
        <w:rPr>
          <w:rFonts w:asciiTheme="minorHAnsi" w:hAnsiTheme="minorHAnsi" w:cstheme="minorHAnsi"/>
        </w:rPr>
      </w:pPr>
    </w:p>
    <w:sectPr w:rsidR="00751F2E" w:rsidRPr="005C45F6" w:rsidSect="00D968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EAE17" w14:textId="77777777" w:rsidR="001E465F" w:rsidRDefault="001E465F" w:rsidP="00533615">
      <w:r>
        <w:separator/>
      </w:r>
    </w:p>
  </w:endnote>
  <w:endnote w:type="continuationSeparator" w:id="0">
    <w:p w14:paraId="3D8FC901" w14:textId="77777777" w:rsidR="001E465F" w:rsidRDefault="001E465F" w:rsidP="00533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A8942" w14:textId="77777777" w:rsidR="001E465F" w:rsidRDefault="001E465F" w:rsidP="00533615">
      <w:r>
        <w:separator/>
      </w:r>
    </w:p>
  </w:footnote>
  <w:footnote w:type="continuationSeparator" w:id="0">
    <w:p w14:paraId="5C3CE146" w14:textId="77777777" w:rsidR="001E465F" w:rsidRDefault="001E465F" w:rsidP="00533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431C4"/>
    <w:multiLevelType w:val="multilevel"/>
    <w:tmpl w:val="B694DE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13D32DB5"/>
    <w:multiLevelType w:val="hybridMultilevel"/>
    <w:tmpl w:val="6670353C"/>
    <w:lvl w:ilvl="0" w:tplc="FAD6AB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7A3413"/>
    <w:multiLevelType w:val="hybridMultilevel"/>
    <w:tmpl w:val="BE100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4008672">
    <w:abstractNumId w:val="1"/>
  </w:num>
  <w:num w:numId="2" w16cid:durableId="223034248">
    <w:abstractNumId w:val="0"/>
  </w:num>
  <w:num w:numId="3" w16cid:durableId="113464167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alsh, David W.">
    <w15:presenceInfo w15:providerId="AD" w15:userId="S-1-5-21-26053870-378490464-1358123277-158859"/>
  </w15:person>
  <w15:person w15:author="Cronley, Apryl">
    <w15:presenceInfo w15:providerId="AD" w15:userId="S::acronley@augusta.edu::3411487a-083d-4e66-b3fd-92dcd33b2e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615"/>
    <w:rsid w:val="0000324E"/>
    <w:rsid w:val="00006630"/>
    <w:rsid w:val="00021AED"/>
    <w:rsid w:val="00030D26"/>
    <w:rsid w:val="00035BE1"/>
    <w:rsid w:val="00071AFD"/>
    <w:rsid w:val="000967AD"/>
    <w:rsid w:val="000B0113"/>
    <w:rsid w:val="000D1ECF"/>
    <w:rsid w:val="000E263F"/>
    <w:rsid w:val="000E308F"/>
    <w:rsid w:val="0011186C"/>
    <w:rsid w:val="001318BA"/>
    <w:rsid w:val="00136793"/>
    <w:rsid w:val="00142EB8"/>
    <w:rsid w:val="001601DB"/>
    <w:rsid w:val="00161B88"/>
    <w:rsid w:val="001A5E82"/>
    <w:rsid w:val="001C398C"/>
    <w:rsid w:val="001E465F"/>
    <w:rsid w:val="001F4F5D"/>
    <w:rsid w:val="001F6685"/>
    <w:rsid w:val="00215AB4"/>
    <w:rsid w:val="00237357"/>
    <w:rsid w:val="00244237"/>
    <w:rsid w:val="002563FC"/>
    <w:rsid w:val="00270A73"/>
    <w:rsid w:val="00282E91"/>
    <w:rsid w:val="002B06D6"/>
    <w:rsid w:val="002B32CF"/>
    <w:rsid w:val="002C32E6"/>
    <w:rsid w:val="002D654B"/>
    <w:rsid w:val="003637D3"/>
    <w:rsid w:val="00373898"/>
    <w:rsid w:val="003849C7"/>
    <w:rsid w:val="0039049B"/>
    <w:rsid w:val="00391B3C"/>
    <w:rsid w:val="003A2052"/>
    <w:rsid w:val="003B23F6"/>
    <w:rsid w:val="003C1CB4"/>
    <w:rsid w:val="003E3A2C"/>
    <w:rsid w:val="00401EF0"/>
    <w:rsid w:val="00423265"/>
    <w:rsid w:val="00445144"/>
    <w:rsid w:val="004562C3"/>
    <w:rsid w:val="00480867"/>
    <w:rsid w:val="004A4C59"/>
    <w:rsid w:val="004E7D92"/>
    <w:rsid w:val="004F3A18"/>
    <w:rsid w:val="00505DAE"/>
    <w:rsid w:val="0051237A"/>
    <w:rsid w:val="005255EB"/>
    <w:rsid w:val="00533615"/>
    <w:rsid w:val="00543A95"/>
    <w:rsid w:val="005C45F6"/>
    <w:rsid w:val="005E217C"/>
    <w:rsid w:val="005F62A8"/>
    <w:rsid w:val="00620331"/>
    <w:rsid w:val="006428DC"/>
    <w:rsid w:val="006849FD"/>
    <w:rsid w:val="006866AF"/>
    <w:rsid w:val="006A1A4C"/>
    <w:rsid w:val="006F3046"/>
    <w:rsid w:val="00714751"/>
    <w:rsid w:val="00716703"/>
    <w:rsid w:val="00723347"/>
    <w:rsid w:val="00733590"/>
    <w:rsid w:val="00737BF2"/>
    <w:rsid w:val="00751F2E"/>
    <w:rsid w:val="0077304C"/>
    <w:rsid w:val="007819BA"/>
    <w:rsid w:val="00787675"/>
    <w:rsid w:val="007B7F0A"/>
    <w:rsid w:val="007C6F84"/>
    <w:rsid w:val="007E7785"/>
    <w:rsid w:val="00800623"/>
    <w:rsid w:val="0085265F"/>
    <w:rsid w:val="00855E6A"/>
    <w:rsid w:val="008A12CF"/>
    <w:rsid w:val="008A71E6"/>
    <w:rsid w:val="00937B7F"/>
    <w:rsid w:val="00964579"/>
    <w:rsid w:val="009A04D7"/>
    <w:rsid w:val="009F5D98"/>
    <w:rsid w:val="00A0267C"/>
    <w:rsid w:val="00A31671"/>
    <w:rsid w:val="00A437DE"/>
    <w:rsid w:val="00A62985"/>
    <w:rsid w:val="00A64EC0"/>
    <w:rsid w:val="00AA1819"/>
    <w:rsid w:val="00AD7C49"/>
    <w:rsid w:val="00B23139"/>
    <w:rsid w:val="00B23F07"/>
    <w:rsid w:val="00B636BC"/>
    <w:rsid w:val="00B70567"/>
    <w:rsid w:val="00B741EC"/>
    <w:rsid w:val="00B75619"/>
    <w:rsid w:val="00B772B5"/>
    <w:rsid w:val="00B95515"/>
    <w:rsid w:val="00BC19A7"/>
    <w:rsid w:val="00BD2922"/>
    <w:rsid w:val="00BD3836"/>
    <w:rsid w:val="00BF4D80"/>
    <w:rsid w:val="00BF6764"/>
    <w:rsid w:val="00C02969"/>
    <w:rsid w:val="00C158D7"/>
    <w:rsid w:val="00C17C2E"/>
    <w:rsid w:val="00C52556"/>
    <w:rsid w:val="00C62231"/>
    <w:rsid w:val="00C7338A"/>
    <w:rsid w:val="00C77BAA"/>
    <w:rsid w:val="00C86958"/>
    <w:rsid w:val="00C939F1"/>
    <w:rsid w:val="00CA625F"/>
    <w:rsid w:val="00D0404E"/>
    <w:rsid w:val="00D16E24"/>
    <w:rsid w:val="00D2447D"/>
    <w:rsid w:val="00D76778"/>
    <w:rsid w:val="00D87E09"/>
    <w:rsid w:val="00D96822"/>
    <w:rsid w:val="00D97B44"/>
    <w:rsid w:val="00DB0E37"/>
    <w:rsid w:val="00DE72EB"/>
    <w:rsid w:val="00DF4809"/>
    <w:rsid w:val="00E62E9A"/>
    <w:rsid w:val="00E66065"/>
    <w:rsid w:val="00E92D43"/>
    <w:rsid w:val="00EA01DB"/>
    <w:rsid w:val="00EC3099"/>
    <w:rsid w:val="00ED1096"/>
    <w:rsid w:val="00EE0481"/>
    <w:rsid w:val="00F06F20"/>
    <w:rsid w:val="00F4163C"/>
    <w:rsid w:val="00F46361"/>
    <w:rsid w:val="00F55978"/>
    <w:rsid w:val="00F8175E"/>
    <w:rsid w:val="00F94AFD"/>
    <w:rsid w:val="00FA66BE"/>
    <w:rsid w:val="00FC2056"/>
    <w:rsid w:val="00FD6261"/>
    <w:rsid w:val="00FE0E0B"/>
    <w:rsid w:val="15AC525E"/>
    <w:rsid w:val="7031E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16F18"/>
  <w15:chartTrackingRefBased/>
  <w15:docId w15:val="{9954BDCA-27E2-FC41-B52E-35C3FE1FC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68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3615"/>
    <w:pPr>
      <w:tabs>
        <w:tab w:val="center" w:pos="4680"/>
        <w:tab w:val="right" w:pos="9360"/>
      </w:tabs>
    </w:pPr>
  </w:style>
  <w:style w:type="character" w:customStyle="1" w:styleId="HeaderChar">
    <w:name w:val="Header Char"/>
    <w:basedOn w:val="DefaultParagraphFont"/>
    <w:link w:val="Header"/>
    <w:uiPriority w:val="99"/>
    <w:rsid w:val="00533615"/>
  </w:style>
  <w:style w:type="paragraph" w:styleId="Footer">
    <w:name w:val="footer"/>
    <w:basedOn w:val="Normal"/>
    <w:link w:val="FooterChar"/>
    <w:uiPriority w:val="99"/>
    <w:unhideWhenUsed/>
    <w:rsid w:val="00533615"/>
    <w:pPr>
      <w:tabs>
        <w:tab w:val="center" w:pos="4680"/>
        <w:tab w:val="right" w:pos="9360"/>
      </w:tabs>
    </w:pPr>
  </w:style>
  <w:style w:type="character" w:customStyle="1" w:styleId="FooterChar">
    <w:name w:val="Footer Char"/>
    <w:basedOn w:val="DefaultParagraphFont"/>
    <w:link w:val="Footer"/>
    <w:uiPriority w:val="99"/>
    <w:rsid w:val="00533615"/>
  </w:style>
  <w:style w:type="paragraph" w:styleId="NormalWeb">
    <w:name w:val="Normal (Web)"/>
    <w:basedOn w:val="Normal"/>
    <w:uiPriority w:val="99"/>
    <w:semiHidden/>
    <w:unhideWhenUsed/>
    <w:rsid w:val="00445144"/>
    <w:pPr>
      <w:spacing w:before="100" w:beforeAutospacing="1" w:after="100" w:afterAutospacing="1"/>
    </w:pPr>
  </w:style>
  <w:style w:type="paragraph" w:styleId="ListParagraph">
    <w:name w:val="List Paragraph"/>
    <w:basedOn w:val="Normal"/>
    <w:uiPriority w:val="34"/>
    <w:qFormat/>
    <w:rsid w:val="00EA01DB"/>
    <w:pPr>
      <w:ind w:left="720"/>
      <w:contextualSpacing/>
    </w:pPr>
  </w:style>
  <w:style w:type="paragraph" w:styleId="Revision">
    <w:name w:val="Revision"/>
    <w:hidden/>
    <w:uiPriority w:val="99"/>
    <w:semiHidden/>
    <w:rsid w:val="00505DAE"/>
  </w:style>
  <w:style w:type="character" w:customStyle="1" w:styleId="normaltextrun">
    <w:name w:val="normaltextrun"/>
    <w:basedOn w:val="DefaultParagraphFont"/>
    <w:rsid w:val="00C17C2E"/>
  </w:style>
  <w:style w:type="character" w:customStyle="1" w:styleId="eop">
    <w:name w:val="eop"/>
    <w:basedOn w:val="DefaultParagraphFont"/>
    <w:rsid w:val="00C17C2E"/>
  </w:style>
  <w:style w:type="paragraph" w:customStyle="1" w:styleId="paragraph">
    <w:name w:val="paragraph"/>
    <w:basedOn w:val="Normal"/>
    <w:rsid w:val="004562C3"/>
    <w:pPr>
      <w:spacing w:before="100" w:beforeAutospacing="1" w:after="100" w:afterAutospacing="1"/>
    </w:pPr>
  </w:style>
  <w:style w:type="character" w:styleId="CommentReference">
    <w:name w:val="annotation reference"/>
    <w:basedOn w:val="DefaultParagraphFont"/>
    <w:uiPriority w:val="99"/>
    <w:semiHidden/>
    <w:unhideWhenUsed/>
    <w:rsid w:val="00161B88"/>
    <w:rPr>
      <w:sz w:val="16"/>
      <w:szCs w:val="16"/>
    </w:rPr>
  </w:style>
  <w:style w:type="paragraph" w:styleId="CommentText">
    <w:name w:val="annotation text"/>
    <w:basedOn w:val="Normal"/>
    <w:link w:val="CommentTextChar"/>
    <w:uiPriority w:val="99"/>
    <w:semiHidden/>
    <w:unhideWhenUsed/>
    <w:rsid w:val="00161B88"/>
    <w:rPr>
      <w:sz w:val="20"/>
      <w:szCs w:val="20"/>
    </w:rPr>
  </w:style>
  <w:style w:type="character" w:customStyle="1" w:styleId="CommentTextChar">
    <w:name w:val="Comment Text Char"/>
    <w:basedOn w:val="DefaultParagraphFont"/>
    <w:link w:val="CommentText"/>
    <w:uiPriority w:val="99"/>
    <w:semiHidden/>
    <w:rsid w:val="00161B8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61B88"/>
    <w:rPr>
      <w:b/>
      <w:bCs/>
    </w:rPr>
  </w:style>
  <w:style w:type="character" w:customStyle="1" w:styleId="CommentSubjectChar">
    <w:name w:val="Comment Subject Char"/>
    <w:basedOn w:val="CommentTextChar"/>
    <w:link w:val="CommentSubject"/>
    <w:uiPriority w:val="99"/>
    <w:semiHidden/>
    <w:rsid w:val="00161B88"/>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39049B"/>
    <w:rPr>
      <w:color w:val="0563C1" w:themeColor="hyperlink"/>
      <w:u w:val="single"/>
    </w:rPr>
  </w:style>
  <w:style w:type="character" w:customStyle="1" w:styleId="UnresolvedMention1">
    <w:name w:val="Unresolved Mention1"/>
    <w:basedOn w:val="DefaultParagraphFont"/>
    <w:uiPriority w:val="99"/>
    <w:semiHidden/>
    <w:unhideWhenUsed/>
    <w:rsid w:val="0039049B"/>
    <w:rPr>
      <w:color w:val="605E5C"/>
      <w:shd w:val="clear" w:color="auto" w:fill="E1DFDD"/>
    </w:rPr>
  </w:style>
  <w:style w:type="paragraph" w:styleId="BalloonText">
    <w:name w:val="Balloon Text"/>
    <w:basedOn w:val="Normal"/>
    <w:link w:val="BalloonTextChar"/>
    <w:uiPriority w:val="99"/>
    <w:semiHidden/>
    <w:unhideWhenUsed/>
    <w:rsid w:val="00E92D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D4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05614">
      <w:bodyDiv w:val="1"/>
      <w:marLeft w:val="0"/>
      <w:marRight w:val="0"/>
      <w:marTop w:val="0"/>
      <w:marBottom w:val="0"/>
      <w:divBdr>
        <w:top w:val="none" w:sz="0" w:space="0" w:color="auto"/>
        <w:left w:val="none" w:sz="0" w:space="0" w:color="auto"/>
        <w:bottom w:val="none" w:sz="0" w:space="0" w:color="auto"/>
        <w:right w:val="none" w:sz="0" w:space="0" w:color="auto"/>
      </w:divBdr>
    </w:div>
    <w:div w:id="130636384">
      <w:bodyDiv w:val="1"/>
      <w:marLeft w:val="0"/>
      <w:marRight w:val="0"/>
      <w:marTop w:val="0"/>
      <w:marBottom w:val="0"/>
      <w:divBdr>
        <w:top w:val="none" w:sz="0" w:space="0" w:color="auto"/>
        <w:left w:val="none" w:sz="0" w:space="0" w:color="auto"/>
        <w:bottom w:val="none" w:sz="0" w:space="0" w:color="auto"/>
        <w:right w:val="none" w:sz="0" w:space="0" w:color="auto"/>
      </w:divBdr>
    </w:div>
    <w:div w:id="168062728">
      <w:bodyDiv w:val="1"/>
      <w:marLeft w:val="0"/>
      <w:marRight w:val="0"/>
      <w:marTop w:val="0"/>
      <w:marBottom w:val="0"/>
      <w:divBdr>
        <w:top w:val="none" w:sz="0" w:space="0" w:color="auto"/>
        <w:left w:val="none" w:sz="0" w:space="0" w:color="auto"/>
        <w:bottom w:val="none" w:sz="0" w:space="0" w:color="auto"/>
        <w:right w:val="none" w:sz="0" w:space="0" w:color="auto"/>
      </w:divBdr>
    </w:div>
    <w:div w:id="242036233">
      <w:bodyDiv w:val="1"/>
      <w:marLeft w:val="0"/>
      <w:marRight w:val="0"/>
      <w:marTop w:val="0"/>
      <w:marBottom w:val="0"/>
      <w:divBdr>
        <w:top w:val="none" w:sz="0" w:space="0" w:color="auto"/>
        <w:left w:val="none" w:sz="0" w:space="0" w:color="auto"/>
        <w:bottom w:val="none" w:sz="0" w:space="0" w:color="auto"/>
        <w:right w:val="none" w:sz="0" w:space="0" w:color="auto"/>
      </w:divBdr>
    </w:div>
    <w:div w:id="393353631">
      <w:bodyDiv w:val="1"/>
      <w:marLeft w:val="0"/>
      <w:marRight w:val="0"/>
      <w:marTop w:val="0"/>
      <w:marBottom w:val="0"/>
      <w:divBdr>
        <w:top w:val="none" w:sz="0" w:space="0" w:color="auto"/>
        <w:left w:val="none" w:sz="0" w:space="0" w:color="auto"/>
        <w:bottom w:val="none" w:sz="0" w:space="0" w:color="auto"/>
        <w:right w:val="none" w:sz="0" w:space="0" w:color="auto"/>
      </w:divBdr>
    </w:div>
    <w:div w:id="458886719">
      <w:bodyDiv w:val="1"/>
      <w:marLeft w:val="0"/>
      <w:marRight w:val="0"/>
      <w:marTop w:val="0"/>
      <w:marBottom w:val="0"/>
      <w:divBdr>
        <w:top w:val="none" w:sz="0" w:space="0" w:color="auto"/>
        <w:left w:val="none" w:sz="0" w:space="0" w:color="auto"/>
        <w:bottom w:val="none" w:sz="0" w:space="0" w:color="auto"/>
        <w:right w:val="none" w:sz="0" w:space="0" w:color="auto"/>
      </w:divBdr>
    </w:div>
    <w:div w:id="495996545">
      <w:bodyDiv w:val="1"/>
      <w:marLeft w:val="0"/>
      <w:marRight w:val="0"/>
      <w:marTop w:val="0"/>
      <w:marBottom w:val="0"/>
      <w:divBdr>
        <w:top w:val="none" w:sz="0" w:space="0" w:color="auto"/>
        <w:left w:val="none" w:sz="0" w:space="0" w:color="auto"/>
        <w:bottom w:val="none" w:sz="0" w:space="0" w:color="auto"/>
        <w:right w:val="none" w:sz="0" w:space="0" w:color="auto"/>
      </w:divBdr>
      <w:divsChild>
        <w:div w:id="294793101">
          <w:marLeft w:val="0"/>
          <w:marRight w:val="0"/>
          <w:marTop w:val="0"/>
          <w:marBottom w:val="0"/>
          <w:divBdr>
            <w:top w:val="none" w:sz="0" w:space="0" w:color="auto"/>
            <w:left w:val="none" w:sz="0" w:space="0" w:color="auto"/>
            <w:bottom w:val="none" w:sz="0" w:space="0" w:color="auto"/>
            <w:right w:val="none" w:sz="0" w:space="0" w:color="auto"/>
          </w:divBdr>
        </w:div>
        <w:div w:id="931469298">
          <w:marLeft w:val="0"/>
          <w:marRight w:val="0"/>
          <w:marTop w:val="0"/>
          <w:marBottom w:val="0"/>
          <w:divBdr>
            <w:top w:val="none" w:sz="0" w:space="0" w:color="auto"/>
            <w:left w:val="none" w:sz="0" w:space="0" w:color="auto"/>
            <w:bottom w:val="none" w:sz="0" w:space="0" w:color="auto"/>
            <w:right w:val="none" w:sz="0" w:space="0" w:color="auto"/>
          </w:divBdr>
        </w:div>
      </w:divsChild>
    </w:div>
    <w:div w:id="917712457">
      <w:bodyDiv w:val="1"/>
      <w:marLeft w:val="0"/>
      <w:marRight w:val="0"/>
      <w:marTop w:val="0"/>
      <w:marBottom w:val="0"/>
      <w:divBdr>
        <w:top w:val="none" w:sz="0" w:space="0" w:color="auto"/>
        <w:left w:val="none" w:sz="0" w:space="0" w:color="auto"/>
        <w:bottom w:val="none" w:sz="0" w:space="0" w:color="auto"/>
        <w:right w:val="none" w:sz="0" w:space="0" w:color="auto"/>
      </w:divBdr>
    </w:div>
    <w:div w:id="969283127">
      <w:bodyDiv w:val="1"/>
      <w:marLeft w:val="0"/>
      <w:marRight w:val="0"/>
      <w:marTop w:val="0"/>
      <w:marBottom w:val="0"/>
      <w:divBdr>
        <w:top w:val="none" w:sz="0" w:space="0" w:color="auto"/>
        <w:left w:val="none" w:sz="0" w:space="0" w:color="auto"/>
        <w:bottom w:val="none" w:sz="0" w:space="0" w:color="auto"/>
        <w:right w:val="none" w:sz="0" w:space="0" w:color="auto"/>
      </w:divBdr>
    </w:div>
    <w:div w:id="1172066013">
      <w:bodyDiv w:val="1"/>
      <w:marLeft w:val="0"/>
      <w:marRight w:val="0"/>
      <w:marTop w:val="0"/>
      <w:marBottom w:val="0"/>
      <w:divBdr>
        <w:top w:val="none" w:sz="0" w:space="0" w:color="auto"/>
        <w:left w:val="none" w:sz="0" w:space="0" w:color="auto"/>
        <w:bottom w:val="none" w:sz="0" w:space="0" w:color="auto"/>
        <w:right w:val="none" w:sz="0" w:space="0" w:color="auto"/>
      </w:divBdr>
    </w:div>
    <w:div w:id="1198734432">
      <w:bodyDiv w:val="1"/>
      <w:marLeft w:val="0"/>
      <w:marRight w:val="0"/>
      <w:marTop w:val="0"/>
      <w:marBottom w:val="0"/>
      <w:divBdr>
        <w:top w:val="none" w:sz="0" w:space="0" w:color="auto"/>
        <w:left w:val="none" w:sz="0" w:space="0" w:color="auto"/>
        <w:bottom w:val="none" w:sz="0" w:space="0" w:color="auto"/>
        <w:right w:val="none" w:sz="0" w:space="0" w:color="auto"/>
      </w:divBdr>
    </w:div>
    <w:div w:id="1203397515">
      <w:bodyDiv w:val="1"/>
      <w:marLeft w:val="0"/>
      <w:marRight w:val="0"/>
      <w:marTop w:val="0"/>
      <w:marBottom w:val="0"/>
      <w:divBdr>
        <w:top w:val="none" w:sz="0" w:space="0" w:color="auto"/>
        <w:left w:val="none" w:sz="0" w:space="0" w:color="auto"/>
        <w:bottom w:val="none" w:sz="0" w:space="0" w:color="auto"/>
        <w:right w:val="none" w:sz="0" w:space="0" w:color="auto"/>
      </w:divBdr>
    </w:div>
    <w:div w:id="1335301703">
      <w:bodyDiv w:val="1"/>
      <w:marLeft w:val="0"/>
      <w:marRight w:val="0"/>
      <w:marTop w:val="0"/>
      <w:marBottom w:val="0"/>
      <w:divBdr>
        <w:top w:val="none" w:sz="0" w:space="0" w:color="auto"/>
        <w:left w:val="none" w:sz="0" w:space="0" w:color="auto"/>
        <w:bottom w:val="none" w:sz="0" w:space="0" w:color="auto"/>
        <w:right w:val="none" w:sz="0" w:space="0" w:color="auto"/>
      </w:divBdr>
      <w:divsChild>
        <w:div w:id="300963795">
          <w:marLeft w:val="0"/>
          <w:marRight w:val="0"/>
          <w:marTop w:val="0"/>
          <w:marBottom w:val="0"/>
          <w:divBdr>
            <w:top w:val="none" w:sz="0" w:space="0" w:color="auto"/>
            <w:left w:val="none" w:sz="0" w:space="0" w:color="auto"/>
            <w:bottom w:val="none" w:sz="0" w:space="0" w:color="auto"/>
            <w:right w:val="none" w:sz="0" w:space="0" w:color="auto"/>
          </w:divBdr>
        </w:div>
        <w:div w:id="1767267737">
          <w:marLeft w:val="0"/>
          <w:marRight w:val="0"/>
          <w:marTop w:val="0"/>
          <w:marBottom w:val="0"/>
          <w:divBdr>
            <w:top w:val="none" w:sz="0" w:space="0" w:color="auto"/>
            <w:left w:val="none" w:sz="0" w:space="0" w:color="auto"/>
            <w:bottom w:val="none" w:sz="0" w:space="0" w:color="auto"/>
            <w:right w:val="none" w:sz="0" w:space="0" w:color="auto"/>
          </w:divBdr>
        </w:div>
        <w:div w:id="1470824888">
          <w:marLeft w:val="0"/>
          <w:marRight w:val="0"/>
          <w:marTop w:val="0"/>
          <w:marBottom w:val="0"/>
          <w:divBdr>
            <w:top w:val="none" w:sz="0" w:space="0" w:color="auto"/>
            <w:left w:val="none" w:sz="0" w:space="0" w:color="auto"/>
            <w:bottom w:val="none" w:sz="0" w:space="0" w:color="auto"/>
            <w:right w:val="none" w:sz="0" w:space="0" w:color="auto"/>
          </w:divBdr>
        </w:div>
        <w:div w:id="2083021852">
          <w:marLeft w:val="0"/>
          <w:marRight w:val="0"/>
          <w:marTop w:val="0"/>
          <w:marBottom w:val="0"/>
          <w:divBdr>
            <w:top w:val="none" w:sz="0" w:space="0" w:color="auto"/>
            <w:left w:val="none" w:sz="0" w:space="0" w:color="auto"/>
            <w:bottom w:val="none" w:sz="0" w:space="0" w:color="auto"/>
            <w:right w:val="none" w:sz="0" w:space="0" w:color="auto"/>
          </w:divBdr>
        </w:div>
        <w:div w:id="785850246">
          <w:marLeft w:val="0"/>
          <w:marRight w:val="0"/>
          <w:marTop w:val="0"/>
          <w:marBottom w:val="0"/>
          <w:divBdr>
            <w:top w:val="none" w:sz="0" w:space="0" w:color="auto"/>
            <w:left w:val="none" w:sz="0" w:space="0" w:color="auto"/>
            <w:bottom w:val="none" w:sz="0" w:space="0" w:color="auto"/>
            <w:right w:val="none" w:sz="0" w:space="0" w:color="auto"/>
          </w:divBdr>
        </w:div>
        <w:div w:id="1626741527">
          <w:marLeft w:val="0"/>
          <w:marRight w:val="0"/>
          <w:marTop w:val="0"/>
          <w:marBottom w:val="0"/>
          <w:divBdr>
            <w:top w:val="none" w:sz="0" w:space="0" w:color="auto"/>
            <w:left w:val="none" w:sz="0" w:space="0" w:color="auto"/>
            <w:bottom w:val="none" w:sz="0" w:space="0" w:color="auto"/>
            <w:right w:val="none" w:sz="0" w:space="0" w:color="auto"/>
          </w:divBdr>
        </w:div>
      </w:divsChild>
    </w:div>
    <w:div w:id="1395006256">
      <w:bodyDiv w:val="1"/>
      <w:marLeft w:val="0"/>
      <w:marRight w:val="0"/>
      <w:marTop w:val="0"/>
      <w:marBottom w:val="0"/>
      <w:divBdr>
        <w:top w:val="none" w:sz="0" w:space="0" w:color="auto"/>
        <w:left w:val="none" w:sz="0" w:space="0" w:color="auto"/>
        <w:bottom w:val="none" w:sz="0" w:space="0" w:color="auto"/>
        <w:right w:val="none" w:sz="0" w:space="0" w:color="auto"/>
      </w:divBdr>
    </w:div>
    <w:div w:id="1528907249">
      <w:bodyDiv w:val="1"/>
      <w:marLeft w:val="0"/>
      <w:marRight w:val="0"/>
      <w:marTop w:val="0"/>
      <w:marBottom w:val="0"/>
      <w:divBdr>
        <w:top w:val="none" w:sz="0" w:space="0" w:color="auto"/>
        <w:left w:val="none" w:sz="0" w:space="0" w:color="auto"/>
        <w:bottom w:val="none" w:sz="0" w:space="0" w:color="auto"/>
        <w:right w:val="none" w:sz="0" w:space="0" w:color="auto"/>
      </w:divBdr>
    </w:div>
    <w:div w:id="1578785946">
      <w:bodyDiv w:val="1"/>
      <w:marLeft w:val="0"/>
      <w:marRight w:val="0"/>
      <w:marTop w:val="0"/>
      <w:marBottom w:val="0"/>
      <w:divBdr>
        <w:top w:val="none" w:sz="0" w:space="0" w:color="auto"/>
        <w:left w:val="none" w:sz="0" w:space="0" w:color="auto"/>
        <w:bottom w:val="none" w:sz="0" w:space="0" w:color="auto"/>
        <w:right w:val="none" w:sz="0" w:space="0" w:color="auto"/>
      </w:divBdr>
    </w:div>
    <w:div w:id="1595363270">
      <w:bodyDiv w:val="1"/>
      <w:marLeft w:val="0"/>
      <w:marRight w:val="0"/>
      <w:marTop w:val="0"/>
      <w:marBottom w:val="0"/>
      <w:divBdr>
        <w:top w:val="none" w:sz="0" w:space="0" w:color="auto"/>
        <w:left w:val="none" w:sz="0" w:space="0" w:color="auto"/>
        <w:bottom w:val="none" w:sz="0" w:space="0" w:color="auto"/>
        <w:right w:val="none" w:sz="0" w:space="0" w:color="auto"/>
      </w:divBdr>
    </w:div>
    <w:div w:id="1668241986">
      <w:bodyDiv w:val="1"/>
      <w:marLeft w:val="0"/>
      <w:marRight w:val="0"/>
      <w:marTop w:val="0"/>
      <w:marBottom w:val="0"/>
      <w:divBdr>
        <w:top w:val="none" w:sz="0" w:space="0" w:color="auto"/>
        <w:left w:val="none" w:sz="0" w:space="0" w:color="auto"/>
        <w:bottom w:val="none" w:sz="0" w:space="0" w:color="auto"/>
        <w:right w:val="none" w:sz="0" w:space="0" w:color="auto"/>
      </w:divBdr>
    </w:div>
    <w:div w:id="1714764883">
      <w:bodyDiv w:val="1"/>
      <w:marLeft w:val="0"/>
      <w:marRight w:val="0"/>
      <w:marTop w:val="0"/>
      <w:marBottom w:val="0"/>
      <w:divBdr>
        <w:top w:val="none" w:sz="0" w:space="0" w:color="auto"/>
        <w:left w:val="none" w:sz="0" w:space="0" w:color="auto"/>
        <w:bottom w:val="none" w:sz="0" w:space="0" w:color="auto"/>
        <w:right w:val="none" w:sz="0" w:space="0" w:color="auto"/>
      </w:divBdr>
    </w:div>
    <w:div w:id="1790473576">
      <w:bodyDiv w:val="1"/>
      <w:marLeft w:val="0"/>
      <w:marRight w:val="0"/>
      <w:marTop w:val="0"/>
      <w:marBottom w:val="0"/>
      <w:divBdr>
        <w:top w:val="none" w:sz="0" w:space="0" w:color="auto"/>
        <w:left w:val="none" w:sz="0" w:space="0" w:color="auto"/>
        <w:bottom w:val="none" w:sz="0" w:space="0" w:color="auto"/>
        <w:right w:val="none" w:sz="0" w:space="0" w:color="auto"/>
      </w:divBdr>
    </w:div>
    <w:div w:id="1896769160">
      <w:bodyDiv w:val="1"/>
      <w:marLeft w:val="0"/>
      <w:marRight w:val="0"/>
      <w:marTop w:val="0"/>
      <w:marBottom w:val="0"/>
      <w:divBdr>
        <w:top w:val="none" w:sz="0" w:space="0" w:color="auto"/>
        <w:left w:val="none" w:sz="0" w:space="0" w:color="auto"/>
        <w:bottom w:val="none" w:sz="0" w:space="0" w:color="auto"/>
        <w:right w:val="none" w:sz="0" w:space="0" w:color="auto"/>
      </w:divBdr>
    </w:div>
    <w:div w:id="20507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B4D21-8CDD-4F35-970F-DA6E6DA78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1674</Words>
  <Characters>9547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Boccucci, Jacob</dc:creator>
  <cp:keywords/>
  <dc:description/>
  <cp:lastModifiedBy>Boccucci, Jacob</cp:lastModifiedBy>
  <cp:revision>8</cp:revision>
  <dcterms:created xsi:type="dcterms:W3CDTF">2022-09-20T15:38:00Z</dcterms:created>
  <dcterms:modified xsi:type="dcterms:W3CDTF">2022-09-23T17:59:00Z</dcterms:modified>
</cp:coreProperties>
</file>