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D3CFE" w14:textId="774292A5" w:rsidR="00FA21BE" w:rsidRPr="00FA21BE" w:rsidRDefault="00FA21BE">
      <w:pPr>
        <w:rPr>
          <w:b/>
          <w:bCs/>
          <w:sz w:val="18"/>
          <w:szCs w:val="18"/>
          <w:u w:val="single"/>
          <w:lang w:val="en-US"/>
        </w:rPr>
      </w:pPr>
      <w:bookmarkStart w:id="0" w:name="_Hlk94610150"/>
      <w:r w:rsidRPr="00B51461">
        <w:rPr>
          <w:b/>
          <w:bCs/>
          <w:sz w:val="18"/>
          <w:szCs w:val="18"/>
          <w:u w:val="single"/>
          <w:lang w:val="en-US"/>
        </w:rPr>
        <w:t xml:space="preserve">Table 1: </w:t>
      </w:r>
      <w:r w:rsidR="0047342C">
        <w:rPr>
          <w:b/>
          <w:bCs/>
          <w:sz w:val="18"/>
          <w:szCs w:val="18"/>
          <w:u w:val="single"/>
          <w:lang w:val="en-US"/>
        </w:rPr>
        <w:t>S</w:t>
      </w:r>
      <w:r w:rsidRPr="00B51461">
        <w:rPr>
          <w:b/>
          <w:bCs/>
          <w:sz w:val="18"/>
          <w:szCs w:val="18"/>
          <w:u w:val="single"/>
          <w:lang w:val="en-US"/>
        </w:rPr>
        <w:t xml:space="preserve">ummary of all patients surveyed </w:t>
      </w:r>
      <w:r>
        <w:rPr>
          <w:b/>
          <w:bCs/>
          <w:sz w:val="18"/>
          <w:szCs w:val="18"/>
          <w:u w:val="single"/>
          <w:lang w:val="en-US"/>
        </w:rPr>
        <w:t xml:space="preserve">stratified </w:t>
      </w:r>
      <w:r w:rsidRPr="00B51461">
        <w:rPr>
          <w:b/>
          <w:bCs/>
          <w:sz w:val="18"/>
          <w:szCs w:val="18"/>
          <w:u w:val="single"/>
          <w:lang w:val="en-US"/>
        </w:rPr>
        <w:t xml:space="preserve">by </w:t>
      </w:r>
      <w:r>
        <w:rPr>
          <w:b/>
          <w:bCs/>
          <w:sz w:val="18"/>
          <w:szCs w:val="18"/>
          <w:u w:val="single"/>
          <w:lang w:val="en-US"/>
        </w:rPr>
        <w:t xml:space="preserve">hospital funding-base </w:t>
      </w:r>
    </w:p>
    <w:tbl>
      <w:tblPr>
        <w:tblStyle w:val="TableGrid"/>
        <w:tblW w:w="8448" w:type="dxa"/>
        <w:tblInd w:w="-5" w:type="dxa"/>
        <w:tblLook w:val="04A0" w:firstRow="1" w:lastRow="0" w:firstColumn="1" w:lastColumn="0" w:noHBand="0" w:noVBand="1"/>
      </w:tblPr>
      <w:tblGrid>
        <w:gridCol w:w="2694"/>
        <w:gridCol w:w="1275"/>
        <w:gridCol w:w="2429"/>
        <w:gridCol w:w="2050"/>
      </w:tblGrid>
      <w:tr w:rsidR="00C05CE4" w:rsidRPr="00C90740" w14:paraId="5D3E92F2" w14:textId="77777777" w:rsidTr="003F65DD">
        <w:tc>
          <w:tcPr>
            <w:tcW w:w="2694" w:type="dxa"/>
            <w:shd w:val="clear" w:color="auto" w:fill="D0CECE" w:themeFill="background2" w:themeFillShade="E6"/>
          </w:tcPr>
          <w:p w14:paraId="1EC42405" w14:textId="77777777" w:rsidR="006B2DCA" w:rsidRPr="00C90740" w:rsidRDefault="006B2DCA" w:rsidP="005E716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shd w:val="clear" w:color="auto" w:fill="D0CECE" w:themeFill="background2" w:themeFillShade="E6"/>
          </w:tcPr>
          <w:p w14:paraId="65A6906E" w14:textId="77777777" w:rsidR="006B2DCA" w:rsidRPr="00C90740" w:rsidRDefault="006B2DCA" w:rsidP="005E7161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All, n=1486</w:t>
            </w:r>
          </w:p>
        </w:tc>
        <w:tc>
          <w:tcPr>
            <w:tcW w:w="2429" w:type="dxa"/>
            <w:shd w:val="clear" w:color="auto" w:fill="D0CECE" w:themeFill="background2" w:themeFillShade="E6"/>
          </w:tcPr>
          <w:p w14:paraId="0CFA9C6D" w14:textId="1439831E" w:rsidR="006B2DCA" w:rsidRPr="00C90740" w:rsidRDefault="006B2DCA" w:rsidP="005E716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Government funded</w:t>
            </w:r>
            <w:r w:rsidR="00C05CE4">
              <w:rPr>
                <w:sz w:val="18"/>
                <w:szCs w:val="18"/>
                <w:lang w:val="en-US"/>
              </w:rPr>
              <w:t xml:space="preserve"> hospitals</w:t>
            </w:r>
            <w:r>
              <w:rPr>
                <w:sz w:val="18"/>
                <w:szCs w:val="18"/>
                <w:lang w:val="en-US"/>
              </w:rPr>
              <w:t>,</w:t>
            </w:r>
            <w:r w:rsidR="00C05CE4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n=1312</w:t>
            </w:r>
          </w:p>
        </w:tc>
        <w:tc>
          <w:tcPr>
            <w:tcW w:w="2050" w:type="dxa"/>
            <w:shd w:val="clear" w:color="auto" w:fill="D0CECE" w:themeFill="background2" w:themeFillShade="E6"/>
          </w:tcPr>
          <w:p w14:paraId="054FB0CE" w14:textId="3DF03242" w:rsidR="006B2DCA" w:rsidRPr="00C90740" w:rsidRDefault="006B2DCA" w:rsidP="005E716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Privately funded</w:t>
            </w:r>
            <w:r w:rsidR="00C05CE4">
              <w:rPr>
                <w:sz w:val="18"/>
                <w:szCs w:val="18"/>
                <w:lang w:val="en-US"/>
              </w:rPr>
              <w:t xml:space="preserve"> hospitals</w:t>
            </w:r>
            <w:r>
              <w:rPr>
                <w:sz w:val="18"/>
                <w:szCs w:val="18"/>
                <w:lang w:val="en-US"/>
              </w:rPr>
              <w:t>, n=174</w:t>
            </w:r>
          </w:p>
        </w:tc>
      </w:tr>
      <w:tr w:rsidR="003F65DD" w14:paraId="42FB5E4D" w14:textId="77777777" w:rsidTr="003F65DD">
        <w:tc>
          <w:tcPr>
            <w:tcW w:w="2694" w:type="dxa"/>
            <w:shd w:val="clear" w:color="auto" w:fill="auto"/>
          </w:tcPr>
          <w:p w14:paraId="44982C06" w14:textId="77777777" w:rsidR="006B2DCA" w:rsidRPr="00C90740" w:rsidRDefault="006B2DCA" w:rsidP="005E716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Bed capacity</w:t>
            </w:r>
          </w:p>
        </w:tc>
        <w:tc>
          <w:tcPr>
            <w:tcW w:w="1275" w:type="dxa"/>
            <w:shd w:val="clear" w:color="auto" w:fill="auto"/>
          </w:tcPr>
          <w:p w14:paraId="1CDDC16B" w14:textId="77777777" w:rsidR="006B2DCA" w:rsidRPr="00C90740" w:rsidRDefault="006B2DCA" w:rsidP="005E716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2301</w:t>
            </w:r>
          </w:p>
        </w:tc>
        <w:tc>
          <w:tcPr>
            <w:tcW w:w="2429" w:type="dxa"/>
            <w:shd w:val="clear" w:color="auto" w:fill="auto"/>
          </w:tcPr>
          <w:p w14:paraId="0251D42E" w14:textId="77777777" w:rsidR="006B2DCA" w:rsidRDefault="006B2DCA" w:rsidP="005E716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1929</w:t>
            </w:r>
          </w:p>
        </w:tc>
        <w:tc>
          <w:tcPr>
            <w:tcW w:w="2050" w:type="dxa"/>
            <w:shd w:val="clear" w:color="auto" w:fill="auto"/>
          </w:tcPr>
          <w:p w14:paraId="1845A5EE" w14:textId="77777777" w:rsidR="006B2DCA" w:rsidRDefault="006B2DCA" w:rsidP="005E716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372</w:t>
            </w:r>
          </w:p>
        </w:tc>
      </w:tr>
      <w:tr w:rsidR="003F65DD" w14:paraId="71E2234B" w14:textId="77777777" w:rsidTr="003F65DD">
        <w:tc>
          <w:tcPr>
            <w:tcW w:w="2694" w:type="dxa"/>
            <w:shd w:val="clear" w:color="auto" w:fill="auto"/>
          </w:tcPr>
          <w:p w14:paraId="405D7B5A" w14:textId="77777777" w:rsidR="006B2DCA" w:rsidRDefault="006B2DCA" w:rsidP="005E716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Bed occupancy (%)</w:t>
            </w:r>
          </w:p>
        </w:tc>
        <w:tc>
          <w:tcPr>
            <w:tcW w:w="1275" w:type="dxa"/>
            <w:shd w:val="clear" w:color="auto" w:fill="auto"/>
          </w:tcPr>
          <w:p w14:paraId="5D51FB31" w14:textId="783A6469" w:rsidR="006B2DCA" w:rsidRDefault="006B2DCA" w:rsidP="005E716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64</w:t>
            </w:r>
          </w:p>
        </w:tc>
        <w:tc>
          <w:tcPr>
            <w:tcW w:w="2429" w:type="dxa"/>
            <w:shd w:val="clear" w:color="auto" w:fill="auto"/>
          </w:tcPr>
          <w:p w14:paraId="2D1E7C4A" w14:textId="77777777" w:rsidR="006B2DCA" w:rsidRDefault="006B2DCA" w:rsidP="005E716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68</w:t>
            </w:r>
          </w:p>
        </w:tc>
        <w:tc>
          <w:tcPr>
            <w:tcW w:w="2050" w:type="dxa"/>
            <w:shd w:val="clear" w:color="auto" w:fill="auto"/>
          </w:tcPr>
          <w:p w14:paraId="0592F588" w14:textId="2FEF35FF" w:rsidR="006B2DCA" w:rsidRDefault="006B2DCA" w:rsidP="005E716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="000828D3">
              <w:rPr>
                <w:sz w:val="18"/>
                <w:szCs w:val="18"/>
                <w:lang w:val="en-US"/>
              </w:rPr>
              <w:t>7</w:t>
            </w:r>
            <w:r w:rsidR="000828D3" w:rsidRPr="000828D3">
              <w:rPr>
                <w:sz w:val="18"/>
                <w:szCs w:val="18"/>
                <w:vertAlign w:val="superscript"/>
                <w:lang w:val="en-US"/>
              </w:rPr>
              <w:t>*</w:t>
            </w:r>
          </w:p>
        </w:tc>
      </w:tr>
      <w:tr w:rsidR="006B2DCA" w:rsidRPr="00C90740" w14:paraId="382547B0" w14:textId="77777777" w:rsidTr="003F65DD">
        <w:tc>
          <w:tcPr>
            <w:tcW w:w="2694" w:type="dxa"/>
            <w:shd w:val="clear" w:color="auto" w:fill="auto"/>
          </w:tcPr>
          <w:p w14:paraId="0B70D9A1" w14:textId="77777777" w:rsidR="006B2DCA" w:rsidRPr="00C90740" w:rsidRDefault="006B2DCA" w:rsidP="005E7161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Female</w:t>
            </w:r>
          </w:p>
        </w:tc>
        <w:tc>
          <w:tcPr>
            <w:tcW w:w="1275" w:type="dxa"/>
            <w:shd w:val="clear" w:color="auto" w:fill="auto"/>
          </w:tcPr>
          <w:p w14:paraId="03599FD4" w14:textId="77777777" w:rsidR="006B2DCA" w:rsidRPr="00C90740" w:rsidRDefault="006B2DCA" w:rsidP="005E7161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785 (52.8)</w:t>
            </w:r>
          </w:p>
        </w:tc>
        <w:tc>
          <w:tcPr>
            <w:tcW w:w="2429" w:type="dxa"/>
            <w:shd w:val="clear" w:color="auto" w:fill="auto"/>
          </w:tcPr>
          <w:p w14:paraId="20552D2F" w14:textId="77777777" w:rsidR="006B2DCA" w:rsidRPr="00C90740" w:rsidRDefault="006B2DCA" w:rsidP="005E716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703 (53.6)</w:t>
            </w:r>
          </w:p>
        </w:tc>
        <w:tc>
          <w:tcPr>
            <w:tcW w:w="2050" w:type="dxa"/>
            <w:shd w:val="clear" w:color="auto" w:fill="auto"/>
          </w:tcPr>
          <w:p w14:paraId="7EB31B25" w14:textId="77777777" w:rsidR="006B2DCA" w:rsidRPr="00C90740" w:rsidRDefault="006B2DCA" w:rsidP="005E716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81 (47)</w:t>
            </w:r>
          </w:p>
        </w:tc>
      </w:tr>
      <w:tr w:rsidR="006B2DCA" w:rsidRPr="00C90740" w14:paraId="47D99B2B" w14:textId="77777777" w:rsidTr="003F65DD">
        <w:tc>
          <w:tcPr>
            <w:tcW w:w="2694" w:type="dxa"/>
            <w:shd w:val="clear" w:color="auto" w:fill="auto"/>
          </w:tcPr>
          <w:p w14:paraId="093BFE7C" w14:textId="77777777" w:rsidR="006B2DCA" w:rsidRPr="00C90740" w:rsidRDefault="006B2DCA" w:rsidP="005E7161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 xml:space="preserve">Age, IQR in </w:t>
            </w:r>
            <w:proofErr w:type="spellStart"/>
            <w:r w:rsidRPr="00C90740">
              <w:rPr>
                <w:sz w:val="18"/>
                <w:szCs w:val="18"/>
                <w:lang w:val="en-US"/>
              </w:rPr>
              <w:t>yrs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5D9EA2D4" w14:textId="77777777" w:rsidR="006B2DCA" w:rsidRPr="00C90740" w:rsidRDefault="006B2DCA" w:rsidP="005E7161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40 (25; 60)</w:t>
            </w:r>
          </w:p>
        </w:tc>
        <w:tc>
          <w:tcPr>
            <w:tcW w:w="2429" w:type="dxa"/>
            <w:shd w:val="clear" w:color="auto" w:fill="auto"/>
          </w:tcPr>
          <w:p w14:paraId="29D9794E" w14:textId="77777777" w:rsidR="006B2DCA" w:rsidRPr="00C90740" w:rsidRDefault="006B2DCA" w:rsidP="005E716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 (24; 57)</w:t>
            </w:r>
          </w:p>
        </w:tc>
        <w:tc>
          <w:tcPr>
            <w:tcW w:w="2050" w:type="dxa"/>
            <w:shd w:val="clear" w:color="auto" w:fill="auto"/>
          </w:tcPr>
          <w:p w14:paraId="170F7A75" w14:textId="77777777" w:rsidR="006B2DCA" w:rsidRPr="00C90740" w:rsidRDefault="006B2DCA" w:rsidP="005E716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 (1; 58)</w:t>
            </w:r>
          </w:p>
        </w:tc>
      </w:tr>
      <w:tr w:rsidR="006B2DCA" w:rsidRPr="00C90740" w14:paraId="2B630434" w14:textId="77777777" w:rsidTr="003F65DD">
        <w:tc>
          <w:tcPr>
            <w:tcW w:w="2694" w:type="dxa"/>
            <w:shd w:val="clear" w:color="auto" w:fill="auto"/>
          </w:tcPr>
          <w:p w14:paraId="02229119" w14:textId="33D2ACD1" w:rsidR="006B2DCA" w:rsidRPr="00C90740" w:rsidRDefault="006B2DCA" w:rsidP="005E7161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Unable to speak to patient/parent</w:t>
            </w:r>
            <w:r w:rsidR="002B3201">
              <w:rPr>
                <w:sz w:val="18"/>
                <w:szCs w:val="18"/>
                <w:lang w:val="en-US"/>
              </w:rPr>
              <w:t>, (%)</w:t>
            </w:r>
          </w:p>
        </w:tc>
        <w:tc>
          <w:tcPr>
            <w:tcW w:w="1275" w:type="dxa"/>
            <w:shd w:val="clear" w:color="auto" w:fill="auto"/>
          </w:tcPr>
          <w:p w14:paraId="032522B5" w14:textId="77777777" w:rsidR="006B2DCA" w:rsidRPr="00C90740" w:rsidRDefault="006B2DCA" w:rsidP="005E7161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303 (20.4)</w:t>
            </w:r>
          </w:p>
        </w:tc>
        <w:tc>
          <w:tcPr>
            <w:tcW w:w="2429" w:type="dxa"/>
            <w:shd w:val="clear" w:color="auto" w:fill="auto"/>
          </w:tcPr>
          <w:p w14:paraId="42B13D31" w14:textId="77777777" w:rsidR="006B2DCA" w:rsidRPr="00C90740" w:rsidRDefault="006B2DCA" w:rsidP="005E716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264 (20.1)</w:t>
            </w:r>
          </w:p>
        </w:tc>
        <w:tc>
          <w:tcPr>
            <w:tcW w:w="2050" w:type="dxa"/>
            <w:shd w:val="clear" w:color="auto" w:fill="auto"/>
          </w:tcPr>
          <w:p w14:paraId="24855D8F" w14:textId="77777777" w:rsidR="006B2DCA" w:rsidRPr="00C90740" w:rsidRDefault="006B2DCA" w:rsidP="005E716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 (23)</w:t>
            </w:r>
          </w:p>
        </w:tc>
      </w:tr>
      <w:tr w:rsidR="006B2DCA" w:rsidRPr="00B51461" w14:paraId="7896EFBA" w14:textId="77777777" w:rsidTr="003F65DD">
        <w:tc>
          <w:tcPr>
            <w:tcW w:w="2694" w:type="dxa"/>
            <w:shd w:val="clear" w:color="auto" w:fill="auto"/>
          </w:tcPr>
          <w:p w14:paraId="10A4FCC9" w14:textId="3BB542DB" w:rsidR="006B2DCA" w:rsidRPr="00B51461" w:rsidRDefault="006B2DCA" w:rsidP="005E7161">
            <w:pPr>
              <w:rPr>
                <w:sz w:val="18"/>
                <w:szCs w:val="18"/>
                <w:lang w:val="en-US"/>
              </w:rPr>
            </w:pPr>
            <w:r w:rsidRPr="00B51461">
              <w:rPr>
                <w:sz w:val="18"/>
                <w:szCs w:val="18"/>
                <w:lang w:val="en-US"/>
              </w:rPr>
              <w:t>BLA reported</w:t>
            </w:r>
            <w:r w:rsidR="002B3201" w:rsidRPr="00B51461">
              <w:rPr>
                <w:sz w:val="18"/>
                <w:szCs w:val="18"/>
                <w:lang w:val="en-US"/>
              </w:rPr>
              <w:t>, (%)</w:t>
            </w:r>
          </w:p>
        </w:tc>
        <w:tc>
          <w:tcPr>
            <w:tcW w:w="1275" w:type="dxa"/>
            <w:shd w:val="clear" w:color="auto" w:fill="auto"/>
          </w:tcPr>
          <w:p w14:paraId="24825FD9" w14:textId="23C0CCF6" w:rsidR="006B2DCA" w:rsidRPr="00B51461" w:rsidRDefault="006B2DCA" w:rsidP="005E7161">
            <w:pPr>
              <w:rPr>
                <w:sz w:val="18"/>
                <w:szCs w:val="18"/>
                <w:lang w:val="en-US"/>
              </w:rPr>
            </w:pPr>
            <w:r w:rsidRPr="00B51461">
              <w:rPr>
                <w:sz w:val="18"/>
                <w:szCs w:val="18"/>
                <w:lang w:val="en-US"/>
              </w:rPr>
              <w:t>4</w:t>
            </w:r>
            <w:r w:rsidR="00F64CFB" w:rsidRPr="00B51461">
              <w:rPr>
                <w:sz w:val="18"/>
                <w:szCs w:val="18"/>
                <w:lang w:val="en-US"/>
              </w:rPr>
              <w:t>8 (3.2)</w:t>
            </w:r>
          </w:p>
        </w:tc>
        <w:tc>
          <w:tcPr>
            <w:tcW w:w="2429" w:type="dxa"/>
            <w:shd w:val="clear" w:color="auto" w:fill="auto"/>
          </w:tcPr>
          <w:p w14:paraId="38A3BD7B" w14:textId="776678F1" w:rsidR="006B2DCA" w:rsidRPr="00B51461" w:rsidRDefault="006B2DCA" w:rsidP="005E7161">
            <w:pPr>
              <w:rPr>
                <w:sz w:val="18"/>
                <w:szCs w:val="18"/>
                <w:lang w:val="en-US"/>
              </w:rPr>
            </w:pPr>
            <w:r w:rsidRPr="00B51461">
              <w:rPr>
                <w:sz w:val="18"/>
                <w:szCs w:val="18"/>
                <w:lang w:val="en-US"/>
              </w:rPr>
              <w:t>3</w:t>
            </w:r>
            <w:r w:rsidR="00F64CFB" w:rsidRPr="00B51461">
              <w:rPr>
                <w:sz w:val="18"/>
                <w:szCs w:val="18"/>
                <w:lang w:val="en-US"/>
              </w:rPr>
              <w:t>7 (2.8)</w:t>
            </w:r>
          </w:p>
        </w:tc>
        <w:tc>
          <w:tcPr>
            <w:tcW w:w="2050" w:type="dxa"/>
            <w:shd w:val="clear" w:color="auto" w:fill="auto"/>
          </w:tcPr>
          <w:p w14:paraId="7CA8F39E" w14:textId="77777777" w:rsidR="006B2DCA" w:rsidRPr="00B51461" w:rsidRDefault="006B2DCA" w:rsidP="005E7161">
            <w:pPr>
              <w:rPr>
                <w:sz w:val="18"/>
                <w:szCs w:val="18"/>
                <w:lang w:val="en-US"/>
              </w:rPr>
            </w:pPr>
            <w:r w:rsidRPr="00B51461">
              <w:rPr>
                <w:sz w:val="18"/>
                <w:szCs w:val="18"/>
                <w:lang w:val="en-US"/>
              </w:rPr>
              <w:t>11 (6.3)</w:t>
            </w:r>
          </w:p>
        </w:tc>
      </w:tr>
    </w:tbl>
    <w:p w14:paraId="521BC510" w14:textId="0D40D85A" w:rsidR="003F65DD" w:rsidRPr="00DF70AE" w:rsidRDefault="000828D3" w:rsidP="0005424D">
      <w:pPr>
        <w:rPr>
          <w:sz w:val="16"/>
          <w:szCs w:val="16"/>
          <w:lang w:val="en-US"/>
        </w:rPr>
      </w:pPr>
      <w:r w:rsidRPr="00DF70AE">
        <w:rPr>
          <w:sz w:val="16"/>
          <w:szCs w:val="16"/>
          <w:vertAlign w:val="superscript"/>
          <w:lang w:val="en-US"/>
        </w:rPr>
        <w:t>*</w:t>
      </w:r>
      <w:r w:rsidRPr="00DF70AE">
        <w:rPr>
          <w:sz w:val="16"/>
          <w:szCs w:val="16"/>
          <w:lang w:val="en-US"/>
        </w:rPr>
        <w:t>The low bed occupancy in these hospitals was the result of COVID19 restrictions at the time of the survey</w:t>
      </w:r>
    </w:p>
    <w:p w14:paraId="0BB8AA33" w14:textId="3C391C70" w:rsidR="007807DE" w:rsidRPr="00414CF0" w:rsidRDefault="0047342C" w:rsidP="0005424D">
      <w:pPr>
        <w:rPr>
          <w:sz w:val="16"/>
          <w:szCs w:val="16"/>
          <w:lang w:val="en-US"/>
        </w:rPr>
      </w:pPr>
      <w:r w:rsidRPr="00414CF0">
        <w:rPr>
          <w:sz w:val="16"/>
          <w:szCs w:val="16"/>
          <w:lang w:val="en-US"/>
        </w:rPr>
        <w:t>A</w:t>
      </w:r>
      <w:r w:rsidR="00414CF0" w:rsidRPr="00414CF0">
        <w:rPr>
          <w:sz w:val="16"/>
          <w:szCs w:val="16"/>
          <w:lang w:val="en-US"/>
        </w:rPr>
        <w:t>bbreviation</w:t>
      </w:r>
      <w:r w:rsidRPr="00414CF0">
        <w:rPr>
          <w:sz w:val="16"/>
          <w:szCs w:val="16"/>
          <w:lang w:val="en-US"/>
        </w:rPr>
        <w:t xml:space="preserve">s: </w:t>
      </w:r>
      <w:r w:rsidR="007807DE" w:rsidRPr="00414CF0">
        <w:rPr>
          <w:sz w:val="16"/>
          <w:szCs w:val="16"/>
          <w:lang w:val="en-US"/>
        </w:rPr>
        <w:t>BLA: Beta lactam allergy, IQR: interquartile range</w:t>
      </w:r>
    </w:p>
    <w:p w14:paraId="1804A4F2" w14:textId="60DEC161" w:rsidR="00FA21BE" w:rsidRPr="00C41227" w:rsidRDefault="0047342C" w:rsidP="0005424D">
      <w:pPr>
        <w:rPr>
          <w:b/>
          <w:bCs/>
          <w:sz w:val="18"/>
          <w:szCs w:val="18"/>
          <w:u w:val="single"/>
          <w:lang w:val="en-US"/>
        </w:rPr>
      </w:pPr>
      <w:r w:rsidRPr="00C41227">
        <w:rPr>
          <w:b/>
          <w:bCs/>
          <w:sz w:val="18"/>
          <w:szCs w:val="18"/>
          <w:u w:val="single"/>
          <w:lang w:val="en-US"/>
        </w:rPr>
        <w:t xml:space="preserve">Table </w:t>
      </w:r>
      <w:r w:rsidR="00C41227" w:rsidRPr="00C41227">
        <w:rPr>
          <w:b/>
          <w:bCs/>
          <w:sz w:val="18"/>
          <w:szCs w:val="18"/>
          <w:u w:val="single"/>
          <w:lang w:val="en-US"/>
        </w:rPr>
        <w:t>2</w:t>
      </w:r>
      <w:r w:rsidRPr="00C41227">
        <w:rPr>
          <w:b/>
          <w:bCs/>
          <w:sz w:val="18"/>
          <w:szCs w:val="18"/>
          <w:u w:val="single"/>
          <w:lang w:val="en-US"/>
        </w:rPr>
        <w:t>:</w:t>
      </w:r>
      <w:r w:rsidRPr="00C41227">
        <w:rPr>
          <w:b/>
          <w:bCs/>
          <w:sz w:val="20"/>
          <w:szCs w:val="20"/>
          <w:u w:val="single"/>
          <w:lang w:val="en-US"/>
        </w:rPr>
        <w:t xml:space="preserve"> Summary of all patients surveyed stratified by hospital funding-base and age group</w:t>
      </w:r>
    </w:p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922"/>
        <w:gridCol w:w="873"/>
        <w:gridCol w:w="1042"/>
        <w:gridCol w:w="1193"/>
        <w:gridCol w:w="757"/>
        <w:gridCol w:w="774"/>
        <w:gridCol w:w="751"/>
        <w:gridCol w:w="832"/>
        <w:gridCol w:w="758"/>
        <w:gridCol w:w="972"/>
        <w:gridCol w:w="712"/>
        <w:gridCol w:w="870"/>
      </w:tblGrid>
      <w:tr w:rsidR="0047342C" w:rsidRPr="00910CF5" w14:paraId="52687167" w14:textId="4120138B" w:rsidTr="0047342C">
        <w:tc>
          <w:tcPr>
            <w:tcW w:w="922" w:type="dxa"/>
            <w:shd w:val="clear" w:color="auto" w:fill="D9D9D9" w:themeFill="background1" w:themeFillShade="D9"/>
          </w:tcPr>
          <w:p w14:paraId="2CB7E704" w14:textId="1213E1C2" w:rsidR="006361A3" w:rsidRPr="00910CF5" w:rsidRDefault="006361A3" w:rsidP="006361A3">
            <w:pPr>
              <w:rPr>
                <w:sz w:val="18"/>
                <w:szCs w:val="18"/>
                <w:lang w:val="en-US"/>
              </w:rPr>
            </w:pPr>
            <w:r w:rsidRPr="00910CF5">
              <w:rPr>
                <w:sz w:val="18"/>
                <w:szCs w:val="18"/>
                <w:lang w:val="en-US"/>
              </w:rPr>
              <w:t>Age</w:t>
            </w:r>
          </w:p>
        </w:tc>
        <w:tc>
          <w:tcPr>
            <w:tcW w:w="873" w:type="dxa"/>
            <w:shd w:val="clear" w:color="auto" w:fill="D9D9D9" w:themeFill="background1" w:themeFillShade="D9"/>
          </w:tcPr>
          <w:p w14:paraId="262650A8" w14:textId="27B496B6" w:rsidR="006361A3" w:rsidRPr="00910CF5" w:rsidRDefault="006361A3" w:rsidP="006361A3">
            <w:pPr>
              <w:rPr>
                <w:sz w:val="18"/>
                <w:szCs w:val="18"/>
                <w:lang w:val="en-US"/>
              </w:rPr>
            </w:pPr>
            <w:r w:rsidRPr="00910CF5">
              <w:rPr>
                <w:sz w:val="18"/>
                <w:szCs w:val="18"/>
                <w:lang w:val="en-US"/>
              </w:rPr>
              <w:t>All, n=1486</w:t>
            </w:r>
          </w:p>
        </w:tc>
        <w:tc>
          <w:tcPr>
            <w:tcW w:w="1042" w:type="dxa"/>
            <w:shd w:val="clear" w:color="auto" w:fill="D9D9D9" w:themeFill="background1" w:themeFillShade="D9"/>
          </w:tcPr>
          <w:p w14:paraId="176D218E" w14:textId="56F54771" w:rsidR="006361A3" w:rsidRPr="00910CF5" w:rsidRDefault="006361A3" w:rsidP="006361A3">
            <w:pPr>
              <w:rPr>
                <w:sz w:val="18"/>
                <w:szCs w:val="18"/>
                <w:lang w:val="en-US"/>
              </w:rPr>
            </w:pPr>
            <w:r w:rsidRPr="00910CF5">
              <w:rPr>
                <w:sz w:val="18"/>
                <w:szCs w:val="18"/>
                <w:lang w:val="en-US"/>
              </w:rPr>
              <w:t>Reported BLA</w:t>
            </w:r>
          </w:p>
        </w:tc>
        <w:tc>
          <w:tcPr>
            <w:tcW w:w="1193" w:type="dxa"/>
            <w:shd w:val="clear" w:color="auto" w:fill="D9D9D9" w:themeFill="background1" w:themeFillShade="D9"/>
          </w:tcPr>
          <w:p w14:paraId="26F10C75" w14:textId="59826D8A" w:rsidR="006361A3" w:rsidRPr="00910CF5" w:rsidRDefault="006361A3" w:rsidP="006361A3">
            <w:pPr>
              <w:rPr>
                <w:sz w:val="18"/>
                <w:szCs w:val="18"/>
                <w:lang w:val="en-US"/>
              </w:rPr>
            </w:pPr>
            <w:r w:rsidRPr="00910CF5">
              <w:rPr>
                <w:sz w:val="18"/>
                <w:szCs w:val="18"/>
                <w:lang w:val="en-US"/>
              </w:rPr>
              <w:t>Government funded hospitals, n=1312</w:t>
            </w:r>
          </w:p>
        </w:tc>
        <w:tc>
          <w:tcPr>
            <w:tcW w:w="757" w:type="dxa"/>
            <w:shd w:val="clear" w:color="auto" w:fill="D9D9D9" w:themeFill="background1" w:themeFillShade="D9"/>
          </w:tcPr>
          <w:p w14:paraId="0877ACAA" w14:textId="60DF0EAA" w:rsidR="006361A3" w:rsidRPr="00910CF5" w:rsidRDefault="006361A3" w:rsidP="006361A3">
            <w:pPr>
              <w:rPr>
                <w:sz w:val="18"/>
                <w:szCs w:val="18"/>
                <w:lang w:val="en-US"/>
              </w:rPr>
            </w:pPr>
            <w:r w:rsidRPr="00910CF5">
              <w:rPr>
                <w:sz w:val="18"/>
                <w:szCs w:val="18"/>
                <w:lang w:val="en-US"/>
              </w:rPr>
              <w:t>GSH, n=721</w:t>
            </w:r>
          </w:p>
        </w:tc>
        <w:tc>
          <w:tcPr>
            <w:tcW w:w="774" w:type="dxa"/>
            <w:shd w:val="clear" w:color="auto" w:fill="D9D9D9" w:themeFill="background1" w:themeFillShade="D9"/>
          </w:tcPr>
          <w:p w14:paraId="7227A629" w14:textId="4D856B9C" w:rsidR="006361A3" w:rsidRPr="00910CF5" w:rsidRDefault="006361A3" w:rsidP="006361A3">
            <w:pPr>
              <w:rPr>
                <w:sz w:val="18"/>
                <w:szCs w:val="18"/>
                <w:lang w:val="en-US"/>
              </w:rPr>
            </w:pPr>
            <w:r w:rsidRPr="00910CF5">
              <w:rPr>
                <w:sz w:val="18"/>
                <w:szCs w:val="18"/>
                <w:lang w:val="en-US"/>
              </w:rPr>
              <w:t>VWH, n=107</w:t>
            </w:r>
          </w:p>
        </w:tc>
        <w:tc>
          <w:tcPr>
            <w:tcW w:w="751" w:type="dxa"/>
            <w:shd w:val="clear" w:color="auto" w:fill="D9D9D9" w:themeFill="background1" w:themeFillShade="D9"/>
          </w:tcPr>
          <w:p w14:paraId="22DF7CA9" w14:textId="5F32365E" w:rsidR="006361A3" w:rsidRPr="00910CF5" w:rsidRDefault="006361A3" w:rsidP="006361A3">
            <w:pPr>
              <w:rPr>
                <w:sz w:val="18"/>
                <w:szCs w:val="18"/>
                <w:lang w:val="en-US"/>
              </w:rPr>
            </w:pPr>
            <w:r w:rsidRPr="00910CF5">
              <w:rPr>
                <w:sz w:val="18"/>
                <w:szCs w:val="18"/>
                <w:lang w:val="en-US"/>
              </w:rPr>
              <w:t>RXH, n=189</w:t>
            </w:r>
          </w:p>
        </w:tc>
        <w:tc>
          <w:tcPr>
            <w:tcW w:w="832" w:type="dxa"/>
            <w:shd w:val="clear" w:color="auto" w:fill="D9D9D9" w:themeFill="background1" w:themeFillShade="D9"/>
          </w:tcPr>
          <w:p w14:paraId="761E59C5" w14:textId="4A61C6AE" w:rsidR="006361A3" w:rsidRPr="00910CF5" w:rsidRDefault="006361A3" w:rsidP="006361A3">
            <w:pPr>
              <w:rPr>
                <w:sz w:val="18"/>
                <w:szCs w:val="18"/>
                <w:lang w:val="en-US"/>
              </w:rPr>
            </w:pPr>
            <w:r w:rsidRPr="00910CF5">
              <w:rPr>
                <w:sz w:val="18"/>
                <w:szCs w:val="18"/>
                <w:lang w:val="en-US"/>
              </w:rPr>
              <w:t>MPDH, n=99</w:t>
            </w:r>
          </w:p>
        </w:tc>
        <w:tc>
          <w:tcPr>
            <w:tcW w:w="758" w:type="dxa"/>
            <w:shd w:val="clear" w:color="auto" w:fill="D9D9D9" w:themeFill="background1" w:themeFillShade="D9"/>
          </w:tcPr>
          <w:p w14:paraId="0566C38B" w14:textId="5CC96BB4" w:rsidR="006361A3" w:rsidRPr="00910CF5" w:rsidRDefault="006361A3" w:rsidP="006361A3">
            <w:pPr>
              <w:rPr>
                <w:sz w:val="18"/>
                <w:szCs w:val="18"/>
                <w:lang w:val="en-US"/>
              </w:rPr>
            </w:pPr>
            <w:r w:rsidRPr="00910CF5">
              <w:rPr>
                <w:sz w:val="18"/>
                <w:szCs w:val="18"/>
                <w:lang w:val="en-US"/>
              </w:rPr>
              <w:t>NSH, n=200</w:t>
            </w:r>
          </w:p>
        </w:tc>
        <w:tc>
          <w:tcPr>
            <w:tcW w:w="972" w:type="dxa"/>
            <w:shd w:val="clear" w:color="auto" w:fill="D9D9D9" w:themeFill="background1" w:themeFillShade="D9"/>
          </w:tcPr>
          <w:p w14:paraId="05D6C102" w14:textId="4CEE5D36" w:rsidR="006361A3" w:rsidRPr="00910CF5" w:rsidRDefault="006361A3" w:rsidP="006361A3">
            <w:pPr>
              <w:rPr>
                <w:sz w:val="18"/>
                <w:szCs w:val="18"/>
                <w:lang w:val="en-US"/>
              </w:rPr>
            </w:pPr>
            <w:r w:rsidRPr="00910CF5">
              <w:rPr>
                <w:sz w:val="18"/>
                <w:szCs w:val="18"/>
                <w:lang w:val="en-US"/>
              </w:rPr>
              <w:t>Privately funded hospitals, n=174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14:paraId="62B31E98" w14:textId="66E4BEF2" w:rsidR="006361A3" w:rsidRPr="00910CF5" w:rsidRDefault="006361A3" w:rsidP="006361A3">
            <w:pPr>
              <w:rPr>
                <w:sz w:val="18"/>
                <w:szCs w:val="18"/>
                <w:lang w:val="en-US"/>
              </w:rPr>
            </w:pPr>
            <w:r w:rsidRPr="00910CF5">
              <w:rPr>
                <w:sz w:val="18"/>
                <w:szCs w:val="18"/>
                <w:lang w:val="en-US"/>
              </w:rPr>
              <w:t>CBH, n=129</w:t>
            </w:r>
          </w:p>
        </w:tc>
        <w:tc>
          <w:tcPr>
            <w:tcW w:w="870" w:type="dxa"/>
            <w:shd w:val="clear" w:color="auto" w:fill="D9D9D9" w:themeFill="background1" w:themeFillShade="D9"/>
          </w:tcPr>
          <w:p w14:paraId="53839736" w14:textId="3F025BDA" w:rsidR="006361A3" w:rsidRPr="00910CF5" w:rsidRDefault="006361A3" w:rsidP="006361A3">
            <w:pPr>
              <w:rPr>
                <w:sz w:val="18"/>
                <w:szCs w:val="18"/>
                <w:lang w:val="en-US"/>
              </w:rPr>
            </w:pPr>
            <w:r w:rsidRPr="00910CF5">
              <w:rPr>
                <w:sz w:val="18"/>
                <w:szCs w:val="18"/>
                <w:lang w:val="en-US"/>
              </w:rPr>
              <w:t>UCTPAH, n=45</w:t>
            </w:r>
          </w:p>
        </w:tc>
      </w:tr>
      <w:tr w:rsidR="0047342C" w:rsidRPr="00910CF5" w14:paraId="66A66949" w14:textId="73E40FF6" w:rsidTr="0047342C">
        <w:tc>
          <w:tcPr>
            <w:tcW w:w="922" w:type="dxa"/>
          </w:tcPr>
          <w:p w14:paraId="0BD36851" w14:textId="16B80654" w:rsidR="006361A3" w:rsidRPr="00910CF5" w:rsidRDefault="006361A3" w:rsidP="006361A3">
            <w:pPr>
              <w:rPr>
                <w:sz w:val="18"/>
                <w:szCs w:val="18"/>
                <w:lang w:val="en-US"/>
              </w:rPr>
            </w:pPr>
            <w:r w:rsidRPr="00910CF5">
              <w:rPr>
                <w:sz w:val="18"/>
                <w:szCs w:val="18"/>
                <w:lang w:val="en-US"/>
              </w:rPr>
              <w:t>&lt; 1 year</w:t>
            </w:r>
          </w:p>
        </w:tc>
        <w:tc>
          <w:tcPr>
            <w:tcW w:w="873" w:type="dxa"/>
          </w:tcPr>
          <w:p w14:paraId="4855B47B" w14:textId="59830CB8" w:rsidR="006361A3" w:rsidRPr="00910CF5" w:rsidRDefault="00721195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147</w:t>
            </w:r>
            <w:r w:rsidR="0047342C">
              <w:rPr>
                <w:sz w:val="18"/>
                <w:szCs w:val="18"/>
                <w:lang w:val="en-US"/>
              </w:rPr>
              <w:t xml:space="preserve"> (9.9)</w:t>
            </w:r>
          </w:p>
        </w:tc>
        <w:tc>
          <w:tcPr>
            <w:tcW w:w="1042" w:type="dxa"/>
          </w:tcPr>
          <w:p w14:paraId="189839C3" w14:textId="3D951518" w:rsidR="006361A3" w:rsidRPr="00910CF5" w:rsidRDefault="00721195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193" w:type="dxa"/>
            <w:shd w:val="clear" w:color="auto" w:fill="D9D9D9" w:themeFill="background1" w:themeFillShade="D9"/>
          </w:tcPr>
          <w:p w14:paraId="1AF9B059" w14:textId="39F3355F" w:rsidR="006361A3" w:rsidRPr="00910CF5" w:rsidRDefault="00721195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124</w:t>
            </w:r>
            <w:r w:rsidR="0047342C">
              <w:rPr>
                <w:sz w:val="18"/>
                <w:szCs w:val="18"/>
                <w:lang w:val="en-US"/>
              </w:rPr>
              <w:t xml:space="preserve"> (9.5)</w:t>
            </w:r>
          </w:p>
        </w:tc>
        <w:tc>
          <w:tcPr>
            <w:tcW w:w="757" w:type="dxa"/>
          </w:tcPr>
          <w:p w14:paraId="77EEFBC1" w14:textId="48EE5526" w:rsidR="006361A3" w:rsidRPr="00910CF5" w:rsidRDefault="00721195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774" w:type="dxa"/>
          </w:tcPr>
          <w:p w14:paraId="263D0883" w14:textId="6F225C91" w:rsidR="006361A3" w:rsidRPr="00910CF5" w:rsidRDefault="00721195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 w:rsidR="007D39CA">
              <w:rPr>
                <w:sz w:val="18"/>
                <w:szCs w:val="18"/>
                <w:lang w:val="en-US"/>
              </w:rPr>
              <w:t xml:space="preserve"> (7.5)</w:t>
            </w:r>
          </w:p>
        </w:tc>
        <w:tc>
          <w:tcPr>
            <w:tcW w:w="751" w:type="dxa"/>
          </w:tcPr>
          <w:p w14:paraId="01EA32FF" w14:textId="040CC653" w:rsidR="006361A3" w:rsidRPr="00910CF5" w:rsidRDefault="00721195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81</w:t>
            </w:r>
            <w:r w:rsidR="007D39CA">
              <w:rPr>
                <w:sz w:val="18"/>
                <w:szCs w:val="18"/>
                <w:lang w:val="en-US"/>
              </w:rPr>
              <w:t xml:space="preserve"> (42.9)</w:t>
            </w:r>
          </w:p>
        </w:tc>
        <w:tc>
          <w:tcPr>
            <w:tcW w:w="832" w:type="dxa"/>
          </w:tcPr>
          <w:p w14:paraId="0E7C4490" w14:textId="48B5E37E" w:rsidR="006361A3" w:rsidRPr="00910CF5" w:rsidRDefault="00721195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="007D39CA">
              <w:rPr>
                <w:sz w:val="18"/>
                <w:szCs w:val="18"/>
                <w:lang w:val="en-US"/>
              </w:rPr>
              <w:t xml:space="preserve"> (10.1)</w:t>
            </w:r>
          </w:p>
        </w:tc>
        <w:tc>
          <w:tcPr>
            <w:tcW w:w="758" w:type="dxa"/>
          </w:tcPr>
          <w:p w14:paraId="505EF9EA" w14:textId="146E8C31" w:rsidR="006361A3" w:rsidRPr="00910CF5" w:rsidRDefault="00721195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  <w:r w:rsidR="007D39CA">
              <w:rPr>
                <w:sz w:val="18"/>
                <w:szCs w:val="18"/>
                <w:lang w:val="en-US"/>
              </w:rPr>
              <w:t xml:space="preserve"> (12.5)</w:t>
            </w:r>
          </w:p>
        </w:tc>
        <w:tc>
          <w:tcPr>
            <w:tcW w:w="972" w:type="dxa"/>
            <w:shd w:val="clear" w:color="auto" w:fill="D9D9D9" w:themeFill="background1" w:themeFillShade="D9"/>
          </w:tcPr>
          <w:p w14:paraId="7B7B417E" w14:textId="50C9CEA2" w:rsidR="006361A3" w:rsidRPr="00910CF5" w:rsidRDefault="00721195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  <w:r w:rsidR="007D39CA">
              <w:rPr>
                <w:sz w:val="18"/>
                <w:szCs w:val="18"/>
                <w:lang w:val="en-US"/>
              </w:rPr>
              <w:t xml:space="preserve"> (13.2)</w:t>
            </w:r>
          </w:p>
        </w:tc>
        <w:tc>
          <w:tcPr>
            <w:tcW w:w="712" w:type="dxa"/>
          </w:tcPr>
          <w:p w14:paraId="63CDE126" w14:textId="652A0781" w:rsidR="006361A3" w:rsidRPr="00910CF5" w:rsidRDefault="00721195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  <w:r w:rsidR="00781FFF">
              <w:rPr>
                <w:sz w:val="18"/>
                <w:szCs w:val="18"/>
                <w:lang w:val="en-US"/>
              </w:rPr>
              <w:t xml:space="preserve"> (17.8)</w:t>
            </w:r>
          </w:p>
        </w:tc>
        <w:tc>
          <w:tcPr>
            <w:tcW w:w="870" w:type="dxa"/>
          </w:tcPr>
          <w:p w14:paraId="6F7D53FA" w14:textId="6FB98A39" w:rsidR="006361A3" w:rsidRPr="00910CF5" w:rsidRDefault="00721195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47342C" w:rsidRPr="00910CF5" w14:paraId="74B91E4B" w14:textId="7175BFAE" w:rsidTr="0047342C">
        <w:tc>
          <w:tcPr>
            <w:tcW w:w="922" w:type="dxa"/>
          </w:tcPr>
          <w:p w14:paraId="19220936" w14:textId="6002950E" w:rsidR="006361A3" w:rsidRPr="00910CF5" w:rsidRDefault="006361A3" w:rsidP="006361A3">
            <w:pPr>
              <w:rPr>
                <w:sz w:val="18"/>
                <w:szCs w:val="18"/>
                <w:lang w:val="en-US"/>
              </w:rPr>
            </w:pPr>
            <w:r w:rsidRPr="00910CF5">
              <w:rPr>
                <w:sz w:val="18"/>
                <w:szCs w:val="18"/>
                <w:lang w:val="en-US"/>
              </w:rPr>
              <w:t>1- 5 years</w:t>
            </w:r>
          </w:p>
        </w:tc>
        <w:tc>
          <w:tcPr>
            <w:tcW w:w="873" w:type="dxa"/>
          </w:tcPr>
          <w:p w14:paraId="49C8217A" w14:textId="6A5C8768" w:rsidR="006361A3" w:rsidRPr="00910CF5" w:rsidRDefault="00721195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89</w:t>
            </w:r>
            <w:r w:rsidR="0047342C">
              <w:rPr>
                <w:sz w:val="18"/>
                <w:szCs w:val="18"/>
                <w:lang w:val="en-US"/>
              </w:rPr>
              <w:t xml:space="preserve"> (6)</w:t>
            </w:r>
          </w:p>
        </w:tc>
        <w:tc>
          <w:tcPr>
            <w:tcW w:w="1042" w:type="dxa"/>
          </w:tcPr>
          <w:p w14:paraId="6A9F35FA" w14:textId="47F0C1FD" w:rsidR="006361A3" w:rsidRPr="00910CF5" w:rsidRDefault="00721195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193" w:type="dxa"/>
            <w:shd w:val="clear" w:color="auto" w:fill="D9D9D9" w:themeFill="background1" w:themeFillShade="D9"/>
          </w:tcPr>
          <w:p w14:paraId="1DB91C64" w14:textId="0F6CECDE" w:rsidR="006361A3" w:rsidRPr="00910CF5" w:rsidRDefault="00721195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84</w:t>
            </w:r>
            <w:r w:rsidR="0047342C">
              <w:rPr>
                <w:sz w:val="18"/>
                <w:szCs w:val="18"/>
                <w:lang w:val="en-US"/>
              </w:rPr>
              <w:t xml:space="preserve"> (6.4)</w:t>
            </w:r>
          </w:p>
        </w:tc>
        <w:tc>
          <w:tcPr>
            <w:tcW w:w="757" w:type="dxa"/>
          </w:tcPr>
          <w:p w14:paraId="6182DE5A" w14:textId="57DB73FB" w:rsidR="006361A3" w:rsidRPr="00910CF5" w:rsidRDefault="00721195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  <w:r w:rsidR="007D39CA">
              <w:rPr>
                <w:sz w:val="18"/>
                <w:szCs w:val="18"/>
                <w:lang w:val="en-US"/>
              </w:rPr>
              <w:t xml:space="preserve"> (1)</w:t>
            </w:r>
          </w:p>
        </w:tc>
        <w:tc>
          <w:tcPr>
            <w:tcW w:w="774" w:type="dxa"/>
          </w:tcPr>
          <w:p w14:paraId="7498FB1C" w14:textId="36E3D23B" w:rsidR="006361A3" w:rsidRPr="00910CF5" w:rsidRDefault="00721195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  <w:r w:rsidR="007D39CA">
              <w:rPr>
                <w:sz w:val="18"/>
                <w:szCs w:val="18"/>
                <w:lang w:val="en-US"/>
              </w:rPr>
              <w:t xml:space="preserve"> (6.5)</w:t>
            </w:r>
          </w:p>
        </w:tc>
        <w:tc>
          <w:tcPr>
            <w:tcW w:w="751" w:type="dxa"/>
          </w:tcPr>
          <w:p w14:paraId="42875DA8" w14:textId="023EC0C5" w:rsidR="006361A3" w:rsidRPr="00910CF5" w:rsidRDefault="00721195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63</w:t>
            </w:r>
            <w:r w:rsidR="007D39CA">
              <w:rPr>
                <w:sz w:val="18"/>
                <w:szCs w:val="18"/>
                <w:lang w:val="en-US"/>
              </w:rPr>
              <w:t xml:space="preserve"> (33.3)</w:t>
            </w:r>
          </w:p>
        </w:tc>
        <w:tc>
          <w:tcPr>
            <w:tcW w:w="832" w:type="dxa"/>
          </w:tcPr>
          <w:p w14:paraId="2BE647E6" w14:textId="39020ED9" w:rsidR="006361A3" w:rsidRPr="00910CF5" w:rsidRDefault="00721195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  <w:r w:rsidR="007D39CA">
              <w:rPr>
                <w:sz w:val="18"/>
                <w:szCs w:val="18"/>
                <w:lang w:val="en-US"/>
              </w:rPr>
              <w:t xml:space="preserve"> (7)</w:t>
            </w:r>
          </w:p>
        </w:tc>
        <w:tc>
          <w:tcPr>
            <w:tcW w:w="758" w:type="dxa"/>
          </w:tcPr>
          <w:p w14:paraId="3C611D98" w14:textId="005EFAED" w:rsidR="006361A3" w:rsidRPr="00910CF5" w:rsidRDefault="00721195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972" w:type="dxa"/>
            <w:shd w:val="clear" w:color="auto" w:fill="D9D9D9" w:themeFill="background1" w:themeFillShade="D9"/>
          </w:tcPr>
          <w:p w14:paraId="2409C1E5" w14:textId="7E317A34" w:rsidR="006361A3" w:rsidRPr="00910CF5" w:rsidRDefault="00721195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7D39CA">
              <w:rPr>
                <w:sz w:val="18"/>
                <w:szCs w:val="18"/>
                <w:lang w:val="en-US"/>
              </w:rPr>
              <w:t xml:space="preserve"> (2.9)</w:t>
            </w:r>
          </w:p>
        </w:tc>
        <w:tc>
          <w:tcPr>
            <w:tcW w:w="712" w:type="dxa"/>
          </w:tcPr>
          <w:p w14:paraId="6C4C735A" w14:textId="13037C79" w:rsidR="006361A3" w:rsidRPr="00910CF5" w:rsidRDefault="00721195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 w:rsidR="00781FFF">
              <w:rPr>
                <w:sz w:val="18"/>
                <w:szCs w:val="18"/>
                <w:lang w:val="en-US"/>
              </w:rPr>
              <w:t xml:space="preserve"> (1.7)</w:t>
            </w:r>
          </w:p>
        </w:tc>
        <w:tc>
          <w:tcPr>
            <w:tcW w:w="870" w:type="dxa"/>
          </w:tcPr>
          <w:p w14:paraId="71EBD546" w14:textId="0BBAA05D" w:rsidR="006361A3" w:rsidRPr="00910CF5" w:rsidRDefault="00721195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781FFF">
              <w:rPr>
                <w:sz w:val="18"/>
                <w:szCs w:val="18"/>
                <w:lang w:val="en-US"/>
              </w:rPr>
              <w:t xml:space="preserve"> (4.4)</w:t>
            </w:r>
          </w:p>
        </w:tc>
      </w:tr>
      <w:tr w:rsidR="0047342C" w:rsidRPr="00910CF5" w14:paraId="42FA5E8D" w14:textId="473DCD5C" w:rsidTr="0047342C">
        <w:tc>
          <w:tcPr>
            <w:tcW w:w="922" w:type="dxa"/>
          </w:tcPr>
          <w:p w14:paraId="7CCC076C" w14:textId="2854E04A" w:rsidR="006361A3" w:rsidRPr="00910CF5" w:rsidRDefault="00EC2449" w:rsidP="006361A3">
            <w:pPr>
              <w:rPr>
                <w:sz w:val="18"/>
                <w:szCs w:val="18"/>
                <w:lang w:val="en-US"/>
              </w:rPr>
            </w:pPr>
            <w:r w:rsidRPr="00910CF5">
              <w:rPr>
                <w:sz w:val="18"/>
                <w:szCs w:val="18"/>
                <w:lang w:val="en-US"/>
              </w:rPr>
              <w:t>6</w:t>
            </w:r>
            <w:r w:rsidR="006361A3" w:rsidRPr="00910CF5">
              <w:rPr>
                <w:sz w:val="18"/>
                <w:szCs w:val="18"/>
                <w:lang w:val="en-US"/>
              </w:rPr>
              <w:t>-11 years</w:t>
            </w:r>
          </w:p>
        </w:tc>
        <w:tc>
          <w:tcPr>
            <w:tcW w:w="873" w:type="dxa"/>
          </w:tcPr>
          <w:p w14:paraId="3A45B4E5" w14:textId="53E2E180" w:rsidR="006361A3" w:rsidRPr="00910CF5" w:rsidRDefault="0097287C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  <w:r w:rsidR="0047342C">
              <w:rPr>
                <w:sz w:val="18"/>
                <w:szCs w:val="18"/>
                <w:lang w:val="en-US"/>
              </w:rPr>
              <w:t xml:space="preserve"> (2.9)</w:t>
            </w:r>
          </w:p>
        </w:tc>
        <w:tc>
          <w:tcPr>
            <w:tcW w:w="1042" w:type="dxa"/>
          </w:tcPr>
          <w:p w14:paraId="41A54419" w14:textId="089FA164" w:rsidR="006361A3" w:rsidRPr="00910CF5" w:rsidRDefault="0097287C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193" w:type="dxa"/>
            <w:shd w:val="clear" w:color="auto" w:fill="D9D9D9" w:themeFill="background1" w:themeFillShade="D9"/>
          </w:tcPr>
          <w:p w14:paraId="1F397602" w14:textId="46736001" w:rsidR="006361A3" w:rsidRPr="00910CF5" w:rsidRDefault="0097287C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  <w:r w:rsidR="0047342C">
              <w:rPr>
                <w:sz w:val="18"/>
                <w:szCs w:val="18"/>
                <w:lang w:val="en-US"/>
              </w:rPr>
              <w:t xml:space="preserve"> (3)</w:t>
            </w:r>
          </w:p>
        </w:tc>
        <w:tc>
          <w:tcPr>
            <w:tcW w:w="757" w:type="dxa"/>
          </w:tcPr>
          <w:p w14:paraId="7A70E2C5" w14:textId="5CCB19B0" w:rsidR="006361A3" w:rsidRPr="00910CF5" w:rsidRDefault="0097287C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7D39CA">
              <w:rPr>
                <w:sz w:val="18"/>
                <w:szCs w:val="18"/>
                <w:lang w:val="en-US"/>
              </w:rPr>
              <w:t xml:space="preserve"> (0.7)</w:t>
            </w:r>
          </w:p>
        </w:tc>
        <w:tc>
          <w:tcPr>
            <w:tcW w:w="774" w:type="dxa"/>
          </w:tcPr>
          <w:p w14:paraId="57B89AAC" w14:textId="2CF559F7" w:rsidR="006361A3" w:rsidRPr="00910CF5" w:rsidRDefault="0097287C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751" w:type="dxa"/>
          </w:tcPr>
          <w:p w14:paraId="2AE4DA6B" w14:textId="4344F10A" w:rsidR="006361A3" w:rsidRPr="00910CF5" w:rsidRDefault="0097287C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  <w:r w:rsidR="007D39CA">
              <w:rPr>
                <w:sz w:val="18"/>
                <w:szCs w:val="18"/>
                <w:lang w:val="en-US"/>
              </w:rPr>
              <w:t xml:space="preserve"> (18)</w:t>
            </w:r>
          </w:p>
        </w:tc>
        <w:tc>
          <w:tcPr>
            <w:tcW w:w="832" w:type="dxa"/>
          </w:tcPr>
          <w:p w14:paraId="6012A31B" w14:textId="70FD78D9" w:rsidR="006361A3" w:rsidRPr="00910CF5" w:rsidRDefault="0097287C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758" w:type="dxa"/>
          </w:tcPr>
          <w:p w14:paraId="46082EDB" w14:textId="3DBFBAF1" w:rsidR="006361A3" w:rsidRPr="00910CF5" w:rsidRDefault="0097287C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972" w:type="dxa"/>
            <w:shd w:val="clear" w:color="auto" w:fill="D9D9D9" w:themeFill="background1" w:themeFillShade="D9"/>
          </w:tcPr>
          <w:p w14:paraId="77AA243E" w14:textId="70A8D4C3" w:rsidR="006361A3" w:rsidRPr="00910CF5" w:rsidRDefault="0097287C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="007D39CA">
              <w:rPr>
                <w:sz w:val="18"/>
                <w:szCs w:val="18"/>
                <w:lang w:val="en-US"/>
              </w:rPr>
              <w:t xml:space="preserve"> (2.3)</w:t>
            </w:r>
          </w:p>
        </w:tc>
        <w:tc>
          <w:tcPr>
            <w:tcW w:w="712" w:type="dxa"/>
          </w:tcPr>
          <w:p w14:paraId="26D62F4E" w14:textId="1B139B40" w:rsidR="006361A3" w:rsidRPr="00910CF5" w:rsidRDefault="0097287C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70" w:type="dxa"/>
          </w:tcPr>
          <w:p w14:paraId="697E54F9" w14:textId="2B5E14C0" w:rsidR="006361A3" w:rsidRPr="00910CF5" w:rsidRDefault="0097287C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="00781FFF">
              <w:rPr>
                <w:sz w:val="18"/>
                <w:szCs w:val="18"/>
                <w:lang w:val="en-US"/>
              </w:rPr>
              <w:t xml:space="preserve"> (8.8)</w:t>
            </w:r>
          </w:p>
        </w:tc>
      </w:tr>
      <w:tr w:rsidR="0047342C" w:rsidRPr="00FA21BE" w14:paraId="685BF941" w14:textId="69B2B512" w:rsidTr="0047342C">
        <w:tc>
          <w:tcPr>
            <w:tcW w:w="922" w:type="dxa"/>
          </w:tcPr>
          <w:p w14:paraId="1A0A1CA5" w14:textId="17A67900" w:rsidR="006361A3" w:rsidRPr="00910CF5" w:rsidRDefault="006361A3" w:rsidP="006361A3">
            <w:pPr>
              <w:rPr>
                <w:sz w:val="18"/>
                <w:szCs w:val="18"/>
                <w:lang w:val="en-US"/>
              </w:rPr>
            </w:pPr>
            <w:r w:rsidRPr="00910CF5">
              <w:rPr>
                <w:sz w:val="18"/>
                <w:szCs w:val="18"/>
                <w:lang w:val="en-US"/>
              </w:rPr>
              <w:t>12-18 years</w:t>
            </w:r>
          </w:p>
        </w:tc>
        <w:tc>
          <w:tcPr>
            <w:tcW w:w="873" w:type="dxa"/>
          </w:tcPr>
          <w:p w14:paraId="10F99C1E" w14:textId="0DE34256" w:rsidR="006361A3" w:rsidRPr="00910CF5" w:rsidRDefault="00910CF5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  <w:r w:rsidR="0047342C">
              <w:rPr>
                <w:sz w:val="18"/>
                <w:szCs w:val="18"/>
                <w:lang w:val="en-US"/>
              </w:rPr>
              <w:t xml:space="preserve"> (2)</w:t>
            </w:r>
          </w:p>
        </w:tc>
        <w:tc>
          <w:tcPr>
            <w:tcW w:w="1042" w:type="dxa"/>
          </w:tcPr>
          <w:p w14:paraId="32FCB18B" w14:textId="00759B10" w:rsidR="006361A3" w:rsidRPr="00910CF5" w:rsidRDefault="00910CF5" w:rsidP="006361A3">
            <w:pPr>
              <w:rPr>
                <w:sz w:val="18"/>
                <w:szCs w:val="18"/>
                <w:lang w:val="en-US"/>
              </w:rPr>
            </w:pPr>
            <w:r w:rsidRPr="00910CF5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193" w:type="dxa"/>
            <w:shd w:val="clear" w:color="auto" w:fill="D9D9D9" w:themeFill="background1" w:themeFillShade="D9"/>
          </w:tcPr>
          <w:p w14:paraId="52E6EAE3" w14:textId="4F39C8F0" w:rsidR="006361A3" w:rsidRPr="00910CF5" w:rsidRDefault="00910CF5" w:rsidP="006361A3">
            <w:pPr>
              <w:rPr>
                <w:sz w:val="18"/>
                <w:szCs w:val="18"/>
                <w:lang w:val="en-US"/>
              </w:rPr>
            </w:pPr>
            <w:r w:rsidRPr="00910CF5">
              <w:rPr>
                <w:sz w:val="18"/>
                <w:szCs w:val="18"/>
                <w:lang w:val="en-US"/>
              </w:rPr>
              <w:t>26</w:t>
            </w:r>
            <w:r w:rsidR="0047342C">
              <w:rPr>
                <w:sz w:val="18"/>
                <w:szCs w:val="18"/>
                <w:lang w:val="en-US"/>
              </w:rPr>
              <w:t xml:space="preserve"> (</w:t>
            </w:r>
            <w:r w:rsidR="007D39CA">
              <w:rPr>
                <w:sz w:val="18"/>
                <w:szCs w:val="18"/>
                <w:lang w:val="en-US"/>
              </w:rPr>
              <w:t>2)</w:t>
            </w:r>
          </w:p>
        </w:tc>
        <w:tc>
          <w:tcPr>
            <w:tcW w:w="757" w:type="dxa"/>
          </w:tcPr>
          <w:p w14:paraId="7FCDE4F2" w14:textId="6006C4FA" w:rsidR="006361A3" w:rsidRPr="00910CF5" w:rsidRDefault="00910CF5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  <w:r w:rsidR="007D39CA">
              <w:rPr>
                <w:sz w:val="18"/>
                <w:szCs w:val="18"/>
                <w:lang w:val="en-US"/>
              </w:rPr>
              <w:t xml:space="preserve"> (1.7)</w:t>
            </w:r>
          </w:p>
        </w:tc>
        <w:tc>
          <w:tcPr>
            <w:tcW w:w="774" w:type="dxa"/>
          </w:tcPr>
          <w:p w14:paraId="18D519FE" w14:textId="37B4EEFD" w:rsidR="006361A3" w:rsidRPr="00910CF5" w:rsidRDefault="00910CF5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751" w:type="dxa"/>
          </w:tcPr>
          <w:p w14:paraId="06468221" w14:textId="1C8AEC44" w:rsidR="006361A3" w:rsidRPr="00910CF5" w:rsidRDefault="00910CF5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  <w:r w:rsidR="007D39CA">
              <w:rPr>
                <w:sz w:val="18"/>
                <w:szCs w:val="18"/>
                <w:lang w:val="en-US"/>
              </w:rPr>
              <w:t xml:space="preserve"> (5.8)</w:t>
            </w:r>
          </w:p>
        </w:tc>
        <w:tc>
          <w:tcPr>
            <w:tcW w:w="832" w:type="dxa"/>
          </w:tcPr>
          <w:p w14:paraId="4252E556" w14:textId="2CA6A41D" w:rsidR="006361A3" w:rsidRPr="00910CF5" w:rsidRDefault="00910CF5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758" w:type="dxa"/>
          </w:tcPr>
          <w:p w14:paraId="0134F9B3" w14:textId="02D7F97C" w:rsidR="006361A3" w:rsidRPr="00910CF5" w:rsidRDefault="00910CF5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 w:rsidR="007D39CA">
              <w:rPr>
                <w:sz w:val="18"/>
                <w:szCs w:val="18"/>
                <w:lang w:val="en-US"/>
              </w:rPr>
              <w:t xml:space="preserve"> (1.5)</w:t>
            </w:r>
          </w:p>
        </w:tc>
        <w:tc>
          <w:tcPr>
            <w:tcW w:w="972" w:type="dxa"/>
            <w:shd w:val="clear" w:color="auto" w:fill="D9D9D9" w:themeFill="background1" w:themeFillShade="D9"/>
          </w:tcPr>
          <w:p w14:paraId="2C5F8ECD" w14:textId="3A56623D" w:rsidR="006361A3" w:rsidRPr="00910CF5" w:rsidRDefault="00910CF5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 w:rsidR="007D39CA">
              <w:rPr>
                <w:sz w:val="18"/>
                <w:szCs w:val="18"/>
                <w:lang w:val="en-US"/>
              </w:rPr>
              <w:t xml:space="preserve"> (1.7)</w:t>
            </w:r>
          </w:p>
        </w:tc>
        <w:tc>
          <w:tcPr>
            <w:tcW w:w="712" w:type="dxa"/>
          </w:tcPr>
          <w:p w14:paraId="45385176" w14:textId="2FF9A946" w:rsidR="006361A3" w:rsidRPr="00910CF5" w:rsidRDefault="00910CF5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781FFF">
              <w:rPr>
                <w:sz w:val="18"/>
                <w:szCs w:val="18"/>
                <w:lang w:val="en-US"/>
              </w:rPr>
              <w:t xml:space="preserve"> (1.1)</w:t>
            </w:r>
          </w:p>
        </w:tc>
        <w:tc>
          <w:tcPr>
            <w:tcW w:w="870" w:type="dxa"/>
          </w:tcPr>
          <w:p w14:paraId="347657A0" w14:textId="1BEFD2B0" w:rsidR="006361A3" w:rsidRPr="00FA21BE" w:rsidRDefault="00910CF5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781FFF">
              <w:rPr>
                <w:sz w:val="18"/>
                <w:szCs w:val="18"/>
                <w:lang w:val="en-US"/>
              </w:rPr>
              <w:t xml:space="preserve"> (2.2)</w:t>
            </w:r>
          </w:p>
        </w:tc>
      </w:tr>
      <w:tr w:rsidR="0047342C" w:rsidRPr="00FA21BE" w14:paraId="2136FE18" w14:textId="3B4B7C6E" w:rsidTr="0047342C">
        <w:tc>
          <w:tcPr>
            <w:tcW w:w="922" w:type="dxa"/>
          </w:tcPr>
          <w:p w14:paraId="76D9AB1D" w14:textId="335F62C0" w:rsidR="006361A3" w:rsidRPr="0065118A" w:rsidRDefault="006361A3" w:rsidP="006361A3">
            <w:pPr>
              <w:rPr>
                <w:sz w:val="18"/>
                <w:szCs w:val="18"/>
                <w:lang w:val="en-US"/>
              </w:rPr>
            </w:pPr>
            <w:r w:rsidRPr="0065118A">
              <w:rPr>
                <w:sz w:val="18"/>
                <w:szCs w:val="18"/>
                <w:lang w:val="en-US"/>
              </w:rPr>
              <w:t>&gt; 18 years</w:t>
            </w:r>
          </w:p>
        </w:tc>
        <w:tc>
          <w:tcPr>
            <w:tcW w:w="873" w:type="dxa"/>
          </w:tcPr>
          <w:p w14:paraId="178670B2" w14:textId="56E5A935" w:rsidR="006361A3" w:rsidRPr="0065118A" w:rsidRDefault="0065118A" w:rsidP="006361A3">
            <w:pPr>
              <w:rPr>
                <w:sz w:val="18"/>
                <w:szCs w:val="18"/>
                <w:lang w:val="en-US"/>
              </w:rPr>
            </w:pPr>
            <w:r w:rsidRPr="0065118A">
              <w:rPr>
                <w:sz w:val="18"/>
                <w:szCs w:val="18"/>
                <w:lang w:val="en-US"/>
              </w:rPr>
              <w:t>1166</w:t>
            </w:r>
            <w:r w:rsidR="0047342C">
              <w:rPr>
                <w:sz w:val="18"/>
                <w:szCs w:val="18"/>
                <w:lang w:val="en-US"/>
              </w:rPr>
              <w:t xml:space="preserve"> (78.5)</w:t>
            </w:r>
          </w:p>
        </w:tc>
        <w:tc>
          <w:tcPr>
            <w:tcW w:w="1042" w:type="dxa"/>
          </w:tcPr>
          <w:p w14:paraId="19698482" w14:textId="6FA5C8DF" w:rsidR="006361A3" w:rsidRPr="0065118A" w:rsidRDefault="0065118A" w:rsidP="006361A3">
            <w:pPr>
              <w:rPr>
                <w:sz w:val="18"/>
                <w:szCs w:val="18"/>
                <w:lang w:val="en-US"/>
              </w:rPr>
            </w:pPr>
            <w:r w:rsidRPr="0065118A">
              <w:rPr>
                <w:sz w:val="18"/>
                <w:szCs w:val="18"/>
                <w:lang w:val="en-US"/>
              </w:rPr>
              <w:t>48</w:t>
            </w:r>
            <w:r w:rsidR="0047342C">
              <w:rPr>
                <w:sz w:val="18"/>
                <w:szCs w:val="18"/>
                <w:lang w:val="en-US"/>
              </w:rPr>
              <w:t xml:space="preserve"> (3.2)</w:t>
            </w:r>
          </w:p>
        </w:tc>
        <w:tc>
          <w:tcPr>
            <w:tcW w:w="1193" w:type="dxa"/>
            <w:shd w:val="clear" w:color="auto" w:fill="D9D9D9" w:themeFill="background1" w:themeFillShade="D9"/>
          </w:tcPr>
          <w:p w14:paraId="1B9E2B91" w14:textId="694C1D73" w:rsidR="006361A3" w:rsidRPr="0065118A" w:rsidRDefault="0065118A" w:rsidP="006361A3">
            <w:pPr>
              <w:rPr>
                <w:sz w:val="18"/>
                <w:szCs w:val="18"/>
                <w:lang w:val="en-US"/>
              </w:rPr>
            </w:pPr>
            <w:r w:rsidRPr="0065118A">
              <w:rPr>
                <w:sz w:val="18"/>
                <w:szCs w:val="18"/>
                <w:lang w:val="en-US"/>
              </w:rPr>
              <w:t>1027</w:t>
            </w:r>
            <w:r w:rsidR="007D39CA">
              <w:rPr>
                <w:sz w:val="18"/>
                <w:szCs w:val="18"/>
                <w:lang w:val="en-US"/>
              </w:rPr>
              <w:t xml:space="preserve"> (78.3)</w:t>
            </w:r>
          </w:p>
        </w:tc>
        <w:tc>
          <w:tcPr>
            <w:tcW w:w="757" w:type="dxa"/>
          </w:tcPr>
          <w:p w14:paraId="1DFA176B" w14:textId="3CAFEA84" w:rsidR="006361A3" w:rsidRPr="0065118A" w:rsidRDefault="0065118A" w:rsidP="006361A3">
            <w:pPr>
              <w:rPr>
                <w:sz w:val="18"/>
                <w:szCs w:val="18"/>
                <w:lang w:val="en-US"/>
              </w:rPr>
            </w:pPr>
            <w:r w:rsidRPr="0065118A">
              <w:rPr>
                <w:sz w:val="18"/>
                <w:szCs w:val="18"/>
                <w:lang w:val="en-US"/>
              </w:rPr>
              <w:t>685</w:t>
            </w:r>
            <w:r w:rsidR="007D39CA">
              <w:rPr>
                <w:sz w:val="18"/>
                <w:szCs w:val="18"/>
                <w:lang w:val="en-US"/>
              </w:rPr>
              <w:t xml:space="preserve"> (95)</w:t>
            </w:r>
          </w:p>
        </w:tc>
        <w:tc>
          <w:tcPr>
            <w:tcW w:w="774" w:type="dxa"/>
          </w:tcPr>
          <w:p w14:paraId="1E613120" w14:textId="2BD3C818" w:rsidR="006361A3" w:rsidRPr="0065118A" w:rsidRDefault="0065118A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92</w:t>
            </w:r>
            <w:r w:rsidR="007D39CA">
              <w:rPr>
                <w:sz w:val="18"/>
                <w:szCs w:val="18"/>
                <w:lang w:val="en-US"/>
              </w:rPr>
              <w:t xml:space="preserve"> (86)</w:t>
            </w:r>
          </w:p>
        </w:tc>
        <w:tc>
          <w:tcPr>
            <w:tcW w:w="751" w:type="dxa"/>
          </w:tcPr>
          <w:p w14:paraId="09CE7939" w14:textId="17C32EF9" w:rsidR="006361A3" w:rsidRPr="0065118A" w:rsidRDefault="0065118A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32" w:type="dxa"/>
          </w:tcPr>
          <w:p w14:paraId="11A65685" w14:textId="070A1F46" w:rsidR="006361A3" w:rsidRPr="0065118A" w:rsidRDefault="0065118A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78</w:t>
            </w:r>
            <w:r w:rsidR="007D39CA">
              <w:rPr>
                <w:sz w:val="18"/>
                <w:szCs w:val="18"/>
                <w:lang w:val="en-US"/>
              </w:rPr>
              <w:t xml:space="preserve"> (78.8)</w:t>
            </w:r>
          </w:p>
        </w:tc>
        <w:tc>
          <w:tcPr>
            <w:tcW w:w="758" w:type="dxa"/>
          </w:tcPr>
          <w:p w14:paraId="3551E124" w14:textId="1665D249" w:rsidR="006361A3" w:rsidRPr="0065118A" w:rsidRDefault="0065118A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172</w:t>
            </w:r>
            <w:r w:rsidR="007D39CA">
              <w:rPr>
                <w:sz w:val="18"/>
                <w:szCs w:val="18"/>
                <w:lang w:val="en-US"/>
              </w:rPr>
              <w:t xml:space="preserve"> (86)</w:t>
            </w:r>
          </w:p>
        </w:tc>
        <w:tc>
          <w:tcPr>
            <w:tcW w:w="972" w:type="dxa"/>
            <w:shd w:val="clear" w:color="auto" w:fill="D9D9D9" w:themeFill="background1" w:themeFillShade="D9"/>
          </w:tcPr>
          <w:p w14:paraId="45478450" w14:textId="536CE8A0" w:rsidR="006361A3" w:rsidRPr="0065118A" w:rsidRDefault="0065118A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139</w:t>
            </w:r>
            <w:r w:rsidR="007D39CA">
              <w:rPr>
                <w:sz w:val="18"/>
                <w:szCs w:val="18"/>
                <w:lang w:val="en-US"/>
              </w:rPr>
              <w:t xml:space="preserve"> (</w:t>
            </w:r>
            <w:r w:rsidR="00781FFF">
              <w:rPr>
                <w:sz w:val="18"/>
                <w:szCs w:val="18"/>
                <w:lang w:val="en-US"/>
              </w:rPr>
              <w:t>79.9)</w:t>
            </w:r>
          </w:p>
        </w:tc>
        <w:tc>
          <w:tcPr>
            <w:tcW w:w="712" w:type="dxa"/>
          </w:tcPr>
          <w:p w14:paraId="5B205628" w14:textId="2CF4DEB6" w:rsidR="006361A3" w:rsidRPr="0065118A" w:rsidRDefault="0065118A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101</w:t>
            </w:r>
            <w:r w:rsidR="00781FFF">
              <w:rPr>
                <w:sz w:val="18"/>
                <w:szCs w:val="18"/>
                <w:lang w:val="en-US"/>
              </w:rPr>
              <w:t xml:space="preserve"> (</w:t>
            </w:r>
            <w:r w:rsidR="0038245D">
              <w:rPr>
                <w:sz w:val="18"/>
                <w:szCs w:val="18"/>
                <w:lang w:val="en-US"/>
              </w:rPr>
              <w:t>78.3</w:t>
            </w:r>
            <w:r w:rsidR="00781FFF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870" w:type="dxa"/>
          </w:tcPr>
          <w:p w14:paraId="6515A1E7" w14:textId="22DFCE6F" w:rsidR="006361A3" w:rsidRPr="00FA21BE" w:rsidRDefault="0065118A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38</w:t>
            </w:r>
            <w:r w:rsidR="00781FFF">
              <w:rPr>
                <w:sz w:val="18"/>
                <w:szCs w:val="18"/>
                <w:lang w:val="en-US"/>
              </w:rPr>
              <w:t xml:space="preserve"> (84.4)</w:t>
            </w:r>
          </w:p>
        </w:tc>
      </w:tr>
      <w:tr w:rsidR="0047342C" w:rsidRPr="00FA21BE" w14:paraId="3AFCDBA1" w14:textId="77777777" w:rsidTr="0047342C">
        <w:tc>
          <w:tcPr>
            <w:tcW w:w="922" w:type="dxa"/>
          </w:tcPr>
          <w:p w14:paraId="0A0E1D79" w14:textId="6BC856F3" w:rsidR="0047342C" w:rsidRPr="0065118A" w:rsidRDefault="0047342C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Unknown</w:t>
            </w:r>
          </w:p>
        </w:tc>
        <w:tc>
          <w:tcPr>
            <w:tcW w:w="873" w:type="dxa"/>
          </w:tcPr>
          <w:p w14:paraId="5A8D70F0" w14:textId="2F51EDE3" w:rsidR="0047342C" w:rsidRPr="0065118A" w:rsidRDefault="0047342C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 (0.8)</w:t>
            </w:r>
          </w:p>
        </w:tc>
        <w:tc>
          <w:tcPr>
            <w:tcW w:w="1042" w:type="dxa"/>
          </w:tcPr>
          <w:p w14:paraId="7F329A0D" w14:textId="32E9CF91" w:rsidR="0047342C" w:rsidRPr="0065118A" w:rsidRDefault="0047342C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193" w:type="dxa"/>
            <w:shd w:val="clear" w:color="auto" w:fill="D9D9D9" w:themeFill="background1" w:themeFillShade="D9"/>
          </w:tcPr>
          <w:p w14:paraId="534CD005" w14:textId="033E2370" w:rsidR="0047342C" w:rsidRPr="0065118A" w:rsidRDefault="0047342C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  <w:r w:rsidR="007D39CA">
              <w:rPr>
                <w:sz w:val="18"/>
                <w:szCs w:val="18"/>
                <w:lang w:val="en-US"/>
              </w:rPr>
              <w:t xml:space="preserve"> (0.9)</w:t>
            </w:r>
          </w:p>
        </w:tc>
        <w:tc>
          <w:tcPr>
            <w:tcW w:w="757" w:type="dxa"/>
          </w:tcPr>
          <w:p w14:paraId="44D52DDA" w14:textId="54257530" w:rsidR="0047342C" w:rsidRPr="0065118A" w:rsidRDefault="0047342C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  <w:r w:rsidR="007D39CA">
              <w:rPr>
                <w:sz w:val="18"/>
                <w:szCs w:val="18"/>
                <w:lang w:val="en-US"/>
              </w:rPr>
              <w:t xml:space="preserve"> (1.7)</w:t>
            </w:r>
          </w:p>
        </w:tc>
        <w:tc>
          <w:tcPr>
            <w:tcW w:w="774" w:type="dxa"/>
          </w:tcPr>
          <w:p w14:paraId="414CDC76" w14:textId="4FCF5341" w:rsidR="0047342C" w:rsidRDefault="0047342C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751" w:type="dxa"/>
          </w:tcPr>
          <w:p w14:paraId="3CB273A8" w14:textId="60D5DF4D" w:rsidR="0047342C" w:rsidRDefault="0047342C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32" w:type="dxa"/>
          </w:tcPr>
          <w:p w14:paraId="250BD73D" w14:textId="4B1C5F46" w:rsidR="0047342C" w:rsidRDefault="0047342C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758" w:type="dxa"/>
          </w:tcPr>
          <w:p w14:paraId="524D0584" w14:textId="6F49A317" w:rsidR="0047342C" w:rsidRDefault="0047342C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972" w:type="dxa"/>
            <w:shd w:val="clear" w:color="auto" w:fill="D9D9D9" w:themeFill="background1" w:themeFillShade="D9"/>
          </w:tcPr>
          <w:p w14:paraId="6FD9884B" w14:textId="1FC1FEA3" w:rsidR="0047342C" w:rsidRDefault="0047342C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712" w:type="dxa"/>
          </w:tcPr>
          <w:p w14:paraId="074EA24E" w14:textId="14E881FD" w:rsidR="0047342C" w:rsidRDefault="0047342C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70" w:type="dxa"/>
          </w:tcPr>
          <w:p w14:paraId="6EB543F4" w14:textId="7A9434B7" w:rsidR="0047342C" w:rsidRDefault="0047342C" w:rsidP="006361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31E11574" w14:textId="77777777" w:rsidR="0047342C" w:rsidRDefault="0047342C" w:rsidP="0005424D">
      <w:pPr>
        <w:rPr>
          <w:sz w:val="12"/>
          <w:szCs w:val="12"/>
          <w:lang w:val="en-US"/>
        </w:rPr>
      </w:pPr>
    </w:p>
    <w:p w14:paraId="1829A7E0" w14:textId="77777777" w:rsidR="00414CF0" w:rsidRPr="006A75AB" w:rsidRDefault="00414CF0" w:rsidP="00414CF0">
      <w:pPr>
        <w:rPr>
          <w:sz w:val="16"/>
          <w:szCs w:val="16"/>
          <w:lang w:val="en-US"/>
        </w:rPr>
      </w:pPr>
      <w:r w:rsidRPr="006A75AB">
        <w:rPr>
          <w:sz w:val="16"/>
          <w:szCs w:val="16"/>
          <w:lang w:val="en-US"/>
        </w:rPr>
        <w:t xml:space="preserve">Abbreviations: </w:t>
      </w:r>
      <w:r>
        <w:rPr>
          <w:sz w:val="16"/>
          <w:szCs w:val="16"/>
          <w:lang w:val="en-US"/>
        </w:rPr>
        <w:t xml:space="preserve">BLA: Beta-lactam allergy; </w:t>
      </w:r>
      <w:r w:rsidRPr="006A75AB">
        <w:rPr>
          <w:sz w:val="16"/>
          <w:szCs w:val="16"/>
          <w:lang w:val="en-US"/>
        </w:rPr>
        <w:t xml:space="preserve">CBH: Christiaan Barnard Memorial Hospital; GSH: Groote Schuur Hospital; </w:t>
      </w:r>
      <w:r>
        <w:rPr>
          <w:sz w:val="16"/>
          <w:szCs w:val="16"/>
          <w:lang w:val="en-US"/>
        </w:rPr>
        <w:t xml:space="preserve">IQR: Interquartile range; </w:t>
      </w:r>
      <w:r w:rsidRPr="006A75AB">
        <w:rPr>
          <w:sz w:val="16"/>
          <w:szCs w:val="16"/>
          <w:lang w:val="en-US"/>
        </w:rPr>
        <w:t xml:space="preserve">MPDH: Mitchell’s Plain District </w:t>
      </w:r>
      <w:proofErr w:type="gramStart"/>
      <w:r w:rsidRPr="006A75AB">
        <w:rPr>
          <w:sz w:val="16"/>
          <w:szCs w:val="16"/>
          <w:lang w:val="en-US"/>
        </w:rPr>
        <w:t>Hospital ;</w:t>
      </w:r>
      <w:proofErr w:type="gramEnd"/>
      <w:r w:rsidRPr="006A75AB">
        <w:rPr>
          <w:sz w:val="16"/>
          <w:szCs w:val="16"/>
          <w:lang w:val="en-US"/>
        </w:rPr>
        <w:t xml:space="preserve"> NSH: New Somerset Hospital; UCTPAH: University of Cape Town Academic Hospital; VWH: Victoria Wynberg Hospital</w:t>
      </w:r>
    </w:p>
    <w:bookmarkEnd w:id="0"/>
    <w:p w14:paraId="12B10F48" w14:textId="2133A7EC" w:rsidR="00781FFF" w:rsidRDefault="00781FFF">
      <w:pPr>
        <w:rPr>
          <w:sz w:val="12"/>
          <w:szCs w:val="12"/>
          <w:lang w:val="en-US"/>
        </w:rPr>
      </w:pPr>
      <w:r>
        <w:rPr>
          <w:sz w:val="12"/>
          <w:szCs w:val="12"/>
          <w:lang w:val="en-US"/>
        </w:rPr>
        <w:br w:type="page"/>
      </w:r>
    </w:p>
    <w:p w14:paraId="55BDC174" w14:textId="767B3A13" w:rsidR="00781FFF" w:rsidRPr="00B51461" w:rsidRDefault="00781FFF" w:rsidP="0005424D">
      <w:pPr>
        <w:rPr>
          <w:b/>
          <w:bCs/>
          <w:sz w:val="18"/>
          <w:szCs w:val="18"/>
          <w:u w:val="single"/>
          <w:lang w:val="en-US"/>
        </w:rPr>
      </w:pPr>
      <w:bookmarkStart w:id="1" w:name="_Hlk94612917"/>
      <w:r>
        <w:rPr>
          <w:b/>
          <w:bCs/>
          <w:sz w:val="18"/>
          <w:szCs w:val="18"/>
          <w:u w:val="single"/>
          <w:lang w:val="en-US"/>
        </w:rPr>
        <w:lastRenderedPageBreak/>
        <w:t xml:space="preserve">Table </w:t>
      </w:r>
      <w:r w:rsidR="00C41227">
        <w:rPr>
          <w:b/>
          <w:bCs/>
          <w:sz w:val="18"/>
          <w:szCs w:val="18"/>
          <w:u w:val="single"/>
          <w:lang w:val="en-US"/>
        </w:rPr>
        <w:t>3</w:t>
      </w:r>
      <w:r>
        <w:rPr>
          <w:b/>
          <w:bCs/>
          <w:sz w:val="18"/>
          <w:szCs w:val="18"/>
          <w:u w:val="single"/>
          <w:lang w:val="en-US"/>
        </w:rPr>
        <w:t>: Summary of self</w:t>
      </w:r>
      <w:ins w:id="2" w:author="Jonny Peter" w:date="2021-12-21T21:01:00Z">
        <w:r>
          <w:rPr>
            <w:b/>
            <w:bCs/>
            <w:sz w:val="18"/>
            <w:szCs w:val="18"/>
            <w:u w:val="single"/>
            <w:lang w:val="en-US"/>
          </w:rPr>
          <w:t>-</w:t>
        </w:r>
      </w:ins>
      <w:del w:id="3" w:author="Jonny Peter" w:date="2021-12-21T21:01:00Z">
        <w:r w:rsidDel="009F2243">
          <w:rPr>
            <w:b/>
            <w:bCs/>
            <w:sz w:val="18"/>
            <w:szCs w:val="18"/>
            <w:u w:val="single"/>
            <w:lang w:val="en-US"/>
          </w:rPr>
          <w:delText xml:space="preserve"> </w:delText>
        </w:r>
      </w:del>
      <w:r>
        <w:rPr>
          <w:b/>
          <w:bCs/>
          <w:sz w:val="18"/>
          <w:szCs w:val="18"/>
          <w:u w:val="single"/>
          <w:lang w:val="en-US"/>
        </w:rPr>
        <w:t>reported beta-lactam antibiotic allergy stratified by hospital funding-base and age group</w:t>
      </w:r>
    </w:p>
    <w:tbl>
      <w:tblPr>
        <w:tblStyle w:val="TableGrid"/>
        <w:tblpPr w:leftFromText="180" w:rightFromText="180" w:vertAnchor="text" w:horzAnchor="margin" w:tblpY="80"/>
        <w:tblW w:w="10519" w:type="dxa"/>
        <w:tblLayout w:type="fixed"/>
        <w:tblLook w:val="04A0" w:firstRow="1" w:lastRow="0" w:firstColumn="1" w:lastColumn="0" w:noHBand="0" w:noVBand="1"/>
      </w:tblPr>
      <w:tblGrid>
        <w:gridCol w:w="3709"/>
        <w:gridCol w:w="1134"/>
        <w:gridCol w:w="2982"/>
        <w:gridCol w:w="2694"/>
      </w:tblGrid>
      <w:tr w:rsidR="00A8184E" w:rsidRPr="00C90740" w14:paraId="2848AC36" w14:textId="77777777" w:rsidTr="00A8184E">
        <w:tc>
          <w:tcPr>
            <w:tcW w:w="3709" w:type="dxa"/>
            <w:shd w:val="clear" w:color="auto" w:fill="BFBFBF" w:themeFill="background1" w:themeFillShade="BF"/>
          </w:tcPr>
          <w:p w14:paraId="07B5C9A8" w14:textId="77777777" w:rsidR="00A8184E" w:rsidRPr="00B51461" w:rsidRDefault="00A8184E" w:rsidP="000C255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6405F64A" w14:textId="5DC9529A" w:rsidR="00A8184E" w:rsidRPr="00B51461" w:rsidRDefault="00A8184E" w:rsidP="000C255C">
            <w:pPr>
              <w:rPr>
                <w:sz w:val="18"/>
                <w:szCs w:val="18"/>
                <w:lang w:val="en-US"/>
              </w:rPr>
            </w:pPr>
            <w:r w:rsidRPr="00B51461">
              <w:rPr>
                <w:sz w:val="18"/>
                <w:szCs w:val="18"/>
                <w:lang w:val="en-US"/>
              </w:rPr>
              <w:t>All, n=4</w:t>
            </w:r>
            <w:r w:rsidR="00F64CFB" w:rsidRPr="00B51461">
              <w:rPr>
                <w:sz w:val="18"/>
                <w:szCs w:val="18"/>
                <w:lang w:val="en-US"/>
              </w:rPr>
              <w:t>8</w:t>
            </w:r>
          </w:p>
          <w:p w14:paraId="53C660EE" w14:textId="467DFE61" w:rsidR="00A8184E" w:rsidRPr="00B51461" w:rsidRDefault="00A8184E" w:rsidP="000C255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982" w:type="dxa"/>
            <w:shd w:val="clear" w:color="auto" w:fill="BFBFBF" w:themeFill="background1" w:themeFillShade="BF"/>
          </w:tcPr>
          <w:p w14:paraId="7C816173" w14:textId="41D2EB3B" w:rsidR="00A8184E" w:rsidRPr="00B51461" w:rsidRDefault="00A8184E" w:rsidP="000C255C">
            <w:pPr>
              <w:rPr>
                <w:sz w:val="18"/>
                <w:szCs w:val="18"/>
                <w:lang w:val="en-US"/>
              </w:rPr>
            </w:pPr>
            <w:r w:rsidRPr="00B51461">
              <w:rPr>
                <w:sz w:val="18"/>
                <w:szCs w:val="18"/>
                <w:lang w:val="en-US"/>
              </w:rPr>
              <w:t>Government funded hospitals, n=3</w:t>
            </w:r>
            <w:r w:rsidR="00F64CFB" w:rsidRPr="00B51461">
              <w:rPr>
                <w:sz w:val="18"/>
                <w:szCs w:val="18"/>
                <w:lang w:val="en-US"/>
              </w:rPr>
              <w:t>7</w:t>
            </w:r>
            <w:r w:rsidRPr="00B51461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694" w:type="dxa"/>
            <w:shd w:val="clear" w:color="auto" w:fill="BFBFBF" w:themeFill="background1" w:themeFillShade="BF"/>
          </w:tcPr>
          <w:p w14:paraId="0A847490" w14:textId="226EB12F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B51461">
              <w:rPr>
                <w:sz w:val="18"/>
                <w:szCs w:val="18"/>
                <w:lang w:val="en-US"/>
              </w:rPr>
              <w:t>Privately funded hospitals, n=11</w:t>
            </w:r>
            <w:r w:rsidRPr="00C90740">
              <w:rPr>
                <w:sz w:val="18"/>
                <w:szCs w:val="18"/>
                <w:lang w:val="en-US"/>
              </w:rPr>
              <w:t xml:space="preserve"> </w:t>
            </w:r>
          </w:p>
        </w:tc>
      </w:tr>
      <w:tr w:rsidR="00A8184E" w:rsidRPr="00A8184E" w14:paraId="431E544D" w14:textId="77777777" w:rsidTr="00A8184E">
        <w:tc>
          <w:tcPr>
            <w:tcW w:w="3709" w:type="dxa"/>
          </w:tcPr>
          <w:p w14:paraId="07034F30" w14:textId="6EE2880D" w:rsidR="00A8184E" w:rsidRPr="00A8184E" w:rsidRDefault="00A8184E" w:rsidP="000C255C">
            <w:pPr>
              <w:rPr>
                <w:sz w:val="18"/>
                <w:szCs w:val="18"/>
                <w:lang w:val="en-US"/>
              </w:rPr>
            </w:pPr>
            <w:r w:rsidRPr="00A8184E">
              <w:rPr>
                <w:sz w:val="18"/>
                <w:szCs w:val="18"/>
                <w:lang w:val="en-US"/>
              </w:rPr>
              <w:t>Female</w:t>
            </w:r>
            <w:r w:rsidR="002B3201">
              <w:rPr>
                <w:sz w:val="18"/>
                <w:szCs w:val="18"/>
                <w:lang w:val="en-US"/>
              </w:rPr>
              <w:t>, (%)</w:t>
            </w:r>
          </w:p>
        </w:tc>
        <w:tc>
          <w:tcPr>
            <w:tcW w:w="1134" w:type="dxa"/>
            <w:shd w:val="clear" w:color="auto" w:fill="auto"/>
          </w:tcPr>
          <w:p w14:paraId="2501A76D" w14:textId="2F814266" w:rsidR="00A8184E" w:rsidRPr="00A8184E" w:rsidRDefault="00F64CFB" w:rsidP="000C25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 (60.4)</w:t>
            </w:r>
          </w:p>
        </w:tc>
        <w:tc>
          <w:tcPr>
            <w:tcW w:w="2982" w:type="dxa"/>
            <w:shd w:val="clear" w:color="auto" w:fill="auto"/>
          </w:tcPr>
          <w:p w14:paraId="4B80C2E9" w14:textId="095C8036" w:rsidR="00A8184E" w:rsidRPr="00A8184E" w:rsidRDefault="00A8184E" w:rsidP="000C255C">
            <w:pPr>
              <w:rPr>
                <w:sz w:val="18"/>
                <w:szCs w:val="18"/>
                <w:lang w:val="en-US"/>
              </w:rPr>
            </w:pPr>
            <w:r w:rsidRPr="00A8184E">
              <w:rPr>
                <w:sz w:val="18"/>
                <w:szCs w:val="18"/>
                <w:lang w:val="en-US"/>
              </w:rPr>
              <w:t>22 (5</w:t>
            </w:r>
            <w:r w:rsidR="003E56A9">
              <w:rPr>
                <w:sz w:val="18"/>
                <w:szCs w:val="18"/>
                <w:lang w:val="en-US"/>
              </w:rPr>
              <w:t>9.4</w:t>
            </w:r>
            <w:r w:rsidRPr="00A8184E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694" w:type="dxa"/>
            <w:shd w:val="clear" w:color="auto" w:fill="auto"/>
          </w:tcPr>
          <w:p w14:paraId="25C234F8" w14:textId="77777777" w:rsidR="00A8184E" w:rsidRPr="00A8184E" w:rsidRDefault="00A8184E" w:rsidP="000C255C">
            <w:pPr>
              <w:rPr>
                <w:sz w:val="18"/>
                <w:szCs w:val="18"/>
                <w:lang w:val="en-US"/>
              </w:rPr>
            </w:pPr>
            <w:r w:rsidRPr="00A8184E">
              <w:rPr>
                <w:sz w:val="18"/>
                <w:szCs w:val="18"/>
                <w:lang w:val="en-US"/>
              </w:rPr>
              <w:t>8 (72.7)</w:t>
            </w:r>
          </w:p>
        </w:tc>
      </w:tr>
      <w:tr w:rsidR="00A8184E" w:rsidRPr="00C90740" w14:paraId="065BF137" w14:textId="77777777" w:rsidTr="00A8184E">
        <w:tc>
          <w:tcPr>
            <w:tcW w:w="3709" w:type="dxa"/>
          </w:tcPr>
          <w:p w14:paraId="7D94D899" w14:textId="7DA89CFA" w:rsidR="00A8184E" w:rsidRPr="00A8184E" w:rsidRDefault="00A8184E" w:rsidP="000C255C">
            <w:pPr>
              <w:rPr>
                <w:sz w:val="18"/>
                <w:szCs w:val="18"/>
                <w:lang w:val="en-US"/>
              </w:rPr>
            </w:pPr>
            <w:r w:rsidRPr="00A8184E">
              <w:rPr>
                <w:sz w:val="18"/>
                <w:szCs w:val="18"/>
                <w:lang w:val="en-US"/>
              </w:rPr>
              <w:t>Age</w:t>
            </w:r>
            <w:r w:rsidR="002B3201">
              <w:rPr>
                <w:sz w:val="18"/>
                <w:szCs w:val="18"/>
                <w:lang w:val="en-US"/>
              </w:rPr>
              <w:t>, years (IQR)</w:t>
            </w:r>
          </w:p>
        </w:tc>
        <w:tc>
          <w:tcPr>
            <w:tcW w:w="1134" w:type="dxa"/>
            <w:shd w:val="clear" w:color="auto" w:fill="auto"/>
          </w:tcPr>
          <w:p w14:paraId="5246627D" w14:textId="19489343" w:rsidR="00A8184E" w:rsidRPr="00A8184E" w:rsidRDefault="00A8184E" w:rsidP="000C255C">
            <w:pPr>
              <w:rPr>
                <w:sz w:val="18"/>
                <w:szCs w:val="18"/>
                <w:lang w:val="en-US"/>
              </w:rPr>
            </w:pPr>
            <w:r w:rsidRPr="00A8184E">
              <w:rPr>
                <w:sz w:val="18"/>
                <w:szCs w:val="18"/>
                <w:lang w:val="en-US"/>
              </w:rPr>
              <w:t>59 (3</w:t>
            </w:r>
            <w:r w:rsidR="00F64CFB">
              <w:rPr>
                <w:sz w:val="18"/>
                <w:szCs w:val="18"/>
                <w:lang w:val="en-US"/>
              </w:rPr>
              <w:t>8</w:t>
            </w:r>
            <w:r w:rsidRPr="00A8184E">
              <w:rPr>
                <w:sz w:val="18"/>
                <w:szCs w:val="18"/>
                <w:lang w:val="en-US"/>
              </w:rPr>
              <w:t>; 68)</w:t>
            </w:r>
          </w:p>
        </w:tc>
        <w:tc>
          <w:tcPr>
            <w:tcW w:w="2982" w:type="dxa"/>
            <w:shd w:val="clear" w:color="auto" w:fill="auto"/>
          </w:tcPr>
          <w:p w14:paraId="713D2774" w14:textId="2DA11538" w:rsidR="00A8184E" w:rsidRPr="00A8184E" w:rsidRDefault="00A8184E" w:rsidP="000C255C">
            <w:pPr>
              <w:rPr>
                <w:sz w:val="18"/>
                <w:szCs w:val="18"/>
                <w:lang w:val="en-US"/>
              </w:rPr>
            </w:pPr>
            <w:r w:rsidRPr="00A8184E">
              <w:rPr>
                <w:sz w:val="18"/>
                <w:szCs w:val="18"/>
                <w:lang w:val="en-US"/>
              </w:rPr>
              <w:t>59 (3</w:t>
            </w:r>
            <w:r w:rsidR="003E56A9">
              <w:rPr>
                <w:sz w:val="18"/>
                <w:szCs w:val="18"/>
                <w:lang w:val="en-US"/>
              </w:rPr>
              <w:t>8</w:t>
            </w:r>
            <w:r w:rsidRPr="00A8184E">
              <w:rPr>
                <w:sz w:val="18"/>
                <w:szCs w:val="18"/>
                <w:lang w:val="en-US"/>
              </w:rPr>
              <w:t>; 68)</w:t>
            </w:r>
          </w:p>
        </w:tc>
        <w:tc>
          <w:tcPr>
            <w:tcW w:w="2694" w:type="dxa"/>
            <w:shd w:val="clear" w:color="auto" w:fill="auto"/>
          </w:tcPr>
          <w:p w14:paraId="521F895F" w14:textId="77777777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A8184E">
              <w:rPr>
                <w:sz w:val="18"/>
                <w:szCs w:val="18"/>
                <w:lang w:val="en-US"/>
              </w:rPr>
              <w:t>58 (52; 63)</w:t>
            </w:r>
          </w:p>
        </w:tc>
      </w:tr>
      <w:tr w:rsidR="00A8184E" w:rsidRPr="00C90740" w14:paraId="01A139B8" w14:textId="77777777" w:rsidTr="00A8184E">
        <w:tc>
          <w:tcPr>
            <w:tcW w:w="3709" w:type="dxa"/>
            <w:shd w:val="clear" w:color="auto" w:fill="AEAAAA" w:themeFill="background2" w:themeFillShade="BF"/>
          </w:tcPr>
          <w:p w14:paraId="104186B4" w14:textId="77777777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PENFAST</w:t>
            </w:r>
            <w:r>
              <w:rPr>
                <w:sz w:val="18"/>
                <w:szCs w:val="18"/>
                <w:lang w:val="en-US"/>
              </w:rPr>
              <w:t>, %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14:paraId="3CD951F3" w14:textId="77777777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982" w:type="dxa"/>
            <w:shd w:val="clear" w:color="auto" w:fill="AEAAAA" w:themeFill="background2" w:themeFillShade="BF"/>
          </w:tcPr>
          <w:p w14:paraId="7829B7B5" w14:textId="77777777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  <w:shd w:val="clear" w:color="auto" w:fill="AEAAAA" w:themeFill="background2" w:themeFillShade="BF"/>
          </w:tcPr>
          <w:p w14:paraId="73799230" w14:textId="77777777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</w:p>
        </w:tc>
      </w:tr>
      <w:tr w:rsidR="00A8184E" w:rsidRPr="00C90740" w14:paraId="3D7DF6E6" w14:textId="77777777" w:rsidTr="00A8184E">
        <w:tc>
          <w:tcPr>
            <w:tcW w:w="3709" w:type="dxa"/>
          </w:tcPr>
          <w:p w14:paraId="2130042A" w14:textId="77777777" w:rsidR="00A8184E" w:rsidRPr="00C90740" w:rsidRDefault="00A8184E" w:rsidP="000C255C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Low risk</w:t>
            </w:r>
          </w:p>
        </w:tc>
        <w:tc>
          <w:tcPr>
            <w:tcW w:w="1134" w:type="dxa"/>
            <w:shd w:val="clear" w:color="auto" w:fill="auto"/>
          </w:tcPr>
          <w:p w14:paraId="4A1C7B34" w14:textId="15953402" w:rsidR="00A8184E" w:rsidRPr="00C90740" w:rsidRDefault="00F64CFB" w:rsidP="000C25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 (6</w:t>
            </w:r>
            <w:r w:rsidR="000635AA">
              <w:rPr>
                <w:sz w:val="18"/>
                <w:szCs w:val="18"/>
                <w:lang w:val="en-US"/>
              </w:rPr>
              <w:t>4.6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982" w:type="dxa"/>
            <w:shd w:val="clear" w:color="auto" w:fill="auto"/>
          </w:tcPr>
          <w:p w14:paraId="41AF44DB" w14:textId="54907A81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147C53">
              <w:rPr>
                <w:sz w:val="18"/>
                <w:szCs w:val="18"/>
                <w:lang w:val="en-US"/>
              </w:rPr>
              <w:t>4 (64.9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694" w:type="dxa"/>
            <w:shd w:val="clear" w:color="auto" w:fill="auto"/>
          </w:tcPr>
          <w:p w14:paraId="7BF16850" w14:textId="77777777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 (63.6)</w:t>
            </w:r>
          </w:p>
        </w:tc>
      </w:tr>
      <w:tr w:rsidR="00A8184E" w:rsidRPr="00C90740" w14:paraId="14845F24" w14:textId="77777777" w:rsidTr="00A8184E">
        <w:tc>
          <w:tcPr>
            <w:tcW w:w="3709" w:type="dxa"/>
          </w:tcPr>
          <w:p w14:paraId="2475A8A7" w14:textId="77777777" w:rsidR="00A8184E" w:rsidRPr="00C90740" w:rsidRDefault="00A8184E" w:rsidP="000C255C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Moderate risk</w:t>
            </w:r>
          </w:p>
        </w:tc>
        <w:tc>
          <w:tcPr>
            <w:tcW w:w="1134" w:type="dxa"/>
            <w:shd w:val="clear" w:color="auto" w:fill="auto"/>
          </w:tcPr>
          <w:p w14:paraId="50D3D300" w14:textId="204CEAEA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 xml:space="preserve">11 </w:t>
            </w:r>
            <w:r w:rsidR="000635AA">
              <w:rPr>
                <w:sz w:val="18"/>
                <w:szCs w:val="18"/>
                <w:lang w:val="en-US"/>
              </w:rPr>
              <w:t>(22.9)</w:t>
            </w:r>
          </w:p>
        </w:tc>
        <w:tc>
          <w:tcPr>
            <w:tcW w:w="2982" w:type="dxa"/>
            <w:shd w:val="clear" w:color="auto" w:fill="auto"/>
          </w:tcPr>
          <w:p w14:paraId="69529A03" w14:textId="77160809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8 (2</w:t>
            </w:r>
            <w:r w:rsidR="00147C53">
              <w:rPr>
                <w:sz w:val="18"/>
                <w:szCs w:val="18"/>
                <w:lang w:val="en-US"/>
              </w:rPr>
              <w:t>1.6</w:t>
            </w:r>
            <w:r w:rsidRPr="00C90740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694" w:type="dxa"/>
            <w:shd w:val="clear" w:color="auto" w:fill="auto"/>
          </w:tcPr>
          <w:p w14:paraId="20EB5E53" w14:textId="77777777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3 (27.3)</w:t>
            </w:r>
          </w:p>
        </w:tc>
      </w:tr>
      <w:tr w:rsidR="00A8184E" w:rsidRPr="00C90740" w14:paraId="11D94965" w14:textId="77777777" w:rsidTr="00A8184E">
        <w:tc>
          <w:tcPr>
            <w:tcW w:w="3709" w:type="dxa"/>
          </w:tcPr>
          <w:p w14:paraId="3542AB97" w14:textId="77777777" w:rsidR="00A8184E" w:rsidRPr="00C90740" w:rsidRDefault="00A8184E" w:rsidP="000C255C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High risk</w:t>
            </w:r>
          </w:p>
        </w:tc>
        <w:tc>
          <w:tcPr>
            <w:tcW w:w="1134" w:type="dxa"/>
            <w:shd w:val="clear" w:color="auto" w:fill="auto"/>
          </w:tcPr>
          <w:p w14:paraId="59BD8C95" w14:textId="326F3F80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5 (10.</w:t>
            </w:r>
            <w:r w:rsidR="000635AA">
              <w:rPr>
                <w:sz w:val="18"/>
                <w:szCs w:val="18"/>
                <w:lang w:val="en-US"/>
              </w:rPr>
              <w:t>4</w:t>
            </w:r>
            <w:r w:rsidRPr="00C90740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982" w:type="dxa"/>
            <w:shd w:val="clear" w:color="auto" w:fill="auto"/>
          </w:tcPr>
          <w:p w14:paraId="57C709F8" w14:textId="4CE4EEF2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4 (10.</w:t>
            </w:r>
            <w:r w:rsidR="00147C53">
              <w:rPr>
                <w:sz w:val="18"/>
                <w:szCs w:val="18"/>
                <w:lang w:val="en-US"/>
              </w:rPr>
              <w:t>8</w:t>
            </w:r>
            <w:r w:rsidRPr="00C90740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694" w:type="dxa"/>
            <w:shd w:val="clear" w:color="auto" w:fill="auto"/>
          </w:tcPr>
          <w:p w14:paraId="09D640C5" w14:textId="77777777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1 (9)</w:t>
            </w:r>
          </w:p>
        </w:tc>
      </w:tr>
      <w:tr w:rsidR="00A8184E" w:rsidRPr="00C90740" w14:paraId="5A9B4F2B" w14:textId="77777777" w:rsidTr="00A8184E">
        <w:tc>
          <w:tcPr>
            <w:tcW w:w="3709" w:type="dxa"/>
          </w:tcPr>
          <w:p w14:paraId="57E172C5" w14:textId="77777777" w:rsidR="00A8184E" w:rsidRPr="00C90740" w:rsidRDefault="00A8184E" w:rsidP="000C255C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Unknown</w:t>
            </w:r>
          </w:p>
        </w:tc>
        <w:tc>
          <w:tcPr>
            <w:tcW w:w="1134" w:type="dxa"/>
            <w:shd w:val="clear" w:color="auto" w:fill="auto"/>
          </w:tcPr>
          <w:p w14:paraId="7EFCC98D" w14:textId="79615F39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1 (</w:t>
            </w:r>
            <w:r w:rsidR="000635AA">
              <w:rPr>
                <w:sz w:val="18"/>
                <w:szCs w:val="18"/>
                <w:lang w:val="en-US"/>
              </w:rPr>
              <w:t>2</w:t>
            </w:r>
            <w:r w:rsidRPr="00C90740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982" w:type="dxa"/>
            <w:shd w:val="clear" w:color="auto" w:fill="auto"/>
          </w:tcPr>
          <w:p w14:paraId="42CD2C32" w14:textId="30A38B34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1 (</w:t>
            </w:r>
            <w:r w:rsidR="00147C53">
              <w:rPr>
                <w:sz w:val="18"/>
                <w:szCs w:val="18"/>
                <w:lang w:val="en-US"/>
              </w:rPr>
              <w:t>2.7</w:t>
            </w:r>
            <w:r w:rsidRPr="00C90740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694" w:type="dxa"/>
            <w:shd w:val="clear" w:color="auto" w:fill="auto"/>
          </w:tcPr>
          <w:p w14:paraId="54254B4F" w14:textId="77777777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0</w:t>
            </w:r>
          </w:p>
        </w:tc>
      </w:tr>
      <w:tr w:rsidR="00540DC7" w:rsidRPr="00D941BD" w14:paraId="751FC843" w14:textId="77777777" w:rsidTr="009174C7">
        <w:tc>
          <w:tcPr>
            <w:tcW w:w="3709" w:type="dxa"/>
            <w:shd w:val="clear" w:color="auto" w:fill="BFBFBF" w:themeFill="background1" w:themeFillShade="BF"/>
          </w:tcPr>
          <w:p w14:paraId="1270502F" w14:textId="3696BF3B" w:rsidR="00540DC7" w:rsidRPr="00D941BD" w:rsidRDefault="00540DC7" w:rsidP="000C255C">
            <w:pPr>
              <w:rPr>
                <w:sz w:val="18"/>
                <w:szCs w:val="18"/>
                <w:lang w:val="en-US"/>
              </w:rPr>
            </w:pPr>
            <w:r w:rsidRPr="00D941BD">
              <w:rPr>
                <w:sz w:val="18"/>
                <w:szCs w:val="18"/>
                <w:lang w:val="en-US"/>
              </w:rPr>
              <w:t>Questions from PENFAST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79C0D2F8" w14:textId="77777777" w:rsidR="00540DC7" w:rsidRPr="00D941BD" w:rsidRDefault="00540DC7" w:rsidP="000C255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982" w:type="dxa"/>
            <w:shd w:val="clear" w:color="auto" w:fill="BFBFBF" w:themeFill="background1" w:themeFillShade="BF"/>
          </w:tcPr>
          <w:p w14:paraId="756A6143" w14:textId="77777777" w:rsidR="00540DC7" w:rsidRPr="00D941BD" w:rsidRDefault="00540DC7" w:rsidP="000C255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  <w:shd w:val="clear" w:color="auto" w:fill="BFBFBF" w:themeFill="background1" w:themeFillShade="BF"/>
          </w:tcPr>
          <w:p w14:paraId="0D223A35" w14:textId="77777777" w:rsidR="00540DC7" w:rsidRPr="00D941BD" w:rsidRDefault="00540DC7" w:rsidP="000C255C">
            <w:pPr>
              <w:rPr>
                <w:sz w:val="18"/>
                <w:szCs w:val="18"/>
                <w:lang w:val="en-US"/>
              </w:rPr>
            </w:pPr>
          </w:p>
        </w:tc>
      </w:tr>
      <w:tr w:rsidR="00D941BD" w:rsidRPr="00C90740" w14:paraId="53B6CB95" w14:textId="77777777" w:rsidTr="00A8184E">
        <w:tc>
          <w:tcPr>
            <w:tcW w:w="3709" w:type="dxa"/>
          </w:tcPr>
          <w:p w14:paraId="298B4961" w14:textId="6B5C2F12" w:rsidR="00D941BD" w:rsidRPr="00D941BD" w:rsidRDefault="00D941BD" w:rsidP="00D941BD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  <w:lang w:val="en-US"/>
              </w:rPr>
            </w:pPr>
            <w:r w:rsidRPr="00D941BD">
              <w:rPr>
                <w:sz w:val="18"/>
                <w:szCs w:val="18"/>
                <w:lang w:val="en-US"/>
              </w:rPr>
              <w:t>Penicillin allergy reported</w:t>
            </w:r>
          </w:p>
        </w:tc>
        <w:tc>
          <w:tcPr>
            <w:tcW w:w="1134" w:type="dxa"/>
            <w:shd w:val="clear" w:color="auto" w:fill="auto"/>
          </w:tcPr>
          <w:p w14:paraId="5F8AC768" w14:textId="03427582" w:rsidR="00D941BD" w:rsidRPr="00C90740" w:rsidRDefault="00D941BD" w:rsidP="000C25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48 (100)</w:t>
            </w:r>
          </w:p>
        </w:tc>
        <w:tc>
          <w:tcPr>
            <w:tcW w:w="2982" w:type="dxa"/>
            <w:shd w:val="clear" w:color="auto" w:fill="auto"/>
          </w:tcPr>
          <w:p w14:paraId="6A10D152" w14:textId="5CD5A1D6" w:rsidR="00D941BD" w:rsidRPr="00C90740" w:rsidRDefault="00D941BD" w:rsidP="000C25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 (100)</w:t>
            </w:r>
          </w:p>
        </w:tc>
        <w:tc>
          <w:tcPr>
            <w:tcW w:w="2694" w:type="dxa"/>
            <w:shd w:val="clear" w:color="auto" w:fill="auto"/>
          </w:tcPr>
          <w:p w14:paraId="223B3040" w14:textId="419AF5E1" w:rsidR="00D941BD" w:rsidRPr="00C90740" w:rsidRDefault="00D941BD" w:rsidP="000C25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 (100)</w:t>
            </w:r>
          </w:p>
        </w:tc>
      </w:tr>
      <w:tr w:rsidR="00D941BD" w:rsidRPr="00C90740" w14:paraId="677E92E8" w14:textId="77777777" w:rsidTr="00A8184E">
        <w:tc>
          <w:tcPr>
            <w:tcW w:w="3709" w:type="dxa"/>
          </w:tcPr>
          <w:p w14:paraId="5B0455CD" w14:textId="625D74D2" w:rsidR="00D941BD" w:rsidRPr="00D941BD" w:rsidRDefault="00D941BD" w:rsidP="00D941BD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Five years or less since reaction</w:t>
            </w:r>
          </w:p>
        </w:tc>
        <w:tc>
          <w:tcPr>
            <w:tcW w:w="1134" w:type="dxa"/>
            <w:shd w:val="clear" w:color="auto" w:fill="auto"/>
          </w:tcPr>
          <w:p w14:paraId="505C878B" w14:textId="17F5F032" w:rsidR="00D941BD" w:rsidRPr="00C90740" w:rsidRDefault="00D941BD" w:rsidP="000C25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 (18.8)</w:t>
            </w:r>
          </w:p>
        </w:tc>
        <w:tc>
          <w:tcPr>
            <w:tcW w:w="2982" w:type="dxa"/>
            <w:shd w:val="clear" w:color="auto" w:fill="auto"/>
          </w:tcPr>
          <w:p w14:paraId="08C8B2D2" w14:textId="02E0C9ED" w:rsidR="00D941BD" w:rsidRPr="00C90740" w:rsidRDefault="00D941BD" w:rsidP="000C25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 (13.5)</w:t>
            </w:r>
          </w:p>
        </w:tc>
        <w:tc>
          <w:tcPr>
            <w:tcW w:w="2694" w:type="dxa"/>
            <w:shd w:val="clear" w:color="auto" w:fill="auto"/>
          </w:tcPr>
          <w:p w14:paraId="1680D52B" w14:textId="14508170" w:rsidR="00D941BD" w:rsidRPr="00C90740" w:rsidRDefault="00D941BD" w:rsidP="000C25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 (36.3)</w:t>
            </w:r>
          </w:p>
        </w:tc>
      </w:tr>
      <w:tr w:rsidR="00D941BD" w:rsidRPr="00C90740" w14:paraId="655A5C24" w14:textId="77777777" w:rsidTr="00A8184E">
        <w:tc>
          <w:tcPr>
            <w:tcW w:w="3709" w:type="dxa"/>
          </w:tcPr>
          <w:p w14:paraId="5B953D1E" w14:textId="348048B4" w:rsidR="00D941BD" w:rsidRPr="00D941BD" w:rsidRDefault="00D941BD" w:rsidP="00D941BD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Anaphylaxis or angioedema</w:t>
            </w:r>
          </w:p>
        </w:tc>
        <w:tc>
          <w:tcPr>
            <w:tcW w:w="1134" w:type="dxa"/>
            <w:shd w:val="clear" w:color="auto" w:fill="auto"/>
          </w:tcPr>
          <w:p w14:paraId="0756936D" w14:textId="0529C76A" w:rsidR="00D941BD" w:rsidRPr="00C90740" w:rsidRDefault="00D941BD" w:rsidP="000C25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 (20.8)</w:t>
            </w:r>
          </w:p>
        </w:tc>
        <w:tc>
          <w:tcPr>
            <w:tcW w:w="2982" w:type="dxa"/>
            <w:shd w:val="clear" w:color="auto" w:fill="auto"/>
          </w:tcPr>
          <w:p w14:paraId="1F6262D0" w14:textId="426A1170" w:rsidR="00D941BD" w:rsidRPr="00C90740" w:rsidRDefault="00D941BD" w:rsidP="000C25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 (18.9)</w:t>
            </w:r>
          </w:p>
        </w:tc>
        <w:tc>
          <w:tcPr>
            <w:tcW w:w="2694" w:type="dxa"/>
            <w:shd w:val="clear" w:color="auto" w:fill="auto"/>
          </w:tcPr>
          <w:p w14:paraId="1C759178" w14:textId="355D7FFB" w:rsidR="00D941BD" w:rsidRPr="00C90740" w:rsidRDefault="00D941BD" w:rsidP="000C25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 (27.2)</w:t>
            </w:r>
          </w:p>
        </w:tc>
      </w:tr>
      <w:tr w:rsidR="00D941BD" w:rsidRPr="00C90740" w14:paraId="64348072" w14:textId="77777777" w:rsidTr="00A8184E">
        <w:tc>
          <w:tcPr>
            <w:tcW w:w="3709" w:type="dxa"/>
          </w:tcPr>
          <w:p w14:paraId="01088247" w14:textId="45CFC2BA" w:rsidR="00D941BD" w:rsidRDefault="009174C7" w:rsidP="00D941BD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Severe cutaneous adverse reaction</w:t>
            </w:r>
          </w:p>
        </w:tc>
        <w:tc>
          <w:tcPr>
            <w:tcW w:w="1134" w:type="dxa"/>
            <w:shd w:val="clear" w:color="auto" w:fill="auto"/>
          </w:tcPr>
          <w:p w14:paraId="3E7A8355" w14:textId="32885722" w:rsidR="00D941BD" w:rsidRDefault="009174C7" w:rsidP="000C25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 (14.6)</w:t>
            </w:r>
          </w:p>
        </w:tc>
        <w:tc>
          <w:tcPr>
            <w:tcW w:w="2982" w:type="dxa"/>
            <w:shd w:val="clear" w:color="auto" w:fill="auto"/>
          </w:tcPr>
          <w:p w14:paraId="7D0D2DCA" w14:textId="228F8555" w:rsidR="00D941BD" w:rsidRDefault="009174C7" w:rsidP="000C25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 (16.2)</w:t>
            </w:r>
          </w:p>
        </w:tc>
        <w:tc>
          <w:tcPr>
            <w:tcW w:w="2694" w:type="dxa"/>
            <w:shd w:val="clear" w:color="auto" w:fill="auto"/>
          </w:tcPr>
          <w:p w14:paraId="7DA2A8D9" w14:textId="7DF77755" w:rsidR="00D941BD" w:rsidRDefault="009174C7" w:rsidP="000C25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 (9)</w:t>
            </w:r>
          </w:p>
        </w:tc>
      </w:tr>
      <w:tr w:rsidR="00D941BD" w:rsidRPr="00C90740" w14:paraId="11E4EB4A" w14:textId="77777777" w:rsidTr="00CF0C63">
        <w:tc>
          <w:tcPr>
            <w:tcW w:w="3709" w:type="dxa"/>
          </w:tcPr>
          <w:p w14:paraId="391829EF" w14:textId="77777777" w:rsidR="00D941BD" w:rsidRPr="00D941BD" w:rsidRDefault="00D941BD" w:rsidP="00D941BD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  <w:lang w:val="en-US"/>
              </w:rPr>
            </w:pPr>
            <w:r w:rsidRPr="00D941BD">
              <w:rPr>
                <w:sz w:val="18"/>
                <w:szCs w:val="18"/>
                <w:lang w:val="en-US"/>
              </w:rPr>
              <w:t>Required treatment</w:t>
            </w:r>
          </w:p>
        </w:tc>
        <w:tc>
          <w:tcPr>
            <w:tcW w:w="1134" w:type="dxa"/>
            <w:shd w:val="clear" w:color="auto" w:fill="auto"/>
          </w:tcPr>
          <w:p w14:paraId="6F0D902F" w14:textId="77777777" w:rsidR="00D941BD" w:rsidRPr="00C90740" w:rsidRDefault="00D941BD" w:rsidP="00D941BD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3</w:t>
            </w:r>
            <w:r>
              <w:rPr>
                <w:sz w:val="18"/>
                <w:szCs w:val="18"/>
                <w:lang w:val="en-US"/>
              </w:rPr>
              <w:t>0</w:t>
            </w:r>
            <w:r w:rsidRPr="00C90740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62.5</w:t>
            </w:r>
            <w:r w:rsidRPr="00C90740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982" w:type="dxa"/>
            <w:shd w:val="clear" w:color="auto" w:fill="auto"/>
          </w:tcPr>
          <w:p w14:paraId="76615D85" w14:textId="77777777" w:rsidR="00D941BD" w:rsidRPr="00C90740" w:rsidRDefault="00D941BD" w:rsidP="00D941BD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  <w:lang w:val="en-US"/>
              </w:rPr>
              <w:t>4</w:t>
            </w:r>
            <w:r w:rsidRPr="00C90740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64.9</w:t>
            </w:r>
            <w:r w:rsidRPr="00C90740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694" w:type="dxa"/>
            <w:shd w:val="clear" w:color="auto" w:fill="auto"/>
          </w:tcPr>
          <w:p w14:paraId="104DC0AA" w14:textId="77777777" w:rsidR="00D941BD" w:rsidRPr="00C90740" w:rsidRDefault="00D941BD" w:rsidP="00D941BD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6 (54.5)</w:t>
            </w:r>
          </w:p>
        </w:tc>
      </w:tr>
      <w:tr w:rsidR="00A8184E" w:rsidRPr="00C90740" w14:paraId="0D457E8B" w14:textId="77777777" w:rsidTr="00A8184E">
        <w:tc>
          <w:tcPr>
            <w:tcW w:w="3709" w:type="dxa"/>
          </w:tcPr>
          <w:p w14:paraId="13390A9A" w14:textId="77777777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Reaction &gt;10 years</w:t>
            </w:r>
          </w:p>
        </w:tc>
        <w:tc>
          <w:tcPr>
            <w:tcW w:w="1134" w:type="dxa"/>
            <w:shd w:val="clear" w:color="auto" w:fill="auto"/>
          </w:tcPr>
          <w:p w14:paraId="0E587197" w14:textId="1008F8A4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35 (7</w:t>
            </w:r>
            <w:r w:rsidR="000635AA">
              <w:rPr>
                <w:sz w:val="18"/>
                <w:szCs w:val="18"/>
                <w:lang w:val="en-US"/>
              </w:rPr>
              <w:t>2.9</w:t>
            </w:r>
            <w:r w:rsidRPr="00C90740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982" w:type="dxa"/>
            <w:shd w:val="clear" w:color="auto" w:fill="auto"/>
          </w:tcPr>
          <w:p w14:paraId="720A77CF" w14:textId="4F0F3BD2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28 (</w:t>
            </w:r>
            <w:r w:rsidR="00147C53">
              <w:rPr>
                <w:sz w:val="18"/>
                <w:szCs w:val="18"/>
                <w:lang w:val="en-US"/>
              </w:rPr>
              <w:t>75.7</w:t>
            </w:r>
            <w:r w:rsidRPr="00C90740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694" w:type="dxa"/>
            <w:shd w:val="clear" w:color="auto" w:fill="auto"/>
          </w:tcPr>
          <w:p w14:paraId="16A324C1" w14:textId="77777777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7 (63.6)</w:t>
            </w:r>
          </w:p>
        </w:tc>
      </w:tr>
      <w:tr w:rsidR="00A8184E" w:rsidRPr="00C90740" w14:paraId="249AD9C7" w14:textId="77777777" w:rsidTr="00A8184E">
        <w:tc>
          <w:tcPr>
            <w:tcW w:w="3709" w:type="dxa"/>
          </w:tcPr>
          <w:p w14:paraId="3E144BA6" w14:textId="77777777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Patient can recall event</w:t>
            </w:r>
          </w:p>
        </w:tc>
        <w:tc>
          <w:tcPr>
            <w:tcW w:w="1134" w:type="dxa"/>
            <w:shd w:val="clear" w:color="auto" w:fill="auto"/>
          </w:tcPr>
          <w:p w14:paraId="2BA6FF24" w14:textId="117B67AA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3</w:t>
            </w:r>
            <w:r w:rsidR="000635AA">
              <w:rPr>
                <w:sz w:val="18"/>
                <w:szCs w:val="18"/>
                <w:lang w:val="en-US"/>
              </w:rPr>
              <w:t>1 (64.6</w:t>
            </w:r>
            <w:r w:rsidRPr="00C90740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982" w:type="dxa"/>
            <w:shd w:val="clear" w:color="auto" w:fill="auto"/>
          </w:tcPr>
          <w:p w14:paraId="4096C7C4" w14:textId="37107CBB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2</w:t>
            </w:r>
            <w:r w:rsidR="000635AA">
              <w:rPr>
                <w:sz w:val="18"/>
                <w:szCs w:val="18"/>
                <w:lang w:val="en-US"/>
              </w:rPr>
              <w:t>2</w:t>
            </w:r>
            <w:r w:rsidRPr="00C90740">
              <w:rPr>
                <w:sz w:val="18"/>
                <w:szCs w:val="18"/>
                <w:lang w:val="en-US"/>
              </w:rPr>
              <w:t xml:space="preserve"> (</w:t>
            </w:r>
            <w:r w:rsidR="00147C53">
              <w:rPr>
                <w:sz w:val="18"/>
                <w:szCs w:val="18"/>
                <w:lang w:val="en-US"/>
              </w:rPr>
              <w:t>59.5</w:t>
            </w:r>
            <w:r w:rsidRPr="00C90740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694" w:type="dxa"/>
            <w:shd w:val="clear" w:color="auto" w:fill="auto"/>
          </w:tcPr>
          <w:p w14:paraId="737A932D" w14:textId="77777777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9 (81.8)</w:t>
            </w:r>
          </w:p>
        </w:tc>
      </w:tr>
      <w:tr w:rsidR="00A8184E" w:rsidRPr="00C90740" w14:paraId="117839F1" w14:textId="77777777" w:rsidTr="00A8184E">
        <w:tc>
          <w:tcPr>
            <w:tcW w:w="3709" w:type="dxa"/>
          </w:tcPr>
          <w:p w14:paraId="63A16AA7" w14:textId="77777777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Family history only</w:t>
            </w:r>
          </w:p>
        </w:tc>
        <w:tc>
          <w:tcPr>
            <w:tcW w:w="1134" w:type="dxa"/>
            <w:shd w:val="clear" w:color="auto" w:fill="auto"/>
          </w:tcPr>
          <w:p w14:paraId="42856DD2" w14:textId="40E05778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6 (</w:t>
            </w:r>
            <w:r w:rsidR="000635AA">
              <w:rPr>
                <w:sz w:val="18"/>
                <w:szCs w:val="18"/>
                <w:lang w:val="en-US"/>
              </w:rPr>
              <w:t>12.5</w:t>
            </w:r>
            <w:r w:rsidRPr="00C90740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982" w:type="dxa"/>
            <w:shd w:val="clear" w:color="auto" w:fill="auto"/>
          </w:tcPr>
          <w:p w14:paraId="13D2F360" w14:textId="2A7483A5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4 (</w:t>
            </w:r>
            <w:r w:rsidR="00147C53">
              <w:rPr>
                <w:sz w:val="18"/>
                <w:szCs w:val="18"/>
                <w:lang w:val="en-US"/>
              </w:rPr>
              <w:t>10.8</w:t>
            </w:r>
            <w:r w:rsidRPr="00C90740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694" w:type="dxa"/>
            <w:shd w:val="clear" w:color="auto" w:fill="auto"/>
          </w:tcPr>
          <w:p w14:paraId="1ECF5470" w14:textId="77777777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2 (18.2)</w:t>
            </w:r>
          </w:p>
        </w:tc>
      </w:tr>
      <w:tr w:rsidR="00A8184E" w:rsidRPr="00C90740" w14:paraId="407B3C89" w14:textId="77777777" w:rsidTr="00A8184E">
        <w:tc>
          <w:tcPr>
            <w:tcW w:w="3709" w:type="dxa"/>
          </w:tcPr>
          <w:p w14:paraId="699314D2" w14:textId="71AD4FF3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Required a</w:t>
            </w:r>
            <w:r w:rsidRPr="00C90740">
              <w:rPr>
                <w:sz w:val="18"/>
                <w:szCs w:val="18"/>
                <w:lang w:val="en-US"/>
              </w:rPr>
              <w:t>drenaline</w:t>
            </w:r>
          </w:p>
        </w:tc>
        <w:tc>
          <w:tcPr>
            <w:tcW w:w="1134" w:type="dxa"/>
            <w:shd w:val="clear" w:color="auto" w:fill="auto"/>
          </w:tcPr>
          <w:p w14:paraId="4A92BB24" w14:textId="572CCFCA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10 (</w:t>
            </w:r>
            <w:r w:rsidR="003E56A9">
              <w:rPr>
                <w:sz w:val="18"/>
                <w:szCs w:val="18"/>
                <w:lang w:val="en-US"/>
              </w:rPr>
              <w:t>20.8</w:t>
            </w:r>
            <w:r w:rsidRPr="00C90740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982" w:type="dxa"/>
            <w:shd w:val="clear" w:color="auto" w:fill="auto"/>
          </w:tcPr>
          <w:p w14:paraId="7A2241C5" w14:textId="7AB45424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8 (</w:t>
            </w:r>
            <w:r w:rsidR="003E56A9">
              <w:rPr>
                <w:sz w:val="18"/>
                <w:szCs w:val="18"/>
                <w:lang w:val="en-US"/>
              </w:rPr>
              <w:t>21.6</w:t>
            </w:r>
            <w:r w:rsidRPr="00C90740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694" w:type="dxa"/>
            <w:shd w:val="clear" w:color="auto" w:fill="auto"/>
          </w:tcPr>
          <w:p w14:paraId="0F421FC6" w14:textId="77777777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2 (18.2)</w:t>
            </w:r>
          </w:p>
        </w:tc>
      </w:tr>
      <w:tr w:rsidR="00540DC7" w:rsidRPr="00C90740" w14:paraId="30247CC6" w14:textId="77777777" w:rsidTr="00DF70AE">
        <w:tc>
          <w:tcPr>
            <w:tcW w:w="3709" w:type="dxa"/>
            <w:shd w:val="clear" w:color="auto" w:fill="BFBFBF" w:themeFill="background1" w:themeFillShade="BF"/>
          </w:tcPr>
          <w:p w14:paraId="03CF000D" w14:textId="4E973368" w:rsidR="00540DC7" w:rsidRDefault="00540DC7" w:rsidP="000C25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Hospital admission and re-admission details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37419E1B" w14:textId="77777777" w:rsidR="00540DC7" w:rsidRPr="00C90740" w:rsidRDefault="00540DC7" w:rsidP="000C255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982" w:type="dxa"/>
            <w:shd w:val="clear" w:color="auto" w:fill="BFBFBF" w:themeFill="background1" w:themeFillShade="BF"/>
          </w:tcPr>
          <w:p w14:paraId="6B5B522A" w14:textId="77777777" w:rsidR="00540DC7" w:rsidRPr="00C90740" w:rsidRDefault="00540DC7" w:rsidP="000C255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  <w:shd w:val="clear" w:color="auto" w:fill="BFBFBF" w:themeFill="background1" w:themeFillShade="BF"/>
          </w:tcPr>
          <w:p w14:paraId="296C05BA" w14:textId="77777777" w:rsidR="00540DC7" w:rsidRPr="00C90740" w:rsidRDefault="00540DC7" w:rsidP="000C255C">
            <w:pPr>
              <w:rPr>
                <w:sz w:val="18"/>
                <w:szCs w:val="18"/>
                <w:lang w:val="en-US"/>
              </w:rPr>
            </w:pPr>
          </w:p>
        </w:tc>
      </w:tr>
      <w:tr w:rsidR="00A8184E" w:rsidRPr="00C90740" w14:paraId="16EFCD31" w14:textId="77777777" w:rsidTr="00A8184E">
        <w:tc>
          <w:tcPr>
            <w:tcW w:w="3709" w:type="dxa"/>
          </w:tcPr>
          <w:p w14:paraId="52CE2524" w14:textId="1D5E71F7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Duration of admission</w:t>
            </w:r>
            <w:r>
              <w:rPr>
                <w:sz w:val="18"/>
                <w:szCs w:val="18"/>
                <w:lang w:val="en-US"/>
              </w:rPr>
              <w:t>, days (IQR)</w:t>
            </w:r>
          </w:p>
        </w:tc>
        <w:tc>
          <w:tcPr>
            <w:tcW w:w="1134" w:type="dxa"/>
            <w:shd w:val="clear" w:color="auto" w:fill="auto"/>
          </w:tcPr>
          <w:p w14:paraId="4973B9F5" w14:textId="77777777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6 (4; 15)</w:t>
            </w:r>
          </w:p>
        </w:tc>
        <w:tc>
          <w:tcPr>
            <w:tcW w:w="2982" w:type="dxa"/>
            <w:shd w:val="clear" w:color="auto" w:fill="auto"/>
          </w:tcPr>
          <w:p w14:paraId="77B1CAB6" w14:textId="77777777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6 (4;15)</w:t>
            </w:r>
          </w:p>
        </w:tc>
        <w:tc>
          <w:tcPr>
            <w:tcW w:w="2694" w:type="dxa"/>
            <w:shd w:val="clear" w:color="auto" w:fill="auto"/>
          </w:tcPr>
          <w:p w14:paraId="7ABA98BB" w14:textId="77777777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Unknown</w:t>
            </w:r>
          </w:p>
        </w:tc>
      </w:tr>
      <w:tr w:rsidR="00A8184E" w:rsidRPr="00C90740" w14:paraId="2FC61B1C" w14:textId="77777777" w:rsidTr="00A8184E">
        <w:tc>
          <w:tcPr>
            <w:tcW w:w="3709" w:type="dxa"/>
          </w:tcPr>
          <w:p w14:paraId="089F9584" w14:textId="77777777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Duration of admission not known</w:t>
            </w:r>
          </w:p>
        </w:tc>
        <w:tc>
          <w:tcPr>
            <w:tcW w:w="1134" w:type="dxa"/>
            <w:shd w:val="clear" w:color="auto" w:fill="auto"/>
          </w:tcPr>
          <w:p w14:paraId="6D378BB8" w14:textId="77777777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12 (24.5)</w:t>
            </w:r>
          </w:p>
        </w:tc>
        <w:tc>
          <w:tcPr>
            <w:tcW w:w="2982" w:type="dxa"/>
            <w:shd w:val="clear" w:color="auto" w:fill="auto"/>
          </w:tcPr>
          <w:p w14:paraId="06F7F67A" w14:textId="77777777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1 (2.6)</w:t>
            </w:r>
          </w:p>
        </w:tc>
        <w:tc>
          <w:tcPr>
            <w:tcW w:w="2694" w:type="dxa"/>
            <w:shd w:val="clear" w:color="auto" w:fill="auto"/>
          </w:tcPr>
          <w:p w14:paraId="71B757B2" w14:textId="77777777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11 (100)</w:t>
            </w:r>
          </w:p>
        </w:tc>
      </w:tr>
      <w:tr w:rsidR="00A8184E" w:rsidRPr="00C90740" w14:paraId="3251E67B" w14:textId="77777777" w:rsidTr="00A8184E">
        <w:tc>
          <w:tcPr>
            <w:tcW w:w="3709" w:type="dxa"/>
          </w:tcPr>
          <w:p w14:paraId="5E0ABBB0" w14:textId="77777777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 xml:space="preserve">Number of </w:t>
            </w:r>
            <w:proofErr w:type="gramStart"/>
            <w:r w:rsidRPr="00C90740">
              <w:rPr>
                <w:sz w:val="18"/>
                <w:szCs w:val="18"/>
                <w:lang w:val="en-US"/>
              </w:rPr>
              <w:t>re-admission</w:t>
            </w:r>
            <w:proofErr w:type="gramEnd"/>
            <w:r w:rsidRPr="00C90740">
              <w:rPr>
                <w:sz w:val="18"/>
                <w:szCs w:val="18"/>
                <w:lang w:val="en-US"/>
              </w:rPr>
              <w:t xml:space="preserve"> in following 6 months</w:t>
            </w:r>
          </w:p>
        </w:tc>
        <w:tc>
          <w:tcPr>
            <w:tcW w:w="1134" w:type="dxa"/>
            <w:shd w:val="clear" w:color="auto" w:fill="auto"/>
          </w:tcPr>
          <w:p w14:paraId="5CCF49D2" w14:textId="77777777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0 (0;2)</w:t>
            </w:r>
          </w:p>
        </w:tc>
        <w:tc>
          <w:tcPr>
            <w:tcW w:w="2982" w:type="dxa"/>
            <w:shd w:val="clear" w:color="auto" w:fill="auto"/>
          </w:tcPr>
          <w:p w14:paraId="174FD2EF" w14:textId="77777777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0 (0;2)</w:t>
            </w:r>
          </w:p>
        </w:tc>
        <w:tc>
          <w:tcPr>
            <w:tcW w:w="2694" w:type="dxa"/>
            <w:shd w:val="clear" w:color="auto" w:fill="auto"/>
          </w:tcPr>
          <w:p w14:paraId="6C5BE5E6" w14:textId="77777777" w:rsidR="00A8184E" w:rsidRPr="00C90740" w:rsidRDefault="00A8184E" w:rsidP="000C255C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Unknown</w:t>
            </w:r>
          </w:p>
        </w:tc>
      </w:tr>
    </w:tbl>
    <w:p w14:paraId="52108413" w14:textId="4901B71C" w:rsidR="00414CF0" w:rsidRPr="00414CF0" w:rsidRDefault="00414CF0" w:rsidP="00414CF0">
      <w:pPr>
        <w:rPr>
          <w:sz w:val="16"/>
          <w:szCs w:val="16"/>
          <w:lang w:val="en-US"/>
        </w:rPr>
      </w:pPr>
      <w:r w:rsidRPr="00414CF0">
        <w:rPr>
          <w:sz w:val="16"/>
          <w:szCs w:val="16"/>
          <w:lang w:val="en-US"/>
        </w:rPr>
        <w:t>Abbreviations:  IQR: interquartile range</w:t>
      </w:r>
    </w:p>
    <w:bookmarkEnd w:id="1"/>
    <w:p w14:paraId="3A63B942" w14:textId="54081593" w:rsidR="003F65DD" w:rsidRDefault="003F65DD" w:rsidP="0005424D">
      <w:pPr>
        <w:rPr>
          <w:b/>
          <w:bCs/>
          <w:sz w:val="18"/>
          <w:szCs w:val="18"/>
          <w:u w:val="single"/>
          <w:lang w:val="en-US"/>
        </w:rPr>
      </w:pPr>
    </w:p>
    <w:p w14:paraId="553077D3" w14:textId="4F87BC68" w:rsidR="009174C7" w:rsidRDefault="009174C7">
      <w:pPr>
        <w:rPr>
          <w:b/>
          <w:bCs/>
          <w:sz w:val="18"/>
          <w:szCs w:val="18"/>
          <w:u w:val="single"/>
          <w:lang w:val="en-US"/>
        </w:rPr>
      </w:pPr>
      <w:r>
        <w:rPr>
          <w:b/>
          <w:bCs/>
          <w:sz w:val="18"/>
          <w:szCs w:val="18"/>
          <w:u w:val="single"/>
          <w:lang w:val="en-US"/>
        </w:rPr>
        <w:br w:type="page"/>
      </w:r>
    </w:p>
    <w:p w14:paraId="2553CAD5" w14:textId="77777777" w:rsidR="009174C7" w:rsidRDefault="009174C7" w:rsidP="0005424D">
      <w:pPr>
        <w:rPr>
          <w:b/>
          <w:bCs/>
          <w:sz w:val="18"/>
          <w:szCs w:val="18"/>
          <w:u w:val="single"/>
          <w:lang w:val="en-US"/>
        </w:rPr>
      </w:pPr>
    </w:p>
    <w:p w14:paraId="137EEC50" w14:textId="0EB85249" w:rsidR="00A8184E" w:rsidRDefault="009174C7" w:rsidP="0005424D">
      <w:pPr>
        <w:rPr>
          <w:b/>
          <w:bCs/>
          <w:sz w:val="18"/>
          <w:szCs w:val="18"/>
          <w:u w:val="single"/>
          <w:lang w:val="en-US"/>
        </w:rPr>
      </w:pPr>
      <w:bookmarkStart w:id="4" w:name="_Hlk94613052"/>
      <w:r>
        <w:rPr>
          <w:b/>
          <w:bCs/>
          <w:sz w:val="18"/>
          <w:szCs w:val="18"/>
          <w:u w:val="single"/>
          <w:lang w:val="en-US"/>
        </w:rPr>
        <w:t xml:space="preserve">Table </w:t>
      </w:r>
      <w:r w:rsidR="00C41227">
        <w:rPr>
          <w:b/>
          <w:bCs/>
          <w:sz w:val="18"/>
          <w:szCs w:val="18"/>
          <w:u w:val="single"/>
          <w:lang w:val="en-US"/>
        </w:rPr>
        <w:t>4</w:t>
      </w:r>
      <w:r>
        <w:rPr>
          <w:b/>
          <w:bCs/>
          <w:sz w:val="18"/>
          <w:szCs w:val="18"/>
          <w:u w:val="single"/>
          <w:lang w:val="en-US"/>
        </w:rPr>
        <w:t>: summary of antibiotic use in self</w:t>
      </w:r>
      <w:ins w:id="5" w:author="Jonny Peter" w:date="2021-12-21T21:02:00Z">
        <w:r>
          <w:rPr>
            <w:b/>
            <w:bCs/>
            <w:sz w:val="18"/>
            <w:szCs w:val="18"/>
            <w:u w:val="single"/>
            <w:lang w:val="en-US"/>
          </w:rPr>
          <w:t>-</w:t>
        </w:r>
      </w:ins>
      <w:del w:id="6" w:author="Jonny Peter" w:date="2021-12-21T21:02:00Z">
        <w:r w:rsidDel="009F2243">
          <w:rPr>
            <w:b/>
            <w:bCs/>
            <w:sz w:val="18"/>
            <w:szCs w:val="18"/>
            <w:u w:val="single"/>
            <w:lang w:val="en-US"/>
          </w:rPr>
          <w:delText xml:space="preserve"> </w:delText>
        </w:r>
      </w:del>
      <w:r>
        <w:rPr>
          <w:b/>
          <w:bCs/>
          <w:sz w:val="18"/>
          <w:szCs w:val="18"/>
          <w:u w:val="single"/>
          <w:lang w:val="en-US"/>
        </w:rPr>
        <w:t>reported beta-lactam antibiotic allergy patients divided by government funded vs privately funded hospitals</w:t>
      </w:r>
    </w:p>
    <w:tbl>
      <w:tblPr>
        <w:tblStyle w:val="TableGrid"/>
        <w:tblpPr w:leftFromText="180" w:rightFromText="180" w:vertAnchor="text" w:horzAnchor="margin" w:tblpX="-5" w:tblpY="321"/>
        <w:tblW w:w="10574" w:type="dxa"/>
        <w:tblLayout w:type="fixed"/>
        <w:tblLook w:val="04A0" w:firstRow="1" w:lastRow="0" w:firstColumn="1" w:lastColumn="0" w:noHBand="0" w:noVBand="1"/>
      </w:tblPr>
      <w:tblGrid>
        <w:gridCol w:w="3940"/>
        <w:gridCol w:w="958"/>
        <w:gridCol w:w="2982"/>
        <w:gridCol w:w="2694"/>
      </w:tblGrid>
      <w:tr w:rsidR="002B3201" w:rsidRPr="00C90740" w14:paraId="27A30DC8" w14:textId="77777777" w:rsidTr="009174C7">
        <w:tc>
          <w:tcPr>
            <w:tcW w:w="3940" w:type="dxa"/>
            <w:shd w:val="clear" w:color="auto" w:fill="D0CECE" w:themeFill="background2" w:themeFillShade="E6"/>
          </w:tcPr>
          <w:p w14:paraId="56703311" w14:textId="77777777" w:rsidR="002B3201" w:rsidRPr="00C90740" w:rsidRDefault="002B3201" w:rsidP="009174C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58" w:type="dxa"/>
            <w:shd w:val="clear" w:color="auto" w:fill="D0CECE" w:themeFill="background2" w:themeFillShade="E6"/>
          </w:tcPr>
          <w:p w14:paraId="2963FEC6" w14:textId="016EB90E" w:rsidR="002B3201" w:rsidRPr="00570F7D" w:rsidRDefault="002B3201" w:rsidP="009174C7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All, n=</w:t>
            </w:r>
            <w:r w:rsidR="00147C53">
              <w:rPr>
                <w:sz w:val="18"/>
                <w:szCs w:val="18"/>
                <w:lang w:val="en-US"/>
              </w:rPr>
              <w:t>48</w:t>
            </w:r>
          </w:p>
        </w:tc>
        <w:tc>
          <w:tcPr>
            <w:tcW w:w="2982" w:type="dxa"/>
            <w:shd w:val="clear" w:color="auto" w:fill="D0CECE" w:themeFill="background2" w:themeFillShade="E6"/>
          </w:tcPr>
          <w:p w14:paraId="7C31C579" w14:textId="06492EC2" w:rsidR="002B3201" w:rsidRPr="00A9416D" w:rsidRDefault="003F65DD" w:rsidP="009174C7">
            <w:pPr>
              <w:rPr>
                <w:sz w:val="18"/>
                <w:szCs w:val="18"/>
                <w:highlight w:val="yellow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Government funded hospitals</w:t>
            </w:r>
            <w:r w:rsidR="002B3201" w:rsidRPr="00C90740">
              <w:rPr>
                <w:sz w:val="18"/>
                <w:szCs w:val="18"/>
                <w:lang w:val="en-US"/>
              </w:rPr>
              <w:t>, n=3</w:t>
            </w:r>
            <w:r w:rsidR="00147C53">
              <w:rPr>
                <w:sz w:val="18"/>
                <w:szCs w:val="18"/>
                <w:lang w:val="en-US"/>
              </w:rPr>
              <w:t>7</w:t>
            </w:r>
            <w:r w:rsidR="002B3201" w:rsidRPr="00C90740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694" w:type="dxa"/>
            <w:shd w:val="clear" w:color="auto" w:fill="D0CECE" w:themeFill="background2" w:themeFillShade="E6"/>
          </w:tcPr>
          <w:p w14:paraId="1C71A11B" w14:textId="3F6116E8" w:rsidR="002B3201" w:rsidRPr="00C90740" w:rsidRDefault="003F65DD" w:rsidP="009174C7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Private</w:t>
            </w:r>
            <w:r>
              <w:rPr>
                <w:sz w:val="18"/>
                <w:szCs w:val="18"/>
                <w:lang w:val="en-US"/>
              </w:rPr>
              <w:t>ly funded hospitals</w:t>
            </w:r>
            <w:r w:rsidR="002B3201" w:rsidRPr="00C90740">
              <w:rPr>
                <w:sz w:val="18"/>
                <w:szCs w:val="18"/>
                <w:lang w:val="en-US"/>
              </w:rPr>
              <w:t xml:space="preserve">, n=11 </w:t>
            </w:r>
          </w:p>
        </w:tc>
      </w:tr>
      <w:tr w:rsidR="002B3201" w:rsidRPr="00C90740" w14:paraId="548E9FF7" w14:textId="77777777" w:rsidTr="009174C7">
        <w:tc>
          <w:tcPr>
            <w:tcW w:w="3940" w:type="dxa"/>
            <w:shd w:val="clear" w:color="auto" w:fill="auto"/>
          </w:tcPr>
          <w:p w14:paraId="355474B8" w14:textId="7837784F" w:rsidR="002B3201" w:rsidRPr="00C90740" w:rsidRDefault="002B3201" w:rsidP="009174C7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 xml:space="preserve">BLA </w:t>
            </w:r>
            <w:r w:rsidR="004C7933">
              <w:rPr>
                <w:sz w:val="18"/>
                <w:szCs w:val="18"/>
                <w:lang w:val="en-US"/>
              </w:rPr>
              <w:t xml:space="preserve">documented </w:t>
            </w:r>
            <w:r w:rsidRPr="00C90740">
              <w:rPr>
                <w:sz w:val="18"/>
                <w:szCs w:val="18"/>
                <w:lang w:val="en-US"/>
              </w:rPr>
              <w:t>on antibiotic script</w:t>
            </w:r>
            <w:r w:rsidR="007521C1">
              <w:rPr>
                <w:sz w:val="18"/>
                <w:szCs w:val="18"/>
                <w:lang w:val="en-US"/>
              </w:rPr>
              <w:t>, %</w:t>
            </w:r>
          </w:p>
        </w:tc>
        <w:tc>
          <w:tcPr>
            <w:tcW w:w="958" w:type="dxa"/>
            <w:shd w:val="clear" w:color="auto" w:fill="auto"/>
          </w:tcPr>
          <w:p w14:paraId="040E8021" w14:textId="4170689A" w:rsidR="002B3201" w:rsidRPr="00570F7D" w:rsidRDefault="002B3201" w:rsidP="009174C7">
            <w:pPr>
              <w:rPr>
                <w:sz w:val="18"/>
                <w:szCs w:val="18"/>
                <w:lang w:val="en-US"/>
              </w:rPr>
            </w:pPr>
            <w:r w:rsidRPr="00570F7D">
              <w:rPr>
                <w:sz w:val="18"/>
                <w:szCs w:val="18"/>
                <w:lang w:val="en-US"/>
              </w:rPr>
              <w:t>2</w:t>
            </w:r>
            <w:r w:rsidR="00AF77F2">
              <w:rPr>
                <w:sz w:val="18"/>
                <w:szCs w:val="18"/>
                <w:lang w:val="en-US"/>
              </w:rPr>
              <w:t>5</w:t>
            </w:r>
            <w:r w:rsidRPr="00570F7D">
              <w:rPr>
                <w:sz w:val="18"/>
                <w:szCs w:val="18"/>
                <w:lang w:val="en-US"/>
              </w:rPr>
              <w:t xml:space="preserve"> (</w:t>
            </w:r>
            <w:r w:rsidR="00AF77F2">
              <w:rPr>
                <w:sz w:val="18"/>
                <w:szCs w:val="18"/>
                <w:lang w:val="en-US"/>
              </w:rPr>
              <w:t>52.1</w:t>
            </w:r>
            <w:r w:rsidRPr="00570F7D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982" w:type="dxa"/>
            <w:shd w:val="clear" w:color="auto" w:fill="auto"/>
          </w:tcPr>
          <w:p w14:paraId="3B5617D4" w14:textId="372A7608" w:rsidR="002B3201" w:rsidRPr="00570F7D" w:rsidRDefault="002B3201" w:rsidP="009174C7">
            <w:pPr>
              <w:rPr>
                <w:sz w:val="18"/>
                <w:szCs w:val="18"/>
                <w:lang w:val="en-US"/>
              </w:rPr>
            </w:pPr>
            <w:r w:rsidRPr="00570F7D">
              <w:rPr>
                <w:sz w:val="18"/>
                <w:szCs w:val="18"/>
                <w:lang w:val="en-US"/>
              </w:rPr>
              <w:t>1</w:t>
            </w:r>
            <w:r w:rsidR="00AF77F2">
              <w:rPr>
                <w:sz w:val="18"/>
                <w:szCs w:val="18"/>
                <w:lang w:val="en-US"/>
              </w:rPr>
              <w:t>6</w:t>
            </w:r>
            <w:r w:rsidRPr="00570F7D">
              <w:rPr>
                <w:sz w:val="18"/>
                <w:szCs w:val="18"/>
                <w:lang w:val="en-US"/>
              </w:rPr>
              <w:t xml:space="preserve"> (43.</w:t>
            </w:r>
            <w:r w:rsidR="00344CCD">
              <w:rPr>
                <w:sz w:val="18"/>
                <w:szCs w:val="18"/>
                <w:lang w:val="en-US"/>
              </w:rPr>
              <w:t>2</w:t>
            </w:r>
            <w:r w:rsidRPr="00570F7D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694" w:type="dxa"/>
            <w:shd w:val="clear" w:color="auto" w:fill="auto"/>
          </w:tcPr>
          <w:p w14:paraId="70DCEF70" w14:textId="77777777" w:rsidR="002B3201" w:rsidRPr="00C90740" w:rsidRDefault="002B3201" w:rsidP="009174C7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9 (81.8)</w:t>
            </w:r>
          </w:p>
        </w:tc>
      </w:tr>
      <w:tr w:rsidR="002B3201" w:rsidRPr="00C90740" w14:paraId="3BD07D8A" w14:textId="77777777" w:rsidTr="009174C7">
        <w:tc>
          <w:tcPr>
            <w:tcW w:w="3940" w:type="dxa"/>
            <w:shd w:val="clear" w:color="auto" w:fill="auto"/>
          </w:tcPr>
          <w:p w14:paraId="7E9BA968" w14:textId="51729523" w:rsidR="002B3201" w:rsidRPr="00C90740" w:rsidRDefault="002B3201" w:rsidP="009174C7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On antibiotic</w:t>
            </w:r>
            <w:r w:rsidR="007521C1">
              <w:rPr>
                <w:sz w:val="18"/>
                <w:szCs w:val="18"/>
                <w:lang w:val="en-US"/>
              </w:rPr>
              <w:t>, %</w:t>
            </w:r>
          </w:p>
        </w:tc>
        <w:tc>
          <w:tcPr>
            <w:tcW w:w="958" w:type="dxa"/>
            <w:shd w:val="clear" w:color="auto" w:fill="auto"/>
          </w:tcPr>
          <w:p w14:paraId="34BF0374" w14:textId="6472B206" w:rsidR="002B3201" w:rsidRPr="00570F7D" w:rsidRDefault="002B3201" w:rsidP="009174C7">
            <w:pPr>
              <w:rPr>
                <w:sz w:val="18"/>
                <w:szCs w:val="18"/>
                <w:lang w:val="en-US"/>
              </w:rPr>
            </w:pPr>
            <w:r w:rsidRPr="00570F7D">
              <w:rPr>
                <w:sz w:val="18"/>
                <w:szCs w:val="18"/>
                <w:lang w:val="en-US"/>
              </w:rPr>
              <w:t>3</w:t>
            </w:r>
            <w:r w:rsidR="00AF77F2">
              <w:rPr>
                <w:sz w:val="18"/>
                <w:szCs w:val="18"/>
                <w:lang w:val="en-US"/>
              </w:rPr>
              <w:t>4</w:t>
            </w:r>
            <w:r w:rsidRPr="00570F7D">
              <w:rPr>
                <w:sz w:val="18"/>
                <w:szCs w:val="18"/>
                <w:lang w:val="en-US"/>
              </w:rPr>
              <w:t xml:space="preserve"> (</w:t>
            </w:r>
            <w:r w:rsidR="00AF77F2">
              <w:rPr>
                <w:sz w:val="18"/>
                <w:szCs w:val="18"/>
                <w:lang w:val="en-US"/>
              </w:rPr>
              <w:t>71</w:t>
            </w:r>
            <w:r w:rsidRPr="00570F7D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982" w:type="dxa"/>
            <w:shd w:val="clear" w:color="auto" w:fill="auto"/>
          </w:tcPr>
          <w:p w14:paraId="1EF4389B" w14:textId="449B89F5" w:rsidR="002B3201" w:rsidRPr="00570F7D" w:rsidRDefault="002B3201" w:rsidP="009174C7">
            <w:pPr>
              <w:rPr>
                <w:sz w:val="18"/>
                <w:szCs w:val="18"/>
                <w:lang w:val="en-US"/>
              </w:rPr>
            </w:pPr>
            <w:r w:rsidRPr="00570F7D">
              <w:rPr>
                <w:sz w:val="18"/>
                <w:szCs w:val="18"/>
                <w:lang w:val="en-US"/>
              </w:rPr>
              <w:t>2</w:t>
            </w:r>
            <w:r w:rsidR="00AF77F2">
              <w:rPr>
                <w:sz w:val="18"/>
                <w:szCs w:val="18"/>
                <w:lang w:val="en-US"/>
              </w:rPr>
              <w:t>7</w:t>
            </w:r>
            <w:r w:rsidRPr="00570F7D">
              <w:rPr>
                <w:sz w:val="18"/>
                <w:szCs w:val="18"/>
                <w:lang w:val="en-US"/>
              </w:rPr>
              <w:t xml:space="preserve"> (</w:t>
            </w:r>
            <w:r w:rsidR="00AF77F2">
              <w:rPr>
                <w:sz w:val="18"/>
                <w:szCs w:val="18"/>
                <w:lang w:val="en-US"/>
              </w:rPr>
              <w:t>73</w:t>
            </w:r>
            <w:r w:rsidRPr="00570F7D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694" w:type="dxa"/>
            <w:shd w:val="clear" w:color="auto" w:fill="auto"/>
          </w:tcPr>
          <w:p w14:paraId="1A2C6661" w14:textId="77777777" w:rsidR="002B3201" w:rsidRPr="00C90740" w:rsidRDefault="002B3201" w:rsidP="009174C7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7 (63.6)</w:t>
            </w:r>
          </w:p>
        </w:tc>
      </w:tr>
      <w:tr w:rsidR="002B3201" w:rsidRPr="00C90740" w14:paraId="5A6183B1" w14:textId="77777777" w:rsidTr="00D6692F">
        <w:tc>
          <w:tcPr>
            <w:tcW w:w="3940" w:type="dxa"/>
            <w:shd w:val="clear" w:color="auto" w:fill="BFBFBF" w:themeFill="background1" w:themeFillShade="BF"/>
          </w:tcPr>
          <w:p w14:paraId="486CE176" w14:textId="43D81BFE" w:rsidR="002B3201" w:rsidRPr="00C90740" w:rsidRDefault="002B3201" w:rsidP="009174C7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 xml:space="preserve">Indication for antibiotics </w:t>
            </w:r>
            <w:del w:id="7" w:author="Jonny Peter" w:date="2021-12-21T21:03:00Z">
              <w:r w:rsidRPr="00C90740" w:rsidDel="009F2243">
                <w:rPr>
                  <w:sz w:val="18"/>
                  <w:szCs w:val="18"/>
                  <w:lang w:val="en-US"/>
                </w:rPr>
                <w:delText xml:space="preserve"> </w:delText>
              </w:r>
            </w:del>
            <w:r w:rsidRPr="00C90740">
              <w:rPr>
                <w:sz w:val="18"/>
                <w:szCs w:val="18"/>
                <w:lang w:val="en-US"/>
              </w:rPr>
              <w:t xml:space="preserve">on script (% of patients on </w:t>
            </w:r>
            <w:r w:rsidR="00DF70AE">
              <w:rPr>
                <w:sz w:val="18"/>
                <w:szCs w:val="18"/>
                <w:lang w:val="en-US"/>
              </w:rPr>
              <w:t>antibiotics</w:t>
            </w:r>
            <w:r w:rsidRPr="00C90740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958" w:type="dxa"/>
            <w:shd w:val="clear" w:color="auto" w:fill="BFBFBF" w:themeFill="background1" w:themeFillShade="BF"/>
          </w:tcPr>
          <w:p w14:paraId="14124CE7" w14:textId="5B547802" w:rsidR="002B3201" w:rsidRPr="00570F7D" w:rsidRDefault="002B3201" w:rsidP="009174C7">
            <w:pPr>
              <w:rPr>
                <w:sz w:val="18"/>
                <w:szCs w:val="18"/>
                <w:lang w:val="en-US"/>
              </w:rPr>
            </w:pPr>
            <w:r w:rsidRPr="00570F7D">
              <w:rPr>
                <w:sz w:val="18"/>
                <w:szCs w:val="18"/>
                <w:lang w:val="en-US"/>
              </w:rPr>
              <w:t>1</w:t>
            </w:r>
            <w:r w:rsidR="00AF77F2">
              <w:rPr>
                <w:sz w:val="18"/>
                <w:szCs w:val="18"/>
                <w:lang w:val="en-US"/>
              </w:rPr>
              <w:t>5</w:t>
            </w:r>
            <w:r w:rsidRPr="00570F7D">
              <w:rPr>
                <w:sz w:val="18"/>
                <w:szCs w:val="18"/>
                <w:lang w:val="en-US"/>
              </w:rPr>
              <w:t xml:space="preserve"> (</w:t>
            </w:r>
            <w:r w:rsidR="00207BD1">
              <w:rPr>
                <w:sz w:val="18"/>
                <w:szCs w:val="18"/>
                <w:lang w:val="en-US"/>
              </w:rPr>
              <w:t>44.1</w:t>
            </w:r>
            <w:r w:rsidRPr="00570F7D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982" w:type="dxa"/>
            <w:shd w:val="clear" w:color="auto" w:fill="BFBFBF" w:themeFill="background1" w:themeFillShade="BF"/>
          </w:tcPr>
          <w:p w14:paraId="1D1CF603" w14:textId="50996993" w:rsidR="002B3201" w:rsidRPr="00570F7D" w:rsidRDefault="00AF77F2" w:rsidP="009174C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="002B3201" w:rsidRPr="00570F7D">
              <w:rPr>
                <w:sz w:val="18"/>
                <w:szCs w:val="18"/>
                <w:lang w:val="en-US"/>
              </w:rPr>
              <w:t xml:space="preserve"> </w:t>
            </w:r>
            <w:r w:rsidR="00993F2A">
              <w:rPr>
                <w:sz w:val="18"/>
                <w:szCs w:val="18"/>
                <w:lang w:val="en-US"/>
              </w:rPr>
              <w:t>(37)</w:t>
            </w:r>
          </w:p>
        </w:tc>
        <w:tc>
          <w:tcPr>
            <w:tcW w:w="2694" w:type="dxa"/>
            <w:shd w:val="clear" w:color="auto" w:fill="BFBFBF" w:themeFill="background1" w:themeFillShade="BF"/>
          </w:tcPr>
          <w:p w14:paraId="7B169E7D" w14:textId="6E07E727" w:rsidR="002B3201" w:rsidRPr="00C90740" w:rsidRDefault="002B3201" w:rsidP="009174C7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5 (</w:t>
            </w:r>
            <w:r w:rsidR="009519D5">
              <w:rPr>
                <w:sz w:val="18"/>
                <w:szCs w:val="18"/>
                <w:lang w:val="en-US"/>
              </w:rPr>
              <w:t>71.4</w:t>
            </w:r>
            <w:r w:rsidRPr="00C90740">
              <w:rPr>
                <w:sz w:val="18"/>
                <w:szCs w:val="18"/>
                <w:lang w:val="en-US"/>
              </w:rPr>
              <w:t>)</w:t>
            </w:r>
          </w:p>
        </w:tc>
      </w:tr>
      <w:tr w:rsidR="00C14413" w:rsidRPr="00C90740" w14:paraId="15CAF97C" w14:textId="77777777" w:rsidTr="003478C3">
        <w:tc>
          <w:tcPr>
            <w:tcW w:w="3940" w:type="dxa"/>
            <w:shd w:val="clear" w:color="auto" w:fill="auto"/>
          </w:tcPr>
          <w:p w14:paraId="689A3831" w14:textId="77777777" w:rsidR="00C14413" w:rsidRPr="00C90740" w:rsidRDefault="00C14413" w:rsidP="00C14413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Not defined</w:t>
            </w:r>
          </w:p>
        </w:tc>
        <w:tc>
          <w:tcPr>
            <w:tcW w:w="958" w:type="dxa"/>
            <w:shd w:val="clear" w:color="auto" w:fill="auto"/>
          </w:tcPr>
          <w:p w14:paraId="7F6A94A7" w14:textId="77777777" w:rsidR="00C14413" w:rsidRPr="00570F7D" w:rsidRDefault="00C14413" w:rsidP="00C14413">
            <w:pPr>
              <w:rPr>
                <w:sz w:val="18"/>
                <w:szCs w:val="18"/>
                <w:lang w:val="en-US"/>
              </w:rPr>
            </w:pPr>
            <w:r w:rsidRPr="00570F7D">
              <w:rPr>
                <w:sz w:val="18"/>
                <w:szCs w:val="18"/>
                <w:lang w:val="en-US"/>
              </w:rPr>
              <w:t>5 (</w:t>
            </w:r>
            <w:r>
              <w:rPr>
                <w:sz w:val="18"/>
                <w:szCs w:val="18"/>
                <w:lang w:val="en-US"/>
              </w:rPr>
              <w:t>33.3</w:t>
            </w:r>
            <w:r w:rsidRPr="00570F7D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982" w:type="dxa"/>
            <w:shd w:val="clear" w:color="auto" w:fill="auto"/>
          </w:tcPr>
          <w:p w14:paraId="36D5B73D" w14:textId="77777777" w:rsidR="00C14413" w:rsidRPr="00570F7D" w:rsidRDefault="00C14413" w:rsidP="00C14413">
            <w:pPr>
              <w:rPr>
                <w:sz w:val="18"/>
                <w:szCs w:val="18"/>
                <w:lang w:val="en-US"/>
              </w:rPr>
            </w:pPr>
            <w:r w:rsidRPr="00570F7D">
              <w:rPr>
                <w:sz w:val="18"/>
                <w:szCs w:val="18"/>
                <w:lang w:val="en-US"/>
              </w:rPr>
              <w:t>2 (</w:t>
            </w:r>
            <w:r>
              <w:rPr>
                <w:sz w:val="18"/>
                <w:szCs w:val="18"/>
                <w:lang w:val="en-US"/>
              </w:rPr>
              <w:t>20</w:t>
            </w:r>
            <w:r w:rsidRPr="00570F7D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694" w:type="dxa"/>
            <w:shd w:val="clear" w:color="auto" w:fill="auto"/>
          </w:tcPr>
          <w:p w14:paraId="3FE380A4" w14:textId="77777777" w:rsidR="00C14413" w:rsidRPr="00C90740" w:rsidRDefault="00C14413" w:rsidP="00C14413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3 (</w:t>
            </w:r>
            <w:r>
              <w:rPr>
                <w:sz w:val="18"/>
                <w:szCs w:val="18"/>
                <w:lang w:val="en-US"/>
              </w:rPr>
              <w:t>60</w:t>
            </w:r>
            <w:r w:rsidRPr="00C90740">
              <w:rPr>
                <w:sz w:val="18"/>
                <w:szCs w:val="18"/>
                <w:lang w:val="en-US"/>
              </w:rPr>
              <w:t>)</w:t>
            </w:r>
          </w:p>
        </w:tc>
      </w:tr>
      <w:tr w:rsidR="00C14413" w:rsidRPr="00C90740" w14:paraId="2F265CCF" w14:textId="77777777" w:rsidTr="003E6843">
        <w:tc>
          <w:tcPr>
            <w:tcW w:w="3940" w:type="dxa"/>
            <w:shd w:val="clear" w:color="auto" w:fill="auto"/>
          </w:tcPr>
          <w:p w14:paraId="66F3678D" w14:textId="77777777" w:rsidR="00C14413" w:rsidRPr="00C90740" w:rsidRDefault="00C14413" w:rsidP="00C14413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Pneumonia</w:t>
            </w:r>
          </w:p>
        </w:tc>
        <w:tc>
          <w:tcPr>
            <w:tcW w:w="958" w:type="dxa"/>
            <w:shd w:val="clear" w:color="auto" w:fill="auto"/>
          </w:tcPr>
          <w:p w14:paraId="22D878DF" w14:textId="77777777" w:rsidR="00C14413" w:rsidRPr="00570F7D" w:rsidRDefault="00C14413" w:rsidP="00C14413">
            <w:pPr>
              <w:rPr>
                <w:sz w:val="18"/>
                <w:szCs w:val="18"/>
                <w:lang w:val="en-US"/>
              </w:rPr>
            </w:pPr>
            <w:r w:rsidRPr="00570F7D">
              <w:rPr>
                <w:sz w:val="18"/>
                <w:szCs w:val="18"/>
                <w:lang w:val="en-US"/>
              </w:rPr>
              <w:t>4 (</w:t>
            </w:r>
            <w:r>
              <w:rPr>
                <w:sz w:val="18"/>
                <w:szCs w:val="18"/>
                <w:lang w:val="en-US"/>
              </w:rPr>
              <w:t>26.6</w:t>
            </w:r>
            <w:r w:rsidRPr="00570F7D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982" w:type="dxa"/>
            <w:shd w:val="clear" w:color="auto" w:fill="auto"/>
          </w:tcPr>
          <w:p w14:paraId="65A1C506" w14:textId="77777777" w:rsidR="00C14413" w:rsidRPr="00570F7D" w:rsidRDefault="00C14413" w:rsidP="00C14413">
            <w:pPr>
              <w:rPr>
                <w:sz w:val="18"/>
                <w:szCs w:val="18"/>
                <w:lang w:val="en-US"/>
              </w:rPr>
            </w:pPr>
            <w:r w:rsidRPr="00570F7D">
              <w:rPr>
                <w:sz w:val="18"/>
                <w:szCs w:val="18"/>
                <w:lang w:val="en-US"/>
              </w:rPr>
              <w:t>3 (</w:t>
            </w:r>
            <w:r>
              <w:rPr>
                <w:sz w:val="18"/>
                <w:szCs w:val="18"/>
                <w:lang w:val="en-US"/>
              </w:rPr>
              <w:t>30</w:t>
            </w:r>
            <w:r w:rsidRPr="00570F7D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694" w:type="dxa"/>
            <w:shd w:val="clear" w:color="auto" w:fill="auto"/>
          </w:tcPr>
          <w:p w14:paraId="0A1051FF" w14:textId="77777777" w:rsidR="00C14413" w:rsidRPr="00C90740" w:rsidRDefault="00C14413" w:rsidP="00C14413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1 (</w:t>
            </w:r>
            <w:r>
              <w:rPr>
                <w:sz w:val="18"/>
                <w:szCs w:val="18"/>
                <w:lang w:val="en-US"/>
              </w:rPr>
              <w:t>20</w:t>
            </w:r>
            <w:r w:rsidRPr="00C90740">
              <w:rPr>
                <w:sz w:val="18"/>
                <w:szCs w:val="18"/>
                <w:lang w:val="en-US"/>
              </w:rPr>
              <w:t>)</w:t>
            </w:r>
          </w:p>
        </w:tc>
      </w:tr>
      <w:tr w:rsidR="00C14413" w:rsidRPr="00C90740" w14:paraId="7E7CC08B" w14:textId="77777777" w:rsidTr="000E6DE3">
        <w:tc>
          <w:tcPr>
            <w:tcW w:w="3940" w:type="dxa"/>
            <w:shd w:val="clear" w:color="auto" w:fill="auto"/>
          </w:tcPr>
          <w:p w14:paraId="6E6C1DDC" w14:textId="77777777" w:rsidR="00C14413" w:rsidRPr="00C90740" w:rsidRDefault="00C14413" w:rsidP="00C14413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Blood stream</w:t>
            </w:r>
          </w:p>
        </w:tc>
        <w:tc>
          <w:tcPr>
            <w:tcW w:w="958" w:type="dxa"/>
            <w:shd w:val="clear" w:color="auto" w:fill="auto"/>
          </w:tcPr>
          <w:p w14:paraId="44C27AE8" w14:textId="77777777" w:rsidR="00C14413" w:rsidRPr="00570F7D" w:rsidRDefault="00C14413" w:rsidP="00C14413">
            <w:pPr>
              <w:rPr>
                <w:sz w:val="18"/>
                <w:szCs w:val="18"/>
                <w:lang w:val="en-US"/>
              </w:rPr>
            </w:pPr>
            <w:r w:rsidRPr="00570F7D">
              <w:rPr>
                <w:sz w:val="18"/>
                <w:szCs w:val="18"/>
                <w:lang w:val="en-US"/>
              </w:rPr>
              <w:t>2 (</w:t>
            </w:r>
            <w:r>
              <w:rPr>
                <w:sz w:val="18"/>
                <w:szCs w:val="18"/>
                <w:lang w:val="en-US"/>
              </w:rPr>
              <w:t>13.3)</w:t>
            </w:r>
          </w:p>
        </w:tc>
        <w:tc>
          <w:tcPr>
            <w:tcW w:w="2982" w:type="dxa"/>
            <w:shd w:val="clear" w:color="auto" w:fill="auto"/>
          </w:tcPr>
          <w:p w14:paraId="73F1E507" w14:textId="77777777" w:rsidR="00C14413" w:rsidRPr="00570F7D" w:rsidRDefault="00C14413" w:rsidP="00C14413">
            <w:pPr>
              <w:rPr>
                <w:sz w:val="18"/>
                <w:szCs w:val="18"/>
                <w:lang w:val="en-US"/>
              </w:rPr>
            </w:pPr>
            <w:r w:rsidRPr="00570F7D">
              <w:rPr>
                <w:sz w:val="18"/>
                <w:szCs w:val="18"/>
                <w:lang w:val="en-US"/>
              </w:rPr>
              <w:t>2 (</w:t>
            </w:r>
            <w:r>
              <w:rPr>
                <w:sz w:val="18"/>
                <w:szCs w:val="18"/>
                <w:lang w:val="en-US"/>
              </w:rPr>
              <w:t>20</w:t>
            </w:r>
            <w:r w:rsidRPr="00570F7D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694" w:type="dxa"/>
            <w:shd w:val="clear" w:color="auto" w:fill="auto"/>
          </w:tcPr>
          <w:p w14:paraId="21EC3A13" w14:textId="77777777" w:rsidR="00C14413" w:rsidRPr="00C90740" w:rsidRDefault="00C14413" w:rsidP="00C14413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0</w:t>
            </w:r>
          </w:p>
        </w:tc>
      </w:tr>
      <w:tr w:rsidR="002B3201" w:rsidRPr="00C90740" w14:paraId="310DE8C7" w14:textId="77777777" w:rsidTr="009174C7">
        <w:tc>
          <w:tcPr>
            <w:tcW w:w="3940" w:type="dxa"/>
            <w:shd w:val="clear" w:color="auto" w:fill="auto"/>
          </w:tcPr>
          <w:p w14:paraId="6A0611AA" w14:textId="08033479" w:rsidR="002B3201" w:rsidRPr="00C90740" w:rsidRDefault="00993F2A" w:rsidP="009174C7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Gynecological</w:t>
            </w:r>
            <w:r w:rsidR="002B3201" w:rsidRPr="00C90740">
              <w:rPr>
                <w:sz w:val="18"/>
                <w:szCs w:val="18"/>
                <w:lang w:val="en-US"/>
              </w:rPr>
              <w:t xml:space="preserve"> / obstetric</w:t>
            </w:r>
          </w:p>
        </w:tc>
        <w:tc>
          <w:tcPr>
            <w:tcW w:w="958" w:type="dxa"/>
            <w:shd w:val="clear" w:color="auto" w:fill="auto"/>
          </w:tcPr>
          <w:p w14:paraId="05E083F9" w14:textId="35E3302E" w:rsidR="002B3201" w:rsidRPr="00570F7D" w:rsidRDefault="002B3201" w:rsidP="009174C7">
            <w:pPr>
              <w:rPr>
                <w:sz w:val="18"/>
                <w:szCs w:val="18"/>
                <w:lang w:val="en-US"/>
              </w:rPr>
            </w:pPr>
            <w:r w:rsidRPr="00570F7D">
              <w:rPr>
                <w:sz w:val="18"/>
                <w:szCs w:val="18"/>
                <w:lang w:val="en-US"/>
              </w:rPr>
              <w:t>1 (</w:t>
            </w:r>
            <w:r w:rsidR="00D6692F">
              <w:rPr>
                <w:sz w:val="18"/>
                <w:szCs w:val="18"/>
                <w:lang w:val="en-US"/>
              </w:rPr>
              <w:t>6.7</w:t>
            </w:r>
            <w:r w:rsidRPr="00570F7D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982" w:type="dxa"/>
            <w:shd w:val="clear" w:color="auto" w:fill="auto"/>
          </w:tcPr>
          <w:p w14:paraId="11339970" w14:textId="3B43B458" w:rsidR="002B3201" w:rsidRPr="00570F7D" w:rsidRDefault="002B3201" w:rsidP="009174C7">
            <w:pPr>
              <w:rPr>
                <w:sz w:val="18"/>
                <w:szCs w:val="18"/>
                <w:lang w:val="en-US"/>
              </w:rPr>
            </w:pPr>
            <w:r w:rsidRPr="00570F7D">
              <w:rPr>
                <w:sz w:val="18"/>
                <w:szCs w:val="18"/>
                <w:lang w:val="en-US"/>
              </w:rPr>
              <w:t>1 (</w:t>
            </w:r>
            <w:r w:rsidR="00993F2A">
              <w:rPr>
                <w:sz w:val="18"/>
                <w:szCs w:val="18"/>
                <w:lang w:val="en-US"/>
              </w:rPr>
              <w:t>10</w:t>
            </w:r>
            <w:r w:rsidRPr="00570F7D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694" w:type="dxa"/>
            <w:shd w:val="clear" w:color="auto" w:fill="auto"/>
          </w:tcPr>
          <w:p w14:paraId="03921716" w14:textId="77777777" w:rsidR="002B3201" w:rsidRPr="00C90740" w:rsidRDefault="002B3201" w:rsidP="009174C7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0</w:t>
            </w:r>
          </w:p>
        </w:tc>
      </w:tr>
      <w:tr w:rsidR="00993F2A" w:rsidRPr="00C90740" w14:paraId="7DD35520" w14:textId="77777777" w:rsidTr="009174C7">
        <w:tc>
          <w:tcPr>
            <w:tcW w:w="3940" w:type="dxa"/>
            <w:shd w:val="clear" w:color="auto" w:fill="auto"/>
          </w:tcPr>
          <w:p w14:paraId="312151DD" w14:textId="77777777" w:rsidR="00993F2A" w:rsidRPr="00C90740" w:rsidRDefault="00993F2A" w:rsidP="00993F2A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Abdominal infection</w:t>
            </w:r>
          </w:p>
        </w:tc>
        <w:tc>
          <w:tcPr>
            <w:tcW w:w="958" w:type="dxa"/>
            <w:shd w:val="clear" w:color="auto" w:fill="auto"/>
          </w:tcPr>
          <w:p w14:paraId="664E4E62" w14:textId="7867CEAF" w:rsidR="00993F2A" w:rsidRPr="00570F7D" w:rsidRDefault="00993F2A" w:rsidP="00993F2A">
            <w:pPr>
              <w:rPr>
                <w:sz w:val="18"/>
                <w:szCs w:val="18"/>
                <w:lang w:val="en-US"/>
              </w:rPr>
            </w:pPr>
            <w:r w:rsidRPr="0005581B">
              <w:rPr>
                <w:sz w:val="18"/>
                <w:szCs w:val="18"/>
                <w:lang w:val="en-US"/>
              </w:rPr>
              <w:t>1 (6.7)</w:t>
            </w:r>
          </w:p>
        </w:tc>
        <w:tc>
          <w:tcPr>
            <w:tcW w:w="2982" w:type="dxa"/>
            <w:shd w:val="clear" w:color="auto" w:fill="auto"/>
          </w:tcPr>
          <w:p w14:paraId="6521E58C" w14:textId="77777777" w:rsidR="00993F2A" w:rsidRPr="00570F7D" w:rsidRDefault="00993F2A" w:rsidP="00993F2A">
            <w:pPr>
              <w:rPr>
                <w:sz w:val="18"/>
                <w:szCs w:val="18"/>
                <w:lang w:val="en-US"/>
              </w:rPr>
            </w:pPr>
            <w:r w:rsidRPr="00570F7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2694" w:type="dxa"/>
            <w:shd w:val="clear" w:color="auto" w:fill="auto"/>
          </w:tcPr>
          <w:p w14:paraId="60700938" w14:textId="22833830" w:rsidR="00993F2A" w:rsidRPr="00100B3F" w:rsidRDefault="00993F2A" w:rsidP="00993F2A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1 (</w:t>
            </w:r>
            <w:r>
              <w:rPr>
                <w:sz w:val="18"/>
                <w:szCs w:val="18"/>
                <w:lang w:val="en-US"/>
              </w:rPr>
              <w:t>20</w:t>
            </w:r>
            <w:r w:rsidRPr="00C90740">
              <w:rPr>
                <w:sz w:val="18"/>
                <w:szCs w:val="18"/>
                <w:lang w:val="en-US"/>
              </w:rPr>
              <w:t>)</w:t>
            </w:r>
          </w:p>
        </w:tc>
      </w:tr>
      <w:tr w:rsidR="00993F2A" w:rsidRPr="00C90740" w14:paraId="0FC3CEF4" w14:textId="77777777" w:rsidTr="009174C7">
        <w:tc>
          <w:tcPr>
            <w:tcW w:w="3940" w:type="dxa"/>
            <w:shd w:val="clear" w:color="auto" w:fill="auto"/>
          </w:tcPr>
          <w:p w14:paraId="2F759CCB" w14:textId="6221A647" w:rsidR="00993F2A" w:rsidRPr="00C90740" w:rsidRDefault="00993F2A" w:rsidP="00993F2A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Urinary tract infection</w:t>
            </w:r>
          </w:p>
        </w:tc>
        <w:tc>
          <w:tcPr>
            <w:tcW w:w="958" w:type="dxa"/>
            <w:shd w:val="clear" w:color="auto" w:fill="auto"/>
          </w:tcPr>
          <w:p w14:paraId="4E0CEE70" w14:textId="2949191C" w:rsidR="00993F2A" w:rsidRPr="00570F7D" w:rsidRDefault="00993F2A" w:rsidP="00993F2A">
            <w:pPr>
              <w:rPr>
                <w:sz w:val="18"/>
                <w:szCs w:val="18"/>
                <w:lang w:val="en-US"/>
              </w:rPr>
            </w:pPr>
            <w:r w:rsidRPr="0005581B">
              <w:rPr>
                <w:sz w:val="18"/>
                <w:szCs w:val="18"/>
                <w:lang w:val="en-US"/>
              </w:rPr>
              <w:t>1 (6.7)</w:t>
            </w:r>
          </w:p>
        </w:tc>
        <w:tc>
          <w:tcPr>
            <w:tcW w:w="2982" w:type="dxa"/>
            <w:shd w:val="clear" w:color="auto" w:fill="auto"/>
          </w:tcPr>
          <w:p w14:paraId="61241E98" w14:textId="15523679" w:rsidR="00993F2A" w:rsidRPr="00570F7D" w:rsidRDefault="00993F2A" w:rsidP="00993F2A">
            <w:pPr>
              <w:rPr>
                <w:sz w:val="18"/>
                <w:szCs w:val="18"/>
                <w:lang w:val="en-US"/>
              </w:rPr>
            </w:pPr>
            <w:r w:rsidRPr="00570F7D">
              <w:rPr>
                <w:sz w:val="18"/>
                <w:szCs w:val="18"/>
                <w:lang w:val="en-US"/>
              </w:rPr>
              <w:t>1 (</w:t>
            </w:r>
            <w:r>
              <w:rPr>
                <w:sz w:val="18"/>
                <w:szCs w:val="18"/>
                <w:lang w:val="en-US"/>
              </w:rPr>
              <w:t>10</w:t>
            </w:r>
            <w:r w:rsidRPr="00570F7D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694" w:type="dxa"/>
            <w:shd w:val="clear" w:color="auto" w:fill="auto"/>
          </w:tcPr>
          <w:p w14:paraId="41B69A3D" w14:textId="77777777" w:rsidR="00993F2A" w:rsidRPr="00C90740" w:rsidRDefault="00993F2A" w:rsidP="00993F2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9519D5" w:rsidRPr="00C90740" w14:paraId="6EE9EC8C" w14:textId="77777777" w:rsidTr="009174C7">
        <w:tc>
          <w:tcPr>
            <w:tcW w:w="3940" w:type="dxa"/>
            <w:shd w:val="clear" w:color="auto" w:fill="D0CECE" w:themeFill="background2" w:themeFillShade="E6"/>
          </w:tcPr>
          <w:p w14:paraId="318260F0" w14:textId="63B23CE3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Type of antibiotics</w:t>
            </w:r>
            <w:r w:rsidR="007521C1">
              <w:rPr>
                <w:sz w:val="18"/>
                <w:szCs w:val="18"/>
                <w:lang w:val="en-US"/>
              </w:rPr>
              <w:t>, %</w:t>
            </w:r>
          </w:p>
        </w:tc>
        <w:tc>
          <w:tcPr>
            <w:tcW w:w="958" w:type="dxa"/>
            <w:shd w:val="clear" w:color="auto" w:fill="D0CECE" w:themeFill="background2" w:themeFillShade="E6"/>
          </w:tcPr>
          <w:p w14:paraId="71CDB718" w14:textId="77777777" w:rsidR="009519D5" w:rsidRPr="00570F7D" w:rsidRDefault="009519D5" w:rsidP="009519D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982" w:type="dxa"/>
            <w:shd w:val="clear" w:color="auto" w:fill="D0CECE" w:themeFill="background2" w:themeFillShade="E6"/>
          </w:tcPr>
          <w:p w14:paraId="7BF600BC" w14:textId="77777777" w:rsidR="009519D5" w:rsidRPr="00570F7D" w:rsidRDefault="009519D5" w:rsidP="009519D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  <w:shd w:val="clear" w:color="auto" w:fill="D0CECE" w:themeFill="background2" w:themeFillShade="E6"/>
          </w:tcPr>
          <w:p w14:paraId="27873797" w14:textId="77777777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</w:p>
        </w:tc>
      </w:tr>
      <w:tr w:rsidR="009519D5" w:rsidRPr="00C90740" w14:paraId="725557A1" w14:textId="77777777" w:rsidTr="009174C7">
        <w:tc>
          <w:tcPr>
            <w:tcW w:w="3940" w:type="dxa"/>
            <w:shd w:val="clear" w:color="auto" w:fill="D0CECE" w:themeFill="background2" w:themeFillShade="E6"/>
          </w:tcPr>
          <w:p w14:paraId="066E2CA7" w14:textId="27F4F411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Beta-lactam antibiotics</w:t>
            </w:r>
          </w:p>
        </w:tc>
        <w:tc>
          <w:tcPr>
            <w:tcW w:w="958" w:type="dxa"/>
            <w:shd w:val="clear" w:color="auto" w:fill="D0CECE" w:themeFill="background2" w:themeFillShade="E6"/>
          </w:tcPr>
          <w:p w14:paraId="4BB3C3EE" w14:textId="193392BB" w:rsidR="009519D5" w:rsidRPr="00570F7D" w:rsidRDefault="005674A3" w:rsidP="009519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 (64.7)</w:t>
            </w:r>
          </w:p>
        </w:tc>
        <w:tc>
          <w:tcPr>
            <w:tcW w:w="2982" w:type="dxa"/>
            <w:shd w:val="clear" w:color="auto" w:fill="D0CECE" w:themeFill="background2" w:themeFillShade="E6"/>
          </w:tcPr>
          <w:p w14:paraId="4A706351" w14:textId="77777777" w:rsidR="009519D5" w:rsidRPr="00570F7D" w:rsidRDefault="009519D5" w:rsidP="009519D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  <w:shd w:val="clear" w:color="auto" w:fill="D0CECE" w:themeFill="background2" w:themeFillShade="E6"/>
          </w:tcPr>
          <w:p w14:paraId="549EFCCE" w14:textId="77777777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</w:p>
        </w:tc>
      </w:tr>
      <w:tr w:rsidR="009519D5" w:rsidRPr="00C90740" w14:paraId="44D632DB" w14:textId="77777777" w:rsidTr="009174C7">
        <w:tc>
          <w:tcPr>
            <w:tcW w:w="3940" w:type="dxa"/>
            <w:shd w:val="clear" w:color="auto" w:fill="auto"/>
          </w:tcPr>
          <w:p w14:paraId="1F24B1F8" w14:textId="1B9333DB" w:rsidR="009519D5" w:rsidRPr="00C90740" w:rsidRDefault="009519D5" w:rsidP="009519D5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  <w:lang w:val="en-US"/>
              </w:rPr>
            </w:pPr>
            <w:bookmarkStart w:id="8" w:name="_Hlk92284790"/>
            <w:r w:rsidRPr="00C90740">
              <w:rPr>
                <w:sz w:val="18"/>
                <w:szCs w:val="18"/>
                <w:lang w:val="en-US"/>
              </w:rPr>
              <w:t>Beta-lactam / beta-lactamase inhibitor</w:t>
            </w:r>
            <w:r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>
              <w:rPr>
                <w:sz w:val="18"/>
                <w:szCs w:val="18"/>
                <w:lang w:val="en-US"/>
              </w:rPr>
              <w:t>Coamoxiclav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or </w:t>
            </w:r>
            <w:proofErr w:type="spellStart"/>
            <w:r>
              <w:rPr>
                <w:sz w:val="18"/>
                <w:szCs w:val="18"/>
                <w:lang w:val="en-US"/>
              </w:rPr>
              <w:t>Piptazobactam</w:t>
            </w:r>
            <w:proofErr w:type="spellEnd"/>
            <w:r>
              <w:rPr>
                <w:sz w:val="18"/>
                <w:szCs w:val="18"/>
                <w:lang w:val="en-US"/>
              </w:rPr>
              <w:t>)</w:t>
            </w:r>
            <w:bookmarkEnd w:id="8"/>
          </w:p>
        </w:tc>
        <w:tc>
          <w:tcPr>
            <w:tcW w:w="958" w:type="dxa"/>
            <w:shd w:val="clear" w:color="auto" w:fill="auto"/>
          </w:tcPr>
          <w:p w14:paraId="5DCC3B5A" w14:textId="293B264C" w:rsidR="009519D5" w:rsidRPr="00570F7D" w:rsidRDefault="009519D5" w:rsidP="009519D5">
            <w:pPr>
              <w:rPr>
                <w:sz w:val="18"/>
                <w:szCs w:val="18"/>
                <w:lang w:val="en-US"/>
              </w:rPr>
            </w:pPr>
            <w:r w:rsidRPr="00570F7D">
              <w:rPr>
                <w:sz w:val="18"/>
                <w:szCs w:val="18"/>
                <w:lang w:val="en-US"/>
              </w:rPr>
              <w:t>6 (</w:t>
            </w:r>
            <w:r>
              <w:rPr>
                <w:sz w:val="18"/>
                <w:szCs w:val="18"/>
                <w:lang w:val="en-US"/>
              </w:rPr>
              <w:t>17.6</w:t>
            </w:r>
            <w:r w:rsidRPr="00570F7D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982" w:type="dxa"/>
            <w:shd w:val="clear" w:color="auto" w:fill="auto"/>
          </w:tcPr>
          <w:p w14:paraId="7F0DD7BD" w14:textId="6E7DDF68" w:rsidR="009519D5" w:rsidRPr="00570F7D" w:rsidRDefault="009519D5" w:rsidP="009519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Pr="00570F7D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14.8</w:t>
            </w:r>
            <w:r w:rsidRPr="00570F7D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694" w:type="dxa"/>
            <w:shd w:val="clear" w:color="auto" w:fill="auto"/>
          </w:tcPr>
          <w:p w14:paraId="511A6B04" w14:textId="77777777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2 (18.2)</w:t>
            </w:r>
          </w:p>
        </w:tc>
      </w:tr>
      <w:tr w:rsidR="009519D5" w:rsidRPr="00C90740" w14:paraId="3CE69201" w14:textId="77777777" w:rsidTr="009174C7">
        <w:tc>
          <w:tcPr>
            <w:tcW w:w="3940" w:type="dxa"/>
            <w:shd w:val="clear" w:color="auto" w:fill="auto"/>
          </w:tcPr>
          <w:p w14:paraId="6869CC54" w14:textId="4815C182" w:rsidR="009519D5" w:rsidRPr="00C90740" w:rsidRDefault="009519D5" w:rsidP="009519D5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Aminop</w:t>
            </w:r>
            <w:r w:rsidRPr="00C90740">
              <w:rPr>
                <w:sz w:val="18"/>
                <w:szCs w:val="18"/>
                <w:lang w:val="en-US"/>
              </w:rPr>
              <w:t>enicillin</w:t>
            </w:r>
          </w:p>
        </w:tc>
        <w:tc>
          <w:tcPr>
            <w:tcW w:w="958" w:type="dxa"/>
            <w:shd w:val="clear" w:color="auto" w:fill="auto"/>
          </w:tcPr>
          <w:p w14:paraId="3DD0AB60" w14:textId="2891578C" w:rsidR="009519D5" w:rsidRPr="00570F7D" w:rsidRDefault="009519D5" w:rsidP="009519D5">
            <w:pPr>
              <w:rPr>
                <w:sz w:val="18"/>
                <w:szCs w:val="18"/>
                <w:lang w:val="en-US"/>
              </w:rPr>
            </w:pPr>
            <w:r w:rsidRPr="00570F7D">
              <w:rPr>
                <w:sz w:val="18"/>
                <w:szCs w:val="18"/>
                <w:lang w:val="en-US"/>
              </w:rPr>
              <w:t>5 (</w:t>
            </w:r>
            <w:r>
              <w:rPr>
                <w:sz w:val="18"/>
                <w:szCs w:val="18"/>
                <w:lang w:val="en-US"/>
              </w:rPr>
              <w:t>14.7</w:t>
            </w:r>
            <w:r w:rsidRPr="00570F7D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982" w:type="dxa"/>
            <w:shd w:val="clear" w:color="auto" w:fill="auto"/>
          </w:tcPr>
          <w:p w14:paraId="094B5B31" w14:textId="043F4F24" w:rsidR="009519D5" w:rsidRPr="00570F7D" w:rsidRDefault="009519D5" w:rsidP="009519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Pr="00570F7D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14.8</w:t>
            </w:r>
            <w:r w:rsidRPr="00570F7D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694" w:type="dxa"/>
            <w:shd w:val="clear" w:color="auto" w:fill="auto"/>
          </w:tcPr>
          <w:p w14:paraId="2AF62E0F" w14:textId="5E65CA5F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 w:rsidRPr="00C71E09">
              <w:rPr>
                <w:sz w:val="18"/>
                <w:szCs w:val="18"/>
                <w:lang w:val="en-US"/>
              </w:rPr>
              <w:t>1 (14.2)</w:t>
            </w:r>
          </w:p>
        </w:tc>
      </w:tr>
      <w:tr w:rsidR="009519D5" w:rsidRPr="00C90740" w14:paraId="3916E4E3" w14:textId="77777777" w:rsidTr="009174C7">
        <w:tc>
          <w:tcPr>
            <w:tcW w:w="3940" w:type="dxa"/>
            <w:shd w:val="clear" w:color="auto" w:fill="auto"/>
          </w:tcPr>
          <w:p w14:paraId="4493C59D" w14:textId="77777777" w:rsidR="009519D5" w:rsidRPr="00C90740" w:rsidRDefault="009519D5" w:rsidP="009519D5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  <w:lang w:val="en-US"/>
              </w:rPr>
            </w:pPr>
            <w:proofErr w:type="spellStart"/>
            <w:r w:rsidRPr="00C90740">
              <w:rPr>
                <w:sz w:val="18"/>
                <w:szCs w:val="18"/>
                <w:lang w:val="en-US"/>
              </w:rPr>
              <w:t>Carbapenam</w:t>
            </w:r>
            <w:proofErr w:type="spellEnd"/>
          </w:p>
        </w:tc>
        <w:tc>
          <w:tcPr>
            <w:tcW w:w="958" w:type="dxa"/>
            <w:shd w:val="clear" w:color="auto" w:fill="auto"/>
          </w:tcPr>
          <w:p w14:paraId="741103DB" w14:textId="268AE822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 w:rsidRPr="00570F7D">
              <w:rPr>
                <w:sz w:val="18"/>
                <w:szCs w:val="18"/>
                <w:lang w:val="en-US"/>
              </w:rPr>
              <w:t>2 (</w:t>
            </w:r>
            <w:r>
              <w:rPr>
                <w:sz w:val="18"/>
                <w:szCs w:val="18"/>
                <w:lang w:val="en-US"/>
              </w:rPr>
              <w:t>5.9)</w:t>
            </w:r>
          </w:p>
        </w:tc>
        <w:tc>
          <w:tcPr>
            <w:tcW w:w="2982" w:type="dxa"/>
            <w:shd w:val="clear" w:color="auto" w:fill="auto"/>
          </w:tcPr>
          <w:p w14:paraId="4BCDD102" w14:textId="6CDE9E99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 w:rsidRPr="00570F7D">
              <w:rPr>
                <w:sz w:val="18"/>
                <w:szCs w:val="18"/>
                <w:lang w:val="en-US"/>
              </w:rPr>
              <w:t>1 (</w:t>
            </w:r>
            <w:r>
              <w:rPr>
                <w:sz w:val="18"/>
                <w:szCs w:val="18"/>
                <w:lang w:val="en-US"/>
              </w:rPr>
              <w:t>3.7</w:t>
            </w:r>
            <w:r w:rsidRPr="00570F7D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694" w:type="dxa"/>
            <w:shd w:val="clear" w:color="auto" w:fill="auto"/>
          </w:tcPr>
          <w:p w14:paraId="31D81BA9" w14:textId="76620269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 w:rsidRPr="00C71E09">
              <w:rPr>
                <w:sz w:val="18"/>
                <w:szCs w:val="18"/>
                <w:lang w:val="en-US"/>
              </w:rPr>
              <w:t>1 (14.2)</w:t>
            </w:r>
          </w:p>
        </w:tc>
      </w:tr>
      <w:tr w:rsidR="009519D5" w:rsidRPr="00C90740" w14:paraId="6902878C" w14:textId="77777777" w:rsidTr="009174C7">
        <w:tc>
          <w:tcPr>
            <w:tcW w:w="3940" w:type="dxa"/>
            <w:shd w:val="clear" w:color="auto" w:fill="auto"/>
          </w:tcPr>
          <w:p w14:paraId="3E57ACFC" w14:textId="77777777" w:rsidR="009519D5" w:rsidRPr="00C90740" w:rsidRDefault="009519D5" w:rsidP="009519D5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Cephalosporin</w:t>
            </w:r>
          </w:p>
        </w:tc>
        <w:tc>
          <w:tcPr>
            <w:tcW w:w="958" w:type="dxa"/>
            <w:shd w:val="clear" w:color="auto" w:fill="auto"/>
          </w:tcPr>
          <w:p w14:paraId="44941531" w14:textId="7CE5C2BF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9 (</w:t>
            </w:r>
            <w:r>
              <w:rPr>
                <w:sz w:val="18"/>
                <w:szCs w:val="18"/>
                <w:lang w:val="en-US"/>
              </w:rPr>
              <w:t>26.5</w:t>
            </w:r>
            <w:r w:rsidRPr="00C90740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982" w:type="dxa"/>
            <w:shd w:val="clear" w:color="auto" w:fill="auto"/>
          </w:tcPr>
          <w:p w14:paraId="7FFDC3E0" w14:textId="232A1BF2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8 (</w:t>
            </w:r>
            <w:r>
              <w:rPr>
                <w:sz w:val="18"/>
                <w:szCs w:val="18"/>
                <w:lang w:val="en-US"/>
              </w:rPr>
              <w:t>29.6</w:t>
            </w:r>
            <w:r w:rsidRPr="00C90740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694" w:type="dxa"/>
            <w:shd w:val="clear" w:color="auto" w:fill="auto"/>
          </w:tcPr>
          <w:p w14:paraId="455068BA" w14:textId="059814BC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 w:rsidRPr="00C71E09">
              <w:rPr>
                <w:sz w:val="18"/>
                <w:szCs w:val="18"/>
                <w:lang w:val="en-US"/>
              </w:rPr>
              <w:t>1 (14.2)</w:t>
            </w:r>
          </w:p>
        </w:tc>
      </w:tr>
      <w:tr w:rsidR="009519D5" w:rsidRPr="00C90740" w14:paraId="10CE2601" w14:textId="77777777" w:rsidTr="009174C7">
        <w:tc>
          <w:tcPr>
            <w:tcW w:w="3940" w:type="dxa"/>
            <w:shd w:val="clear" w:color="auto" w:fill="BFBFBF" w:themeFill="background1" w:themeFillShade="BF"/>
          </w:tcPr>
          <w:p w14:paraId="1DCD33D5" w14:textId="129AB76B" w:rsidR="009519D5" w:rsidRPr="009174C7" w:rsidRDefault="009519D5" w:rsidP="009519D5">
            <w:pPr>
              <w:rPr>
                <w:sz w:val="18"/>
                <w:szCs w:val="18"/>
                <w:lang w:val="en-US"/>
              </w:rPr>
            </w:pPr>
            <w:proofErr w:type="gramStart"/>
            <w:r>
              <w:rPr>
                <w:sz w:val="18"/>
                <w:szCs w:val="18"/>
                <w:lang w:val="en-US"/>
              </w:rPr>
              <w:t>Non beta</w:t>
            </w:r>
            <w:proofErr w:type="gramEnd"/>
            <w:r>
              <w:rPr>
                <w:sz w:val="18"/>
                <w:szCs w:val="18"/>
                <w:lang w:val="en-US"/>
              </w:rPr>
              <w:t>-lactam antibiotics</w:t>
            </w:r>
          </w:p>
        </w:tc>
        <w:tc>
          <w:tcPr>
            <w:tcW w:w="958" w:type="dxa"/>
            <w:shd w:val="clear" w:color="auto" w:fill="BFBFBF" w:themeFill="background1" w:themeFillShade="BF"/>
          </w:tcPr>
          <w:p w14:paraId="644A397C" w14:textId="758E4BDD" w:rsidR="009519D5" w:rsidRPr="00C90740" w:rsidRDefault="00D6692F" w:rsidP="009519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 (41.2</w:t>
            </w:r>
          </w:p>
        </w:tc>
        <w:tc>
          <w:tcPr>
            <w:tcW w:w="2982" w:type="dxa"/>
            <w:shd w:val="clear" w:color="auto" w:fill="BFBFBF" w:themeFill="background1" w:themeFillShade="BF"/>
          </w:tcPr>
          <w:p w14:paraId="0E8C325A" w14:textId="77777777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  <w:shd w:val="clear" w:color="auto" w:fill="BFBFBF" w:themeFill="background1" w:themeFillShade="BF"/>
          </w:tcPr>
          <w:p w14:paraId="3374542E" w14:textId="77777777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</w:p>
        </w:tc>
      </w:tr>
      <w:tr w:rsidR="009519D5" w:rsidRPr="00C90740" w14:paraId="26F07BC0" w14:textId="77777777" w:rsidTr="009174C7">
        <w:tc>
          <w:tcPr>
            <w:tcW w:w="3940" w:type="dxa"/>
            <w:shd w:val="clear" w:color="auto" w:fill="auto"/>
          </w:tcPr>
          <w:p w14:paraId="2116E206" w14:textId="77777777" w:rsidR="009519D5" w:rsidRPr="00C90740" w:rsidRDefault="009519D5" w:rsidP="009519D5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  <w:lang w:val="en-US"/>
              </w:rPr>
            </w:pPr>
            <w:proofErr w:type="spellStart"/>
            <w:r w:rsidRPr="00C90740">
              <w:rPr>
                <w:sz w:val="18"/>
                <w:szCs w:val="18"/>
                <w:lang w:val="en-US"/>
              </w:rPr>
              <w:t>Fluroquinalone</w:t>
            </w:r>
            <w:proofErr w:type="spellEnd"/>
            <w:r w:rsidRPr="00C90740">
              <w:rPr>
                <w:sz w:val="18"/>
                <w:szCs w:val="18"/>
                <w:lang w:val="en-US"/>
              </w:rPr>
              <w:t xml:space="preserve"> / </w:t>
            </w:r>
            <w:proofErr w:type="spellStart"/>
            <w:r w:rsidRPr="00C90740">
              <w:rPr>
                <w:sz w:val="18"/>
                <w:szCs w:val="18"/>
                <w:lang w:val="en-US"/>
              </w:rPr>
              <w:t>Quinalone</w:t>
            </w:r>
            <w:proofErr w:type="spellEnd"/>
          </w:p>
        </w:tc>
        <w:tc>
          <w:tcPr>
            <w:tcW w:w="958" w:type="dxa"/>
            <w:shd w:val="clear" w:color="auto" w:fill="auto"/>
          </w:tcPr>
          <w:p w14:paraId="05E9C3B2" w14:textId="4109D706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 w:rsidRPr="00570F7D">
              <w:rPr>
                <w:sz w:val="18"/>
                <w:szCs w:val="18"/>
                <w:lang w:val="en-US"/>
              </w:rPr>
              <w:t>2 (</w:t>
            </w:r>
            <w:r>
              <w:rPr>
                <w:sz w:val="18"/>
                <w:szCs w:val="18"/>
                <w:lang w:val="en-US"/>
              </w:rPr>
              <w:t>5.9)</w:t>
            </w:r>
          </w:p>
        </w:tc>
        <w:tc>
          <w:tcPr>
            <w:tcW w:w="2982" w:type="dxa"/>
            <w:shd w:val="clear" w:color="auto" w:fill="auto"/>
          </w:tcPr>
          <w:p w14:paraId="74052A06" w14:textId="1EB9F78F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 w:rsidRPr="00570F7D">
              <w:rPr>
                <w:sz w:val="18"/>
                <w:szCs w:val="18"/>
                <w:lang w:val="en-US"/>
              </w:rPr>
              <w:t>2 (</w:t>
            </w:r>
            <w:r>
              <w:rPr>
                <w:sz w:val="18"/>
                <w:szCs w:val="18"/>
                <w:lang w:val="en-US"/>
              </w:rPr>
              <w:t>7.4</w:t>
            </w:r>
            <w:r w:rsidRPr="00570F7D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694" w:type="dxa"/>
            <w:shd w:val="clear" w:color="auto" w:fill="auto"/>
          </w:tcPr>
          <w:p w14:paraId="052A2863" w14:textId="77777777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0</w:t>
            </w:r>
          </w:p>
        </w:tc>
      </w:tr>
      <w:tr w:rsidR="009519D5" w:rsidRPr="00C90740" w14:paraId="325A3FED" w14:textId="77777777" w:rsidTr="009174C7">
        <w:tc>
          <w:tcPr>
            <w:tcW w:w="3940" w:type="dxa"/>
            <w:shd w:val="clear" w:color="auto" w:fill="auto"/>
          </w:tcPr>
          <w:p w14:paraId="72C846B8" w14:textId="77777777" w:rsidR="009519D5" w:rsidRPr="00C90740" w:rsidRDefault="009519D5" w:rsidP="009519D5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Glycopeptide</w:t>
            </w:r>
          </w:p>
        </w:tc>
        <w:tc>
          <w:tcPr>
            <w:tcW w:w="958" w:type="dxa"/>
            <w:shd w:val="clear" w:color="auto" w:fill="auto"/>
          </w:tcPr>
          <w:p w14:paraId="084DF61C" w14:textId="67DBFCAB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1 (2</w:t>
            </w:r>
            <w:r>
              <w:rPr>
                <w:sz w:val="18"/>
                <w:szCs w:val="18"/>
                <w:lang w:val="en-US"/>
              </w:rPr>
              <w:t>.9</w:t>
            </w:r>
            <w:r w:rsidRPr="00C90740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982" w:type="dxa"/>
            <w:shd w:val="clear" w:color="auto" w:fill="auto"/>
          </w:tcPr>
          <w:p w14:paraId="31E74DFD" w14:textId="77777777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2694" w:type="dxa"/>
            <w:shd w:val="clear" w:color="auto" w:fill="auto"/>
          </w:tcPr>
          <w:p w14:paraId="11A7B722" w14:textId="6000D545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1 (</w:t>
            </w:r>
            <w:r>
              <w:rPr>
                <w:sz w:val="18"/>
                <w:szCs w:val="18"/>
                <w:lang w:val="en-US"/>
              </w:rPr>
              <w:t>14.2</w:t>
            </w:r>
            <w:r w:rsidRPr="00C90740">
              <w:rPr>
                <w:sz w:val="18"/>
                <w:szCs w:val="18"/>
                <w:lang w:val="en-US"/>
              </w:rPr>
              <w:t>)</w:t>
            </w:r>
          </w:p>
        </w:tc>
      </w:tr>
      <w:tr w:rsidR="009519D5" w:rsidRPr="00C90740" w14:paraId="78FEB9FB" w14:textId="77777777" w:rsidTr="009174C7">
        <w:tc>
          <w:tcPr>
            <w:tcW w:w="3940" w:type="dxa"/>
            <w:shd w:val="clear" w:color="auto" w:fill="auto"/>
          </w:tcPr>
          <w:p w14:paraId="4B532656" w14:textId="77777777" w:rsidR="009519D5" w:rsidRPr="00C90740" w:rsidRDefault="009519D5" w:rsidP="009519D5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  <w:lang w:val="en-US"/>
              </w:rPr>
            </w:pPr>
            <w:proofErr w:type="spellStart"/>
            <w:r w:rsidRPr="00C90740">
              <w:rPr>
                <w:sz w:val="18"/>
                <w:szCs w:val="18"/>
                <w:lang w:val="en-US"/>
              </w:rPr>
              <w:t>Lincosamide</w:t>
            </w:r>
            <w:proofErr w:type="spellEnd"/>
          </w:p>
        </w:tc>
        <w:tc>
          <w:tcPr>
            <w:tcW w:w="958" w:type="dxa"/>
            <w:shd w:val="clear" w:color="auto" w:fill="auto"/>
          </w:tcPr>
          <w:p w14:paraId="4FF296C5" w14:textId="31A452F3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 (14.7</w:t>
            </w:r>
            <w:r w:rsidRPr="00C90740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982" w:type="dxa"/>
            <w:shd w:val="clear" w:color="auto" w:fill="auto"/>
          </w:tcPr>
          <w:p w14:paraId="288EE221" w14:textId="655184DA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 w:rsidRPr="0098277A">
              <w:rPr>
                <w:sz w:val="18"/>
                <w:szCs w:val="18"/>
                <w:lang w:val="en-US"/>
              </w:rPr>
              <w:t>2 (7.4)</w:t>
            </w:r>
          </w:p>
        </w:tc>
        <w:tc>
          <w:tcPr>
            <w:tcW w:w="2694" w:type="dxa"/>
            <w:shd w:val="clear" w:color="auto" w:fill="auto"/>
          </w:tcPr>
          <w:p w14:paraId="0C85C84F" w14:textId="2DBCAB00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3 (</w:t>
            </w:r>
            <w:r>
              <w:rPr>
                <w:sz w:val="18"/>
                <w:szCs w:val="18"/>
                <w:lang w:val="en-US"/>
              </w:rPr>
              <w:t>42.9</w:t>
            </w:r>
            <w:r w:rsidRPr="00C90740">
              <w:rPr>
                <w:sz w:val="18"/>
                <w:szCs w:val="18"/>
                <w:lang w:val="en-US"/>
              </w:rPr>
              <w:t>)</w:t>
            </w:r>
          </w:p>
        </w:tc>
      </w:tr>
      <w:tr w:rsidR="009519D5" w:rsidRPr="00C90740" w14:paraId="1FE0326A" w14:textId="77777777" w:rsidTr="009174C7">
        <w:tc>
          <w:tcPr>
            <w:tcW w:w="3940" w:type="dxa"/>
            <w:shd w:val="clear" w:color="auto" w:fill="auto"/>
          </w:tcPr>
          <w:p w14:paraId="5F31D29C" w14:textId="77777777" w:rsidR="009519D5" w:rsidRPr="00C90740" w:rsidRDefault="009519D5" w:rsidP="009519D5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Macrolide</w:t>
            </w:r>
          </w:p>
        </w:tc>
        <w:tc>
          <w:tcPr>
            <w:tcW w:w="958" w:type="dxa"/>
            <w:shd w:val="clear" w:color="auto" w:fill="auto"/>
          </w:tcPr>
          <w:p w14:paraId="15699167" w14:textId="765344FE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 w:rsidRPr="00570F7D">
              <w:rPr>
                <w:sz w:val="18"/>
                <w:szCs w:val="18"/>
                <w:lang w:val="en-US"/>
              </w:rPr>
              <w:t>2 (</w:t>
            </w:r>
            <w:r>
              <w:rPr>
                <w:sz w:val="18"/>
                <w:szCs w:val="18"/>
                <w:lang w:val="en-US"/>
              </w:rPr>
              <w:t>5.9)</w:t>
            </w:r>
          </w:p>
        </w:tc>
        <w:tc>
          <w:tcPr>
            <w:tcW w:w="2982" w:type="dxa"/>
            <w:shd w:val="clear" w:color="auto" w:fill="auto"/>
          </w:tcPr>
          <w:p w14:paraId="0DFBD105" w14:textId="79841DFB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 w:rsidRPr="0098277A">
              <w:rPr>
                <w:sz w:val="18"/>
                <w:szCs w:val="18"/>
                <w:lang w:val="en-US"/>
              </w:rPr>
              <w:t>2 (7.4)</w:t>
            </w:r>
          </w:p>
        </w:tc>
        <w:tc>
          <w:tcPr>
            <w:tcW w:w="2694" w:type="dxa"/>
            <w:shd w:val="clear" w:color="auto" w:fill="auto"/>
          </w:tcPr>
          <w:p w14:paraId="108E73ED" w14:textId="77777777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0</w:t>
            </w:r>
          </w:p>
        </w:tc>
      </w:tr>
      <w:tr w:rsidR="009519D5" w:rsidRPr="00C90740" w14:paraId="5CDAB658" w14:textId="77777777" w:rsidTr="009174C7">
        <w:tc>
          <w:tcPr>
            <w:tcW w:w="3940" w:type="dxa"/>
            <w:shd w:val="clear" w:color="auto" w:fill="auto"/>
          </w:tcPr>
          <w:p w14:paraId="76FACA9F" w14:textId="77777777" w:rsidR="009519D5" w:rsidRPr="00C90740" w:rsidRDefault="009519D5" w:rsidP="009519D5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Metronidazole</w:t>
            </w:r>
          </w:p>
        </w:tc>
        <w:tc>
          <w:tcPr>
            <w:tcW w:w="958" w:type="dxa"/>
            <w:shd w:val="clear" w:color="auto" w:fill="auto"/>
          </w:tcPr>
          <w:p w14:paraId="0E3C25DC" w14:textId="78F47829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1 (2</w:t>
            </w:r>
            <w:r>
              <w:rPr>
                <w:sz w:val="18"/>
                <w:szCs w:val="18"/>
                <w:lang w:val="en-US"/>
              </w:rPr>
              <w:t>.9</w:t>
            </w:r>
            <w:r w:rsidRPr="00C90740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982" w:type="dxa"/>
            <w:shd w:val="clear" w:color="auto" w:fill="auto"/>
          </w:tcPr>
          <w:p w14:paraId="34851235" w14:textId="63AF065F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 w:rsidRPr="00570F7D">
              <w:rPr>
                <w:sz w:val="18"/>
                <w:szCs w:val="18"/>
                <w:lang w:val="en-US"/>
              </w:rPr>
              <w:t>1 (</w:t>
            </w:r>
            <w:r>
              <w:rPr>
                <w:sz w:val="18"/>
                <w:szCs w:val="18"/>
                <w:lang w:val="en-US"/>
              </w:rPr>
              <w:t>3.7</w:t>
            </w:r>
            <w:r w:rsidRPr="00570F7D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694" w:type="dxa"/>
            <w:shd w:val="clear" w:color="auto" w:fill="auto"/>
          </w:tcPr>
          <w:p w14:paraId="70185850" w14:textId="77777777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0</w:t>
            </w:r>
          </w:p>
        </w:tc>
      </w:tr>
      <w:tr w:rsidR="009519D5" w:rsidRPr="00C90740" w14:paraId="6C7E9B0F" w14:textId="77777777" w:rsidTr="009174C7">
        <w:tc>
          <w:tcPr>
            <w:tcW w:w="3940" w:type="dxa"/>
            <w:shd w:val="clear" w:color="auto" w:fill="auto"/>
          </w:tcPr>
          <w:p w14:paraId="0015010A" w14:textId="77777777" w:rsidR="009519D5" w:rsidRPr="00C90740" w:rsidRDefault="009519D5" w:rsidP="009519D5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Aminoglycoside</w:t>
            </w:r>
          </w:p>
        </w:tc>
        <w:tc>
          <w:tcPr>
            <w:tcW w:w="958" w:type="dxa"/>
            <w:shd w:val="clear" w:color="auto" w:fill="auto"/>
          </w:tcPr>
          <w:p w14:paraId="40D586AB" w14:textId="6B3464F0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 w:rsidRPr="00C90740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6.3</w:t>
            </w:r>
            <w:r w:rsidRPr="00C90740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982" w:type="dxa"/>
            <w:shd w:val="clear" w:color="auto" w:fill="auto"/>
          </w:tcPr>
          <w:p w14:paraId="5A9C2424" w14:textId="4718491A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 w:rsidRPr="00570F7D">
              <w:rPr>
                <w:sz w:val="18"/>
                <w:szCs w:val="18"/>
                <w:lang w:val="en-US"/>
              </w:rPr>
              <w:t>2 (</w:t>
            </w:r>
            <w:r>
              <w:rPr>
                <w:sz w:val="18"/>
                <w:szCs w:val="18"/>
                <w:lang w:val="en-US"/>
              </w:rPr>
              <w:t>7.4</w:t>
            </w:r>
            <w:r w:rsidRPr="00570F7D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694" w:type="dxa"/>
            <w:shd w:val="clear" w:color="auto" w:fill="auto"/>
          </w:tcPr>
          <w:p w14:paraId="33234E46" w14:textId="1CE3B4A6" w:rsidR="009519D5" w:rsidRPr="00D6692F" w:rsidRDefault="009519D5" w:rsidP="00D6692F">
            <w:pPr>
              <w:pStyle w:val="ListParagraph"/>
              <w:numPr>
                <w:ilvl w:val="0"/>
                <w:numId w:val="13"/>
              </w:numPr>
              <w:rPr>
                <w:sz w:val="18"/>
                <w:szCs w:val="18"/>
                <w:lang w:val="en-US"/>
              </w:rPr>
            </w:pPr>
            <w:r w:rsidRPr="00D6692F">
              <w:rPr>
                <w:sz w:val="18"/>
                <w:szCs w:val="18"/>
                <w:lang w:val="en-US"/>
              </w:rPr>
              <w:t>(14.2)</w:t>
            </w:r>
          </w:p>
        </w:tc>
      </w:tr>
      <w:tr w:rsidR="009519D5" w:rsidRPr="00C90740" w14:paraId="7EB7926D" w14:textId="77777777" w:rsidTr="009174C7">
        <w:tc>
          <w:tcPr>
            <w:tcW w:w="3940" w:type="dxa"/>
            <w:shd w:val="clear" w:color="auto" w:fill="auto"/>
          </w:tcPr>
          <w:p w14:paraId="4D9224F6" w14:textId="24D72610" w:rsidR="009519D5" w:rsidRPr="00D6692F" w:rsidRDefault="00D6692F" w:rsidP="00D6692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Antibiotic </w:t>
            </w:r>
            <w:r w:rsidR="009519D5" w:rsidRPr="00D6692F">
              <w:rPr>
                <w:sz w:val="18"/>
                <w:szCs w:val="18"/>
                <w:lang w:val="en-US"/>
              </w:rPr>
              <w:t>Unknown</w:t>
            </w:r>
            <w:r w:rsidR="007521C1">
              <w:rPr>
                <w:sz w:val="18"/>
                <w:szCs w:val="18"/>
                <w:lang w:val="en-US"/>
              </w:rPr>
              <w:t>, %</w:t>
            </w:r>
          </w:p>
        </w:tc>
        <w:tc>
          <w:tcPr>
            <w:tcW w:w="958" w:type="dxa"/>
            <w:shd w:val="clear" w:color="auto" w:fill="auto"/>
          </w:tcPr>
          <w:p w14:paraId="7AA0C6C8" w14:textId="7906B960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 w:rsidRPr="00570F7D">
              <w:rPr>
                <w:sz w:val="18"/>
                <w:szCs w:val="18"/>
                <w:lang w:val="en-US"/>
              </w:rPr>
              <w:t>5 (</w:t>
            </w:r>
            <w:r>
              <w:rPr>
                <w:sz w:val="18"/>
                <w:szCs w:val="18"/>
                <w:lang w:val="en-US"/>
              </w:rPr>
              <w:t>14.7</w:t>
            </w:r>
            <w:r w:rsidRPr="00570F7D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982" w:type="dxa"/>
            <w:shd w:val="clear" w:color="auto" w:fill="auto"/>
          </w:tcPr>
          <w:p w14:paraId="04F6E98F" w14:textId="3E3A7920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 (18.5)</w:t>
            </w:r>
          </w:p>
        </w:tc>
        <w:tc>
          <w:tcPr>
            <w:tcW w:w="2694" w:type="dxa"/>
            <w:shd w:val="clear" w:color="auto" w:fill="auto"/>
          </w:tcPr>
          <w:p w14:paraId="0F6AD304" w14:textId="77777777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0</w:t>
            </w:r>
          </w:p>
        </w:tc>
      </w:tr>
      <w:tr w:rsidR="009519D5" w:rsidRPr="00C90740" w14:paraId="5E248888" w14:textId="77777777" w:rsidTr="009174C7">
        <w:tc>
          <w:tcPr>
            <w:tcW w:w="3940" w:type="dxa"/>
            <w:shd w:val="clear" w:color="auto" w:fill="auto"/>
          </w:tcPr>
          <w:p w14:paraId="63795502" w14:textId="359FE625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More than one antibiotic</w:t>
            </w:r>
            <w:r w:rsidR="007521C1">
              <w:rPr>
                <w:sz w:val="18"/>
                <w:szCs w:val="18"/>
                <w:lang w:val="en-US"/>
              </w:rPr>
              <w:t>, %</w:t>
            </w:r>
          </w:p>
        </w:tc>
        <w:tc>
          <w:tcPr>
            <w:tcW w:w="958" w:type="dxa"/>
            <w:shd w:val="clear" w:color="auto" w:fill="auto"/>
          </w:tcPr>
          <w:p w14:paraId="40BF1FD8" w14:textId="7A6C5836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9 (</w:t>
            </w:r>
            <w:r>
              <w:rPr>
                <w:sz w:val="18"/>
                <w:szCs w:val="18"/>
                <w:lang w:val="en-US"/>
              </w:rPr>
              <w:t>26.5</w:t>
            </w:r>
            <w:r w:rsidRPr="00C90740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982" w:type="dxa"/>
            <w:shd w:val="clear" w:color="auto" w:fill="auto"/>
          </w:tcPr>
          <w:p w14:paraId="7F356D71" w14:textId="04BD4912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 (18.5)</w:t>
            </w:r>
          </w:p>
        </w:tc>
        <w:tc>
          <w:tcPr>
            <w:tcW w:w="2694" w:type="dxa"/>
            <w:shd w:val="clear" w:color="auto" w:fill="auto"/>
          </w:tcPr>
          <w:p w14:paraId="3FB48F4C" w14:textId="16565239" w:rsidR="009519D5" w:rsidRPr="00C90740" w:rsidRDefault="009519D5" w:rsidP="009519D5">
            <w:pPr>
              <w:rPr>
                <w:sz w:val="18"/>
                <w:szCs w:val="18"/>
                <w:lang w:val="en-US"/>
              </w:rPr>
            </w:pPr>
            <w:r w:rsidRPr="00C90740">
              <w:rPr>
                <w:sz w:val="18"/>
                <w:szCs w:val="18"/>
                <w:lang w:val="en-US"/>
              </w:rPr>
              <w:t>4 (</w:t>
            </w:r>
            <w:r>
              <w:rPr>
                <w:sz w:val="18"/>
                <w:szCs w:val="18"/>
                <w:lang w:val="en-US"/>
              </w:rPr>
              <w:t>57.1</w:t>
            </w:r>
            <w:r w:rsidRPr="00C90740">
              <w:rPr>
                <w:sz w:val="18"/>
                <w:szCs w:val="18"/>
                <w:lang w:val="en-US"/>
              </w:rPr>
              <w:t>)</w:t>
            </w:r>
          </w:p>
        </w:tc>
      </w:tr>
    </w:tbl>
    <w:p w14:paraId="4CD83DB5" w14:textId="7B53642D" w:rsidR="006B2DCA" w:rsidRDefault="006B2DCA" w:rsidP="0005424D">
      <w:pPr>
        <w:rPr>
          <w:b/>
          <w:bCs/>
          <w:sz w:val="18"/>
          <w:szCs w:val="18"/>
          <w:u w:val="single"/>
          <w:lang w:val="en-US"/>
        </w:rPr>
      </w:pPr>
    </w:p>
    <w:p w14:paraId="16524FDC" w14:textId="493DF190" w:rsidR="000566CA" w:rsidRDefault="000566CA">
      <w:pPr>
        <w:rPr>
          <w:b/>
          <w:bCs/>
          <w:sz w:val="18"/>
          <w:szCs w:val="18"/>
          <w:u w:val="single"/>
          <w:lang w:val="en-US"/>
        </w:rPr>
      </w:pPr>
      <w:r w:rsidRPr="000566CA">
        <w:rPr>
          <w:sz w:val="16"/>
          <w:szCs w:val="16"/>
          <w:lang w:val="en-US"/>
        </w:rPr>
        <w:t>Abbreviations: BL</w:t>
      </w:r>
      <w:r>
        <w:rPr>
          <w:sz w:val="16"/>
          <w:szCs w:val="16"/>
          <w:lang w:val="en-US"/>
        </w:rPr>
        <w:t>A</w:t>
      </w:r>
      <w:r w:rsidRPr="000566CA">
        <w:rPr>
          <w:sz w:val="16"/>
          <w:szCs w:val="16"/>
          <w:lang w:val="en-US"/>
        </w:rPr>
        <w:t>: Beta lactam</w:t>
      </w:r>
      <w:r>
        <w:rPr>
          <w:sz w:val="16"/>
          <w:szCs w:val="16"/>
          <w:lang w:val="en-US"/>
        </w:rPr>
        <w:t xml:space="preserve"> allergy</w:t>
      </w:r>
    </w:p>
    <w:bookmarkEnd w:id="4"/>
    <w:p w14:paraId="72271590" w14:textId="63859281" w:rsidR="00DF70AE" w:rsidRDefault="00DF70AE">
      <w:pPr>
        <w:rPr>
          <w:b/>
          <w:bCs/>
          <w:sz w:val="18"/>
          <w:szCs w:val="18"/>
          <w:u w:val="single"/>
          <w:lang w:val="en-US"/>
        </w:rPr>
      </w:pPr>
      <w:r>
        <w:rPr>
          <w:b/>
          <w:bCs/>
          <w:sz w:val="18"/>
          <w:szCs w:val="18"/>
          <w:u w:val="single"/>
          <w:lang w:val="en-US"/>
        </w:rPr>
        <w:br w:type="page"/>
      </w:r>
    </w:p>
    <w:p w14:paraId="75EF4822" w14:textId="477F92D3" w:rsidR="009519D5" w:rsidRDefault="009519D5" w:rsidP="009519D5">
      <w:pPr>
        <w:rPr>
          <w:b/>
          <w:bCs/>
          <w:sz w:val="18"/>
          <w:szCs w:val="18"/>
          <w:u w:val="single"/>
          <w:lang w:val="en-US"/>
        </w:rPr>
      </w:pPr>
      <w:bookmarkStart w:id="9" w:name="_Hlk94613160"/>
      <w:r>
        <w:rPr>
          <w:b/>
          <w:bCs/>
          <w:sz w:val="18"/>
          <w:szCs w:val="18"/>
          <w:u w:val="single"/>
          <w:lang w:val="en-US"/>
        </w:rPr>
        <w:lastRenderedPageBreak/>
        <w:t xml:space="preserve">Table </w:t>
      </w:r>
      <w:r w:rsidR="00C41227">
        <w:rPr>
          <w:b/>
          <w:bCs/>
          <w:sz w:val="18"/>
          <w:szCs w:val="18"/>
          <w:u w:val="single"/>
          <w:lang w:val="en-US"/>
        </w:rPr>
        <w:t>5</w:t>
      </w:r>
      <w:r>
        <w:rPr>
          <w:b/>
          <w:bCs/>
          <w:sz w:val="18"/>
          <w:szCs w:val="18"/>
          <w:u w:val="single"/>
          <w:lang w:val="en-US"/>
        </w:rPr>
        <w:t>: BLA de-labeling efforts at the tertiary Groote Schuur hospital allergy clinic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6"/>
        <w:gridCol w:w="2751"/>
        <w:gridCol w:w="2702"/>
        <w:gridCol w:w="2607"/>
      </w:tblGrid>
      <w:tr w:rsidR="004E5126" w:rsidRPr="004E5126" w14:paraId="52701539" w14:textId="77777777" w:rsidTr="00520DE2">
        <w:tc>
          <w:tcPr>
            <w:tcW w:w="2396" w:type="dxa"/>
            <w:shd w:val="clear" w:color="auto" w:fill="D0CECE" w:themeFill="background2" w:themeFillShade="E6"/>
          </w:tcPr>
          <w:p w14:paraId="39F1214F" w14:textId="77777777" w:rsidR="004E5126" w:rsidRPr="004E5126" w:rsidRDefault="004E5126" w:rsidP="002B320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751" w:type="dxa"/>
            <w:shd w:val="clear" w:color="auto" w:fill="D0CECE" w:themeFill="background2" w:themeFillShade="E6"/>
          </w:tcPr>
          <w:p w14:paraId="79FA7983" w14:textId="006B92F3" w:rsidR="004E5126" w:rsidRPr="004E5126" w:rsidRDefault="004E5126" w:rsidP="002B3201">
            <w:pPr>
              <w:rPr>
                <w:sz w:val="18"/>
                <w:szCs w:val="18"/>
                <w:lang w:val="en-US"/>
              </w:rPr>
            </w:pPr>
            <w:r w:rsidRPr="004E5126">
              <w:rPr>
                <w:sz w:val="18"/>
                <w:szCs w:val="18"/>
                <w:lang w:val="en-US"/>
              </w:rPr>
              <w:t>All, n=48</w:t>
            </w:r>
          </w:p>
        </w:tc>
        <w:tc>
          <w:tcPr>
            <w:tcW w:w="2702" w:type="dxa"/>
            <w:shd w:val="clear" w:color="auto" w:fill="D0CECE" w:themeFill="background2" w:themeFillShade="E6"/>
          </w:tcPr>
          <w:p w14:paraId="19149140" w14:textId="64B60646" w:rsidR="004E5126" w:rsidRPr="004E5126" w:rsidRDefault="004E5126" w:rsidP="002B3201">
            <w:pPr>
              <w:rPr>
                <w:sz w:val="18"/>
                <w:szCs w:val="18"/>
                <w:lang w:val="en-US"/>
              </w:rPr>
            </w:pPr>
            <w:r w:rsidRPr="004E5126">
              <w:rPr>
                <w:sz w:val="18"/>
                <w:szCs w:val="18"/>
                <w:lang w:val="en-US"/>
              </w:rPr>
              <w:t>Government funded</w:t>
            </w:r>
            <w:r>
              <w:rPr>
                <w:sz w:val="18"/>
                <w:szCs w:val="18"/>
                <w:lang w:val="en-US"/>
              </w:rPr>
              <w:t>, n=37</w:t>
            </w:r>
          </w:p>
        </w:tc>
        <w:tc>
          <w:tcPr>
            <w:tcW w:w="2607" w:type="dxa"/>
            <w:shd w:val="clear" w:color="auto" w:fill="D0CECE" w:themeFill="background2" w:themeFillShade="E6"/>
          </w:tcPr>
          <w:p w14:paraId="45150510" w14:textId="56CF8F6F" w:rsidR="004E5126" w:rsidRPr="004E5126" w:rsidRDefault="004E5126" w:rsidP="002B320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Privately funded, n=11</w:t>
            </w:r>
          </w:p>
        </w:tc>
      </w:tr>
      <w:tr w:rsidR="004E5126" w:rsidRPr="004E5126" w14:paraId="2938698C" w14:textId="77777777" w:rsidTr="004E5126">
        <w:tc>
          <w:tcPr>
            <w:tcW w:w="2396" w:type="dxa"/>
          </w:tcPr>
          <w:p w14:paraId="40DDB947" w14:textId="11CA62D4" w:rsidR="004E5126" w:rsidRDefault="004E5126" w:rsidP="002B320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Uncontactable</w:t>
            </w:r>
            <w:r w:rsidR="00C41227">
              <w:rPr>
                <w:sz w:val="18"/>
                <w:szCs w:val="18"/>
                <w:lang w:val="en-US"/>
              </w:rPr>
              <w:t>, %</w:t>
            </w:r>
          </w:p>
        </w:tc>
        <w:tc>
          <w:tcPr>
            <w:tcW w:w="2751" w:type="dxa"/>
          </w:tcPr>
          <w:p w14:paraId="30EB0074" w14:textId="5F73A1A7" w:rsidR="004E5126" w:rsidRPr="004E5126" w:rsidRDefault="00C41227" w:rsidP="002B320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 (43.8)</w:t>
            </w:r>
          </w:p>
        </w:tc>
        <w:tc>
          <w:tcPr>
            <w:tcW w:w="2702" w:type="dxa"/>
          </w:tcPr>
          <w:p w14:paraId="427D2653" w14:textId="6F685EC7" w:rsidR="004E5126" w:rsidRPr="004E5126" w:rsidRDefault="004E5126" w:rsidP="002B320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C41227">
              <w:rPr>
                <w:sz w:val="18"/>
                <w:szCs w:val="18"/>
                <w:lang w:val="en-US"/>
              </w:rPr>
              <w:t>6</w:t>
            </w:r>
            <w:r w:rsidR="00F36D1B">
              <w:rPr>
                <w:sz w:val="18"/>
                <w:szCs w:val="18"/>
                <w:lang w:val="en-US"/>
              </w:rPr>
              <w:t xml:space="preserve"> (</w:t>
            </w:r>
            <w:r w:rsidR="00C41227">
              <w:rPr>
                <w:sz w:val="18"/>
                <w:szCs w:val="18"/>
                <w:lang w:val="en-US"/>
              </w:rPr>
              <w:t>43.2</w:t>
            </w:r>
            <w:r w:rsidR="00F36D1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607" w:type="dxa"/>
          </w:tcPr>
          <w:p w14:paraId="5634233B" w14:textId="3570F7FF" w:rsidR="004E5126" w:rsidRPr="004E5126" w:rsidRDefault="00C41227" w:rsidP="002B320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B4349A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45.4</w:t>
            </w:r>
            <w:r w:rsidR="00B4349A">
              <w:rPr>
                <w:sz w:val="18"/>
                <w:szCs w:val="18"/>
                <w:lang w:val="en-US"/>
              </w:rPr>
              <w:t>)</w:t>
            </w:r>
          </w:p>
        </w:tc>
      </w:tr>
      <w:tr w:rsidR="00C74C71" w:rsidRPr="004E5126" w14:paraId="2505A977" w14:textId="77777777" w:rsidTr="004E5126">
        <w:tc>
          <w:tcPr>
            <w:tcW w:w="2396" w:type="dxa"/>
          </w:tcPr>
          <w:p w14:paraId="63607893" w14:textId="74ACBA27" w:rsidR="00C74C71" w:rsidRDefault="00C74C71" w:rsidP="002B320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Contacted but now living in a different province</w:t>
            </w:r>
            <w:r w:rsidR="00C41227">
              <w:rPr>
                <w:sz w:val="18"/>
                <w:szCs w:val="18"/>
                <w:lang w:val="en-US"/>
              </w:rPr>
              <w:t>, %</w:t>
            </w:r>
          </w:p>
        </w:tc>
        <w:tc>
          <w:tcPr>
            <w:tcW w:w="2751" w:type="dxa"/>
          </w:tcPr>
          <w:p w14:paraId="06FE8ADA" w14:textId="77CAEC57" w:rsidR="00C74C71" w:rsidRDefault="00C74C71" w:rsidP="002B320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 (10.4)</w:t>
            </w:r>
          </w:p>
        </w:tc>
        <w:tc>
          <w:tcPr>
            <w:tcW w:w="2702" w:type="dxa"/>
          </w:tcPr>
          <w:p w14:paraId="6E2192CD" w14:textId="7E250BBC" w:rsidR="00C74C71" w:rsidRDefault="00C74C71" w:rsidP="002B320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 (13.5)</w:t>
            </w:r>
          </w:p>
        </w:tc>
        <w:tc>
          <w:tcPr>
            <w:tcW w:w="2607" w:type="dxa"/>
          </w:tcPr>
          <w:p w14:paraId="1909B8DD" w14:textId="6E40378F" w:rsidR="00C74C71" w:rsidRDefault="00C74C71" w:rsidP="002B320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4E5126" w:rsidRPr="004E5126" w14:paraId="25C9A6DD" w14:textId="77777777" w:rsidTr="004E5126">
        <w:tc>
          <w:tcPr>
            <w:tcW w:w="2396" w:type="dxa"/>
          </w:tcPr>
          <w:p w14:paraId="13E159CE" w14:textId="3BF235A4" w:rsidR="004E5126" w:rsidRPr="004E5126" w:rsidRDefault="004E5126" w:rsidP="002B320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Contacted and declined </w:t>
            </w:r>
            <w:proofErr w:type="gramStart"/>
            <w:r>
              <w:rPr>
                <w:sz w:val="18"/>
                <w:szCs w:val="18"/>
                <w:lang w:val="en-US"/>
              </w:rPr>
              <w:t>testing</w:t>
            </w:r>
            <w:r w:rsidR="00C41227">
              <w:rPr>
                <w:sz w:val="18"/>
                <w:szCs w:val="18"/>
                <w:lang w:val="en-US"/>
              </w:rPr>
              <w:t>,  %</w:t>
            </w:r>
            <w:proofErr w:type="gramEnd"/>
          </w:p>
        </w:tc>
        <w:tc>
          <w:tcPr>
            <w:tcW w:w="2751" w:type="dxa"/>
          </w:tcPr>
          <w:p w14:paraId="7435F4E6" w14:textId="47EB3B18" w:rsidR="004E5126" w:rsidRPr="004E5126" w:rsidRDefault="004E5126" w:rsidP="002B320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 (10.4)</w:t>
            </w:r>
          </w:p>
        </w:tc>
        <w:tc>
          <w:tcPr>
            <w:tcW w:w="2702" w:type="dxa"/>
          </w:tcPr>
          <w:p w14:paraId="550121FA" w14:textId="05C7F537" w:rsidR="004E5126" w:rsidRPr="004E5126" w:rsidRDefault="004E5126" w:rsidP="002B320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 w:rsidR="007E0570">
              <w:rPr>
                <w:sz w:val="18"/>
                <w:szCs w:val="18"/>
                <w:lang w:val="en-US"/>
              </w:rPr>
              <w:t xml:space="preserve"> (8.1)</w:t>
            </w:r>
          </w:p>
        </w:tc>
        <w:tc>
          <w:tcPr>
            <w:tcW w:w="2607" w:type="dxa"/>
          </w:tcPr>
          <w:p w14:paraId="27814891" w14:textId="471184AB" w:rsidR="004E5126" w:rsidRPr="004E5126" w:rsidRDefault="004E5126" w:rsidP="002B320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B4349A">
              <w:rPr>
                <w:sz w:val="18"/>
                <w:szCs w:val="18"/>
                <w:lang w:val="en-US"/>
              </w:rPr>
              <w:t xml:space="preserve"> (18.2)</w:t>
            </w:r>
          </w:p>
        </w:tc>
      </w:tr>
      <w:tr w:rsidR="004E5126" w:rsidRPr="004E5126" w14:paraId="5BCD30D3" w14:textId="77777777" w:rsidTr="004E5126">
        <w:tc>
          <w:tcPr>
            <w:tcW w:w="2396" w:type="dxa"/>
          </w:tcPr>
          <w:p w14:paraId="5519E444" w14:textId="56009970" w:rsidR="004E5126" w:rsidRPr="004E5126" w:rsidRDefault="004E5126" w:rsidP="002B320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Deceased</w:t>
            </w:r>
            <w:r w:rsidR="00C41227">
              <w:rPr>
                <w:sz w:val="18"/>
                <w:szCs w:val="18"/>
                <w:lang w:val="en-US"/>
              </w:rPr>
              <w:t>, %</w:t>
            </w:r>
          </w:p>
        </w:tc>
        <w:tc>
          <w:tcPr>
            <w:tcW w:w="2751" w:type="dxa"/>
          </w:tcPr>
          <w:p w14:paraId="44132B00" w14:textId="2182324B" w:rsidR="004E5126" w:rsidRPr="004E5126" w:rsidRDefault="004E5126" w:rsidP="002B320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F36D1B">
              <w:rPr>
                <w:sz w:val="18"/>
                <w:szCs w:val="18"/>
                <w:lang w:val="en-US"/>
              </w:rPr>
              <w:t xml:space="preserve"> (4.2)</w:t>
            </w:r>
          </w:p>
        </w:tc>
        <w:tc>
          <w:tcPr>
            <w:tcW w:w="2702" w:type="dxa"/>
          </w:tcPr>
          <w:p w14:paraId="2E657A1D" w14:textId="7F94083A" w:rsidR="004E5126" w:rsidRPr="004E5126" w:rsidRDefault="004E5126" w:rsidP="002B320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7E0570">
              <w:rPr>
                <w:sz w:val="18"/>
                <w:szCs w:val="18"/>
                <w:lang w:val="en-US"/>
              </w:rPr>
              <w:t xml:space="preserve"> (2.7)</w:t>
            </w:r>
          </w:p>
        </w:tc>
        <w:tc>
          <w:tcPr>
            <w:tcW w:w="2607" w:type="dxa"/>
          </w:tcPr>
          <w:p w14:paraId="060A7F95" w14:textId="7E63E005" w:rsidR="004E5126" w:rsidRPr="004E5126" w:rsidRDefault="004E5126" w:rsidP="002B320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B4349A">
              <w:rPr>
                <w:sz w:val="18"/>
                <w:szCs w:val="18"/>
                <w:lang w:val="en-US"/>
              </w:rPr>
              <w:t xml:space="preserve"> (9)</w:t>
            </w:r>
          </w:p>
        </w:tc>
      </w:tr>
      <w:tr w:rsidR="004E5126" w:rsidRPr="004E5126" w14:paraId="6DFE47F1" w14:textId="77777777" w:rsidTr="004E5126">
        <w:tc>
          <w:tcPr>
            <w:tcW w:w="2396" w:type="dxa"/>
          </w:tcPr>
          <w:p w14:paraId="698A41D2" w14:textId="700B34C0" w:rsidR="004E5126" w:rsidRPr="004E5126" w:rsidRDefault="004E5126" w:rsidP="002B320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BL antibiotic given in ward</w:t>
            </w:r>
            <w:r w:rsidR="00C41227">
              <w:rPr>
                <w:sz w:val="18"/>
                <w:szCs w:val="18"/>
                <w:lang w:val="en-US"/>
              </w:rPr>
              <w:t>, %</w:t>
            </w:r>
          </w:p>
        </w:tc>
        <w:tc>
          <w:tcPr>
            <w:tcW w:w="2751" w:type="dxa"/>
          </w:tcPr>
          <w:p w14:paraId="69D6E33F" w14:textId="1B446337" w:rsidR="004E5126" w:rsidRPr="004E5126" w:rsidRDefault="00F36D1B" w:rsidP="002B320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B4349A"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  <w:lang w:val="en-US"/>
              </w:rPr>
              <w:t xml:space="preserve"> (</w:t>
            </w:r>
            <w:r w:rsidR="00B4349A">
              <w:rPr>
                <w:sz w:val="18"/>
                <w:szCs w:val="18"/>
                <w:lang w:val="en-US"/>
              </w:rPr>
              <w:t>25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702" w:type="dxa"/>
          </w:tcPr>
          <w:p w14:paraId="73D8C47F" w14:textId="5A9E3381" w:rsidR="004E5126" w:rsidRPr="004E5126" w:rsidRDefault="007E0570" w:rsidP="002B320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 (24.3)</w:t>
            </w:r>
          </w:p>
        </w:tc>
        <w:tc>
          <w:tcPr>
            <w:tcW w:w="2607" w:type="dxa"/>
          </w:tcPr>
          <w:p w14:paraId="5DF72975" w14:textId="3B69EC7A" w:rsidR="004E5126" w:rsidRPr="004E5126" w:rsidRDefault="00F36D1B" w:rsidP="002B320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 w:rsidR="00B4349A">
              <w:rPr>
                <w:sz w:val="18"/>
                <w:szCs w:val="18"/>
                <w:lang w:val="en-US"/>
              </w:rPr>
              <w:t xml:space="preserve"> (27.2)</w:t>
            </w:r>
          </w:p>
        </w:tc>
      </w:tr>
      <w:tr w:rsidR="004E5126" w:rsidRPr="004E5126" w14:paraId="24348447" w14:textId="77777777" w:rsidTr="004E5126">
        <w:tc>
          <w:tcPr>
            <w:tcW w:w="2396" w:type="dxa"/>
          </w:tcPr>
          <w:p w14:paraId="7F263C88" w14:textId="78F3AC7F" w:rsidR="004E5126" w:rsidRPr="004E5126" w:rsidRDefault="00F36D1B" w:rsidP="002B320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Intradermal testing and SPT negative, declined oral </w:t>
            </w:r>
            <w:r w:rsidR="00C74C71">
              <w:rPr>
                <w:sz w:val="18"/>
                <w:szCs w:val="18"/>
                <w:lang w:val="en-US"/>
              </w:rPr>
              <w:t>challenge</w:t>
            </w:r>
            <w:r w:rsidR="00C41227">
              <w:rPr>
                <w:sz w:val="18"/>
                <w:szCs w:val="18"/>
                <w:lang w:val="en-US"/>
              </w:rPr>
              <w:t>, %</w:t>
            </w:r>
          </w:p>
        </w:tc>
        <w:tc>
          <w:tcPr>
            <w:tcW w:w="2751" w:type="dxa"/>
          </w:tcPr>
          <w:p w14:paraId="4F1ACB9B" w14:textId="3B2F72BD" w:rsidR="004E5126" w:rsidRPr="004E5126" w:rsidRDefault="00F36D1B" w:rsidP="002B320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 (4.2)</w:t>
            </w:r>
          </w:p>
        </w:tc>
        <w:tc>
          <w:tcPr>
            <w:tcW w:w="2702" w:type="dxa"/>
          </w:tcPr>
          <w:p w14:paraId="5201D83E" w14:textId="4CB2E8BE" w:rsidR="004E5126" w:rsidRPr="004E5126" w:rsidRDefault="00F36D1B" w:rsidP="002B320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7E0570">
              <w:rPr>
                <w:sz w:val="18"/>
                <w:szCs w:val="18"/>
                <w:lang w:val="en-US"/>
              </w:rPr>
              <w:t xml:space="preserve"> (2.7)</w:t>
            </w:r>
          </w:p>
        </w:tc>
        <w:tc>
          <w:tcPr>
            <w:tcW w:w="2607" w:type="dxa"/>
          </w:tcPr>
          <w:p w14:paraId="2BD1A1AF" w14:textId="6C0C26E9" w:rsidR="004E5126" w:rsidRPr="004E5126" w:rsidRDefault="00F36D1B" w:rsidP="002B320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4E5126" w:rsidRPr="004E5126" w14:paraId="55D09175" w14:textId="77777777" w:rsidTr="004E5126">
        <w:tc>
          <w:tcPr>
            <w:tcW w:w="2396" w:type="dxa"/>
          </w:tcPr>
          <w:p w14:paraId="3FA4F847" w14:textId="372D82FE" w:rsidR="004E5126" w:rsidRPr="004E5126" w:rsidRDefault="00F36D1B" w:rsidP="002B320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Intradermal testing and SPT negative, declined oral </w:t>
            </w:r>
            <w:r w:rsidR="00C74C71">
              <w:rPr>
                <w:sz w:val="18"/>
                <w:szCs w:val="18"/>
                <w:lang w:val="en-US"/>
              </w:rPr>
              <w:t>challenge</w:t>
            </w:r>
            <w:r w:rsidR="00C41227">
              <w:rPr>
                <w:sz w:val="18"/>
                <w:szCs w:val="18"/>
                <w:lang w:val="en-US"/>
              </w:rPr>
              <w:t>, %</w:t>
            </w:r>
          </w:p>
        </w:tc>
        <w:tc>
          <w:tcPr>
            <w:tcW w:w="2751" w:type="dxa"/>
          </w:tcPr>
          <w:p w14:paraId="0DC35922" w14:textId="2E035535" w:rsidR="004E5126" w:rsidRPr="004E5126" w:rsidRDefault="00F36D1B" w:rsidP="002B320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 (2.1)</w:t>
            </w:r>
          </w:p>
        </w:tc>
        <w:tc>
          <w:tcPr>
            <w:tcW w:w="2702" w:type="dxa"/>
          </w:tcPr>
          <w:p w14:paraId="1A3F2FD1" w14:textId="54CE0BCE" w:rsidR="004E5126" w:rsidRPr="004E5126" w:rsidRDefault="00F36D1B" w:rsidP="002B320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7E0570">
              <w:rPr>
                <w:sz w:val="18"/>
                <w:szCs w:val="18"/>
                <w:lang w:val="en-US"/>
              </w:rPr>
              <w:t xml:space="preserve"> (2.7)</w:t>
            </w:r>
          </w:p>
        </w:tc>
        <w:tc>
          <w:tcPr>
            <w:tcW w:w="2607" w:type="dxa"/>
          </w:tcPr>
          <w:p w14:paraId="051A1CD4" w14:textId="293DB986" w:rsidR="004E5126" w:rsidRPr="004E5126" w:rsidRDefault="00F36D1B" w:rsidP="002B320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2E527F9B" w14:textId="77777777" w:rsidR="00DF70AE" w:rsidRDefault="00DF70AE" w:rsidP="00DF70AE">
      <w:pPr>
        <w:rPr>
          <w:sz w:val="12"/>
          <w:szCs w:val="12"/>
          <w:lang w:val="en-US"/>
        </w:rPr>
      </w:pPr>
    </w:p>
    <w:p w14:paraId="5E8861C1" w14:textId="17A67B67" w:rsidR="00DF70AE" w:rsidRPr="000566CA" w:rsidRDefault="00DF70AE" w:rsidP="00DF70AE">
      <w:pPr>
        <w:rPr>
          <w:sz w:val="16"/>
          <w:szCs w:val="16"/>
          <w:lang w:val="en-US"/>
        </w:rPr>
      </w:pPr>
      <w:r w:rsidRPr="000566CA">
        <w:rPr>
          <w:sz w:val="16"/>
          <w:szCs w:val="16"/>
          <w:lang w:val="en-US"/>
        </w:rPr>
        <w:t>A</w:t>
      </w:r>
      <w:r w:rsidR="000566CA" w:rsidRPr="000566CA">
        <w:rPr>
          <w:sz w:val="16"/>
          <w:szCs w:val="16"/>
          <w:lang w:val="en-US"/>
        </w:rPr>
        <w:t>bbreviations</w:t>
      </w:r>
      <w:r w:rsidRPr="000566CA">
        <w:rPr>
          <w:sz w:val="16"/>
          <w:szCs w:val="16"/>
          <w:lang w:val="en-US"/>
        </w:rPr>
        <w:t>: BL: Beta lactam, SPT: skin prick testing</w:t>
      </w:r>
      <w:bookmarkEnd w:id="9"/>
    </w:p>
    <w:sectPr w:rsidR="00DF70AE" w:rsidRPr="000566CA" w:rsidSect="00F462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327F"/>
    <w:multiLevelType w:val="hybridMultilevel"/>
    <w:tmpl w:val="577E021E"/>
    <w:lvl w:ilvl="0" w:tplc="7AA8F074">
      <w:start w:val="5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54184"/>
    <w:multiLevelType w:val="hybridMultilevel"/>
    <w:tmpl w:val="5BDC98D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654CC"/>
    <w:multiLevelType w:val="hybridMultilevel"/>
    <w:tmpl w:val="B968495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1619B2"/>
    <w:multiLevelType w:val="hybridMultilevel"/>
    <w:tmpl w:val="C92AD38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9618A3"/>
    <w:multiLevelType w:val="hybridMultilevel"/>
    <w:tmpl w:val="AE1C1E9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1E540B"/>
    <w:multiLevelType w:val="hybridMultilevel"/>
    <w:tmpl w:val="04D6090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1C6653"/>
    <w:multiLevelType w:val="hybridMultilevel"/>
    <w:tmpl w:val="851E5CE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9524B6"/>
    <w:multiLevelType w:val="hybridMultilevel"/>
    <w:tmpl w:val="10166D9C"/>
    <w:lvl w:ilvl="0" w:tplc="BDD05F2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C01ADB"/>
    <w:multiLevelType w:val="hybridMultilevel"/>
    <w:tmpl w:val="1310D2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CE3E65"/>
    <w:multiLevelType w:val="hybridMultilevel"/>
    <w:tmpl w:val="C35E839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394119"/>
    <w:multiLevelType w:val="hybridMultilevel"/>
    <w:tmpl w:val="5C5A649C"/>
    <w:lvl w:ilvl="0" w:tplc="4BCE96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5C5B77"/>
    <w:multiLevelType w:val="hybridMultilevel"/>
    <w:tmpl w:val="4DA6503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242DC3"/>
    <w:multiLevelType w:val="hybridMultilevel"/>
    <w:tmpl w:val="848C91F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9"/>
  </w:num>
  <w:num w:numId="4">
    <w:abstractNumId w:val="6"/>
  </w:num>
  <w:num w:numId="5">
    <w:abstractNumId w:val="1"/>
  </w:num>
  <w:num w:numId="6">
    <w:abstractNumId w:val="2"/>
  </w:num>
  <w:num w:numId="7">
    <w:abstractNumId w:val="5"/>
  </w:num>
  <w:num w:numId="8">
    <w:abstractNumId w:val="3"/>
  </w:num>
  <w:num w:numId="9">
    <w:abstractNumId w:val="12"/>
  </w:num>
  <w:num w:numId="10">
    <w:abstractNumId w:val="10"/>
  </w:num>
  <w:num w:numId="11">
    <w:abstractNumId w:val="4"/>
  </w:num>
  <w:num w:numId="12">
    <w:abstractNumId w:val="0"/>
  </w:num>
  <w:num w:numId="13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nny Peter">
    <w15:presenceInfo w15:providerId="AD" w15:userId="S::01424823@wf.uct.ac.za::09e319cc-6cdc-417a-bfe4-73fff0e5cc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24D"/>
    <w:rsid w:val="000005EF"/>
    <w:rsid w:val="00012753"/>
    <w:rsid w:val="0005424D"/>
    <w:rsid w:val="000566CA"/>
    <w:rsid w:val="000635AA"/>
    <w:rsid w:val="000640F2"/>
    <w:rsid w:val="00076EDF"/>
    <w:rsid w:val="000828D3"/>
    <w:rsid w:val="000910B5"/>
    <w:rsid w:val="000B020E"/>
    <w:rsid w:val="000B6662"/>
    <w:rsid w:val="000C255C"/>
    <w:rsid w:val="000D001D"/>
    <w:rsid w:val="00100B3F"/>
    <w:rsid w:val="001263F7"/>
    <w:rsid w:val="00147C53"/>
    <w:rsid w:val="001961D3"/>
    <w:rsid w:val="001A15DF"/>
    <w:rsid w:val="00207BD1"/>
    <w:rsid w:val="00241ED6"/>
    <w:rsid w:val="00267012"/>
    <w:rsid w:val="002679C9"/>
    <w:rsid w:val="00277C7E"/>
    <w:rsid w:val="002A6598"/>
    <w:rsid w:val="002B3201"/>
    <w:rsid w:val="002E34C8"/>
    <w:rsid w:val="002F6D4C"/>
    <w:rsid w:val="00344CCD"/>
    <w:rsid w:val="003518A4"/>
    <w:rsid w:val="00361BB4"/>
    <w:rsid w:val="0036510C"/>
    <w:rsid w:val="0038245D"/>
    <w:rsid w:val="00385D8A"/>
    <w:rsid w:val="003B5802"/>
    <w:rsid w:val="003C365A"/>
    <w:rsid w:val="003D217C"/>
    <w:rsid w:val="003D3D8A"/>
    <w:rsid w:val="003E56A9"/>
    <w:rsid w:val="003F65DD"/>
    <w:rsid w:val="00414CF0"/>
    <w:rsid w:val="0043615C"/>
    <w:rsid w:val="0047342C"/>
    <w:rsid w:val="00477FC5"/>
    <w:rsid w:val="00485547"/>
    <w:rsid w:val="00490807"/>
    <w:rsid w:val="00494312"/>
    <w:rsid w:val="004A7F66"/>
    <w:rsid w:val="004B2AA6"/>
    <w:rsid w:val="004B5F4A"/>
    <w:rsid w:val="004C04BD"/>
    <w:rsid w:val="004C7933"/>
    <w:rsid w:val="004E5126"/>
    <w:rsid w:val="00520DE2"/>
    <w:rsid w:val="00540D22"/>
    <w:rsid w:val="00540DC7"/>
    <w:rsid w:val="00560CDF"/>
    <w:rsid w:val="005674A3"/>
    <w:rsid w:val="00570F27"/>
    <w:rsid w:val="00570F7D"/>
    <w:rsid w:val="0059125C"/>
    <w:rsid w:val="005B48FA"/>
    <w:rsid w:val="005D0DBD"/>
    <w:rsid w:val="005D5AB4"/>
    <w:rsid w:val="005F2408"/>
    <w:rsid w:val="006157F2"/>
    <w:rsid w:val="006361A3"/>
    <w:rsid w:val="0065118A"/>
    <w:rsid w:val="00664223"/>
    <w:rsid w:val="00682D9E"/>
    <w:rsid w:val="006A4B7E"/>
    <w:rsid w:val="006A75AB"/>
    <w:rsid w:val="006B2DCA"/>
    <w:rsid w:val="00721195"/>
    <w:rsid w:val="00721CD3"/>
    <w:rsid w:val="007521C1"/>
    <w:rsid w:val="00766D22"/>
    <w:rsid w:val="00775EB2"/>
    <w:rsid w:val="007807DE"/>
    <w:rsid w:val="00781FFF"/>
    <w:rsid w:val="0079621E"/>
    <w:rsid w:val="007B3F87"/>
    <w:rsid w:val="007D244B"/>
    <w:rsid w:val="007D39CA"/>
    <w:rsid w:val="007E0570"/>
    <w:rsid w:val="007F050B"/>
    <w:rsid w:val="00806ABD"/>
    <w:rsid w:val="00855B01"/>
    <w:rsid w:val="008623E1"/>
    <w:rsid w:val="008677D7"/>
    <w:rsid w:val="008736FD"/>
    <w:rsid w:val="008834D3"/>
    <w:rsid w:val="008876CE"/>
    <w:rsid w:val="00910CF5"/>
    <w:rsid w:val="009174C7"/>
    <w:rsid w:val="00934AD2"/>
    <w:rsid w:val="009519D5"/>
    <w:rsid w:val="009702E7"/>
    <w:rsid w:val="0097287C"/>
    <w:rsid w:val="00981E99"/>
    <w:rsid w:val="009862C4"/>
    <w:rsid w:val="00986FA9"/>
    <w:rsid w:val="00993F2A"/>
    <w:rsid w:val="009A77CF"/>
    <w:rsid w:val="009C0360"/>
    <w:rsid w:val="009C5C7B"/>
    <w:rsid w:val="009D1742"/>
    <w:rsid w:val="009E7B1D"/>
    <w:rsid w:val="009F2243"/>
    <w:rsid w:val="00A04924"/>
    <w:rsid w:val="00A3545C"/>
    <w:rsid w:val="00A8184E"/>
    <w:rsid w:val="00A9416D"/>
    <w:rsid w:val="00AC38BE"/>
    <w:rsid w:val="00AF53E9"/>
    <w:rsid w:val="00AF77F2"/>
    <w:rsid w:val="00B32C2C"/>
    <w:rsid w:val="00B4349A"/>
    <w:rsid w:val="00B51461"/>
    <w:rsid w:val="00BA2483"/>
    <w:rsid w:val="00BB2D28"/>
    <w:rsid w:val="00BF0572"/>
    <w:rsid w:val="00C01CCB"/>
    <w:rsid w:val="00C05CE4"/>
    <w:rsid w:val="00C14413"/>
    <w:rsid w:val="00C16045"/>
    <w:rsid w:val="00C24026"/>
    <w:rsid w:val="00C41227"/>
    <w:rsid w:val="00C62340"/>
    <w:rsid w:val="00C74C71"/>
    <w:rsid w:val="00C90740"/>
    <w:rsid w:val="00C97E85"/>
    <w:rsid w:val="00D0036B"/>
    <w:rsid w:val="00D26D89"/>
    <w:rsid w:val="00D5333F"/>
    <w:rsid w:val="00D6132E"/>
    <w:rsid w:val="00D6692F"/>
    <w:rsid w:val="00D941BD"/>
    <w:rsid w:val="00DD2B10"/>
    <w:rsid w:val="00DE6F09"/>
    <w:rsid w:val="00DF70AE"/>
    <w:rsid w:val="00E02F6F"/>
    <w:rsid w:val="00E0445D"/>
    <w:rsid w:val="00E5307F"/>
    <w:rsid w:val="00E720EC"/>
    <w:rsid w:val="00EC2449"/>
    <w:rsid w:val="00EF7B7D"/>
    <w:rsid w:val="00F01C7B"/>
    <w:rsid w:val="00F36D1B"/>
    <w:rsid w:val="00F46212"/>
    <w:rsid w:val="00F64CFB"/>
    <w:rsid w:val="00FA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BEA1BF"/>
  <w15:chartTrackingRefBased/>
  <w15:docId w15:val="{BFC5B807-861E-4F63-ADEC-FFBAB17A8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424D"/>
    <w:pPr>
      <w:ind w:left="720"/>
      <w:contextualSpacing/>
    </w:pPr>
  </w:style>
  <w:style w:type="table" w:styleId="TableGrid">
    <w:name w:val="Table Grid"/>
    <w:basedOn w:val="TableNormal"/>
    <w:uiPriority w:val="39"/>
    <w:rsid w:val="00AC38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828D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828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8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8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8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8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FB147-9034-4A5F-9E04-21A71A164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Cascia Day</dc:creator>
  <cp:keywords/>
  <dc:description/>
  <cp:lastModifiedBy>Cascia Day</cp:lastModifiedBy>
  <cp:revision>5</cp:revision>
  <dcterms:created xsi:type="dcterms:W3CDTF">2022-02-01T11:22:00Z</dcterms:created>
  <dcterms:modified xsi:type="dcterms:W3CDTF">2022-02-28T13:58:00Z</dcterms:modified>
</cp:coreProperties>
</file>