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87897" w14:textId="795AE7A0" w:rsidR="00CD3406" w:rsidRDefault="00904BDA">
      <w:pPr>
        <w:spacing w:line="276" w:lineRule="auto"/>
        <w:jc w:val="center"/>
        <w:rPr>
          <w:b/>
          <w:bCs/>
          <w:sz w:val="48"/>
          <w:szCs w:val="48"/>
        </w:rPr>
        <w:pPrChange w:id="0" w:author="LRAV" w:date="2023-04-23T22:43:00Z">
          <w:pPr>
            <w:spacing w:line="480" w:lineRule="auto"/>
            <w:jc w:val="center"/>
          </w:pPr>
        </w:pPrChange>
      </w:pPr>
      <w:bookmarkStart w:id="1" w:name="_Hlk111433266"/>
      <w:r w:rsidRPr="00275434">
        <w:rPr>
          <w:rFonts w:eastAsiaTheme="minorHAnsi"/>
          <w:b/>
          <w:bCs/>
          <w:sz w:val="48"/>
          <w:szCs w:val="48"/>
        </w:rPr>
        <w:t>Variable g</w:t>
      </w:r>
      <w:r w:rsidR="005F15FD" w:rsidRPr="00275434">
        <w:rPr>
          <w:rFonts w:eastAsiaTheme="minorHAnsi"/>
          <w:b/>
          <w:bCs/>
          <w:sz w:val="48"/>
          <w:szCs w:val="48"/>
        </w:rPr>
        <w:t xml:space="preserve">enomic </w:t>
      </w:r>
      <w:r w:rsidR="00884F8F" w:rsidRPr="00275434">
        <w:rPr>
          <w:rFonts w:eastAsiaTheme="minorHAnsi"/>
          <w:b/>
          <w:bCs/>
          <w:sz w:val="48"/>
          <w:szCs w:val="48"/>
        </w:rPr>
        <w:t>patterns</w:t>
      </w:r>
      <w:r w:rsidR="005F15FD" w:rsidRPr="00275434">
        <w:rPr>
          <w:rFonts w:eastAsiaTheme="minorHAnsi"/>
          <w:b/>
          <w:bCs/>
          <w:sz w:val="48"/>
          <w:szCs w:val="48"/>
        </w:rPr>
        <w:t xml:space="preserve"> of </w:t>
      </w:r>
      <w:r w:rsidR="006D0126" w:rsidRPr="00275434">
        <w:rPr>
          <w:rFonts w:eastAsiaTheme="minorHAnsi"/>
          <w:b/>
          <w:bCs/>
          <w:sz w:val="48"/>
          <w:szCs w:val="48"/>
        </w:rPr>
        <w:t xml:space="preserve">hybridization </w:t>
      </w:r>
      <w:ins w:id="2" w:author="Bengt Hansson" w:date="2023-04-25T08:07:00Z">
        <w:r w:rsidR="00F45266">
          <w:rPr>
            <w:b/>
            <w:bCs/>
            <w:sz w:val="48"/>
            <w:szCs w:val="48"/>
          </w:rPr>
          <w:t>in</w:t>
        </w:r>
      </w:ins>
      <w:ins w:id="3" w:author="LRAV" w:date="2023-04-23T22:43:00Z">
        <w:r w:rsidR="00F74CD2">
          <w:rPr>
            <w:b/>
            <w:bCs/>
            <w:sz w:val="48"/>
            <w:szCs w:val="48"/>
          </w:rPr>
          <w:t xml:space="preserve"> </w:t>
        </w:r>
        <w:r w:rsidR="00FB526C">
          <w:rPr>
            <w:b/>
            <w:bCs/>
            <w:sz w:val="48"/>
            <w:szCs w:val="48"/>
          </w:rPr>
          <w:t xml:space="preserve">two </w:t>
        </w:r>
        <w:r w:rsidR="00EF2729">
          <w:rPr>
            <w:b/>
            <w:bCs/>
            <w:sz w:val="48"/>
            <w:szCs w:val="48"/>
          </w:rPr>
          <w:t>independent</w:t>
        </w:r>
      </w:ins>
      <w:r w:rsidR="00EF2729">
        <w:rPr>
          <w:b/>
          <w:bCs/>
          <w:sz w:val="48"/>
          <w:szCs w:val="48"/>
        </w:rPr>
        <w:t xml:space="preserve"> </w:t>
      </w:r>
      <w:r w:rsidR="006D0126" w:rsidRPr="00275434">
        <w:rPr>
          <w:b/>
          <w:bCs/>
          <w:sz w:val="48"/>
          <w:szCs w:val="48"/>
        </w:rPr>
        <w:t>hybrid</w:t>
      </w:r>
      <w:r w:rsidR="00FB526C">
        <w:rPr>
          <w:b/>
          <w:bCs/>
          <w:sz w:val="48"/>
          <w:szCs w:val="48"/>
        </w:rPr>
        <w:t xml:space="preserve"> </w:t>
      </w:r>
      <w:ins w:id="4" w:author="LRAV" w:date="2023-04-23T22:43:00Z">
        <w:r w:rsidR="00054280">
          <w:rPr>
            <w:b/>
            <w:bCs/>
            <w:sz w:val="48"/>
            <w:szCs w:val="48"/>
          </w:rPr>
          <w:t>zone</w:t>
        </w:r>
        <w:r w:rsidR="00EF2729">
          <w:rPr>
            <w:b/>
            <w:bCs/>
            <w:sz w:val="48"/>
            <w:szCs w:val="48"/>
          </w:rPr>
          <w:t>s</w:t>
        </w:r>
      </w:ins>
      <w:r w:rsidR="00FB526C">
        <w:rPr>
          <w:b/>
          <w:bCs/>
          <w:sz w:val="48"/>
          <w:szCs w:val="48"/>
        </w:rPr>
        <w:t xml:space="preserve"> </w:t>
      </w:r>
      <w:r w:rsidR="006D0126" w:rsidRPr="00275434">
        <w:rPr>
          <w:b/>
          <w:bCs/>
          <w:sz w:val="48"/>
          <w:szCs w:val="48"/>
        </w:rPr>
        <w:t>of damselflies</w:t>
      </w:r>
    </w:p>
    <w:p w14:paraId="28AA6E3E" w14:textId="77777777" w:rsidR="00F23294" w:rsidRPr="004F0B76" w:rsidRDefault="00F23294">
      <w:pPr>
        <w:spacing w:line="276" w:lineRule="auto"/>
        <w:jc w:val="center"/>
        <w:rPr>
          <w:b/>
          <w:bCs/>
          <w:sz w:val="48"/>
          <w:szCs w:val="48"/>
        </w:rPr>
        <w:pPrChange w:id="5" w:author="LRAV" w:date="2023-04-23T22:43:00Z">
          <w:pPr>
            <w:spacing w:line="480" w:lineRule="auto"/>
            <w:jc w:val="center"/>
          </w:pPr>
        </w:pPrChange>
      </w:pPr>
    </w:p>
    <w:p w14:paraId="348BE5CD" w14:textId="748E1175" w:rsidR="001D0296" w:rsidRPr="00275434" w:rsidRDefault="001940BF">
      <w:pPr>
        <w:spacing w:line="276" w:lineRule="auto"/>
        <w:rPr>
          <w:b/>
          <w:bCs/>
          <w:sz w:val="28"/>
          <w:szCs w:val="28"/>
        </w:rPr>
        <w:pPrChange w:id="6" w:author="LRAV" w:date="2023-04-23T22:43:00Z">
          <w:pPr>
            <w:spacing w:line="480" w:lineRule="auto"/>
          </w:pPr>
        </w:pPrChange>
      </w:pPr>
      <w:bookmarkStart w:id="7" w:name="_Hlk91141101"/>
      <w:bookmarkStart w:id="8" w:name="_Hlk89686135"/>
      <w:r w:rsidRPr="00275434">
        <w:rPr>
          <w:b/>
          <w:bCs/>
          <w:sz w:val="28"/>
          <w:szCs w:val="28"/>
        </w:rPr>
        <w:t>Sánchez-Guillén</w:t>
      </w:r>
      <w:r w:rsidRPr="00275434">
        <w:rPr>
          <w:b/>
          <w:bCs/>
          <w:sz w:val="28"/>
          <w:szCs w:val="28"/>
          <w:vertAlign w:val="superscript"/>
        </w:rPr>
        <w:t>1*</w:t>
      </w:r>
      <w:r w:rsidRPr="00275434">
        <w:rPr>
          <w:b/>
          <w:bCs/>
          <w:sz w:val="28"/>
          <w:szCs w:val="28"/>
        </w:rPr>
        <w:t xml:space="preserve"> R</w:t>
      </w:r>
      <w:r w:rsidR="00F16AC5">
        <w:rPr>
          <w:b/>
          <w:bCs/>
          <w:sz w:val="28"/>
          <w:szCs w:val="28"/>
        </w:rPr>
        <w:t xml:space="preserve">osa </w:t>
      </w:r>
      <w:r w:rsidRPr="00275434">
        <w:rPr>
          <w:b/>
          <w:bCs/>
          <w:sz w:val="28"/>
          <w:szCs w:val="28"/>
        </w:rPr>
        <w:t>A</w:t>
      </w:r>
      <w:r w:rsidR="00F16AC5">
        <w:rPr>
          <w:b/>
          <w:bCs/>
          <w:sz w:val="28"/>
          <w:szCs w:val="28"/>
        </w:rPr>
        <w:t>na</w:t>
      </w:r>
      <w:r w:rsidRPr="00275434">
        <w:rPr>
          <w:b/>
          <w:bCs/>
          <w:sz w:val="28"/>
          <w:szCs w:val="28"/>
        </w:rPr>
        <w:t>, Arce-Valdés</w:t>
      </w:r>
      <w:r w:rsidR="00423EB8" w:rsidRPr="00275434">
        <w:rPr>
          <w:b/>
          <w:bCs/>
          <w:sz w:val="28"/>
          <w:szCs w:val="28"/>
          <w:vertAlign w:val="superscript"/>
        </w:rPr>
        <w:t>1</w:t>
      </w:r>
      <w:r w:rsidRPr="00275434">
        <w:rPr>
          <w:b/>
          <w:bCs/>
          <w:sz w:val="28"/>
          <w:szCs w:val="28"/>
        </w:rPr>
        <w:t xml:space="preserve"> </w:t>
      </w:r>
      <w:r w:rsidR="00D101FC" w:rsidRPr="00275434">
        <w:rPr>
          <w:b/>
          <w:bCs/>
          <w:sz w:val="28"/>
          <w:szCs w:val="28"/>
        </w:rPr>
        <w:t>L</w:t>
      </w:r>
      <w:r w:rsidR="00F16AC5">
        <w:rPr>
          <w:b/>
          <w:bCs/>
          <w:sz w:val="28"/>
          <w:szCs w:val="28"/>
        </w:rPr>
        <w:t>u</w:t>
      </w:r>
      <w:r w:rsidR="00F34F20">
        <w:rPr>
          <w:b/>
          <w:bCs/>
          <w:sz w:val="28"/>
          <w:szCs w:val="28"/>
        </w:rPr>
        <w:t>i</w:t>
      </w:r>
      <w:r w:rsidR="00F16AC5">
        <w:rPr>
          <w:b/>
          <w:bCs/>
          <w:sz w:val="28"/>
          <w:szCs w:val="28"/>
        </w:rPr>
        <w:t xml:space="preserve">s </w:t>
      </w:r>
      <w:r w:rsidRPr="00275434">
        <w:rPr>
          <w:b/>
          <w:bCs/>
          <w:sz w:val="28"/>
          <w:szCs w:val="28"/>
        </w:rPr>
        <w:t>R</w:t>
      </w:r>
      <w:r w:rsidR="00F16AC5">
        <w:rPr>
          <w:b/>
          <w:bCs/>
          <w:sz w:val="28"/>
          <w:szCs w:val="28"/>
        </w:rPr>
        <w:t>odrigo</w:t>
      </w:r>
      <w:r w:rsidRPr="00275434">
        <w:rPr>
          <w:b/>
          <w:bCs/>
          <w:sz w:val="28"/>
          <w:szCs w:val="28"/>
        </w:rPr>
        <w:t>, Swaegers</w:t>
      </w:r>
      <w:r w:rsidR="002C18BF">
        <w:rPr>
          <w:b/>
          <w:bCs/>
          <w:sz w:val="28"/>
          <w:szCs w:val="28"/>
          <w:vertAlign w:val="superscript"/>
        </w:rPr>
        <w:t>2</w:t>
      </w:r>
      <w:r w:rsidRPr="00275434">
        <w:rPr>
          <w:b/>
          <w:bCs/>
          <w:sz w:val="28"/>
          <w:szCs w:val="28"/>
        </w:rPr>
        <w:t xml:space="preserve"> J</w:t>
      </w:r>
      <w:r w:rsidR="00F16AC5">
        <w:rPr>
          <w:b/>
          <w:bCs/>
          <w:sz w:val="28"/>
          <w:szCs w:val="28"/>
        </w:rPr>
        <w:t>anne</w:t>
      </w:r>
      <w:r w:rsidRPr="00275434">
        <w:rPr>
          <w:b/>
          <w:bCs/>
          <w:sz w:val="28"/>
          <w:szCs w:val="28"/>
        </w:rPr>
        <w:t xml:space="preserve">, </w:t>
      </w:r>
      <w:r w:rsidR="006D4952" w:rsidRPr="006D4952">
        <w:rPr>
          <w:b/>
          <w:bCs/>
          <w:sz w:val="28"/>
          <w:szCs w:val="28"/>
        </w:rPr>
        <w:t>Chauhan</w:t>
      </w:r>
      <w:r w:rsidR="006D4952" w:rsidRPr="006D4952">
        <w:rPr>
          <w:b/>
          <w:bCs/>
          <w:sz w:val="28"/>
          <w:szCs w:val="28"/>
          <w:vertAlign w:val="superscript"/>
        </w:rPr>
        <w:t>3</w:t>
      </w:r>
      <w:r w:rsidR="00C53005">
        <w:rPr>
          <w:b/>
          <w:bCs/>
          <w:sz w:val="28"/>
          <w:szCs w:val="28"/>
        </w:rPr>
        <w:t xml:space="preserve"> P</w:t>
      </w:r>
      <w:r w:rsidR="00F16AC5">
        <w:rPr>
          <w:b/>
          <w:bCs/>
          <w:sz w:val="28"/>
          <w:szCs w:val="28"/>
        </w:rPr>
        <w:t>allavi</w:t>
      </w:r>
      <w:r w:rsidR="00C53005">
        <w:rPr>
          <w:b/>
          <w:bCs/>
          <w:sz w:val="28"/>
          <w:szCs w:val="28"/>
        </w:rPr>
        <w:t>,</w:t>
      </w:r>
      <w:r w:rsidR="00C53005" w:rsidRPr="006D4952">
        <w:rPr>
          <w:b/>
          <w:bCs/>
          <w:sz w:val="28"/>
          <w:szCs w:val="28"/>
        </w:rPr>
        <w:t xml:space="preserve"> </w:t>
      </w:r>
      <w:r w:rsidR="00457A38">
        <w:rPr>
          <w:b/>
          <w:bCs/>
          <w:sz w:val="28"/>
          <w:szCs w:val="28"/>
        </w:rPr>
        <w:t>Chávez-Ríos</w:t>
      </w:r>
      <w:r w:rsidR="00003224">
        <w:rPr>
          <w:b/>
          <w:bCs/>
          <w:sz w:val="28"/>
          <w:szCs w:val="28"/>
          <w:vertAlign w:val="superscript"/>
        </w:rPr>
        <w:t>4</w:t>
      </w:r>
      <w:r w:rsidR="00736CC2">
        <w:rPr>
          <w:b/>
          <w:bCs/>
          <w:sz w:val="28"/>
          <w:szCs w:val="28"/>
          <w:vertAlign w:val="superscript"/>
        </w:rPr>
        <w:t xml:space="preserve"> </w:t>
      </w:r>
      <w:r w:rsidR="00736CC2">
        <w:rPr>
          <w:b/>
          <w:bCs/>
          <w:sz w:val="28"/>
          <w:szCs w:val="28"/>
        </w:rPr>
        <w:t>J</w:t>
      </w:r>
      <w:r w:rsidR="00F16AC5">
        <w:rPr>
          <w:b/>
          <w:bCs/>
          <w:sz w:val="28"/>
          <w:szCs w:val="28"/>
        </w:rPr>
        <w:t xml:space="preserve">esús </w:t>
      </w:r>
      <w:r w:rsidR="00736CC2">
        <w:rPr>
          <w:b/>
          <w:bCs/>
          <w:sz w:val="28"/>
          <w:szCs w:val="28"/>
        </w:rPr>
        <w:t>R</w:t>
      </w:r>
      <w:r w:rsidR="00F16AC5">
        <w:rPr>
          <w:b/>
          <w:bCs/>
          <w:sz w:val="28"/>
          <w:szCs w:val="28"/>
        </w:rPr>
        <w:t>amsés</w:t>
      </w:r>
      <w:r w:rsidR="00736CC2">
        <w:rPr>
          <w:b/>
          <w:bCs/>
          <w:sz w:val="28"/>
          <w:szCs w:val="28"/>
        </w:rPr>
        <w:t xml:space="preserve">, </w:t>
      </w:r>
      <w:r w:rsidRPr="00275434">
        <w:rPr>
          <w:b/>
          <w:bCs/>
          <w:sz w:val="28"/>
          <w:szCs w:val="28"/>
        </w:rPr>
        <w:t>Wellenreuther</w:t>
      </w:r>
      <w:r w:rsidR="00944BD1">
        <w:rPr>
          <w:b/>
          <w:bCs/>
          <w:sz w:val="28"/>
          <w:szCs w:val="28"/>
          <w:vertAlign w:val="superscript"/>
        </w:rPr>
        <w:t>5</w:t>
      </w:r>
      <w:r w:rsidR="00423EB8" w:rsidRPr="00275434">
        <w:rPr>
          <w:b/>
          <w:bCs/>
          <w:sz w:val="28"/>
          <w:szCs w:val="28"/>
          <w:vertAlign w:val="superscript"/>
        </w:rPr>
        <w:t>,</w:t>
      </w:r>
      <w:r w:rsidR="00944BD1">
        <w:rPr>
          <w:b/>
          <w:bCs/>
          <w:sz w:val="28"/>
          <w:szCs w:val="28"/>
          <w:vertAlign w:val="superscript"/>
        </w:rPr>
        <w:t>6</w:t>
      </w:r>
      <w:r w:rsidRPr="00275434">
        <w:rPr>
          <w:b/>
          <w:bCs/>
          <w:sz w:val="28"/>
          <w:szCs w:val="28"/>
        </w:rPr>
        <w:t xml:space="preserve"> M</w:t>
      </w:r>
      <w:r w:rsidR="00F16AC5">
        <w:rPr>
          <w:b/>
          <w:bCs/>
          <w:sz w:val="28"/>
          <w:szCs w:val="28"/>
        </w:rPr>
        <w:t>aren</w:t>
      </w:r>
      <w:r w:rsidRPr="00275434">
        <w:rPr>
          <w:b/>
          <w:bCs/>
          <w:sz w:val="28"/>
          <w:szCs w:val="28"/>
        </w:rPr>
        <w:t xml:space="preserve"> &amp; Hansson</w:t>
      </w:r>
      <w:r w:rsidR="00C53005">
        <w:rPr>
          <w:b/>
          <w:bCs/>
          <w:sz w:val="28"/>
          <w:szCs w:val="28"/>
          <w:vertAlign w:val="superscript"/>
        </w:rPr>
        <w:t>3</w:t>
      </w:r>
      <w:r w:rsidRPr="00275434">
        <w:rPr>
          <w:b/>
          <w:bCs/>
          <w:sz w:val="28"/>
          <w:szCs w:val="28"/>
        </w:rPr>
        <w:t xml:space="preserve"> B</w:t>
      </w:r>
      <w:r w:rsidR="00F16AC5">
        <w:rPr>
          <w:b/>
          <w:bCs/>
          <w:sz w:val="28"/>
          <w:szCs w:val="28"/>
        </w:rPr>
        <w:t>engt</w:t>
      </w:r>
      <w:r w:rsidRPr="00275434">
        <w:rPr>
          <w:b/>
          <w:bCs/>
          <w:sz w:val="28"/>
          <w:szCs w:val="28"/>
        </w:rPr>
        <w:t xml:space="preserve"> </w:t>
      </w:r>
    </w:p>
    <w:bookmarkEnd w:id="7"/>
    <w:p w14:paraId="59D88EE6" w14:textId="77777777" w:rsidR="00902697" w:rsidRPr="00275434" w:rsidRDefault="00902697">
      <w:pPr>
        <w:spacing w:line="276" w:lineRule="auto"/>
        <w:rPr>
          <w:b/>
          <w:bCs/>
          <w:sz w:val="28"/>
          <w:szCs w:val="28"/>
        </w:rPr>
        <w:pPrChange w:id="9" w:author="LRAV" w:date="2023-04-23T22:43:00Z">
          <w:pPr>
            <w:spacing w:line="480" w:lineRule="auto"/>
          </w:pPr>
        </w:pPrChange>
      </w:pPr>
    </w:p>
    <w:bookmarkEnd w:id="8"/>
    <w:p w14:paraId="60CEFD5A" w14:textId="17874C42" w:rsidR="00902697" w:rsidRPr="00F45A56" w:rsidRDefault="00902697">
      <w:pPr>
        <w:autoSpaceDE w:val="0"/>
        <w:autoSpaceDN w:val="0"/>
        <w:adjustRightInd w:val="0"/>
        <w:spacing w:line="276" w:lineRule="auto"/>
        <w:rPr>
          <w:lang w:val="es-MX"/>
        </w:rPr>
        <w:pPrChange w:id="10" w:author="LRAV" w:date="2023-04-23T22:43:00Z">
          <w:pPr>
            <w:autoSpaceDE w:val="0"/>
            <w:autoSpaceDN w:val="0"/>
            <w:adjustRightInd w:val="0"/>
            <w:spacing w:line="480" w:lineRule="auto"/>
          </w:pPr>
        </w:pPrChange>
      </w:pPr>
      <w:r w:rsidRPr="00F45A56">
        <w:rPr>
          <w:vertAlign w:val="superscript"/>
          <w:lang w:val="es-MX"/>
        </w:rPr>
        <w:t>1</w:t>
      </w:r>
      <w:r w:rsidRPr="00F45A56">
        <w:rPr>
          <w:lang w:val="es-MX"/>
        </w:rPr>
        <w:t xml:space="preserve">Instituto de Ecología </w:t>
      </w:r>
      <w:r w:rsidR="004B1B97">
        <w:rPr>
          <w:lang w:val="es-MX"/>
        </w:rPr>
        <w:t xml:space="preserve">(INECOL) </w:t>
      </w:r>
      <w:r w:rsidRPr="00F45A56">
        <w:rPr>
          <w:lang w:val="es-MX"/>
        </w:rPr>
        <w:t>A.</w:t>
      </w:r>
      <w:r w:rsidR="00A96958">
        <w:rPr>
          <w:lang w:val="es-MX"/>
        </w:rPr>
        <w:t xml:space="preserve"> </w:t>
      </w:r>
      <w:r w:rsidRPr="00F45A56">
        <w:rPr>
          <w:lang w:val="es-MX"/>
        </w:rPr>
        <w:t xml:space="preserve">C., </w:t>
      </w:r>
      <w:r w:rsidR="007A5AD1" w:rsidRPr="00F45A56">
        <w:rPr>
          <w:lang w:val="es-MX"/>
        </w:rPr>
        <w:t>México</w:t>
      </w:r>
    </w:p>
    <w:p w14:paraId="7672DA94" w14:textId="1829FBD1" w:rsidR="00423EB8" w:rsidRDefault="00ED4A80">
      <w:pPr>
        <w:spacing w:line="276" w:lineRule="auto"/>
        <w:pPrChange w:id="11" w:author="LRAV" w:date="2023-04-23T22:43:00Z">
          <w:pPr>
            <w:spacing w:line="480" w:lineRule="auto"/>
          </w:pPr>
        </w:pPrChange>
      </w:pPr>
      <w:r>
        <w:rPr>
          <w:vertAlign w:val="superscript"/>
        </w:rPr>
        <w:t>2</w:t>
      </w:r>
      <w:r w:rsidR="00853DB9" w:rsidRPr="00275434">
        <w:t>Evolutionary Stress Ecology and Ecotoxicology, KU Leuven, Belgium</w:t>
      </w:r>
    </w:p>
    <w:p w14:paraId="2C1029BC" w14:textId="345A725C" w:rsidR="006D4952" w:rsidRPr="00275434" w:rsidRDefault="006D4952">
      <w:pPr>
        <w:autoSpaceDE w:val="0"/>
        <w:autoSpaceDN w:val="0"/>
        <w:adjustRightInd w:val="0"/>
        <w:spacing w:line="276" w:lineRule="auto"/>
        <w:rPr>
          <w:vertAlign w:val="superscript"/>
        </w:rPr>
        <w:pPrChange w:id="12" w:author="LRAV" w:date="2023-04-23T22:43:00Z">
          <w:pPr>
            <w:autoSpaceDE w:val="0"/>
            <w:autoSpaceDN w:val="0"/>
            <w:adjustRightInd w:val="0"/>
            <w:spacing w:line="480" w:lineRule="auto"/>
          </w:pPr>
        </w:pPrChange>
      </w:pPr>
      <w:r>
        <w:rPr>
          <w:vertAlign w:val="superscript"/>
        </w:rPr>
        <w:t>3</w:t>
      </w:r>
      <w:r w:rsidRPr="00275434">
        <w:t>Department of Biology, Lund University, Sweden</w:t>
      </w:r>
    </w:p>
    <w:p w14:paraId="3573E6DB" w14:textId="493D594C" w:rsidR="00375BDA" w:rsidRPr="00F45A56" w:rsidRDefault="00003224">
      <w:pPr>
        <w:spacing w:line="276" w:lineRule="auto"/>
        <w:rPr>
          <w:lang w:val="es-MX"/>
        </w:rPr>
        <w:pPrChange w:id="13" w:author="LRAV" w:date="2023-04-23T22:43:00Z">
          <w:pPr>
            <w:spacing w:line="480" w:lineRule="auto"/>
          </w:pPr>
        </w:pPrChange>
      </w:pPr>
      <w:r w:rsidRPr="00F45A56">
        <w:rPr>
          <w:vertAlign w:val="superscript"/>
          <w:lang w:val="es-MX"/>
        </w:rPr>
        <w:t>4</w:t>
      </w:r>
      <w:r w:rsidR="00375BDA" w:rsidRPr="00F45A56">
        <w:rPr>
          <w:lang w:val="es-MX"/>
        </w:rPr>
        <w:t>Departamento de Biología Celular y Fisiología, Unidad Periférica Tlaxcala,</w:t>
      </w:r>
    </w:p>
    <w:p w14:paraId="3A6C3401" w14:textId="3F286440" w:rsidR="00375BDA" w:rsidRPr="00F45A56" w:rsidRDefault="00375BDA">
      <w:pPr>
        <w:spacing w:line="276" w:lineRule="auto"/>
        <w:rPr>
          <w:lang w:val="es-MX"/>
        </w:rPr>
        <w:pPrChange w:id="14" w:author="LRAV" w:date="2023-04-23T22:43:00Z">
          <w:pPr>
            <w:spacing w:line="480" w:lineRule="auto"/>
          </w:pPr>
        </w:pPrChange>
      </w:pPr>
      <w:r w:rsidRPr="00F45A56">
        <w:rPr>
          <w:lang w:val="es-MX"/>
        </w:rPr>
        <w:t xml:space="preserve">  Instituto de Investigaciones Biomédicas, Universidad Nacional Autónoma</w:t>
      </w:r>
    </w:p>
    <w:p w14:paraId="49D18E67" w14:textId="10263D6A" w:rsidR="00ED4A80" w:rsidRPr="00375BDA" w:rsidRDefault="00375BDA">
      <w:pPr>
        <w:spacing w:line="276" w:lineRule="auto"/>
        <w:pPrChange w:id="15" w:author="LRAV" w:date="2023-04-23T22:43:00Z">
          <w:pPr>
            <w:spacing w:line="480" w:lineRule="auto"/>
          </w:pPr>
        </w:pPrChange>
      </w:pPr>
      <w:r w:rsidRPr="00F45A56">
        <w:rPr>
          <w:lang w:val="es-MX"/>
        </w:rPr>
        <w:t xml:space="preserve">  </w:t>
      </w:r>
      <w:r w:rsidRPr="00375BDA">
        <w:t>de México, México</w:t>
      </w:r>
    </w:p>
    <w:p w14:paraId="747C08A7" w14:textId="6BEED587" w:rsidR="00902697" w:rsidRPr="00275434" w:rsidRDefault="00B0156C">
      <w:pPr>
        <w:autoSpaceDE w:val="0"/>
        <w:autoSpaceDN w:val="0"/>
        <w:adjustRightInd w:val="0"/>
        <w:spacing w:line="276" w:lineRule="auto"/>
        <w:pPrChange w:id="16" w:author="LRAV" w:date="2023-04-23T22:43:00Z">
          <w:pPr>
            <w:autoSpaceDE w:val="0"/>
            <w:autoSpaceDN w:val="0"/>
            <w:adjustRightInd w:val="0"/>
            <w:spacing w:line="480" w:lineRule="auto"/>
          </w:pPr>
        </w:pPrChange>
      </w:pPr>
      <w:r>
        <w:rPr>
          <w:vertAlign w:val="superscript"/>
        </w:rPr>
        <w:t>5</w:t>
      </w:r>
      <w:r w:rsidR="00902697" w:rsidRPr="00275434">
        <w:t>The New Zealand Institute for Plant &amp; Food Research Ltd, New Zealand</w:t>
      </w:r>
    </w:p>
    <w:p w14:paraId="72CF6CAE" w14:textId="05AE5789" w:rsidR="001940BF" w:rsidRPr="00275434" w:rsidRDefault="00B0156C">
      <w:pPr>
        <w:autoSpaceDE w:val="0"/>
        <w:autoSpaceDN w:val="0"/>
        <w:adjustRightInd w:val="0"/>
        <w:spacing w:line="276" w:lineRule="auto"/>
        <w:pPrChange w:id="17" w:author="LRAV" w:date="2023-04-23T22:43:00Z">
          <w:pPr>
            <w:autoSpaceDE w:val="0"/>
            <w:autoSpaceDN w:val="0"/>
            <w:adjustRightInd w:val="0"/>
            <w:spacing w:line="480" w:lineRule="auto"/>
          </w:pPr>
        </w:pPrChange>
      </w:pPr>
      <w:r>
        <w:rPr>
          <w:vertAlign w:val="superscript"/>
        </w:rPr>
        <w:t>6</w:t>
      </w:r>
      <w:r w:rsidR="00902697" w:rsidRPr="00275434">
        <w:t>School of Biological Sciences, University of Auckland, New Zealand</w:t>
      </w:r>
    </w:p>
    <w:p w14:paraId="752B489C" w14:textId="77777777" w:rsidR="00902697" w:rsidRPr="00275434" w:rsidRDefault="00902697">
      <w:pPr>
        <w:autoSpaceDE w:val="0"/>
        <w:autoSpaceDN w:val="0"/>
        <w:adjustRightInd w:val="0"/>
        <w:spacing w:line="276" w:lineRule="auto"/>
        <w:pPrChange w:id="18" w:author="LRAV" w:date="2023-04-23T22:43:00Z">
          <w:pPr>
            <w:autoSpaceDE w:val="0"/>
            <w:autoSpaceDN w:val="0"/>
            <w:adjustRightInd w:val="0"/>
            <w:spacing w:line="480" w:lineRule="auto"/>
          </w:pPr>
        </w:pPrChange>
      </w:pPr>
    </w:p>
    <w:p w14:paraId="47AD0CAD" w14:textId="4D2E6E5B" w:rsidR="006D137B" w:rsidRPr="00736CC2" w:rsidRDefault="00902697">
      <w:pPr>
        <w:spacing w:line="276" w:lineRule="auto"/>
        <w:rPr>
          <w:bCs/>
          <w:kern w:val="36"/>
          <w:u w:val="single"/>
        </w:rPr>
        <w:pPrChange w:id="19" w:author="LRAV" w:date="2023-04-23T22:43:00Z">
          <w:pPr>
            <w:spacing w:line="480" w:lineRule="auto"/>
          </w:pPr>
        </w:pPrChange>
      </w:pPr>
      <w:r w:rsidRPr="00F45A56">
        <w:rPr>
          <w:bCs/>
          <w:kern w:val="36"/>
          <w:vertAlign w:val="superscript"/>
          <w:lang w:val="es-MX"/>
        </w:rPr>
        <w:t>*</w:t>
      </w:r>
      <w:r w:rsidRPr="00F45A56">
        <w:rPr>
          <w:bCs/>
          <w:kern w:val="36"/>
          <w:lang w:val="es-MX"/>
        </w:rPr>
        <w:t xml:space="preserve">Corresponding author: Instituto de Ecología A. C., Xalapa 91070, Veracruz, México. </w:t>
      </w:r>
      <w:r>
        <w:fldChar w:fldCharType="begin"/>
      </w:r>
      <w:r>
        <w:instrText>HYPERLINK "mailto:rosa.sanchez@inecol.mx"</w:instrText>
      </w:r>
      <w:r>
        <w:fldChar w:fldCharType="separate"/>
      </w:r>
      <w:r w:rsidR="00423EB8" w:rsidRPr="00275434">
        <w:rPr>
          <w:rStyle w:val="Hipervnculo"/>
          <w:bCs/>
          <w:color w:val="auto"/>
          <w:kern w:val="36"/>
        </w:rPr>
        <w:t>rosa.sanchez@inecol.mx</w:t>
      </w:r>
      <w:r>
        <w:rPr>
          <w:rStyle w:val="Hipervnculo"/>
          <w:bCs/>
          <w:color w:val="auto"/>
          <w:kern w:val="36"/>
        </w:rPr>
        <w:fldChar w:fldCharType="end"/>
      </w:r>
      <w:bookmarkEnd w:id="1"/>
      <w:r w:rsidR="006D137B">
        <w:rPr>
          <w:b/>
          <w:bCs/>
          <w:sz w:val="48"/>
          <w:szCs w:val="48"/>
        </w:rPr>
        <w:tab/>
      </w:r>
    </w:p>
    <w:p w14:paraId="44B29CE7" w14:textId="11FB80D4" w:rsidR="008F5E90" w:rsidRPr="004F0B76" w:rsidRDefault="00902697">
      <w:pPr>
        <w:tabs>
          <w:tab w:val="left" w:pos="0"/>
        </w:tabs>
        <w:spacing w:after="240" w:line="276" w:lineRule="auto"/>
        <w:rPr>
          <w:b/>
          <w:bCs/>
          <w:sz w:val="48"/>
          <w:szCs w:val="48"/>
        </w:rPr>
        <w:pPrChange w:id="20" w:author="LRAV" w:date="2023-04-23T22:43:00Z">
          <w:pPr>
            <w:tabs>
              <w:tab w:val="left" w:pos="0"/>
            </w:tabs>
            <w:spacing w:after="240" w:line="480" w:lineRule="auto"/>
          </w:pPr>
        </w:pPrChange>
      </w:pPr>
      <w:r w:rsidRPr="006D137B">
        <w:rPr>
          <w:sz w:val="48"/>
          <w:szCs w:val="48"/>
        </w:rPr>
        <w:br w:type="page"/>
      </w:r>
      <w:r w:rsidRPr="00275434">
        <w:rPr>
          <w:b/>
          <w:bCs/>
          <w:sz w:val="28"/>
          <w:szCs w:val="28"/>
        </w:rPr>
        <w:lastRenderedPageBreak/>
        <w:t>ABSTRACT</w:t>
      </w:r>
    </w:p>
    <w:p w14:paraId="0C30AAFC" w14:textId="39E9C925" w:rsidR="00DB04BE" w:rsidRPr="00A31027" w:rsidRDefault="009C74A7">
      <w:pPr>
        <w:spacing w:after="120" w:line="276" w:lineRule="auto"/>
        <w:jc w:val="both"/>
        <w:rPr>
          <w:rPrChange w:id="21" w:author="LRAV" w:date="2023-04-23T22:43:00Z">
            <w:rPr>
              <w:lang w:val="en-NZ"/>
            </w:rPr>
          </w:rPrChange>
        </w:rPr>
        <w:pPrChange w:id="22" w:author="LRAV" w:date="2023-04-23T22:43:00Z">
          <w:pPr>
            <w:spacing w:after="120" w:line="480" w:lineRule="auto"/>
            <w:jc w:val="both"/>
          </w:pPr>
        </w:pPrChange>
      </w:pPr>
      <w:bookmarkStart w:id="23" w:name="_Hlk131827527"/>
      <w:ins w:id="24" w:author="LRAV" w:date="2023-04-23T22:43:00Z">
        <w:r w:rsidRPr="00A31027">
          <w:t>H</w:t>
        </w:r>
        <w:r w:rsidR="00574D1E" w:rsidRPr="00A31027">
          <w:t xml:space="preserve">ybrid </w:t>
        </w:r>
        <w:r w:rsidR="00054280" w:rsidRPr="00A31027">
          <w:t>zone</w:t>
        </w:r>
        <w:r w:rsidR="00574D1E" w:rsidRPr="00A31027">
          <w:t>s</w:t>
        </w:r>
        <w:r w:rsidRPr="00A31027">
          <w:t xml:space="preserve"> with</w:t>
        </w:r>
        <w:r w:rsidR="00574D1E" w:rsidRPr="00A31027">
          <w:t xml:space="preserve"> multiple </w:t>
        </w:r>
        <w:r w:rsidR="00006BD8" w:rsidRPr="00A31027">
          <w:t xml:space="preserve">independent </w:t>
        </w:r>
        <w:r w:rsidR="00574D1E" w:rsidRPr="00A31027">
          <w:t xml:space="preserve">contact </w:t>
        </w:r>
        <w:r w:rsidR="00054280" w:rsidRPr="00A31027">
          <w:t>region</w:t>
        </w:r>
        <w:r w:rsidR="00574D1E" w:rsidRPr="00A31027">
          <w:t xml:space="preserve">s </w:t>
        </w:r>
        <w:r w:rsidRPr="00A31027">
          <w:t xml:space="preserve">between the same species </w:t>
        </w:r>
        <w:r w:rsidR="00574D1E" w:rsidRPr="00A31027">
          <w:t>allow</w:t>
        </w:r>
        <w:del w:id="25" w:author="Bengt Hansson" w:date="2023-04-25T08:13:00Z">
          <w:r w:rsidR="00574D1E" w:rsidRPr="00A31027" w:rsidDel="00F45266">
            <w:delText>s</w:delText>
          </w:r>
        </w:del>
        <w:r w:rsidR="00574D1E" w:rsidRPr="00A31027">
          <w:t xml:space="preserve"> to </w:t>
        </w:r>
        <w:r w:rsidR="005C78F8" w:rsidRPr="00A31027">
          <w:t xml:space="preserve">determine the relative importance of intrinsic and extrinsic factors </w:t>
        </w:r>
      </w:ins>
      <w:ins w:id="26" w:author="Maren Wellenreuther" w:date="2023-04-25T10:05:00Z">
        <w:r w:rsidR="00910608">
          <w:t>in</w:t>
        </w:r>
        <w:r w:rsidR="00910608" w:rsidRPr="00A31027">
          <w:t xml:space="preserve"> </w:t>
        </w:r>
      </w:ins>
      <w:ins w:id="27" w:author="LRAV" w:date="2023-04-23T22:43:00Z">
        <w:r w:rsidR="005C78F8" w:rsidRPr="00A31027">
          <w:t>the evolution of hybrid zones</w:t>
        </w:r>
        <w:r w:rsidR="00766B04" w:rsidRPr="00A31027">
          <w:t xml:space="preserve"> and thus, </w:t>
        </w:r>
      </w:ins>
      <w:ins w:id="28" w:author="Maren Wellenreuther" w:date="2023-04-25T10:06:00Z">
        <w:r w:rsidR="00910608">
          <w:t>parallelism in</w:t>
        </w:r>
      </w:ins>
      <w:r w:rsidR="00766B04" w:rsidRPr="00A31027">
        <w:t xml:space="preserve"> hybridization </w:t>
      </w:r>
      <w:ins w:id="29" w:author="LRAV" w:date="2023-04-23T22:43:00Z">
        <w:r w:rsidR="00766B04" w:rsidRPr="00A31027">
          <w:t>outcomes</w:t>
        </w:r>
        <w:r w:rsidRPr="00A31027">
          <w:t>.</w:t>
        </w:r>
        <w:r w:rsidR="00766B04" w:rsidRPr="004F1E7C">
          <w:t xml:space="preserve"> </w:t>
        </w:r>
        <w:r w:rsidR="008133E8" w:rsidRPr="004F1E7C">
          <w:t xml:space="preserve">In this study, we take advantage of two hybrid </w:t>
        </w:r>
        <w:r w:rsidR="00054280" w:rsidRPr="004F1E7C">
          <w:t>region</w:t>
        </w:r>
        <w:r w:rsidR="008133E8" w:rsidRPr="004F1E7C">
          <w:t xml:space="preserve">s </w:t>
        </w:r>
      </w:ins>
      <w:ins w:id="30" w:author="Maren Wellenreuther" w:date="2023-04-25T10:06:00Z">
        <w:r w:rsidR="00910608">
          <w:t>between</w:t>
        </w:r>
      </w:ins>
      <w:ins w:id="31" w:author="LRAV" w:date="2023-04-23T22:43:00Z">
        <w:r w:rsidR="008133E8" w:rsidRPr="004F1E7C">
          <w:t xml:space="preserve"> the damselfl</w:t>
        </w:r>
      </w:ins>
      <w:ins w:id="32" w:author="Maren Wellenreuther" w:date="2023-04-25T10:06:00Z">
        <w:r w:rsidR="00910608">
          <w:t>y species</w:t>
        </w:r>
      </w:ins>
      <w:r w:rsidR="008133E8" w:rsidRPr="004F1E7C">
        <w:t xml:space="preserve"> </w:t>
      </w:r>
      <w:r w:rsidR="008133E8" w:rsidRPr="00A31027">
        <w:rPr>
          <w:i/>
          <w:iCs/>
        </w:rPr>
        <w:t>Ischnura elegans</w:t>
      </w:r>
      <w:r w:rsidR="008133E8" w:rsidRPr="004F1E7C">
        <w:t xml:space="preserve"> and </w:t>
      </w:r>
      <w:r w:rsidR="008133E8" w:rsidRPr="00A31027">
        <w:rPr>
          <w:i/>
          <w:iCs/>
        </w:rPr>
        <w:t>I. graellsii</w:t>
      </w:r>
      <w:r w:rsidR="008133E8" w:rsidRPr="004F1E7C">
        <w:rPr>
          <w:rPrChange w:id="33" w:author="LRAV" w:date="2023-04-23T22:43:00Z">
            <w:rPr>
              <w:i/>
            </w:rPr>
          </w:rPrChange>
        </w:rPr>
        <w:t xml:space="preserve"> </w:t>
      </w:r>
      <w:r w:rsidR="008133E8" w:rsidRPr="004F1E7C">
        <w:t xml:space="preserve">in </w:t>
      </w:r>
      <w:ins w:id="34" w:author="LRAV" w:date="2023-04-23T22:43:00Z">
        <w:r w:rsidR="008133E8" w:rsidRPr="004F1E7C">
          <w:t xml:space="preserve">Spain to </w:t>
        </w:r>
      </w:ins>
      <w:ins w:id="35" w:author="Maren Wellenreuther" w:date="2023-04-25T10:07:00Z">
        <w:r w:rsidR="00910608">
          <w:t>measure</w:t>
        </w:r>
      </w:ins>
      <w:ins w:id="36" w:author="LRAV" w:date="2023-04-23T22:43:00Z">
        <w:r w:rsidR="008D1D0F" w:rsidRPr="004F1E7C">
          <w:t xml:space="preserve">: </w:t>
        </w:r>
        <w:r w:rsidR="007079CC" w:rsidRPr="004F1E7C">
          <w:t>i)</w:t>
        </w:r>
        <w:r w:rsidR="00A46920" w:rsidRPr="004F1E7C">
          <w:t xml:space="preserve"> </w:t>
        </w:r>
      </w:ins>
      <w:ins w:id="37" w:author="Maren Wellenreuther" w:date="2023-04-25T10:07:00Z">
        <w:r w:rsidR="00910608">
          <w:t>the extent of parallelism</w:t>
        </w:r>
      </w:ins>
      <w:ins w:id="38" w:author="LRAV" w:date="2023-04-23T22:43:00Z">
        <w:r w:rsidR="00C06A4C" w:rsidRPr="004F1E7C">
          <w:rPr>
            <w:rStyle w:val="cf01"/>
            <w:rFonts w:ascii="Times New Roman" w:hAnsi="Times New Roman" w:cs="Times New Roman"/>
            <w:sz w:val="24"/>
            <w:szCs w:val="24"/>
          </w:rPr>
          <w:t xml:space="preserve"> across geographic </w:t>
        </w:r>
      </w:ins>
      <w:ins w:id="39" w:author="Maren Wellenreuther" w:date="2023-04-25T10:07:00Z">
        <w:r w:rsidR="00910608">
          <w:rPr>
            <w:rStyle w:val="cf01"/>
            <w:rFonts w:ascii="Times New Roman" w:hAnsi="Times New Roman" w:cs="Times New Roman"/>
            <w:sz w:val="24"/>
            <w:szCs w:val="24"/>
          </w:rPr>
          <w:t xml:space="preserve">hybridization </w:t>
        </w:r>
      </w:ins>
      <w:ins w:id="40" w:author="LRAV" w:date="2023-04-23T22:43:00Z">
        <w:r w:rsidR="00C06A4C" w:rsidRPr="004F1E7C">
          <w:rPr>
            <w:rStyle w:val="cf01"/>
            <w:rFonts w:ascii="Times New Roman" w:hAnsi="Times New Roman" w:cs="Times New Roman"/>
            <w:sz w:val="24"/>
            <w:szCs w:val="24"/>
          </w:rPr>
          <w:t>replicates</w:t>
        </w:r>
        <w:r w:rsidR="00667B0C" w:rsidRPr="004F1E7C">
          <w:rPr>
            <w:rStyle w:val="cf01"/>
            <w:rFonts w:ascii="Times New Roman" w:hAnsi="Times New Roman" w:cs="Times New Roman"/>
            <w:sz w:val="24"/>
            <w:szCs w:val="24"/>
          </w:rPr>
          <w:t>,</w:t>
        </w:r>
        <w:r w:rsidR="008D1D0F" w:rsidRPr="004F1E7C">
          <w:rPr>
            <w:rStyle w:val="cf01"/>
            <w:rFonts w:ascii="Times New Roman" w:hAnsi="Times New Roman" w:cs="Times New Roman"/>
            <w:sz w:val="24"/>
            <w:szCs w:val="24"/>
          </w:rPr>
          <w:t xml:space="preserve"> and what factors (intrinsic and extrinsic) drive that variation</w:t>
        </w:r>
        <w:r w:rsidR="007079CC" w:rsidRPr="004F1E7C">
          <w:rPr>
            <w:rStyle w:val="cf01"/>
            <w:rFonts w:ascii="Times New Roman" w:hAnsi="Times New Roman" w:cs="Times New Roman"/>
            <w:sz w:val="24"/>
            <w:szCs w:val="24"/>
          </w:rPr>
          <w:t xml:space="preserve">; </w:t>
        </w:r>
        <w:r w:rsidR="00051796">
          <w:rPr>
            <w:rStyle w:val="cf01"/>
            <w:rFonts w:ascii="Times New Roman" w:hAnsi="Times New Roman" w:cs="Times New Roman"/>
            <w:sz w:val="24"/>
            <w:szCs w:val="24"/>
          </w:rPr>
          <w:t xml:space="preserve">and </w:t>
        </w:r>
        <w:r w:rsidR="007079CC" w:rsidRPr="004F1E7C">
          <w:rPr>
            <w:rStyle w:val="cf01"/>
            <w:rFonts w:ascii="Times New Roman" w:hAnsi="Times New Roman" w:cs="Times New Roman"/>
            <w:sz w:val="24"/>
            <w:szCs w:val="24"/>
          </w:rPr>
          <w:t>ii)</w:t>
        </w:r>
        <w:r w:rsidR="007079CC" w:rsidRPr="004F1E7C">
          <w:t xml:space="preserve"> </w:t>
        </w:r>
      </w:ins>
      <w:ins w:id="41" w:author="Maren Wellenreuther" w:date="2023-04-25T10:08:00Z">
        <w:r w:rsidR="00910608">
          <w:t xml:space="preserve">if  </w:t>
        </w:r>
      </w:ins>
      <w:ins w:id="42" w:author="LRAV" w:date="2023-04-23T22:43:00Z">
        <w:r w:rsidR="008D1D0F" w:rsidRPr="004F1E7C">
          <w:t xml:space="preserve">hybridization </w:t>
        </w:r>
      </w:ins>
      <w:ins w:id="43" w:author="Maren Wellenreuther" w:date="2023-04-25T10:08:00Z">
        <w:r w:rsidR="00910608">
          <w:t>has an impact on the ability of species</w:t>
        </w:r>
      </w:ins>
      <w:ins w:id="44" w:author="LRAV" w:date="2023-04-23T22:43:00Z">
        <w:r w:rsidR="008D1D0F" w:rsidRPr="004F1E7C">
          <w:t xml:space="preserve"> </w:t>
        </w:r>
      </w:ins>
      <w:ins w:id="45" w:author="Maren Wellenreuther" w:date="2023-04-25T10:09:00Z">
        <w:r w:rsidR="00236335">
          <w:t xml:space="preserve">to expand their </w:t>
        </w:r>
      </w:ins>
      <w:ins w:id="46" w:author="LRAV" w:date="2023-04-23T22:43:00Z">
        <w:r w:rsidR="008D1D0F" w:rsidRPr="004F1E7C">
          <w:t>range</w:t>
        </w:r>
      </w:ins>
      <w:ins w:id="47" w:author="Maren Wellenreuther" w:date="2023-04-25T10:09:00Z">
        <w:r w:rsidR="00236335">
          <w:t>s</w:t>
        </w:r>
      </w:ins>
      <w:ins w:id="48" w:author="LRAV" w:date="2023-04-23T22:43:00Z">
        <w:r w:rsidR="008D1D0F" w:rsidRPr="004F1E7C">
          <w:t>.</w:t>
        </w:r>
      </w:ins>
      <w:r w:rsidR="00C11217" w:rsidRPr="004F1E7C">
        <w:t xml:space="preserve"> </w:t>
      </w:r>
      <w:r w:rsidR="00E22E33" w:rsidRPr="004F1E7C">
        <w:t>RAD sequencing was used to generate 5,702 SNPs</w:t>
      </w:r>
      <w:r w:rsidR="003E1A79" w:rsidRPr="004F1E7C">
        <w:t xml:space="preserve"> </w:t>
      </w:r>
      <w:r w:rsidR="00E22E33" w:rsidRPr="004F1E7C">
        <w:t xml:space="preserve">to quantify </w:t>
      </w:r>
      <w:r w:rsidR="003E1A79" w:rsidRPr="004F1E7C">
        <w:rPr>
          <w:color w:val="212121"/>
        </w:rPr>
        <w:t>population diversity</w:t>
      </w:r>
      <w:r w:rsidR="00E4562A" w:rsidRPr="004F1E7C">
        <w:rPr>
          <w:color w:val="212121"/>
        </w:rPr>
        <w:t xml:space="preserve"> and</w:t>
      </w:r>
      <w:r w:rsidR="003E1A79" w:rsidRPr="004F1E7C">
        <w:rPr>
          <w:color w:val="212121"/>
        </w:rPr>
        <w:t xml:space="preserve"> population differentiation, and a subset of </w:t>
      </w:r>
      <w:r w:rsidR="00BA7D52" w:rsidRPr="004F1E7C">
        <w:t>381</w:t>
      </w:r>
      <w:r w:rsidR="00E22E33" w:rsidRPr="004F1E7C">
        <w:t xml:space="preserve"> </w:t>
      </w:r>
      <w:r w:rsidR="00E10C51" w:rsidRPr="004F1E7C">
        <w:t>species-specific SNPs</w:t>
      </w:r>
      <w:r w:rsidR="0091553E" w:rsidRPr="004F1E7C">
        <w:t xml:space="preserve"> </w:t>
      </w:r>
      <w:r w:rsidR="00E10C51" w:rsidRPr="004F1E7C">
        <w:t xml:space="preserve">to analyze </w:t>
      </w:r>
      <w:ins w:id="49" w:author="LRAV" w:date="2023-04-23T22:43:00Z">
        <w:r w:rsidR="00025384" w:rsidRPr="004F1E7C">
          <w:t>genotypic composition (</w:t>
        </w:r>
      </w:ins>
      <w:r w:rsidR="00E10C51" w:rsidRPr="004F1E7C">
        <w:t xml:space="preserve">individual ancestry and </w:t>
      </w:r>
      <w:r w:rsidR="003E1A79" w:rsidRPr="004F1E7C">
        <w:t xml:space="preserve">the </w:t>
      </w:r>
      <w:r w:rsidR="00E10C51" w:rsidRPr="004F1E7C">
        <w:t>proportion of individuals in different hybrid classes</w:t>
      </w:r>
      <w:del w:id="50" w:author="LRAV" w:date="2023-04-23T22:43:00Z">
        <w:r w:rsidR="00916D75" w:rsidRPr="00E4562A">
          <w:delText>.</w:delText>
        </w:r>
      </w:del>
      <w:r w:rsidR="00916D75" w:rsidRPr="004F1E7C">
        <w:t xml:space="preserve"> </w:t>
      </w:r>
      <w:r w:rsidR="007C659F" w:rsidRPr="004F1E7C">
        <w:rPr>
          <w:lang w:val="en-NZ"/>
        </w:rPr>
        <w:t xml:space="preserve">Our individual ancestry results showed </w:t>
      </w:r>
      <w:r w:rsidR="00973B1D" w:rsidRPr="004F1E7C">
        <w:rPr>
          <w:lang w:val="en-NZ"/>
        </w:rPr>
        <w:t xml:space="preserve">on-going hybridization and </w:t>
      </w:r>
      <w:ins w:id="51" w:author="LRAV" w:date="2023-04-23T22:43:00Z">
        <w:r w:rsidR="00973B1D" w:rsidRPr="004F1E7C">
          <w:rPr>
            <w:lang w:val="en-NZ"/>
          </w:rPr>
          <w:t xml:space="preserve">introgression </w:t>
        </w:r>
        <w:r w:rsidR="006F6F89" w:rsidRPr="004F1E7C">
          <w:rPr>
            <w:lang w:val="en-NZ"/>
          </w:rPr>
          <w:t xml:space="preserve">with different </w:t>
        </w:r>
      </w:ins>
      <w:r w:rsidR="006F6F89" w:rsidRPr="004F1E7C">
        <w:rPr>
          <w:lang w:val="en-NZ"/>
        </w:rPr>
        <w:t xml:space="preserve">admixture-class distributions </w:t>
      </w:r>
      <w:ins w:id="52" w:author="LRAV" w:date="2023-04-23T22:43:00Z">
        <w:r w:rsidR="006F6F89" w:rsidRPr="004F1E7C">
          <w:rPr>
            <w:lang w:val="en-NZ"/>
          </w:rPr>
          <w:t xml:space="preserve">between </w:t>
        </w:r>
        <w:r w:rsidR="00F40AAC" w:rsidRPr="00A31027">
          <w:rPr>
            <w:rStyle w:val="cf01"/>
            <w:rFonts w:ascii="Times New Roman" w:hAnsi="Times New Roman" w:cs="Times New Roman"/>
            <w:sz w:val="24"/>
            <w:szCs w:val="24"/>
          </w:rPr>
          <w:t xml:space="preserve">hybrid </w:t>
        </w:r>
        <w:r w:rsidR="00E837DB" w:rsidRPr="004F1E7C">
          <w:rPr>
            <w:rStyle w:val="cf01"/>
            <w:rFonts w:ascii="Times New Roman" w:hAnsi="Times New Roman" w:cs="Times New Roman"/>
            <w:sz w:val="24"/>
            <w:szCs w:val="24"/>
          </w:rPr>
          <w:t>regions</w:t>
        </w:r>
        <w:r w:rsidR="00D05B3E" w:rsidRPr="004F1E7C">
          <w:rPr>
            <w:rStyle w:val="cf01"/>
            <w:rFonts w:ascii="Times New Roman" w:hAnsi="Times New Roman" w:cs="Times New Roman"/>
            <w:sz w:val="24"/>
            <w:szCs w:val="24"/>
          </w:rPr>
          <w:t xml:space="preserve"> </w:t>
        </w:r>
        <w:r w:rsidR="00091149" w:rsidRPr="004F1E7C">
          <w:rPr>
            <w:lang w:val="en-NZ"/>
          </w:rPr>
          <w:t xml:space="preserve">and between populations </w:t>
        </w:r>
      </w:ins>
      <w:r w:rsidR="00D05B3E" w:rsidRPr="004F1E7C">
        <w:rPr>
          <w:rStyle w:val="cf01"/>
          <w:rFonts w:ascii="Times New Roman" w:hAnsi="Times New Roman"/>
          <w:sz w:val="24"/>
          <w:rPrChange w:id="53" w:author="LRAV" w:date="2023-04-23T22:43:00Z">
            <w:rPr>
              <w:lang w:val="en-NZ"/>
            </w:rPr>
          </w:rPrChange>
        </w:rPr>
        <w:t>explained by</w:t>
      </w:r>
      <w:ins w:id="54" w:author="Rosa Ana Sánchez Guillen" w:date="2023-04-25T15:03:00Z">
        <w:r w:rsidR="004420D3">
          <w:rPr>
            <w:lang w:val="en-NZ"/>
          </w:rPr>
          <w:t xml:space="preserve"> </w:t>
        </w:r>
        <w:proofErr w:type="spellStart"/>
        <w:r w:rsidR="004420D3">
          <w:rPr>
            <w:lang w:val="en-NZ"/>
          </w:rPr>
          <w:t>i</w:t>
        </w:r>
      </w:ins>
      <w:proofErr w:type="spellEnd"/>
      <w:ins w:id="55" w:author="LRAV" w:date="2023-04-23T22:43:00Z">
        <w:r w:rsidR="00C364B1" w:rsidRPr="004F1E7C">
          <w:rPr>
            <w:lang w:val="en-NZ"/>
          </w:rPr>
          <w:t xml:space="preserve">) species proportions, ii) </w:t>
        </w:r>
      </w:ins>
      <w:r w:rsidR="00C364B1" w:rsidRPr="004F1E7C">
        <w:rPr>
          <w:lang w:val="en-NZ"/>
          <w:rPrChange w:id="56" w:author="LRAV" w:date="2023-04-23T22:43:00Z">
            <w:rPr/>
          </w:rPrChange>
        </w:rPr>
        <w:t>time elapsed since colonization</w:t>
      </w:r>
      <w:ins w:id="57" w:author="LRAV" w:date="2023-04-23T22:43:00Z">
        <w:r w:rsidR="00C364B1" w:rsidRPr="004F1E7C">
          <w:rPr>
            <w:lang w:val="en-NZ"/>
          </w:rPr>
          <w:t>, and i</w:t>
        </w:r>
      </w:ins>
      <w:r w:rsidR="00F45266">
        <w:rPr>
          <w:lang w:val="en-NZ"/>
        </w:rPr>
        <w:t>ii</w:t>
      </w:r>
      <w:ins w:id="58" w:author="LRAV" w:date="2023-04-23T22:43:00Z">
        <w:r w:rsidR="00C364B1" w:rsidRPr="004F1E7C">
          <w:rPr>
            <w:lang w:val="en-NZ"/>
          </w:rPr>
          <w:t>) asymmetric and reinforced prezygotic barriers and B</w:t>
        </w:r>
      </w:ins>
      <w:ins w:id="59" w:author="Rosa Ana Sánchez Guillen" w:date="2023-04-25T15:03:00Z">
        <w:r w:rsidR="004420D3">
          <w:rPr>
            <w:lang w:val="en-NZ"/>
          </w:rPr>
          <w:t xml:space="preserve">atson </w:t>
        </w:r>
        <w:r w:rsidR="004420D3" w:rsidRPr="004F1E7C">
          <w:rPr>
            <w:lang w:val="en-NZ"/>
          </w:rPr>
          <w:t>D</w:t>
        </w:r>
        <w:r w:rsidR="004420D3">
          <w:rPr>
            <w:lang w:val="en-NZ"/>
          </w:rPr>
          <w:t xml:space="preserve">obzhansky and </w:t>
        </w:r>
      </w:ins>
      <w:ins w:id="60" w:author="LRAV" w:date="2023-04-23T22:43:00Z">
        <w:r w:rsidR="00C364B1" w:rsidRPr="004F1E7C">
          <w:rPr>
            <w:lang w:val="en-NZ"/>
          </w:rPr>
          <w:t>M</w:t>
        </w:r>
      </w:ins>
      <w:ins w:id="61" w:author="Rosa Ana Sánchez Guillen" w:date="2023-04-25T15:03:00Z">
        <w:r w:rsidR="004420D3">
          <w:rPr>
            <w:lang w:val="en-NZ"/>
          </w:rPr>
          <w:t>üller</w:t>
        </w:r>
      </w:ins>
      <w:ins w:id="62" w:author="LRAV" w:date="2023-04-23T22:43:00Z">
        <w:r w:rsidR="00C364B1" w:rsidRPr="004F1E7C">
          <w:rPr>
            <w:lang w:val="en-NZ"/>
          </w:rPr>
          <w:t xml:space="preserve"> </w:t>
        </w:r>
      </w:ins>
      <w:ins w:id="63" w:author="Rosa Ana Sánchez Guillen" w:date="2023-04-25T15:40:00Z">
        <w:r w:rsidR="007A7B72">
          <w:rPr>
            <w:lang w:val="en-NZ"/>
          </w:rPr>
          <w:t xml:space="preserve">(BDM) </w:t>
        </w:r>
      </w:ins>
      <w:ins w:id="64" w:author="LRAV" w:date="2023-04-23T22:43:00Z">
        <w:r w:rsidR="00C364B1" w:rsidRPr="004F1E7C">
          <w:rPr>
            <w:lang w:val="en-NZ"/>
          </w:rPr>
          <w:t xml:space="preserve">hybrid </w:t>
        </w:r>
        <w:r w:rsidR="00F2424D" w:rsidRPr="004F1E7C">
          <w:rPr>
            <w:lang w:val="en-NZ"/>
          </w:rPr>
          <w:t>incompatibilities</w:t>
        </w:r>
        <w:r w:rsidR="00F2424D">
          <w:rPr>
            <w:rStyle w:val="cf01"/>
            <w:rFonts w:ascii="Times New Roman" w:hAnsi="Times New Roman" w:cs="Times New Roman"/>
            <w:sz w:val="24"/>
            <w:szCs w:val="24"/>
          </w:rPr>
          <w:t>,</w:t>
        </w:r>
        <w:r w:rsidR="00876C50">
          <w:rPr>
            <w:rStyle w:val="cf01"/>
            <w:rFonts w:ascii="Times New Roman" w:hAnsi="Times New Roman" w:cs="Times New Roman"/>
            <w:sz w:val="24"/>
            <w:szCs w:val="24"/>
          </w:rPr>
          <w:t xml:space="preserve"> a</w:t>
        </w:r>
        <w:r w:rsidR="00F40AAC" w:rsidRPr="004F1E7C">
          <w:rPr>
            <w:rStyle w:val="cf01"/>
            <w:rFonts w:ascii="Times New Roman" w:hAnsi="Times New Roman" w:cs="Times New Roman"/>
            <w:sz w:val="24"/>
            <w:szCs w:val="24"/>
          </w:rPr>
          <w:t xml:space="preserve">nd </w:t>
        </w:r>
      </w:ins>
      <w:ins w:id="65" w:author="Maren Wellenreuther" w:date="2023-04-25T10:10:00Z">
        <w:r w:rsidR="00236335">
          <w:rPr>
            <w:lang w:val="en-NZ"/>
          </w:rPr>
          <w:t>indicated a</w:t>
        </w:r>
      </w:ins>
      <w:ins w:id="66" w:author="LRAV" w:date="2023-04-23T22:43:00Z">
        <w:r w:rsidR="006F6F89" w:rsidRPr="004F1E7C">
          <w:rPr>
            <w:lang w:val="en-NZ"/>
          </w:rPr>
          <w:t xml:space="preserve"> role of hybridization as a facilitator of species range expansions.</w:t>
        </w:r>
        <w:bookmarkEnd w:id="23"/>
        <w:r w:rsidR="00C26E5C" w:rsidRPr="004F1E7C">
          <w:rPr>
            <w:lang w:val="en-NZ"/>
          </w:rPr>
          <w:t xml:space="preserve"> </w:t>
        </w:r>
        <w:r w:rsidR="00C26E5C" w:rsidRPr="00A31027">
          <w:rPr>
            <w:lang w:val="en-NZ"/>
          </w:rPr>
          <w:t xml:space="preserve">Our study </w:t>
        </w:r>
        <w:r w:rsidR="00C26E5C" w:rsidRPr="00A31027">
          <w:t>highlight</w:t>
        </w:r>
        <w:r w:rsidR="000818B5" w:rsidRPr="00A31027">
          <w:t>s</w:t>
        </w:r>
      </w:ins>
      <w:r w:rsidR="00C26E5C" w:rsidRPr="00A31027">
        <w:rPr>
          <w:rPrChange w:id="67" w:author="LRAV" w:date="2023-04-23T22:43:00Z">
            <w:rPr>
              <w:lang w:val="en-NZ"/>
            </w:rPr>
          </w:rPrChange>
        </w:rPr>
        <w:t xml:space="preserve"> the </w:t>
      </w:r>
      <w:ins w:id="68" w:author="LRAV" w:date="2023-04-23T22:43:00Z">
        <w:r w:rsidR="00C26E5C" w:rsidRPr="00A31027">
          <w:t xml:space="preserve">value </w:t>
        </w:r>
        <w:r w:rsidR="000818B5" w:rsidRPr="00A31027">
          <w:t xml:space="preserve">of </w:t>
        </w:r>
      </w:ins>
      <w:ins w:id="69" w:author="Maren Wellenreuther" w:date="2023-04-25T10:10:00Z">
        <w:r w:rsidR="00236335">
          <w:t xml:space="preserve">studying </w:t>
        </w:r>
      </w:ins>
      <w:ins w:id="70" w:author="LRAV" w:date="2023-04-23T22:43:00Z">
        <w:r w:rsidR="000818B5" w:rsidRPr="00A31027">
          <w:t>complex</w:t>
        </w:r>
      </w:ins>
      <w:r w:rsidR="000818B5" w:rsidRPr="00A31027">
        <w:rPr>
          <w:rPrChange w:id="71" w:author="LRAV" w:date="2023-04-23T22:43:00Z">
            <w:rPr>
              <w:lang w:val="en-NZ"/>
            </w:rPr>
          </w:rPrChange>
        </w:rPr>
        <w:t xml:space="preserve"> hybrid </w:t>
      </w:r>
      <w:ins w:id="72" w:author="LRAV" w:date="2023-04-23T22:43:00Z">
        <w:r w:rsidR="00054280" w:rsidRPr="00A31027">
          <w:t>zone</w:t>
        </w:r>
        <w:r w:rsidR="000818B5" w:rsidRPr="00A31027">
          <w:t xml:space="preserve">s </w:t>
        </w:r>
      </w:ins>
      <w:ins w:id="73" w:author="Maren Wellenreuther" w:date="2023-04-25T10:10:00Z">
        <w:r w:rsidR="00236335">
          <w:t>to gain insights into microevolutionary processes</w:t>
        </w:r>
      </w:ins>
      <w:ins w:id="74" w:author="LRAV" w:date="2023-04-23T22:43:00Z">
        <w:r w:rsidR="000818B5" w:rsidRPr="00A31027">
          <w:t>.</w:t>
        </w:r>
        <w:r w:rsidR="000818B5" w:rsidRPr="004F1E7C">
          <w:t xml:space="preserve"> </w:t>
        </w:r>
      </w:ins>
      <w:r w:rsidR="00DB04BE" w:rsidRPr="00A31027">
        <w:rPr>
          <w:rPrChange w:id="75" w:author="LRAV" w:date="2023-04-23T22:43:00Z">
            <w:rPr>
              <w:b/>
            </w:rPr>
          </w:rPrChange>
        </w:rPr>
        <w:br w:type="page"/>
      </w:r>
    </w:p>
    <w:p w14:paraId="4E1844A1" w14:textId="77777777" w:rsidR="00342838" w:rsidRPr="00275434" w:rsidRDefault="00902697">
      <w:pPr>
        <w:spacing w:after="240" w:line="276" w:lineRule="auto"/>
        <w:rPr>
          <w:b/>
          <w:bCs/>
          <w:sz w:val="28"/>
          <w:szCs w:val="28"/>
        </w:rPr>
        <w:pPrChange w:id="76" w:author="LRAV" w:date="2023-04-23T22:43:00Z">
          <w:pPr>
            <w:spacing w:after="240" w:line="480" w:lineRule="auto"/>
          </w:pPr>
        </w:pPrChange>
      </w:pPr>
      <w:r w:rsidRPr="00275434">
        <w:rPr>
          <w:b/>
          <w:bCs/>
          <w:sz w:val="28"/>
          <w:szCs w:val="28"/>
        </w:rPr>
        <w:lastRenderedPageBreak/>
        <w:t>INTRODUCTION</w:t>
      </w:r>
    </w:p>
    <w:p w14:paraId="5AF2C55B" w14:textId="27FFD201" w:rsidR="00C82B01" w:rsidRDefault="006110AF" w:rsidP="00FC233D">
      <w:pPr>
        <w:spacing w:after="120" w:line="276" w:lineRule="auto"/>
        <w:jc w:val="both"/>
        <w:rPr>
          <w:ins w:id="77" w:author="LRAV" w:date="2023-04-23T22:43:00Z"/>
        </w:rPr>
      </w:pPr>
      <w:bookmarkStart w:id="78" w:name="_Hlk52957656"/>
      <w:bookmarkStart w:id="79" w:name="_Hlk39308464"/>
      <w:r w:rsidRPr="00275434">
        <w:t>In</w:t>
      </w:r>
      <w:r w:rsidR="006D0126" w:rsidRPr="00275434">
        <w:t xml:space="preserve"> recent years</w:t>
      </w:r>
      <w:r w:rsidR="000B0D20">
        <w:t>,</w:t>
      </w:r>
      <w:r w:rsidR="006D0126" w:rsidRPr="00275434">
        <w:t xml:space="preserve"> </w:t>
      </w:r>
      <w:r w:rsidRPr="00275434">
        <w:t xml:space="preserve">many insect species </w:t>
      </w:r>
      <w:r w:rsidR="006D0126" w:rsidRPr="00275434">
        <w:t xml:space="preserve">have </w:t>
      </w:r>
      <w:r w:rsidR="00A057D1" w:rsidRPr="00275434">
        <w:t xml:space="preserve">experienced pronounced </w:t>
      </w:r>
      <w:r w:rsidR="006D0126" w:rsidRPr="00275434">
        <w:t xml:space="preserve">changes in </w:t>
      </w:r>
      <w:r w:rsidR="00A057D1" w:rsidRPr="00275434">
        <w:t xml:space="preserve">their </w:t>
      </w:r>
      <w:r w:rsidR="006D0126" w:rsidRPr="00275434">
        <w:t>distribution</w:t>
      </w:r>
      <w:r w:rsidR="00A057D1" w:rsidRPr="00275434">
        <w:t xml:space="preserve">, including several documented cases of range </w:t>
      </w:r>
      <w:r w:rsidR="00C0431D">
        <w:t xml:space="preserve">expansions </w:t>
      </w:r>
      <w:r w:rsidR="0062434A" w:rsidRPr="00275434">
        <w:t>due to anthropogenic pressures and ongoing climate change</w:t>
      </w:r>
      <w:r w:rsidR="006C0869">
        <w:t xml:space="preserve"> </w:t>
      </w:r>
      <w:r w:rsidR="005171F3" w:rsidRPr="005171F3">
        <w:t>(González-Tokman et al., 2020; Sánchez-Guillén et al., 2016)</w:t>
      </w:r>
      <w:ins w:id="80" w:author="Maren Wellenreuther" w:date="2023-04-25T10:12:00Z">
        <w:r w:rsidR="000C55AA">
          <w:t>. Such expansions</w:t>
        </w:r>
      </w:ins>
      <w:ins w:id="81" w:author="LRAV" w:date="2023-04-23T22:43:00Z">
        <w:r w:rsidR="00BF30EC" w:rsidRPr="00275434">
          <w:t xml:space="preserve"> can </w:t>
        </w:r>
      </w:ins>
      <w:ins w:id="82" w:author="Maren Wellenreuther" w:date="2023-04-25T10:13:00Z">
        <w:r w:rsidR="000C55AA">
          <w:t>cause</w:t>
        </w:r>
      </w:ins>
      <w:ins w:id="83" w:author="LRAV" w:date="2023-04-23T22:43:00Z">
        <w:r w:rsidR="00BF30EC" w:rsidRPr="00275434">
          <w:t xml:space="preserve"> </w:t>
        </w:r>
      </w:ins>
      <w:ins w:id="84" w:author="Maren Wellenreuther" w:date="2023-04-25T10:13:00Z">
        <w:r w:rsidR="000C55AA">
          <w:t>an</w:t>
        </w:r>
      </w:ins>
      <w:ins w:id="85" w:author="LRAV" w:date="2023-04-23T22:43:00Z">
        <w:r w:rsidR="00BF30EC" w:rsidRPr="00275434">
          <w:t xml:space="preserve"> </w:t>
        </w:r>
        <w:r w:rsidR="005F69BF" w:rsidRPr="005F69BF">
          <w:t>increas</w:t>
        </w:r>
        <w:r w:rsidR="005F69BF">
          <w:t>e</w:t>
        </w:r>
        <w:r w:rsidR="005F69BF" w:rsidRPr="005F69BF">
          <w:t xml:space="preserve"> </w:t>
        </w:r>
      </w:ins>
      <w:ins w:id="86" w:author="Maren Wellenreuther" w:date="2023-04-25T10:13:00Z">
        <w:r w:rsidR="000C55AA">
          <w:t>in</w:t>
        </w:r>
      </w:ins>
      <w:ins w:id="87" w:author="LRAV" w:date="2023-04-23T22:43:00Z">
        <w:r w:rsidR="005F69BF" w:rsidRPr="005F69BF">
          <w:t xml:space="preserve"> sympatry between species, </w:t>
        </w:r>
      </w:ins>
      <w:ins w:id="88" w:author="Maren Wellenreuther" w:date="2023-04-25T10:13:00Z">
        <w:r w:rsidR="000C55AA">
          <w:t>thereby</w:t>
        </w:r>
      </w:ins>
      <w:ins w:id="89" w:author="LRAV" w:date="2023-04-23T22:43:00Z">
        <w:r w:rsidR="005F69BF">
          <w:t xml:space="preserve"> </w:t>
        </w:r>
      </w:ins>
      <w:ins w:id="90" w:author="Maren Wellenreuther" w:date="2023-04-25T10:13:00Z">
        <w:r w:rsidR="000C55AA">
          <w:t>facilitating</w:t>
        </w:r>
      </w:ins>
      <w:ins w:id="91" w:author="LRAV" w:date="2023-04-23T22:43:00Z">
        <w:r w:rsidR="005F69BF">
          <w:t xml:space="preserve"> </w:t>
        </w:r>
        <w:r w:rsidR="00BF30EC" w:rsidRPr="00275434">
          <w:t xml:space="preserve">novel interactions and hybridization among </w:t>
        </w:r>
        <w:r w:rsidR="000B751B">
          <w:t xml:space="preserve">expanding </w:t>
        </w:r>
        <w:r w:rsidR="00BF30EC" w:rsidRPr="00275434">
          <w:t>species</w:t>
        </w:r>
        <w:r w:rsidR="006C0869">
          <w:rPr>
            <w:noProof/>
          </w:rPr>
          <w:t xml:space="preserve"> </w:t>
        </w:r>
        <w:r w:rsidR="005171F3" w:rsidRPr="005171F3">
          <w:t>(Arce-Valdés &amp; Sánchez-Guillén, 2022; Sánchez-Guillén et </w:t>
        </w:r>
      </w:ins>
      <w:r w:rsidR="005171F3" w:rsidRPr="005171F3">
        <w:t>al., 2016)</w:t>
      </w:r>
      <w:r w:rsidR="00BF30EC" w:rsidRPr="00275434">
        <w:t xml:space="preserve">. </w:t>
      </w:r>
      <w:r w:rsidR="006D0126" w:rsidRPr="00275434">
        <w:t xml:space="preserve">A common signature of range expansion is </w:t>
      </w:r>
      <w:r w:rsidR="002E195D" w:rsidRPr="00275434">
        <w:t xml:space="preserve">decreasing </w:t>
      </w:r>
      <w:r w:rsidR="006D0126" w:rsidRPr="00275434">
        <w:t>genetic diversity</w:t>
      </w:r>
      <w:r w:rsidR="002E195D" w:rsidRPr="00275434">
        <w:t xml:space="preserve"> at the range limit</w:t>
      </w:r>
      <w:r w:rsidR="0009414C" w:rsidRPr="00275434">
        <w:t>,</w:t>
      </w:r>
      <w:r w:rsidR="006D0126" w:rsidRPr="00275434">
        <w:t xml:space="preserve"> </w:t>
      </w:r>
      <w:r w:rsidR="0009414C" w:rsidRPr="00275434">
        <w:rPr>
          <w:rFonts w:eastAsia="Calibri"/>
          <w:lang w:eastAsia="es-ES"/>
        </w:rPr>
        <w:t>due to frequent</w:t>
      </w:r>
      <w:r w:rsidR="006D0126" w:rsidRPr="00275434">
        <w:rPr>
          <w:rFonts w:eastAsia="Calibri"/>
          <w:lang w:eastAsia="es-ES"/>
        </w:rPr>
        <w:t xml:space="preserve"> founder effect</w:t>
      </w:r>
      <w:r w:rsidR="0009414C" w:rsidRPr="00275434">
        <w:rPr>
          <w:rFonts w:eastAsia="Calibri"/>
          <w:lang w:eastAsia="es-ES"/>
        </w:rPr>
        <w:t>s</w:t>
      </w:r>
      <w:r w:rsidR="006D0126" w:rsidRPr="00275434">
        <w:rPr>
          <w:rFonts w:eastAsia="Calibri"/>
          <w:lang w:eastAsia="es-ES"/>
        </w:rPr>
        <w:t xml:space="preserve"> and genetic drift</w:t>
      </w:r>
      <w:r w:rsidR="006D0126" w:rsidRPr="00275434">
        <w:t xml:space="preserve"> </w:t>
      </w:r>
      <w:r w:rsidR="005171F3" w:rsidRPr="005171F3">
        <w:t>(Slatkin &amp; Excoffier, 2012)</w:t>
      </w:r>
      <w:r w:rsidR="0009414C" w:rsidRPr="00275434">
        <w:t xml:space="preserve">. However, </w:t>
      </w:r>
      <w:r w:rsidR="003831AD">
        <w:t xml:space="preserve">such </w:t>
      </w:r>
      <w:r w:rsidR="0009414C" w:rsidRPr="00275434">
        <w:t xml:space="preserve">loss of diversity can be counteracted </w:t>
      </w:r>
      <w:r w:rsidR="002E195D" w:rsidRPr="00275434">
        <w:t xml:space="preserve">by </w:t>
      </w:r>
      <w:r w:rsidR="001726AD" w:rsidRPr="00275434">
        <w:t>hybridization</w:t>
      </w:r>
      <w:r w:rsidR="0009414C" w:rsidRPr="00275434">
        <w:t xml:space="preserve"> </w:t>
      </w:r>
      <w:r w:rsidR="002E195D" w:rsidRPr="00275434">
        <w:t xml:space="preserve">and introgression in situations where the expanding </w:t>
      </w:r>
      <w:r w:rsidR="0009414C" w:rsidRPr="00275434">
        <w:t xml:space="preserve">species </w:t>
      </w:r>
      <w:r w:rsidR="005A160D" w:rsidRPr="00275434">
        <w:t>come</w:t>
      </w:r>
      <w:r w:rsidR="002E195D" w:rsidRPr="00275434">
        <w:t>s</w:t>
      </w:r>
      <w:r w:rsidR="005A160D" w:rsidRPr="00275434">
        <w:t xml:space="preserve"> in contact with a </w:t>
      </w:r>
      <w:r w:rsidR="001726AD" w:rsidRPr="00275434">
        <w:t>formerly</w:t>
      </w:r>
      <w:r w:rsidR="005A160D" w:rsidRPr="00275434">
        <w:t xml:space="preserve"> allopatric </w:t>
      </w:r>
      <w:r w:rsidR="002E195D" w:rsidRPr="00275434">
        <w:t xml:space="preserve">sister </w:t>
      </w:r>
      <w:r w:rsidR="005F6C7C" w:rsidRPr="00275434">
        <w:t>taxa</w:t>
      </w:r>
      <w:r w:rsidR="007D39EF">
        <w:t xml:space="preserve"> </w:t>
      </w:r>
      <w:r w:rsidR="005171F3" w:rsidRPr="005171F3">
        <w:t>(Rieseberg et al., 2007)</w:t>
      </w:r>
      <w:r w:rsidR="006D0126" w:rsidRPr="00275434">
        <w:t xml:space="preserve">. </w:t>
      </w:r>
      <w:r w:rsidR="00313B05" w:rsidRPr="00275434">
        <w:t xml:space="preserve">This </w:t>
      </w:r>
      <w:r w:rsidR="005A160D" w:rsidRPr="00275434">
        <w:t xml:space="preserve">process is of </w:t>
      </w:r>
      <w:r w:rsidR="005F6C7C" w:rsidRPr="00275434">
        <w:t xml:space="preserve">increasing </w:t>
      </w:r>
      <w:r w:rsidR="001726AD" w:rsidRPr="00275434">
        <w:t>interest</w:t>
      </w:r>
      <w:r w:rsidR="005A160D" w:rsidRPr="00275434">
        <w:t xml:space="preserve"> </w:t>
      </w:r>
      <w:ins w:id="92" w:author="LRAV" w:date="2023-04-23T22:43:00Z">
        <w:r w:rsidR="008A5999">
          <w:t xml:space="preserve">because </w:t>
        </w:r>
        <w:r w:rsidR="001C5E1F">
          <w:t>it</w:t>
        </w:r>
      </w:ins>
      <w:r w:rsidR="001C5E1F">
        <w:t xml:space="preserve"> </w:t>
      </w:r>
      <w:r w:rsidR="008A5999">
        <w:t xml:space="preserve">can </w:t>
      </w:r>
      <w:ins w:id="93" w:author="LRAV" w:date="2023-04-23T22:43:00Z">
        <w:r w:rsidR="008A5999">
          <w:t>help</w:t>
        </w:r>
      </w:ins>
      <w:r w:rsidR="008A5999">
        <w:t xml:space="preserve"> to </w:t>
      </w:r>
      <w:ins w:id="94" w:author="LRAV" w:date="2023-04-23T22:43:00Z">
        <w:r w:rsidR="00E915CD">
          <w:t>elucidate the role of</w:t>
        </w:r>
      </w:ins>
      <w:r w:rsidR="00E915CD">
        <w:t xml:space="preserve"> h</w:t>
      </w:r>
      <w:r w:rsidR="00E915CD" w:rsidRPr="00E915CD">
        <w:t xml:space="preserve">ybridization </w:t>
      </w:r>
      <w:ins w:id="95" w:author="LRAV" w:date="2023-04-23T22:43:00Z">
        <w:r w:rsidR="00E915CD" w:rsidRPr="00E915CD">
          <w:t>as a facilitator of</w:t>
        </w:r>
      </w:ins>
      <w:r w:rsidR="00E915CD" w:rsidRPr="00E915CD">
        <w:t xml:space="preserve"> species </w:t>
      </w:r>
      <w:ins w:id="96" w:author="LRAV" w:date="2023-04-23T22:43:00Z">
        <w:r w:rsidR="00E915CD" w:rsidRPr="00E915CD">
          <w:t>range expansion</w:t>
        </w:r>
        <w:r w:rsidR="001C5E1F">
          <w:t>s</w:t>
        </w:r>
        <w:r w:rsidR="007D39EF">
          <w:t xml:space="preserve"> </w:t>
        </w:r>
        <w:r w:rsidR="005171F3" w:rsidRPr="005171F3">
          <w:t>(Pfennig</w:t>
        </w:r>
      </w:ins>
      <w:r w:rsidR="005171F3" w:rsidRPr="005171F3">
        <w:t xml:space="preserve"> et al., 2016)</w:t>
      </w:r>
      <w:r w:rsidR="00193264">
        <w:t>.</w:t>
      </w:r>
      <w:ins w:id="97" w:author="LRAV" w:date="2023-04-23T22:43:00Z">
        <w:r w:rsidR="001C5E1F">
          <w:t xml:space="preserve"> </w:t>
        </w:r>
        <w:bookmarkEnd w:id="78"/>
      </w:ins>
    </w:p>
    <w:p w14:paraId="2E45E9B9" w14:textId="6D14883C" w:rsidR="006D0126" w:rsidRPr="008D5B42" w:rsidRDefault="00375AA5" w:rsidP="003C5083">
      <w:pPr>
        <w:spacing w:after="120" w:line="276" w:lineRule="auto"/>
        <w:jc w:val="both"/>
      </w:pPr>
      <w:r w:rsidRPr="00275434">
        <w:t>Hybridization outcomes are manifold and include transfer of genetic material between species (</w:t>
      </w:r>
      <w:r>
        <w:t xml:space="preserve">introgression) </w:t>
      </w:r>
      <w:r w:rsidRPr="00275434">
        <w:t>potentially facilitating their adaptive evolution, fusion of species, genetic swamping of one species by another, elicit</w:t>
      </w:r>
      <w:r w:rsidR="00DF4BD6">
        <w:t>ing</w:t>
      </w:r>
      <w:r w:rsidRPr="00275434">
        <w:t xml:space="preserve"> reinforcement of reproductive isolation between incompletely isolated species, and the origin of new species</w:t>
      </w:r>
      <w:r w:rsidR="007D39EF">
        <w:t xml:space="preserve"> </w:t>
      </w:r>
      <w:r w:rsidR="005171F3" w:rsidRPr="005171F3">
        <w:t>(Seehausen, 2004)</w:t>
      </w:r>
      <w:r w:rsidRPr="00275434">
        <w:t xml:space="preserve">. </w:t>
      </w:r>
      <w:r w:rsidR="0092017B">
        <w:t>U</w:t>
      </w:r>
      <w:r w:rsidR="0092017B" w:rsidRPr="00275434">
        <w:t xml:space="preserve">nderstanding evolutionary outcomes of hybridization is of increasing interest for </w:t>
      </w:r>
      <w:r w:rsidR="0092017B" w:rsidRPr="008D1FBD">
        <w:t>gaining general insights into species dynamics and conservation in response to environmental change</w:t>
      </w:r>
      <w:r w:rsidR="007D39EF">
        <w:t xml:space="preserve"> </w:t>
      </w:r>
      <w:r w:rsidR="005171F3" w:rsidRPr="005171F3">
        <w:t>(Abbott et al., 2013)</w:t>
      </w:r>
      <w:r w:rsidR="0092017B" w:rsidRPr="008D1FBD">
        <w:t xml:space="preserve">. </w:t>
      </w:r>
      <w:r w:rsidR="006D0126" w:rsidRPr="008D1FBD">
        <w:t>E</w:t>
      </w:r>
      <w:r w:rsidR="007C0950" w:rsidRPr="008D1FBD">
        <w:t xml:space="preserve">vidence is </w:t>
      </w:r>
      <w:r w:rsidR="003D1F42" w:rsidRPr="008D1FBD">
        <w:t>accumulating</w:t>
      </w:r>
      <w:r w:rsidR="007C0950" w:rsidRPr="008D1FBD">
        <w:t xml:space="preserve"> that both the e</w:t>
      </w:r>
      <w:r w:rsidR="006D0126" w:rsidRPr="008D1FBD">
        <w:t xml:space="preserve">xtent and pattern of hybridization </w:t>
      </w:r>
      <w:r w:rsidR="007C0950" w:rsidRPr="008D1FBD">
        <w:t>ha</w:t>
      </w:r>
      <w:r w:rsidR="00D733CF" w:rsidRPr="008D1FBD">
        <w:t>ve</w:t>
      </w:r>
      <w:r w:rsidR="006D0126" w:rsidRPr="008D1FBD">
        <w:t xml:space="preserve"> important conservation implications </w:t>
      </w:r>
      <w:r w:rsidR="007C0950" w:rsidRPr="008D1FBD">
        <w:t xml:space="preserve">due to </w:t>
      </w:r>
      <w:r w:rsidR="00D733CF" w:rsidRPr="008D1FBD">
        <w:t xml:space="preserve">their </w:t>
      </w:r>
      <w:r w:rsidR="007C0950" w:rsidRPr="008D1FBD">
        <w:t xml:space="preserve">direct impact on biodiversity as a whole, </w:t>
      </w:r>
      <w:r w:rsidR="00D733CF" w:rsidRPr="008D1FBD">
        <w:t xml:space="preserve">and </w:t>
      </w:r>
      <w:r w:rsidR="006D0126" w:rsidRPr="008D1FBD">
        <w:t xml:space="preserve">because </w:t>
      </w:r>
      <w:r w:rsidR="007C0950" w:rsidRPr="008D1FBD">
        <w:t>this process can</w:t>
      </w:r>
      <w:r w:rsidR="006D0126" w:rsidRPr="008D1FBD">
        <w:t xml:space="preserve"> </w:t>
      </w:r>
      <w:r w:rsidR="005F6C7C" w:rsidRPr="008D1FBD">
        <w:t xml:space="preserve">sometimes </w:t>
      </w:r>
      <w:r w:rsidR="006D0126" w:rsidRPr="008D1FBD">
        <w:t xml:space="preserve">lead to the </w:t>
      </w:r>
      <w:r w:rsidR="006D0126" w:rsidRPr="0070629B">
        <w:t>replacement of one of the hybridizing taxa</w:t>
      </w:r>
      <w:r w:rsidR="007D39EF">
        <w:t xml:space="preserve"> </w:t>
      </w:r>
      <w:r w:rsidR="005171F3" w:rsidRPr="005171F3">
        <w:t>(Abbott et al., 2013; Seehausen, 2004; Todesco et al., 2016)</w:t>
      </w:r>
      <w:r w:rsidR="006D0126" w:rsidRPr="0070629B">
        <w:t xml:space="preserve">. </w:t>
      </w:r>
      <w:bookmarkStart w:id="98" w:name="_Hlk132187021"/>
      <w:r w:rsidR="00C80D2A" w:rsidRPr="0070629B">
        <w:t>The</w:t>
      </w:r>
      <w:r w:rsidR="009F0295" w:rsidRPr="0070629B">
        <w:t xml:space="preserve"> </w:t>
      </w:r>
      <w:r w:rsidR="00AF07B7" w:rsidRPr="0070629B">
        <w:t xml:space="preserve">likelihood of these </w:t>
      </w:r>
      <w:r w:rsidR="009F0295" w:rsidRPr="0070629B">
        <w:t>outcomes</w:t>
      </w:r>
      <w:r w:rsidR="006D0126" w:rsidRPr="0070629B">
        <w:t xml:space="preserve"> </w:t>
      </w:r>
      <w:r w:rsidR="00AF07B7" w:rsidRPr="0070629B">
        <w:t>is</w:t>
      </w:r>
      <w:r w:rsidR="00AF07B7" w:rsidRPr="0070629B">
        <w:rPr>
          <w:b/>
          <w:bCs/>
        </w:rPr>
        <w:t xml:space="preserve"> </w:t>
      </w:r>
      <w:r w:rsidR="002F13E2" w:rsidRPr="0070629B">
        <w:t>highly dependent on intrinsic factors</w:t>
      </w:r>
      <w:r w:rsidR="007A7C15" w:rsidRPr="0070629B">
        <w:t xml:space="preserve">, </w:t>
      </w:r>
      <w:r w:rsidR="002F13E2" w:rsidRPr="0070629B">
        <w:t xml:space="preserve">such as the </w:t>
      </w:r>
      <w:r w:rsidR="00C80D2A" w:rsidRPr="0070629B">
        <w:t xml:space="preserve">extent </w:t>
      </w:r>
      <w:r w:rsidR="002F13E2" w:rsidRPr="0070629B">
        <w:t xml:space="preserve">of reproductive isolation, </w:t>
      </w:r>
      <w:r w:rsidR="00C80D2A" w:rsidRPr="0070629B">
        <w:t xml:space="preserve">as well as </w:t>
      </w:r>
      <w:r w:rsidR="002F13E2" w:rsidRPr="0070629B">
        <w:t>extrinsic factors</w:t>
      </w:r>
      <w:r w:rsidR="007A7C15" w:rsidRPr="0070629B">
        <w:t>,</w:t>
      </w:r>
      <w:r w:rsidR="002F13E2" w:rsidRPr="0070629B">
        <w:t xml:space="preserve"> because hybrid</w:t>
      </w:r>
      <w:r w:rsidR="002F13E2" w:rsidRPr="0070629B">
        <w:rPr>
          <w:b/>
          <w:bCs/>
        </w:rPr>
        <w:t xml:space="preserve"> </w:t>
      </w:r>
      <w:r w:rsidR="002F13E2" w:rsidRPr="0070629B">
        <w:t xml:space="preserve">fitness </w:t>
      </w:r>
      <w:r w:rsidR="006B2BBB" w:rsidRPr="0070629B">
        <w:t xml:space="preserve">may be </w:t>
      </w:r>
      <w:r w:rsidR="00736A14" w:rsidRPr="0070629B">
        <w:t xml:space="preserve">dependent on the </w:t>
      </w:r>
      <w:r w:rsidR="006D0126" w:rsidRPr="0070629B">
        <w:t>environment</w:t>
      </w:r>
      <w:r w:rsidR="007D39EF">
        <w:t xml:space="preserve"> </w:t>
      </w:r>
      <w:r w:rsidR="005171F3" w:rsidRPr="005171F3">
        <w:t>(Coyne &amp; Orr, 2004)</w:t>
      </w:r>
      <w:r w:rsidR="002F13E2" w:rsidRPr="0070629B">
        <w:t xml:space="preserve">. </w:t>
      </w:r>
      <w:ins w:id="99" w:author="LRAV" w:date="2023-04-23T22:43:00Z">
        <w:r w:rsidR="001A38F2" w:rsidRPr="0070629B">
          <w:t>C</w:t>
        </w:r>
        <w:r w:rsidR="00A054A5" w:rsidRPr="0070629B">
          <w:t xml:space="preserve">omplex hybrid </w:t>
        </w:r>
        <w:r w:rsidR="00054280">
          <w:t>zone</w:t>
        </w:r>
        <w:r w:rsidR="00A054A5" w:rsidRPr="0070629B">
          <w:t>s</w:t>
        </w:r>
        <w:r w:rsidR="001A38F2" w:rsidRPr="0070629B">
          <w:t xml:space="preserve"> in which species </w:t>
        </w:r>
        <w:r w:rsidR="00B47F1C" w:rsidRPr="0070629B">
          <w:t>have</w:t>
        </w:r>
      </w:ins>
      <w:r w:rsidR="00B47F1C" w:rsidRPr="0070629B">
        <w:t xml:space="preserve"> multiple contact </w:t>
      </w:r>
      <w:ins w:id="100" w:author="LRAV" w:date="2023-04-23T22:43:00Z">
        <w:r w:rsidR="00054280">
          <w:t>zone</w:t>
        </w:r>
        <w:r w:rsidR="00B47F1C" w:rsidRPr="0070629B">
          <w:t>s</w:t>
        </w:r>
        <w:r w:rsidR="00EB77BB" w:rsidRPr="0070629B">
          <w:t xml:space="preserve">, such as mosaic or mottled hybrid </w:t>
        </w:r>
        <w:r w:rsidR="00054280">
          <w:t>zone</w:t>
        </w:r>
        <w:r w:rsidR="00EB77BB" w:rsidRPr="0070629B">
          <w:t>s</w:t>
        </w:r>
      </w:ins>
      <w:ins w:id="101" w:author="Maren Wellenreuther" w:date="2023-04-25T10:14:00Z">
        <w:r w:rsidR="000C55AA">
          <w:t>,</w:t>
        </w:r>
      </w:ins>
      <w:r w:rsidR="000117FC" w:rsidRPr="0070629B">
        <w:t xml:space="preserve"> </w:t>
      </w:r>
      <w:r w:rsidR="002F13E2" w:rsidRPr="0070629B">
        <w:t>allow</w:t>
      </w:r>
      <w:del w:id="102" w:author="Maren Wellenreuther" w:date="2023-04-25T10:14:00Z">
        <w:r w:rsidR="002F13E2" w:rsidRPr="0070629B" w:rsidDel="000C55AA">
          <w:delText>s</w:delText>
        </w:r>
      </w:del>
      <w:r w:rsidR="002F13E2" w:rsidRPr="0070629B">
        <w:t xml:space="preserve"> to test the </w:t>
      </w:r>
      <w:r w:rsidR="00DE5F1C" w:rsidRPr="0070629B">
        <w:t>consistency</w:t>
      </w:r>
      <w:r w:rsidR="002F13E2" w:rsidRPr="0070629B">
        <w:t xml:space="preserve"> of </w:t>
      </w:r>
      <w:r w:rsidR="006D0126" w:rsidRPr="0070629B">
        <w:t>hybridization outcomes</w:t>
      </w:r>
      <w:r w:rsidR="007D39EF">
        <w:t xml:space="preserve"> </w:t>
      </w:r>
      <w:r w:rsidR="005171F3" w:rsidRPr="005171F3">
        <w:t>(Abbott et al., 2013; Harrison &amp; Larson, 2016)</w:t>
      </w:r>
      <w:r w:rsidR="002F13E2" w:rsidRPr="008D1FBD">
        <w:t xml:space="preserve">. </w:t>
      </w:r>
      <w:bookmarkEnd w:id="98"/>
      <w:r w:rsidR="002F13E2" w:rsidRPr="008D1FBD">
        <w:t xml:space="preserve">Thus, </w:t>
      </w:r>
      <w:r w:rsidR="002F13E2" w:rsidRPr="003C5083">
        <w:t>when the range of two closely</w:t>
      </w:r>
      <w:r w:rsidR="003F5408" w:rsidRPr="003C5083">
        <w:t xml:space="preserve"> </w:t>
      </w:r>
      <w:r w:rsidR="002F13E2" w:rsidRPr="003C5083">
        <w:t xml:space="preserve">related species is large and overlapping, and if this overlap results in </w:t>
      </w:r>
      <w:r w:rsidR="006D0126" w:rsidRPr="003C5083">
        <w:t>hybridization</w:t>
      </w:r>
      <w:r w:rsidR="002F13E2" w:rsidRPr="00A31027">
        <w:rPr>
          <w:rPrChange w:id="103" w:author="LRAV" w:date="2023-04-23T22:43:00Z">
            <w:rPr>
              <w:shd w:val="clear" w:color="auto" w:fill="FFFFFF"/>
            </w:rPr>
          </w:rPrChange>
        </w:rPr>
        <w:t xml:space="preserve">, then </w:t>
      </w:r>
      <w:r w:rsidR="006D0126" w:rsidRPr="00A31027">
        <w:rPr>
          <w:rPrChange w:id="104" w:author="LRAV" w:date="2023-04-23T22:43:00Z">
            <w:rPr>
              <w:shd w:val="clear" w:color="auto" w:fill="FFFFFF"/>
            </w:rPr>
          </w:rPrChange>
        </w:rPr>
        <w:t>hybridization</w:t>
      </w:r>
      <w:r w:rsidR="002F13E2" w:rsidRPr="00A31027">
        <w:rPr>
          <w:rPrChange w:id="105" w:author="LRAV" w:date="2023-04-23T22:43:00Z">
            <w:rPr>
              <w:shd w:val="clear" w:color="auto" w:fill="FFFFFF"/>
            </w:rPr>
          </w:rPrChange>
        </w:rPr>
        <w:t xml:space="preserve"> at several spatial scales can </w:t>
      </w:r>
      <w:r w:rsidR="00485332" w:rsidRPr="00A31027">
        <w:rPr>
          <w:rPrChange w:id="106" w:author="LRAV" w:date="2023-04-23T22:43:00Z">
            <w:rPr>
              <w:shd w:val="clear" w:color="auto" w:fill="FFFFFF"/>
            </w:rPr>
          </w:rPrChange>
        </w:rPr>
        <w:t xml:space="preserve">provide insights into parallel patterns of </w:t>
      </w:r>
      <w:r w:rsidR="00160A27" w:rsidRPr="00A31027">
        <w:rPr>
          <w:rPrChange w:id="107" w:author="LRAV" w:date="2023-04-23T22:43:00Z">
            <w:rPr>
              <w:shd w:val="clear" w:color="auto" w:fill="FFFFFF"/>
            </w:rPr>
          </w:rPrChange>
        </w:rPr>
        <w:t>hybridization</w:t>
      </w:r>
      <w:r w:rsidR="002F13E2" w:rsidRPr="008D1FBD">
        <w:t xml:space="preserve"> in different demographic and ecological contexts</w:t>
      </w:r>
      <w:r w:rsidR="007D39EF">
        <w:t xml:space="preserve"> </w:t>
      </w:r>
      <w:r w:rsidR="005171F3" w:rsidRPr="005171F3">
        <w:t>(Abbott et</w:t>
      </w:r>
      <w:del w:id="108" w:author="LRAV" w:date="2023-04-23T22:43:00Z">
        <w:r w:rsidR="002F13E2" w:rsidRPr="008E2AF6">
          <w:rPr>
            <w:noProof/>
          </w:rPr>
          <w:delText xml:space="preserve"> </w:delText>
        </w:r>
      </w:del>
      <w:ins w:id="109" w:author="LRAV" w:date="2023-04-23T22:43:00Z">
        <w:r w:rsidR="005171F3" w:rsidRPr="005171F3">
          <w:t> </w:t>
        </w:r>
      </w:ins>
      <w:r w:rsidR="005171F3" w:rsidRPr="005171F3">
        <w:t>al., 2013)</w:t>
      </w:r>
      <w:r w:rsidR="002F13E2" w:rsidRPr="008D1FBD">
        <w:t xml:space="preserve">. </w:t>
      </w:r>
      <w:r w:rsidR="003E4D77" w:rsidRPr="008D1FBD">
        <w:t>Several empirical studies</w:t>
      </w:r>
      <w:r w:rsidR="00736A14" w:rsidRPr="008D1FBD">
        <w:t>,</w:t>
      </w:r>
      <w:r w:rsidR="003E4D77" w:rsidRPr="008D1FBD">
        <w:t xml:space="preserve"> </w:t>
      </w:r>
      <w:r w:rsidR="006D0126" w:rsidRPr="008D1FBD">
        <w:t>mainly from plants</w:t>
      </w:r>
      <w:r w:rsidR="007D39EF">
        <w:t xml:space="preserve"> </w:t>
      </w:r>
      <w:r w:rsidR="005171F3" w:rsidRPr="005171F3">
        <w:t>(Buerkle &amp; Rieseberg, 2001; Haselhorst &amp; Buerkle, 2013; Sweigart et al., 2007)</w:t>
      </w:r>
      <w:r w:rsidR="008D5B42">
        <w:t xml:space="preserve"> </w:t>
      </w:r>
      <w:r w:rsidR="006D0126" w:rsidRPr="008D1FBD">
        <w:t xml:space="preserve">and fishes </w:t>
      </w:r>
      <w:r w:rsidR="005171F3" w:rsidRPr="005171F3">
        <w:t>(Aboim et al., 2010; Mandeville et al., 2017; Nolte et al., 2009)</w:t>
      </w:r>
      <w:r w:rsidR="006D0126" w:rsidRPr="008D1FBD">
        <w:t xml:space="preserve">, but also from mammals </w:t>
      </w:r>
      <w:r w:rsidR="005171F3" w:rsidRPr="005171F3">
        <w:t>(Good et al., 2008)</w:t>
      </w:r>
      <w:r w:rsidR="006D0126" w:rsidRPr="008D1FBD">
        <w:t xml:space="preserve">, amphibians </w:t>
      </w:r>
      <w:r w:rsidR="005171F3" w:rsidRPr="005171F3">
        <w:t>(Vines et al., 2003)</w:t>
      </w:r>
      <w:r w:rsidR="006D0126" w:rsidRPr="00275434">
        <w:t xml:space="preserve"> and insects</w:t>
      </w:r>
      <w:r w:rsidR="008D5B42">
        <w:t xml:space="preserve"> </w:t>
      </w:r>
      <w:r w:rsidR="005171F3" w:rsidRPr="005171F3">
        <w:t>(Gompert et al., 2014)</w:t>
      </w:r>
      <w:r w:rsidR="003D1F42" w:rsidRPr="00275434">
        <w:t>,</w:t>
      </w:r>
      <w:r w:rsidR="006D0126" w:rsidRPr="00275434">
        <w:t xml:space="preserve"> </w:t>
      </w:r>
      <w:r w:rsidR="003E4D77" w:rsidRPr="00275434">
        <w:t>have shown that the outcomes of hybridization var</w:t>
      </w:r>
      <w:r w:rsidR="00736A14">
        <w:t>ies</w:t>
      </w:r>
      <w:r w:rsidR="003E4D77" w:rsidRPr="00275434">
        <w:t xml:space="preserve"> among hybrid </w:t>
      </w:r>
      <w:r w:rsidR="00054280">
        <w:t>zone</w:t>
      </w:r>
      <w:r w:rsidR="00160A27" w:rsidRPr="00275434">
        <w:t>s</w:t>
      </w:r>
      <w:r w:rsidR="003E4D77" w:rsidRPr="00275434">
        <w:t xml:space="preserve"> of the same species pairs while only few studies have shown consistency in the pattern, e.g., in plants </w:t>
      </w:r>
      <w:r w:rsidR="005171F3" w:rsidRPr="005171F3">
        <w:t>(Buerkle &amp; Rieseberg, 2001)</w:t>
      </w:r>
      <w:r w:rsidR="003E4D77" w:rsidRPr="00275434">
        <w:t xml:space="preserve"> and insects</w:t>
      </w:r>
      <w:r w:rsidR="008D5B42">
        <w:t xml:space="preserve"> </w:t>
      </w:r>
      <w:r w:rsidR="005171F3" w:rsidRPr="005171F3">
        <w:t>(Larson et al., 2014)</w:t>
      </w:r>
      <w:r w:rsidR="003E4D77" w:rsidRPr="00275434">
        <w:t>.</w:t>
      </w:r>
      <w:r w:rsidR="006D0126" w:rsidRPr="003C5083">
        <w:t xml:space="preserve"> </w:t>
      </w:r>
    </w:p>
    <w:p w14:paraId="0032DAA6" w14:textId="34096DB7" w:rsidR="000C55AA" w:rsidRDefault="006D0126" w:rsidP="00CA7E5C">
      <w:pPr>
        <w:spacing w:after="120" w:line="276" w:lineRule="auto"/>
        <w:jc w:val="both"/>
        <w:rPr>
          <w:ins w:id="110" w:author="Maren Wellenreuther" w:date="2023-04-25T10:14:00Z"/>
        </w:rPr>
      </w:pPr>
      <w:bookmarkStart w:id="111" w:name="_Hlk131230158"/>
      <w:bookmarkEnd w:id="79"/>
      <w:r w:rsidRPr="00275434">
        <w:t>Odonat</w:t>
      </w:r>
      <w:r w:rsidR="00045B63">
        <w:t>a</w:t>
      </w:r>
      <w:r w:rsidRPr="00275434">
        <w:t xml:space="preserve"> </w:t>
      </w:r>
      <w:r w:rsidR="00736A14">
        <w:t>are</w:t>
      </w:r>
      <w:r w:rsidR="00736A14" w:rsidRPr="00275434">
        <w:t xml:space="preserve"> </w:t>
      </w:r>
      <w:r w:rsidR="005F6C7C" w:rsidRPr="00275434">
        <w:t xml:space="preserve">a </w:t>
      </w:r>
      <w:r w:rsidR="00FD41A4" w:rsidRPr="00275434">
        <w:t xml:space="preserve">group </w:t>
      </w:r>
      <w:r w:rsidR="00736A14">
        <w:t xml:space="preserve">that is </w:t>
      </w:r>
      <w:r w:rsidR="00FD41A4" w:rsidRPr="00275434">
        <w:t xml:space="preserve">heavily affected by increasing temperatures </w:t>
      </w:r>
      <w:r w:rsidR="00FE3C03" w:rsidRPr="00275434">
        <w:t>and many species are changing their distributions</w:t>
      </w:r>
      <w:r w:rsidR="008D5B42">
        <w:t xml:space="preserve"> </w:t>
      </w:r>
      <w:r w:rsidR="005171F3" w:rsidRPr="005171F3">
        <w:t xml:space="preserve">(Hassall et al., 2007; Hassall &amp; Thompson, 2008; </w:t>
      </w:r>
      <w:r w:rsidR="005171F3" w:rsidRPr="005171F3">
        <w:lastRenderedPageBreak/>
        <w:t>Hickling et al., 2005; Lancaster et al., 2016; Ott, 2010</w:t>
      </w:r>
      <w:r w:rsidR="00CA7E5C">
        <w:t>; Sánchez-Guillén et al., 2023</w:t>
      </w:r>
      <w:r w:rsidR="005171F3" w:rsidRPr="005171F3">
        <w:t>)</w:t>
      </w:r>
      <w:r w:rsidR="00FD41A4" w:rsidRPr="00882F27">
        <w:t>.</w:t>
      </w:r>
      <w:r w:rsidR="00060EDE" w:rsidRPr="00882F27">
        <w:t xml:space="preserve"> </w:t>
      </w:r>
      <w:bookmarkEnd w:id="111"/>
      <w:r w:rsidR="001A1289" w:rsidRPr="00882F27">
        <w:t xml:space="preserve">This is the case of the damselfly </w:t>
      </w:r>
      <w:r w:rsidR="001A1289" w:rsidRPr="00A31027">
        <w:rPr>
          <w:i/>
          <w:iCs/>
        </w:rPr>
        <w:t>Ischnura elegans</w:t>
      </w:r>
      <w:r w:rsidR="001A1289" w:rsidRPr="00A31027">
        <w:t xml:space="preserve"> </w:t>
      </w:r>
      <w:r w:rsidR="003D1EF2">
        <w:t xml:space="preserve">that </w:t>
      </w:r>
      <w:r w:rsidR="001A1289" w:rsidRPr="00A31027">
        <w:t>has expanded its distribution toward</w:t>
      </w:r>
      <w:r w:rsidR="00805714">
        <w:t>s</w:t>
      </w:r>
      <w:r w:rsidR="001A1289" w:rsidRPr="00A31027">
        <w:t xml:space="preserve"> </w:t>
      </w:r>
      <w:r w:rsidR="00C43B5B">
        <w:t>n</w:t>
      </w:r>
      <w:r w:rsidR="001A1289" w:rsidRPr="00A31027">
        <w:t>orth</w:t>
      </w:r>
      <w:r w:rsidR="00AC0B4D">
        <w:t>ern</w:t>
      </w:r>
      <w:r w:rsidR="001A1289" w:rsidRPr="00A31027">
        <w:t xml:space="preserve"> (Sweden) and south</w:t>
      </w:r>
      <w:r w:rsidR="00AC0B4D">
        <w:t xml:space="preserve">ern </w:t>
      </w:r>
      <w:r w:rsidR="001A1289" w:rsidRPr="00A31027">
        <w:t>(Spain)</w:t>
      </w:r>
      <w:r w:rsidR="00C43B5B">
        <w:t xml:space="preserve"> latitudes</w:t>
      </w:r>
      <w:r w:rsidR="00C37444">
        <w:t xml:space="preserve"> </w:t>
      </w:r>
      <w:r w:rsidR="005171F3" w:rsidRPr="005171F3">
        <w:t>(Dudaniec et al., 2018; Sánchez-Guillén et al., 2011)</w:t>
      </w:r>
      <w:r w:rsidR="00882F27">
        <w:t>.</w:t>
      </w:r>
      <w:r w:rsidR="00C37444">
        <w:t xml:space="preserve"> </w:t>
      </w:r>
      <w:r w:rsidR="00646EFE">
        <w:t xml:space="preserve">In Spain, </w:t>
      </w:r>
      <w:r w:rsidR="00646EFE" w:rsidRPr="00A31027">
        <w:rPr>
          <w:i/>
          <w:iCs/>
        </w:rPr>
        <w:t>I. elegans</w:t>
      </w:r>
      <w:r w:rsidR="00646EFE">
        <w:t xml:space="preserve"> overlaps its distribution with </w:t>
      </w:r>
      <w:r w:rsidR="00646EFE" w:rsidRPr="00A31027">
        <w:rPr>
          <w:i/>
          <w:iCs/>
        </w:rPr>
        <w:t>I. graellsii</w:t>
      </w:r>
      <w:r w:rsidR="00646EFE">
        <w:t xml:space="preserve"> which is a </w:t>
      </w:r>
      <w:r w:rsidR="00453927" w:rsidRPr="00275434">
        <w:t xml:space="preserve">closely related </w:t>
      </w:r>
      <w:r w:rsidR="003D1EF2">
        <w:t>species</w:t>
      </w:r>
      <w:r w:rsidR="00646EFE">
        <w:t xml:space="preserve"> </w:t>
      </w:r>
      <w:r w:rsidR="007528CB">
        <w:t>that</w:t>
      </w:r>
      <w:r w:rsidR="007528CB" w:rsidRPr="00275434">
        <w:t xml:space="preserve"> </w:t>
      </w:r>
      <w:r w:rsidR="00453927" w:rsidRPr="00275434">
        <w:t xml:space="preserve">share many morphological, </w:t>
      </w:r>
      <w:ins w:id="112" w:author="Maren Wellenreuther" w:date="2023-04-25T10:14:00Z">
        <w:r w:rsidR="000C55AA" w:rsidRPr="00275434">
          <w:t>genetic,</w:t>
        </w:r>
      </w:ins>
      <w:r w:rsidR="00453927" w:rsidRPr="00275434">
        <w:t xml:space="preserve"> and phenotypic traits</w:t>
      </w:r>
      <w:r w:rsidR="002C123B">
        <w:t>,</w:t>
      </w:r>
      <w:r w:rsidR="00453927" w:rsidRPr="00275434">
        <w:t xml:space="preserve"> </w:t>
      </w:r>
      <w:r w:rsidR="007528CB" w:rsidRPr="00275434">
        <w:t>including preference traits for habitats</w:t>
      </w:r>
      <w:r w:rsidR="007528CB">
        <w:t xml:space="preserve"> </w:t>
      </w:r>
      <w:r w:rsidR="005171F3" w:rsidRPr="005171F3">
        <w:t>(Sánchez-Guillén et al., 2011)</w:t>
      </w:r>
      <w:r w:rsidR="007528CB">
        <w:t xml:space="preserve">. </w:t>
      </w:r>
      <w:r w:rsidR="00335AE0">
        <w:t xml:space="preserve">The sympatric distribution of these species is patchy, with populations of one species, the other species, or both species at different </w:t>
      </w:r>
      <w:r w:rsidR="00335AE0" w:rsidRPr="001A1289">
        <w:t>proportions</w:t>
      </w:r>
      <w:r w:rsidR="00335AE0">
        <w:t xml:space="preserve"> </w:t>
      </w:r>
      <w:r w:rsidR="005171F3" w:rsidRPr="005171F3">
        <w:t>(Sánchez-Guillén et al., 2011)</w:t>
      </w:r>
      <w:r w:rsidR="00335AE0">
        <w:t xml:space="preserve">. </w:t>
      </w:r>
    </w:p>
    <w:p w14:paraId="406FE32B" w14:textId="04DA7C39" w:rsidR="00D77027" w:rsidRDefault="00335AE0" w:rsidP="005559DC">
      <w:pPr>
        <w:spacing w:after="120" w:line="276" w:lineRule="auto"/>
        <w:jc w:val="both"/>
      </w:pPr>
      <w:ins w:id="113" w:author="LRAV" w:date="2023-04-23T22:43:00Z">
        <w:r>
          <w:t xml:space="preserve">These species </w:t>
        </w:r>
        <w:r w:rsidR="006A60EA">
          <w:t xml:space="preserve">have formed two hybrid </w:t>
        </w:r>
        <w:r w:rsidR="00054280">
          <w:t>zone</w:t>
        </w:r>
        <w:r w:rsidR="006A60EA">
          <w:t>s in Spain</w:t>
        </w:r>
        <w:r w:rsidR="00523A04">
          <w:t xml:space="preserve"> </w:t>
        </w:r>
        <w:r w:rsidR="00523A04" w:rsidRPr="00523A04">
          <w:t xml:space="preserve">that differ in the timing of secondary contact by </w:t>
        </w:r>
        <w:r w:rsidR="00293553">
          <w:t xml:space="preserve">around one </w:t>
        </w:r>
        <w:r w:rsidR="00523A04" w:rsidRPr="00523A04">
          <w:t>hundred</w:t>
        </w:r>
        <w:r w:rsidR="00293553">
          <w:t xml:space="preserve"> </w:t>
        </w:r>
        <w:r w:rsidR="00523A04" w:rsidRPr="00523A04">
          <w:t>years.</w:t>
        </w:r>
        <w:r w:rsidR="0099003C" w:rsidRPr="0099003C">
          <w:t xml:space="preserve"> </w:t>
        </w:r>
      </w:ins>
      <w:ins w:id="114" w:author="Maren Wellenreuther" w:date="2023-04-25T10:15:00Z">
        <w:r w:rsidR="004F7D86">
          <w:t>T</w:t>
        </w:r>
      </w:ins>
      <w:ins w:id="115" w:author="LRAV" w:date="2023-04-23T22:43:00Z">
        <w:r w:rsidR="0099003C" w:rsidRPr="0099003C">
          <w:t>he north-</w:t>
        </w:r>
        <w:r w:rsidR="0099003C">
          <w:t>center</w:t>
        </w:r>
        <w:r w:rsidR="0099003C" w:rsidRPr="0099003C">
          <w:t xml:space="preserve"> </w:t>
        </w:r>
        <w:r w:rsidR="00721718">
          <w:t xml:space="preserve">and Mediterranean </w:t>
        </w:r>
        <w:r w:rsidR="0099003C" w:rsidRPr="0099003C">
          <w:t xml:space="preserve">hybrid </w:t>
        </w:r>
        <w:r w:rsidR="00B44618">
          <w:t>zone</w:t>
        </w:r>
        <w:r w:rsidR="0099003C" w:rsidRPr="0099003C">
          <w:t xml:space="preserve"> </w:t>
        </w:r>
        <w:bookmarkStart w:id="116" w:name="_Hlk132532033"/>
        <w:r w:rsidR="0099003C" w:rsidRPr="00A31027">
          <w:rPr>
            <w:i/>
            <w:iCs/>
          </w:rPr>
          <w:t>I. elegans</w:t>
        </w:r>
        <w:r w:rsidR="0099003C" w:rsidRPr="0099003C">
          <w:t xml:space="preserve"> </w:t>
        </w:r>
        <w:r w:rsidR="005C37F5">
          <w:t>expand</w:t>
        </w:r>
      </w:ins>
      <w:r w:rsidR="006D4B1C">
        <w:t>s</w:t>
      </w:r>
      <w:ins w:id="117" w:author="LRAV" w:date="2023-04-23T22:43:00Z">
        <w:r w:rsidR="0099003C" w:rsidRPr="0099003C">
          <w:t xml:space="preserve"> </w:t>
        </w:r>
        <w:r w:rsidR="0098334E">
          <w:t xml:space="preserve">from north-east to </w:t>
        </w:r>
        <w:r w:rsidR="00165B3F">
          <w:t xml:space="preserve">inland and </w:t>
        </w:r>
        <w:r w:rsidR="0099003C" w:rsidRPr="0099003C">
          <w:t xml:space="preserve">along the </w:t>
        </w:r>
        <w:r w:rsidR="0098334E">
          <w:t xml:space="preserve">Mediterranean </w:t>
        </w:r>
        <w:r w:rsidR="0099003C" w:rsidRPr="0099003C">
          <w:t>coast</w:t>
        </w:r>
      </w:ins>
      <w:bookmarkEnd w:id="116"/>
      <w:ins w:id="118" w:author="Maren Wellenreuther" w:date="2023-04-25T10:15:00Z">
        <w:r w:rsidR="004F7D86">
          <w:t>. T</w:t>
        </w:r>
      </w:ins>
      <w:ins w:id="119" w:author="LRAV" w:date="2023-04-23T22:43:00Z">
        <w:r w:rsidR="0099003C">
          <w:t xml:space="preserve">he north-west hybrid </w:t>
        </w:r>
        <w:r w:rsidR="00B44618">
          <w:t>zone</w:t>
        </w:r>
        <w:r w:rsidR="00721718">
          <w:t xml:space="preserve"> </w:t>
        </w:r>
        <w:r w:rsidR="0099003C" w:rsidRPr="0099003C">
          <w:t xml:space="preserve">was detected </w:t>
        </w:r>
        <w:r w:rsidR="00165B3F">
          <w:t xml:space="preserve">only </w:t>
        </w:r>
        <w:r w:rsidR="0099003C" w:rsidRPr="0099003C">
          <w:t>along the coast</w:t>
        </w:r>
        <w:r w:rsidR="00165B3F">
          <w:t xml:space="preserve"> </w:t>
        </w:r>
        <w:r w:rsidR="005171F3" w:rsidRPr="005171F3">
          <w:t>(Ocharan-Larrondo, 1987)</w:t>
        </w:r>
        <w:r w:rsidR="00165B3F">
          <w:t>.</w:t>
        </w:r>
        <w:r w:rsidR="00180115">
          <w:t xml:space="preserve"> </w:t>
        </w:r>
        <w:r w:rsidR="00CB7B5A">
          <w:t>T</w:t>
        </w:r>
        <w:r w:rsidR="007E4A58">
          <w:t xml:space="preserve">he north-central </w:t>
        </w:r>
        <w:r w:rsidR="00B44618">
          <w:t xml:space="preserve">and Mediterranean </w:t>
        </w:r>
      </w:ins>
      <w:ins w:id="120" w:author="Maren Wellenreuther" w:date="2023-04-25T10:16:00Z">
        <w:r w:rsidR="004F7D86">
          <w:t xml:space="preserve">hybrid zone </w:t>
        </w:r>
      </w:ins>
      <w:ins w:id="121" w:author="LRAV" w:date="2023-04-23T22:43:00Z">
        <w:r w:rsidR="007E4A58">
          <w:t xml:space="preserve">is </w:t>
        </w:r>
        <w:r w:rsidR="00DC164C">
          <w:t xml:space="preserve">an expanding and </w:t>
        </w:r>
        <w:r w:rsidR="007E4A58">
          <w:t xml:space="preserve">larger </w:t>
        </w:r>
      </w:ins>
      <w:ins w:id="122" w:author="Maren Wellenreuther" w:date="2023-04-25T10:16:00Z">
        <w:r w:rsidR="004F7D86">
          <w:t>one that is</w:t>
        </w:r>
      </w:ins>
      <w:ins w:id="123" w:author="LRAV" w:date="2023-04-23T22:43:00Z">
        <w:r w:rsidR="00DC164C">
          <w:t xml:space="preserve"> </w:t>
        </w:r>
        <w:r w:rsidR="00BE3790">
          <w:t xml:space="preserve">in contact with the allopatric distribution of both species, while the north-west hybrid </w:t>
        </w:r>
        <w:r w:rsidR="00054280">
          <w:t>zone</w:t>
        </w:r>
        <w:r w:rsidR="00BE3790">
          <w:t xml:space="preserve"> is small</w:t>
        </w:r>
        <w:r w:rsidR="00DC164C">
          <w:t>er</w:t>
        </w:r>
        <w:r w:rsidR="00BE3790">
          <w:t xml:space="preserve"> and </w:t>
        </w:r>
        <w:r w:rsidR="00DC164C">
          <w:t xml:space="preserve">isolated from the </w:t>
        </w:r>
        <w:r w:rsidR="00FB3E61">
          <w:t>north-central and Mediterranean zone and</w:t>
        </w:r>
        <w:r w:rsidR="00CB7B5A">
          <w:t xml:space="preserve"> the</w:t>
        </w:r>
        <w:r w:rsidR="00FB3E61">
          <w:t xml:space="preserve"> </w:t>
        </w:r>
        <w:r w:rsidR="00DC164C">
          <w:t xml:space="preserve">allopatric distribution of </w:t>
        </w:r>
        <w:r w:rsidR="00DC164C" w:rsidRPr="00A31027">
          <w:rPr>
            <w:i/>
            <w:iCs/>
          </w:rPr>
          <w:t>I. elegans</w:t>
        </w:r>
        <w:r w:rsidR="00DC164C">
          <w:rPr>
            <w:i/>
            <w:iCs/>
          </w:rPr>
          <w:t xml:space="preserve"> </w:t>
        </w:r>
        <w:r w:rsidR="005171F3" w:rsidRPr="005171F3">
          <w:t>(Sánchez-Guillén et </w:t>
        </w:r>
      </w:ins>
      <w:r w:rsidR="005171F3" w:rsidRPr="005171F3">
        <w:t>al., 2011)</w:t>
      </w:r>
      <w:r w:rsidR="00DC164C">
        <w:t>.</w:t>
      </w:r>
      <w:r w:rsidR="00DC164C" w:rsidRPr="00A31027">
        <w:rPr>
          <w:i/>
          <w:rPrChange w:id="124" w:author="LRAV" w:date="2023-04-23T22:43:00Z">
            <w:rPr/>
          </w:rPrChange>
        </w:rPr>
        <w:t xml:space="preserve"> </w:t>
      </w:r>
      <w:ins w:id="125" w:author="LRAV" w:date="2023-04-23T22:43:00Z">
        <w:r w:rsidR="00180115">
          <w:t xml:space="preserve">In both hybrid </w:t>
        </w:r>
        <w:r w:rsidR="00054280">
          <w:t>zone</w:t>
        </w:r>
        <w:r w:rsidR="00180115">
          <w:t xml:space="preserve">s </w:t>
        </w:r>
        <w:r w:rsidR="003B6D46" w:rsidRPr="00A31027">
          <w:rPr>
            <w:i/>
            <w:iCs/>
          </w:rPr>
          <w:t>I. elegans</w:t>
        </w:r>
        <w:r w:rsidR="003B6D46">
          <w:t xml:space="preserve"> has modified its environmental niche making</w:t>
        </w:r>
        <w:r w:rsidR="00CB7B5A">
          <w:t xml:space="preserve"> it</w:t>
        </w:r>
        <w:r w:rsidR="003B6D46">
          <w:t xml:space="preserve"> more similar to the </w:t>
        </w:r>
        <w:r w:rsidR="003B6D46" w:rsidRPr="00A31027">
          <w:rPr>
            <w:i/>
            <w:iCs/>
          </w:rPr>
          <w:t>I. graellsii</w:t>
        </w:r>
        <w:r w:rsidR="003B6D46">
          <w:t xml:space="preserve"> niche</w:t>
        </w:r>
        <w:r w:rsidR="00C37444">
          <w:t xml:space="preserve"> </w:t>
        </w:r>
        <w:r w:rsidR="005171F3" w:rsidRPr="005171F3">
          <w:t>(Wellenreuther et </w:t>
        </w:r>
      </w:ins>
      <w:r w:rsidR="005171F3" w:rsidRPr="005171F3">
        <w:rPr>
          <w:rPrChange w:id="126" w:author="LRAV" w:date="2023-04-23T22:43:00Z">
            <w:rPr>
              <w:i/>
            </w:rPr>
          </w:rPrChange>
        </w:rPr>
        <w:t>al.</w:t>
      </w:r>
      <w:r w:rsidR="005171F3" w:rsidRPr="005171F3">
        <w:t>, 2018)</w:t>
      </w:r>
      <w:r w:rsidR="00D6436F">
        <w:t>.</w:t>
      </w:r>
      <w:r w:rsidR="001037ED">
        <w:t xml:space="preserve"> </w:t>
      </w:r>
      <w:ins w:id="127" w:author="LRAV" w:date="2023-04-23T22:43:00Z">
        <w:r w:rsidR="00D6436F">
          <w:t>T</w:t>
        </w:r>
        <w:r w:rsidR="001037ED">
          <w:t>h</w:t>
        </w:r>
        <w:r w:rsidR="00D6436F">
          <w:t>e</w:t>
        </w:r>
        <w:r w:rsidR="001037ED">
          <w:t xml:space="preserve"> adaptation of </w:t>
        </w:r>
        <w:r w:rsidR="001037ED" w:rsidRPr="00A31027">
          <w:rPr>
            <w:i/>
            <w:iCs/>
          </w:rPr>
          <w:t>I. elegans</w:t>
        </w:r>
        <w:r w:rsidR="001037ED">
          <w:t xml:space="preserve"> to </w:t>
        </w:r>
        <w:r w:rsidR="00D6436F">
          <w:t>the Spanish</w:t>
        </w:r>
        <w:r w:rsidR="001037ED">
          <w:t xml:space="preserve"> thermal regime</w:t>
        </w:r>
        <w:r w:rsidR="00BC3929">
          <w:t>,</w:t>
        </w:r>
        <w:r w:rsidR="001037ED">
          <w:t xml:space="preserve"> </w:t>
        </w:r>
        <w:r w:rsidR="00BC3929">
          <w:t xml:space="preserve">which </w:t>
        </w:r>
        <w:r w:rsidR="00D6436F">
          <w:t xml:space="preserve">was investigated </w:t>
        </w:r>
      </w:ins>
      <w:ins w:id="128" w:author="Maren Wellenreuther" w:date="2023-04-25T10:16:00Z">
        <w:r w:rsidR="004F7D86">
          <w:t>near</w:t>
        </w:r>
      </w:ins>
      <w:ins w:id="129" w:author="Maren Wellenreuther" w:date="2023-04-25T10:17:00Z">
        <w:r w:rsidR="004F7D86">
          <w:t xml:space="preserve"> its</w:t>
        </w:r>
      </w:ins>
      <w:ins w:id="130" w:author="LRAV" w:date="2023-04-23T22:43:00Z">
        <w:r w:rsidR="00D6436F">
          <w:t xml:space="preserve"> expansion </w:t>
        </w:r>
      </w:ins>
      <w:ins w:id="131" w:author="Maren Wellenreuther" w:date="2023-04-25T10:17:00Z">
        <w:r w:rsidR="004F7D86">
          <w:t xml:space="preserve">front </w:t>
        </w:r>
      </w:ins>
      <w:ins w:id="132" w:author="LRAV" w:date="2023-04-23T22:43:00Z">
        <w:r w:rsidR="00D6436F">
          <w:t>toward</w:t>
        </w:r>
      </w:ins>
      <w:ins w:id="133" w:author="Maren Wellenreuther" w:date="2023-04-25T10:17:00Z">
        <w:r w:rsidR="004F7D86">
          <w:t>s the</w:t>
        </w:r>
      </w:ins>
      <w:ins w:id="134" w:author="LRAV" w:date="2023-04-23T22:43:00Z">
        <w:r w:rsidR="00D6436F">
          <w:t xml:space="preserve"> south </w:t>
        </w:r>
      </w:ins>
      <w:ins w:id="135" w:author="Maren Wellenreuther" w:date="2023-04-25T10:17:00Z">
        <w:r w:rsidR="004F7D86">
          <w:t xml:space="preserve">of </w:t>
        </w:r>
      </w:ins>
      <w:ins w:id="136" w:author="LRAV" w:date="2023-04-23T22:43:00Z">
        <w:r w:rsidR="00D6436F">
          <w:t>Spain</w:t>
        </w:r>
        <w:r w:rsidR="00CB7B5A">
          <w:t>,</w:t>
        </w:r>
        <w:r w:rsidR="001037ED">
          <w:t xml:space="preserve"> </w:t>
        </w:r>
      </w:ins>
      <w:ins w:id="137" w:author="Maren Wellenreuther" w:date="2023-04-25T10:17:00Z">
        <w:r w:rsidR="004F7D86">
          <w:t>has been facilitated by</w:t>
        </w:r>
      </w:ins>
      <w:ins w:id="138" w:author="LRAV" w:date="2023-04-23T22:43:00Z">
        <w:r w:rsidR="00CB7B5A">
          <w:t xml:space="preserve"> </w:t>
        </w:r>
        <w:r w:rsidR="005906E6">
          <w:t xml:space="preserve">plasticity </w:t>
        </w:r>
        <w:r w:rsidR="00D74FE9">
          <w:t>and associated epigenetic mechanisms</w:t>
        </w:r>
        <w:r w:rsidR="005958FA">
          <w:t xml:space="preserve"> </w:t>
        </w:r>
        <w:r w:rsidR="005171F3" w:rsidRPr="005171F3">
          <w:t>(Swaegers et al., 2022</w:t>
        </w:r>
      </w:ins>
      <w:ins w:id="139" w:author="Rosa Ana Sánchez Guillen" w:date="2023-04-25T15:07:00Z">
        <w:r w:rsidR="00B50E9C">
          <w:t>a</w:t>
        </w:r>
      </w:ins>
      <w:ins w:id="140" w:author="LRAV" w:date="2023-04-23T22:43:00Z">
        <w:r w:rsidR="005171F3" w:rsidRPr="005171F3">
          <w:t>, 2023)</w:t>
        </w:r>
        <w:r w:rsidR="00C6545C">
          <w:t>.</w:t>
        </w:r>
        <w:r w:rsidR="0003492F">
          <w:t xml:space="preserve"> </w:t>
        </w:r>
        <w:r w:rsidR="00610581">
          <w:t>Hybridization and introgression is high</w:t>
        </w:r>
        <w:r w:rsidR="001D7D32">
          <w:t xml:space="preserve"> in these hybrid </w:t>
        </w:r>
        <w:r w:rsidR="00054280">
          <w:t>zone</w:t>
        </w:r>
        <w:r w:rsidR="001D7D32">
          <w:t>s;</w:t>
        </w:r>
        <w:r w:rsidR="00610581">
          <w:t xml:space="preserve"> </w:t>
        </w:r>
        <w:r w:rsidR="001D7D32" w:rsidRPr="00DA36BE">
          <w:t>55-60% of the</w:t>
        </w:r>
        <w:r w:rsidR="0068590D">
          <w:t xml:space="preserve"> morphological</w:t>
        </w:r>
        <w:r w:rsidR="001D7D32" w:rsidRPr="00DA36BE">
          <w:t xml:space="preserve"> </w:t>
        </w:r>
        <w:r w:rsidR="001D7D32" w:rsidRPr="00DA36BE">
          <w:rPr>
            <w:i/>
            <w:iCs/>
          </w:rPr>
          <w:t>I. elegans</w:t>
        </w:r>
        <w:r w:rsidR="001D7D32" w:rsidRPr="00DA36BE">
          <w:t xml:space="preserve"> individuals were</w:t>
        </w:r>
        <w:r w:rsidR="0068590D">
          <w:t xml:space="preserve"> genetically</w:t>
        </w:r>
        <w:r w:rsidR="001D7D32" w:rsidRPr="00DA36BE">
          <w:t xml:space="preserve"> introgressed or backcrossed</w:t>
        </w:r>
        <w:r w:rsidR="001D7D32">
          <w:t xml:space="preserve"> </w:t>
        </w:r>
      </w:ins>
      <w:ins w:id="141" w:author="Maren Wellenreuther" w:date="2023-04-25T10:18:00Z">
        <w:r w:rsidR="003326CC">
          <w:t>with pure</w:t>
        </w:r>
      </w:ins>
      <w:ins w:id="142" w:author="LRAV" w:date="2023-04-23T22:43:00Z">
        <w:r w:rsidR="001D7D32">
          <w:t xml:space="preserve"> </w:t>
        </w:r>
        <w:r w:rsidR="001D7D32" w:rsidRPr="00135C61">
          <w:rPr>
            <w:i/>
            <w:iCs/>
          </w:rPr>
          <w:t>I. elegans</w:t>
        </w:r>
        <w:r w:rsidR="00CB7B5A">
          <w:t>,</w:t>
        </w:r>
        <w:r w:rsidR="001D7D32" w:rsidRPr="00DA36BE">
          <w:t xml:space="preserve"> and 10-30% were F</w:t>
        </w:r>
        <w:r w:rsidR="001D7D32" w:rsidRPr="00DA36BE">
          <w:rPr>
            <w:vertAlign w:val="subscript"/>
          </w:rPr>
          <w:t>1</w:t>
        </w:r>
        <w:r w:rsidR="001D7D32" w:rsidRPr="00DA36BE">
          <w:t xml:space="preserve"> or F</w:t>
        </w:r>
        <w:r w:rsidR="001D7D32" w:rsidRPr="00DA36BE">
          <w:rPr>
            <w:vertAlign w:val="subscript"/>
          </w:rPr>
          <w:t xml:space="preserve">2 </w:t>
        </w:r>
        <w:r w:rsidR="001D7D32" w:rsidRPr="00DA36BE">
          <w:t>hybrids</w:t>
        </w:r>
        <w:r w:rsidR="005958FA">
          <w:t xml:space="preserve"> </w:t>
        </w:r>
        <w:r w:rsidR="005171F3" w:rsidRPr="005171F3">
          <w:t>(Sánchez-Guillén et al., 2011; Wellenreuther et al., 2018)</w:t>
        </w:r>
        <w:r w:rsidR="001D7D32">
          <w:t xml:space="preserve">, although </w:t>
        </w:r>
        <w:r w:rsidR="00CE7181">
          <w:t>th</w:t>
        </w:r>
        <w:r w:rsidR="001D7D32">
          <w:t>is</w:t>
        </w:r>
        <w:r w:rsidR="00CE7181">
          <w:t xml:space="preserve"> high prevalence of </w:t>
        </w:r>
        <w:r w:rsidR="00AF6FEC">
          <w:t>admixed individuals</w:t>
        </w:r>
        <w:r w:rsidR="00CE7181">
          <w:t xml:space="preserve"> </w:t>
        </w:r>
        <w:r w:rsidR="001D7D32">
          <w:t xml:space="preserve">could </w:t>
        </w:r>
        <w:r w:rsidR="001A2B3F">
          <w:t>have been</w:t>
        </w:r>
        <w:r w:rsidR="00CE7181">
          <w:t xml:space="preserve"> overestimate</w:t>
        </w:r>
        <w:r w:rsidR="001A2B3F">
          <w:t>d</w:t>
        </w:r>
        <w:r w:rsidR="00CE7181">
          <w:t xml:space="preserve"> by the use of a small number </w:t>
        </w:r>
        <w:r w:rsidR="00CE7181" w:rsidRPr="004F1E7C">
          <w:t>of microsatellites</w:t>
        </w:r>
        <w:r w:rsidR="005958FA">
          <w:t xml:space="preserve"> </w:t>
        </w:r>
        <w:r w:rsidR="005171F3" w:rsidRPr="005171F3">
          <w:t>(</w:t>
        </w:r>
      </w:ins>
      <w:ins w:id="143" w:author="Bengt Hansson" w:date="2023-04-25T08:29:00Z">
        <w:r w:rsidR="005559DC">
          <w:t xml:space="preserve">cf. </w:t>
        </w:r>
      </w:ins>
      <w:ins w:id="144" w:author="LRAV" w:date="2023-04-23T22:43:00Z">
        <w:r w:rsidR="005171F3" w:rsidRPr="005171F3">
          <w:t>Miralles et al., 2023)</w:t>
        </w:r>
        <w:r w:rsidR="005958FA">
          <w:t>.</w:t>
        </w:r>
        <w:r w:rsidR="00CE7181" w:rsidRPr="004F1E7C">
          <w:t xml:space="preserve"> </w:t>
        </w:r>
      </w:ins>
      <w:ins w:id="145" w:author="Bengt Hansson" w:date="2023-04-25T08:30:00Z">
        <w:r w:rsidR="005559DC">
          <w:t xml:space="preserve">Recently, </w:t>
        </w:r>
      </w:ins>
      <w:ins w:id="146" w:author="Bengt Hansson" w:date="2023-04-25T08:31:00Z">
        <w:r w:rsidR="005559DC">
          <w:t xml:space="preserve">a </w:t>
        </w:r>
      </w:ins>
      <w:ins w:id="147" w:author="Bengt Hansson" w:date="2023-04-25T08:32:00Z">
        <w:r w:rsidR="005559DC">
          <w:t xml:space="preserve">study using genome-wide SNPs detected </w:t>
        </w:r>
      </w:ins>
      <w:ins w:id="148" w:author="Bengt Hansson" w:date="2023-04-25T08:33:00Z">
        <w:r w:rsidR="005559DC">
          <w:t xml:space="preserve">restricted introgression on the sex chromosome compared </w:t>
        </w:r>
      </w:ins>
      <w:ins w:id="149" w:author="Bengt Hansson" w:date="2023-04-25T08:32:00Z">
        <w:r w:rsidR="005559DC">
          <w:t>to autosomes</w:t>
        </w:r>
      </w:ins>
      <w:ins w:id="150" w:author="Bengt Hansson" w:date="2023-04-25T08:34:00Z">
        <w:r w:rsidR="005559DC">
          <w:t xml:space="preserve"> in </w:t>
        </w:r>
      </w:ins>
      <w:ins w:id="151" w:author="Bengt Hansson" w:date="2023-04-25T08:36:00Z">
        <w:r w:rsidR="005559DC">
          <w:t xml:space="preserve">these two species </w:t>
        </w:r>
      </w:ins>
      <w:ins w:id="152" w:author="Bengt Hansson" w:date="2023-04-25T08:34:00Z">
        <w:r w:rsidR="005559DC">
          <w:t>(</w:t>
        </w:r>
      </w:ins>
      <w:ins w:id="153" w:author="Bengt Hansson" w:date="2023-04-25T08:38:00Z">
        <w:r w:rsidR="0033354D">
          <w:t>Swaegers et al., 2022</w:t>
        </w:r>
      </w:ins>
      <w:ins w:id="154" w:author="Rosa Ana Sánchez Guillen" w:date="2023-04-25T15:07:00Z">
        <w:r w:rsidR="00B50E9C">
          <w:t>b</w:t>
        </w:r>
      </w:ins>
      <w:ins w:id="155" w:author="Bengt Hansson" w:date="2023-04-25T08:34:00Z">
        <w:r w:rsidR="005559DC">
          <w:t xml:space="preserve">), </w:t>
        </w:r>
      </w:ins>
      <w:ins w:id="156" w:author="Bengt Hansson" w:date="2023-04-25T08:37:00Z">
        <w:r w:rsidR="005559DC">
          <w:t xml:space="preserve">but </w:t>
        </w:r>
      </w:ins>
      <w:ins w:id="157" w:author="LRAV" w:date="2023-04-23T22:43:00Z">
        <w:r w:rsidR="00AF6FEC" w:rsidRPr="004F1E7C">
          <w:t>the bidirectionality of hybridization and introgression</w:t>
        </w:r>
        <w:r w:rsidR="001F5B30" w:rsidRPr="004F1E7C">
          <w:t xml:space="preserve"> </w:t>
        </w:r>
        <w:r w:rsidR="001A2B3F" w:rsidRPr="004F1E7C">
          <w:t xml:space="preserve">in these hybrid </w:t>
        </w:r>
        <w:r w:rsidR="00054280" w:rsidRPr="004F1E7C">
          <w:t>zone</w:t>
        </w:r>
        <w:r w:rsidR="001A2B3F" w:rsidRPr="004F1E7C">
          <w:t xml:space="preserve">s </w:t>
        </w:r>
      </w:ins>
      <w:ins w:id="158" w:author="Maren Wellenreuther" w:date="2023-04-25T10:19:00Z">
        <w:r w:rsidR="003326CC">
          <w:t>has</w:t>
        </w:r>
      </w:ins>
      <w:ins w:id="159" w:author="LRAV" w:date="2023-04-23T22:43:00Z">
        <w:r w:rsidR="001F5B30" w:rsidRPr="004F1E7C">
          <w:t xml:space="preserve"> not yet been investigated</w:t>
        </w:r>
      </w:ins>
      <w:ins w:id="160" w:author="Bengt Hansson" w:date="2023-04-25T08:34:00Z">
        <w:r w:rsidR="005559DC">
          <w:t xml:space="preserve"> in </w:t>
        </w:r>
      </w:ins>
      <w:ins w:id="161" w:author="Bengt Hansson" w:date="2023-04-25T08:39:00Z">
        <w:r w:rsidR="0033354D">
          <w:t xml:space="preserve">a </w:t>
        </w:r>
      </w:ins>
      <w:ins w:id="162" w:author="Bengt Hansson" w:date="2023-04-25T08:34:00Z">
        <w:r w:rsidR="005559DC">
          <w:t>detail</w:t>
        </w:r>
      </w:ins>
      <w:ins w:id="163" w:author="Bengt Hansson" w:date="2023-04-25T08:39:00Z">
        <w:r w:rsidR="0033354D">
          <w:t>ed</w:t>
        </w:r>
      </w:ins>
      <w:ins w:id="164" w:author="Bengt Hansson" w:date="2023-04-25T08:37:00Z">
        <w:r w:rsidR="005559DC">
          <w:t xml:space="preserve"> </w:t>
        </w:r>
      </w:ins>
      <w:ins w:id="165" w:author="Bengt Hansson" w:date="2023-04-25T08:39:00Z">
        <w:r w:rsidR="0033354D">
          <w:t>spatial and temporal context.</w:t>
        </w:r>
      </w:ins>
    </w:p>
    <w:p w14:paraId="3D4CB7DD" w14:textId="5BF4E7E1" w:rsidR="00E45BFD" w:rsidRDefault="00D733CF" w:rsidP="001C2CAD">
      <w:pPr>
        <w:spacing w:after="240" w:line="276" w:lineRule="auto"/>
        <w:jc w:val="both"/>
      </w:pPr>
      <w:bookmarkStart w:id="166" w:name="_Hlk132223888"/>
      <w:ins w:id="167" w:author="LRAV" w:date="2023-04-23T22:43:00Z">
        <w:r w:rsidRPr="00964F4D">
          <w:t xml:space="preserve">In the present study </w:t>
        </w:r>
        <w:r w:rsidR="0051562E" w:rsidRPr="00964F4D">
          <w:t xml:space="preserve">we take advantage of </w:t>
        </w:r>
        <w:r w:rsidR="00D77027" w:rsidRPr="00964F4D">
          <w:t xml:space="preserve">these </w:t>
        </w:r>
        <w:r w:rsidR="00F37658" w:rsidRPr="00964F4D">
          <w:t xml:space="preserve">two </w:t>
        </w:r>
        <w:r w:rsidR="00CE7D7E" w:rsidRPr="00964F4D">
          <w:t xml:space="preserve">hybrid </w:t>
        </w:r>
        <w:r w:rsidR="00054280">
          <w:t>zone</w:t>
        </w:r>
        <w:r w:rsidR="00D77027" w:rsidRPr="00964F4D">
          <w:t>s</w:t>
        </w:r>
        <w:r w:rsidR="00CE7D7E" w:rsidRPr="00964F4D">
          <w:t xml:space="preserve"> in Spain, </w:t>
        </w:r>
        <w:bookmarkStart w:id="168" w:name="_Hlk68882884"/>
        <w:r w:rsidR="000A5F6A" w:rsidRPr="00964F4D">
          <w:t>which</w:t>
        </w:r>
        <w:r w:rsidR="00016EEB" w:rsidRPr="00964F4D">
          <w:t xml:space="preserve"> provide </w:t>
        </w:r>
        <w:r w:rsidR="00A76E1F" w:rsidRPr="00964F4D">
          <w:t>a rare</w:t>
        </w:r>
        <w:r w:rsidR="00870184" w:rsidRPr="00964F4D">
          <w:t xml:space="preserve"> </w:t>
        </w:r>
        <w:r w:rsidR="00016EEB" w:rsidRPr="00964F4D">
          <w:t>opportunity to compare the dynamic</w:t>
        </w:r>
        <w:r w:rsidR="006F0580">
          <w:t>s</w:t>
        </w:r>
        <w:r w:rsidR="00016EEB" w:rsidRPr="00964F4D">
          <w:t xml:space="preserve"> </w:t>
        </w:r>
        <w:r w:rsidR="00031125" w:rsidRPr="00964F4D">
          <w:t xml:space="preserve">of </w:t>
        </w:r>
        <w:r w:rsidR="002B35AD">
          <w:t xml:space="preserve">two </w:t>
        </w:r>
        <w:r w:rsidR="00210D04">
          <w:t xml:space="preserve">independent </w:t>
        </w:r>
        <w:r w:rsidR="00870184" w:rsidRPr="00964F4D">
          <w:t>and different</w:t>
        </w:r>
        <w:r w:rsidR="004324DE" w:rsidRPr="00964F4D">
          <w:t>ly</w:t>
        </w:r>
        <w:r w:rsidR="00870184" w:rsidRPr="00964F4D">
          <w:t xml:space="preserve"> aged </w:t>
        </w:r>
        <w:r w:rsidR="00031125" w:rsidRPr="00964F4D">
          <w:t xml:space="preserve">hybrid </w:t>
        </w:r>
        <w:r w:rsidR="008F7E20">
          <w:t>zones</w:t>
        </w:r>
        <w:r w:rsidR="00B75B7C" w:rsidRPr="00964F4D">
          <w:t xml:space="preserve">, and to test the role of hybridization </w:t>
        </w:r>
      </w:ins>
      <w:ins w:id="169" w:author="Bengt Hansson" w:date="2023-04-25T08:41:00Z">
        <w:r w:rsidR="00690BF8">
          <w:t>i</w:t>
        </w:r>
      </w:ins>
      <w:ins w:id="170" w:author="LRAV" w:date="2023-04-23T22:43:00Z">
        <w:r w:rsidR="00B75B7C" w:rsidRPr="00964F4D">
          <w:t>n facilitating range expansions.</w:t>
        </w:r>
      </w:ins>
      <w:r w:rsidR="00964F4D">
        <w:t xml:space="preserve"> </w:t>
      </w:r>
      <w:r w:rsidR="001A1B32" w:rsidRPr="00836C8C">
        <w:t>We</w:t>
      </w:r>
      <w:r w:rsidR="00DC4DD8" w:rsidRPr="00836C8C">
        <w:t xml:space="preserve"> used Restriction</w:t>
      </w:r>
      <w:r w:rsidR="00DC4DD8" w:rsidRPr="0096353A">
        <w:t xml:space="preserve"> site–Associated DNA (RAD) sequencing and </w:t>
      </w:r>
      <w:r w:rsidR="00923002" w:rsidRPr="0096353A">
        <w:t xml:space="preserve">a recent </w:t>
      </w:r>
      <w:r w:rsidR="00DC4DD8" w:rsidRPr="0096353A">
        <w:rPr>
          <w:i/>
          <w:iCs/>
        </w:rPr>
        <w:t>I. elegans</w:t>
      </w:r>
      <w:r w:rsidR="00DC4DD8" w:rsidRPr="0096353A">
        <w:t xml:space="preserve"> </w:t>
      </w:r>
      <w:r w:rsidR="00923002" w:rsidRPr="0096353A">
        <w:t xml:space="preserve">reference </w:t>
      </w:r>
      <w:r w:rsidR="00DC4DD8" w:rsidRPr="0096353A">
        <w:t>genome assembl</w:t>
      </w:r>
      <w:r w:rsidR="00923002" w:rsidRPr="0096353A">
        <w:t>y</w:t>
      </w:r>
      <w:r w:rsidR="005958FA">
        <w:t xml:space="preserve"> </w:t>
      </w:r>
      <w:r w:rsidR="005171F3" w:rsidRPr="005171F3">
        <w:t>(Chauhan et al., 2021)</w:t>
      </w:r>
      <w:r w:rsidR="003C6F16" w:rsidRPr="0096353A">
        <w:t xml:space="preserve"> </w:t>
      </w:r>
      <w:r w:rsidR="00923002" w:rsidRPr="0096353A">
        <w:rPr>
          <w:bCs/>
        </w:rPr>
        <w:t>to</w:t>
      </w:r>
      <w:r w:rsidR="00DC4DD8" w:rsidRPr="0096353A">
        <w:t xml:space="preserve"> identify</w:t>
      </w:r>
      <w:r w:rsidR="001A1B32" w:rsidRPr="0096353A">
        <w:t xml:space="preserve"> genome-wide</w:t>
      </w:r>
      <w:r w:rsidR="00DC4DD8" w:rsidRPr="0096353A">
        <w:t xml:space="preserve"> SNPs</w:t>
      </w:r>
      <w:r w:rsidR="004B60C6" w:rsidRPr="0096353A">
        <w:t xml:space="preserve"> in individuals from </w:t>
      </w:r>
      <w:r w:rsidR="0033002E" w:rsidRPr="0096353A">
        <w:t>two</w:t>
      </w:r>
      <w:ins w:id="171" w:author="LRAV" w:date="2023-04-23T22:43:00Z">
        <w:r w:rsidR="0033002E" w:rsidRPr="0096353A">
          <w:t xml:space="preserve"> </w:t>
        </w:r>
        <w:r w:rsidR="004C22DC">
          <w:t>regions</w:t>
        </w:r>
        <w:r w:rsidR="00CA14B4">
          <w:t xml:space="preserve">, one </w:t>
        </w:r>
        <w:r w:rsidR="000A35BE">
          <w:t>from</w:t>
        </w:r>
        <w:r w:rsidR="00CA14B4">
          <w:t xml:space="preserve"> each</w:t>
        </w:r>
      </w:ins>
      <w:r w:rsidR="00CA14B4">
        <w:t xml:space="preserve"> hybrid </w:t>
      </w:r>
      <w:ins w:id="172" w:author="LRAV" w:date="2023-04-23T22:43:00Z">
        <w:r w:rsidR="00CA14B4">
          <w:t>zone,</w:t>
        </w:r>
      </w:ins>
      <w:r w:rsidR="00CA14B4">
        <w:t xml:space="preserve"> </w:t>
      </w:r>
      <w:r w:rsidR="001455CA" w:rsidRPr="0096353A">
        <w:t xml:space="preserve">as well as from </w:t>
      </w:r>
      <w:r w:rsidR="00F414FE" w:rsidRPr="0096353A">
        <w:t>eight</w:t>
      </w:r>
      <w:r w:rsidR="002C593C" w:rsidRPr="0096353A">
        <w:t xml:space="preserve"> </w:t>
      </w:r>
      <w:r w:rsidR="004B60C6" w:rsidRPr="0096353A">
        <w:t xml:space="preserve">allopatric populations </w:t>
      </w:r>
      <w:r w:rsidR="00733044" w:rsidRPr="0096353A">
        <w:t xml:space="preserve">from both species </w:t>
      </w:r>
      <w:r w:rsidR="004B60C6" w:rsidRPr="0096353A">
        <w:t>in Spain and adjacent countries</w:t>
      </w:r>
      <w:r w:rsidR="005D4B4A" w:rsidRPr="0096353A">
        <w:t xml:space="preserve">. </w:t>
      </w:r>
      <w:r w:rsidR="008D7325" w:rsidRPr="008D7325">
        <w:t xml:space="preserve">First, we used species-specific SNPs to analyze </w:t>
      </w:r>
      <w:ins w:id="173" w:author="LRAV" w:date="2023-04-23T22:43:00Z">
        <w:r w:rsidR="008D7325" w:rsidRPr="008D7325">
          <w:t>genotypic composition</w:t>
        </w:r>
      </w:ins>
      <w:ins w:id="174" w:author="Maren Wellenreuther" w:date="2023-04-25T10:20:00Z">
        <w:r w:rsidR="003326CC">
          <w:t>s</w:t>
        </w:r>
      </w:ins>
      <w:ins w:id="175" w:author="LRAV" w:date="2023-04-23T22:43:00Z">
        <w:r w:rsidR="008D7325" w:rsidRPr="008D7325">
          <w:t xml:space="preserve"> and introgression. We investigated whether intrinsic </w:t>
        </w:r>
        <w:r w:rsidR="00BC5CEE">
          <w:t xml:space="preserve">factors </w:t>
        </w:r>
        <w:r w:rsidR="008D7325" w:rsidRPr="008D7325">
          <w:t>such</w:t>
        </w:r>
        <w:r w:rsidR="001A6863">
          <w:t xml:space="preserve"> </w:t>
        </w:r>
        <w:r w:rsidR="008D7325" w:rsidRPr="008D7325">
          <w:t>as</w:t>
        </w:r>
      </w:ins>
      <w:r w:rsidR="008D7325" w:rsidRPr="008D7325">
        <w:t xml:space="preserve"> reproductive barriers</w:t>
      </w:r>
      <w:ins w:id="176" w:author="LRAV" w:date="2023-04-23T22:43:00Z">
        <w:r w:rsidR="00D03DB9">
          <w:t>,</w:t>
        </w:r>
        <w:r w:rsidR="008D7325" w:rsidRPr="008D7325">
          <w:t xml:space="preserve"> and extrinsic </w:t>
        </w:r>
        <w:r w:rsidR="00BC5CEE">
          <w:t xml:space="preserve">factors </w:t>
        </w:r>
        <w:r w:rsidR="008D7325" w:rsidRPr="008D7325">
          <w:t xml:space="preserve">such as species proportions, </w:t>
        </w:r>
      </w:ins>
      <w:r w:rsidR="008D7325" w:rsidRPr="008D7325">
        <w:t>colonization</w:t>
      </w:r>
      <w:ins w:id="177" w:author="LRAV" w:date="2023-04-23T22:43:00Z">
        <w:r w:rsidR="008D7325" w:rsidRPr="008D7325">
          <w:t xml:space="preserve">/recolonization events and time elapsed since </w:t>
        </w:r>
        <w:r w:rsidR="00CA14B4">
          <w:t>secondary contact</w:t>
        </w:r>
        <w:r w:rsidR="008D7325" w:rsidRPr="008D7325">
          <w:t xml:space="preserve"> shape genotypic composition and introgression, and we discuss </w:t>
        </w:r>
      </w:ins>
      <w:ins w:id="178" w:author="Maren Wellenreuther" w:date="2023-04-25T10:20:00Z">
        <w:r w:rsidR="003326CC">
          <w:t>these</w:t>
        </w:r>
      </w:ins>
      <w:ins w:id="179" w:author="LRAV" w:date="2023-04-23T22:43:00Z">
        <w:r w:rsidR="008D7325" w:rsidRPr="008D7325">
          <w:t xml:space="preserve"> results in light of </w:t>
        </w:r>
        <w:r w:rsidR="008D7325" w:rsidRPr="00A31027">
          <w:t xml:space="preserve">parallelism at </w:t>
        </w:r>
        <w:r w:rsidR="004F1E7C">
          <w:t>regional</w:t>
        </w:r>
        <w:r w:rsidR="004F1E7C" w:rsidRPr="00A31027">
          <w:t xml:space="preserve"> </w:t>
        </w:r>
        <w:r w:rsidR="008D7325" w:rsidRPr="00A31027">
          <w:t>and local scales,</w:t>
        </w:r>
        <w:r w:rsidR="008D7325" w:rsidRPr="004F1E7C">
          <w:t xml:space="preserve"> or the lack</w:t>
        </w:r>
        <w:r w:rsidR="008D7325" w:rsidRPr="008D7325">
          <w:t xml:space="preserve"> thereof.</w:t>
        </w:r>
      </w:ins>
      <w:bookmarkEnd w:id="168"/>
      <w:r w:rsidR="002E4137">
        <w:t xml:space="preserve"> </w:t>
      </w:r>
      <w:r w:rsidR="00387239" w:rsidRPr="0096353A">
        <w:t>Second</w:t>
      </w:r>
      <w:r w:rsidR="00BA0397" w:rsidRPr="0096353A">
        <w:t>, w</w:t>
      </w:r>
      <w:r w:rsidR="005D4B4A" w:rsidRPr="0096353A">
        <w:t>e use</w:t>
      </w:r>
      <w:r w:rsidR="00ED4223" w:rsidRPr="0096353A">
        <w:t>d</w:t>
      </w:r>
      <w:r w:rsidR="005D4B4A" w:rsidRPr="0096353A">
        <w:t xml:space="preserve"> the full set of SNPs to </w:t>
      </w:r>
      <w:r w:rsidR="00DD24A8" w:rsidRPr="0096353A">
        <w:t xml:space="preserve">compare </w:t>
      </w:r>
      <w:r w:rsidR="00782516" w:rsidRPr="0096353A">
        <w:t>the degree</w:t>
      </w:r>
      <w:r w:rsidR="0068590D">
        <w:t xml:space="preserve"> </w:t>
      </w:r>
      <w:ins w:id="180" w:author="LRAV" w:date="2023-04-23T22:43:00Z">
        <w:r w:rsidR="0068590D">
          <w:t>of</w:t>
        </w:r>
        <w:r w:rsidR="00782516" w:rsidRPr="0096353A">
          <w:t xml:space="preserve"> </w:t>
        </w:r>
      </w:ins>
      <w:r w:rsidR="0027143A" w:rsidRPr="0096353A">
        <w:t xml:space="preserve">genetic </w:t>
      </w:r>
      <w:ins w:id="181" w:author="LRAV" w:date="2023-04-23T22:43:00Z">
        <w:r w:rsidR="00EC5108">
          <w:t>diversity</w:t>
        </w:r>
      </w:ins>
      <w:r w:rsidR="00315404" w:rsidRPr="0096353A">
        <w:t xml:space="preserve"> and </w:t>
      </w:r>
      <w:r w:rsidR="00653CFE" w:rsidRPr="0096353A">
        <w:t xml:space="preserve">genetic differentiation </w:t>
      </w:r>
      <w:r w:rsidR="00315404" w:rsidRPr="0096353A">
        <w:t xml:space="preserve">in </w:t>
      </w:r>
      <w:ins w:id="182" w:author="LRAV" w:date="2023-04-23T22:43:00Z">
        <w:r w:rsidR="004F1D3F" w:rsidRPr="0096353A">
          <w:lastRenderedPageBreak/>
          <w:t>both</w:t>
        </w:r>
      </w:ins>
      <w:r w:rsidR="0099319A">
        <w:t xml:space="preserve"> hybrid </w:t>
      </w:r>
      <w:ins w:id="183" w:author="LRAV" w:date="2023-04-23T22:43:00Z">
        <w:r w:rsidR="00054280">
          <w:t>zone</w:t>
        </w:r>
        <w:r w:rsidR="0099319A">
          <w:t>s</w:t>
        </w:r>
      </w:ins>
      <w:r w:rsidR="0099319A" w:rsidRPr="0096353A">
        <w:t xml:space="preserve"> </w:t>
      </w:r>
      <w:r w:rsidR="00945EDC" w:rsidRPr="0096353A">
        <w:t xml:space="preserve">and adjacent allopatric </w:t>
      </w:r>
      <w:ins w:id="184" w:author="LRAV" w:date="2023-04-23T22:43:00Z">
        <w:r w:rsidR="00054280">
          <w:t>zone</w:t>
        </w:r>
        <w:r w:rsidR="00945EDC" w:rsidRPr="0096353A">
          <w:t>s</w:t>
        </w:r>
        <w:r w:rsidR="003F573B">
          <w:t xml:space="preserve"> to </w:t>
        </w:r>
        <w:r w:rsidR="004A2849" w:rsidRPr="0096353A">
          <w:t>evaluat</w:t>
        </w:r>
        <w:r w:rsidR="003F573B">
          <w:t>e</w:t>
        </w:r>
      </w:ins>
      <w:r w:rsidR="004A2849" w:rsidRPr="0096353A">
        <w:t xml:space="preserve"> the potential role of hybridization in facilitating range expansion</w:t>
      </w:r>
      <w:r w:rsidR="0068590D">
        <w:t>s</w:t>
      </w:r>
      <w:r w:rsidR="004A2849" w:rsidRPr="0096353A">
        <w:t>.</w:t>
      </w:r>
      <w:ins w:id="185" w:author="LRAV" w:date="2023-04-23T22:43:00Z">
        <w:r w:rsidR="004018CC" w:rsidRPr="0096353A">
          <w:t xml:space="preserve"> </w:t>
        </w:r>
      </w:ins>
      <w:bookmarkStart w:id="186" w:name="_Hlk132607920"/>
      <w:bookmarkStart w:id="187" w:name="_Hlk131877062"/>
      <w:bookmarkStart w:id="188" w:name="_Hlk132223751"/>
      <w:bookmarkEnd w:id="166"/>
    </w:p>
    <w:p w14:paraId="533802E1" w14:textId="52C98EA6" w:rsidR="003F6792" w:rsidRPr="004F1E7C" w:rsidRDefault="00E45BFD" w:rsidP="004B43DA">
      <w:pPr>
        <w:spacing w:after="240" w:line="276" w:lineRule="auto"/>
        <w:jc w:val="both"/>
        <w:rPr>
          <w:ins w:id="189" w:author="LRAV" w:date="2023-04-23T22:43:00Z"/>
        </w:rPr>
      </w:pPr>
      <w:ins w:id="190" w:author="LRAV" w:date="2023-04-23T22:43:00Z">
        <w:r>
          <w:t xml:space="preserve">We have made the following </w:t>
        </w:r>
        <w:r w:rsidR="0065278B">
          <w:t>predictions</w:t>
        </w:r>
      </w:ins>
      <w:r w:rsidR="00EA7863">
        <w:t xml:space="preserve"> for </w:t>
      </w:r>
      <w:r w:rsidR="007F4E2B">
        <w:t xml:space="preserve">a </w:t>
      </w:r>
      <w:r w:rsidR="00EA7863">
        <w:t xml:space="preserve">younger-central hybrid region and </w:t>
      </w:r>
      <w:r w:rsidR="007F4E2B">
        <w:t xml:space="preserve">an </w:t>
      </w:r>
      <w:r w:rsidR="00EA7863">
        <w:t xml:space="preserve">older-west hybrid region from </w:t>
      </w:r>
      <w:r w:rsidR="007F4E2B">
        <w:t xml:space="preserve">the </w:t>
      </w:r>
      <w:r w:rsidR="00EA7863">
        <w:t>north-central and Mediterranean hybrid zone and the north-west hybrid zone, respectively</w:t>
      </w:r>
      <w:r w:rsidR="007F4E2B">
        <w:t xml:space="preserve">. </w:t>
      </w:r>
      <w:ins w:id="191" w:author="LRAV" w:date="2023-04-23T22:43:00Z">
        <w:r w:rsidR="00D92E1F" w:rsidRPr="00A31027">
          <w:t>O</w:t>
        </w:r>
        <w:r w:rsidR="004D5902" w:rsidRPr="00A31027">
          <w:t>ur f</w:t>
        </w:r>
        <w:r w:rsidR="00E7409E" w:rsidRPr="00A31027">
          <w:t>irst</w:t>
        </w:r>
        <w:r w:rsidR="004D5902" w:rsidRPr="00A31027">
          <w:t xml:space="preserve"> prediction</w:t>
        </w:r>
        <w:r w:rsidR="004D5902" w:rsidRPr="004F1E7C">
          <w:t xml:space="preserve"> is that</w:t>
        </w:r>
        <w:r w:rsidR="00E7409E" w:rsidRPr="004F1E7C">
          <w:t xml:space="preserve"> g</w:t>
        </w:r>
        <w:r w:rsidR="008922BC" w:rsidRPr="004F1E7C">
          <w:rPr>
            <w:rFonts w:eastAsia="MinionPro-Regular"/>
          </w:rPr>
          <w:t>enotypic</w:t>
        </w:r>
        <w:r w:rsidR="008922BC">
          <w:rPr>
            <w:rFonts w:eastAsia="MinionPro-Regular"/>
          </w:rPr>
          <w:t xml:space="preserve"> composition</w:t>
        </w:r>
        <w:r w:rsidR="008922BC" w:rsidRPr="00936242">
          <w:rPr>
            <w:rFonts w:eastAsia="MinionPro-Regular"/>
          </w:rPr>
          <w:t xml:space="preserve"> and patterns of </w:t>
        </w:r>
        <w:r w:rsidR="008922BC" w:rsidRPr="004F1E7C">
          <w:rPr>
            <w:rFonts w:eastAsia="MinionPro-Regular"/>
          </w:rPr>
          <w:t>introgression</w:t>
        </w:r>
        <w:r w:rsidR="008922BC" w:rsidRPr="004F1E7C">
          <w:t xml:space="preserve"> vary </w:t>
        </w:r>
        <w:r w:rsidR="00010F4E" w:rsidRPr="004F1E7C">
          <w:t xml:space="preserve">at both </w:t>
        </w:r>
      </w:ins>
      <w:ins w:id="192" w:author="Bengt Hansson" w:date="2023-04-25T08:43:00Z">
        <w:r w:rsidR="00690BF8">
          <w:t xml:space="preserve">the </w:t>
        </w:r>
      </w:ins>
      <w:ins w:id="193" w:author="LRAV" w:date="2023-04-23T22:43:00Z">
        <w:r w:rsidR="0068042F">
          <w:t>regional</w:t>
        </w:r>
        <w:r w:rsidR="0068042F" w:rsidRPr="004F1E7C">
          <w:t xml:space="preserve"> </w:t>
        </w:r>
        <w:r w:rsidR="00010F4E" w:rsidRPr="004F1E7C">
          <w:t>and local scales, but this variation will be larger</w:t>
        </w:r>
        <w:r w:rsidR="00D92E1F" w:rsidRPr="004F1E7C">
          <w:t xml:space="preserve"> at</w:t>
        </w:r>
        <w:r w:rsidR="00010F4E" w:rsidRPr="004F1E7C">
          <w:t xml:space="preserve"> </w:t>
        </w:r>
        <w:r w:rsidR="00D92E1F" w:rsidRPr="004F1E7C">
          <w:t xml:space="preserve">local </w:t>
        </w:r>
        <w:r w:rsidR="005B4A2C" w:rsidRPr="004F1E7C">
          <w:t xml:space="preserve">than at </w:t>
        </w:r>
        <w:r>
          <w:t>regional</w:t>
        </w:r>
        <w:r w:rsidR="0068042F" w:rsidRPr="004F1E7C">
          <w:t xml:space="preserve"> </w:t>
        </w:r>
        <w:r w:rsidR="00D92E1F" w:rsidRPr="004F1E7C">
          <w:t xml:space="preserve">scale due </w:t>
        </w:r>
      </w:ins>
      <w:ins w:id="194" w:author="Maren Wellenreuther" w:date="2023-04-25T10:20:00Z">
        <w:r w:rsidR="003326CC">
          <w:t>fragmented habitat use</w:t>
        </w:r>
      </w:ins>
      <w:ins w:id="195" w:author="Maren Wellenreuther" w:date="2023-04-25T10:21:00Z">
        <w:r w:rsidR="003326CC">
          <w:t xml:space="preserve"> throughout the</w:t>
        </w:r>
      </w:ins>
      <w:ins w:id="196" w:author="LRAV" w:date="2023-04-23T22:43:00Z">
        <w:r w:rsidR="00D92E1F" w:rsidRPr="004F1E7C">
          <w:t xml:space="preserve"> sympatric distribution</w:t>
        </w:r>
        <w:r w:rsidR="00010F4E" w:rsidRPr="004F1E7C">
          <w:t>.</w:t>
        </w:r>
        <w:r w:rsidR="0068590D">
          <w:t xml:space="preserve"> </w:t>
        </w:r>
        <w:r w:rsidR="003F6792" w:rsidRPr="00A31027">
          <w:t>Our second prediction</w:t>
        </w:r>
        <w:r w:rsidR="003F6792" w:rsidRPr="004F1E7C">
          <w:t xml:space="preserve"> is that the proportion of F</w:t>
        </w:r>
        <w:r w:rsidR="003F6792" w:rsidRPr="004F1E7C">
          <w:rPr>
            <w:vertAlign w:val="subscript"/>
          </w:rPr>
          <w:t>1</w:t>
        </w:r>
        <w:r w:rsidR="00D058F0">
          <w:t>-</w:t>
        </w:r>
        <w:r w:rsidR="003F6792" w:rsidRPr="004F1E7C">
          <w:t>F</w:t>
        </w:r>
        <w:r w:rsidR="003F6792" w:rsidRPr="004F1E7C">
          <w:rPr>
            <w:vertAlign w:val="subscript"/>
          </w:rPr>
          <w:t>2</w:t>
        </w:r>
        <w:r w:rsidR="003F6792" w:rsidRPr="004F1E7C">
          <w:t xml:space="preserve"> hybrids and backcross</w:t>
        </w:r>
      </w:ins>
      <w:ins w:id="197" w:author="Bengt Hansson" w:date="2023-04-25T08:43:00Z">
        <w:r w:rsidR="00690BF8">
          <w:t>es</w:t>
        </w:r>
      </w:ins>
      <w:ins w:id="198" w:author="LRAV" w:date="2023-04-23T22:43:00Z">
        <w:r w:rsidR="003F6792" w:rsidRPr="004F1E7C">
          <w:t>, and the rate of introgression</w:t>
        </w:r>
      </w:ins>
      <w:ins w:id="199" w:author="Maren Wellenreuther" w:date="2023-04-25T10:21:00Z">
        <w:r w:rsidR="003326CC">
          <w:t>,</w:t>
        </w:r>
      </w:ins>
      <w:ins w:id="200" w:author="LRAV" w:date="2023-04-23T22:43:00Z">
        <w:r w:rsidR="003F6792" w:rsidRPr="004F1E7C">
          <w:t xml:space="preserve"> will be highest in </w:t>
        </w:r>
      </w:ins>
      <w:ins w:id="201" w:author="Maren Wellenreuther" w:date="2023-04-25T10:21:00Z">
        <w:r w:rsidR="00C97E02">
          <w:t xml:space="preserve">mixed </w:t>
        </w:r>
      </w:ins>
      <w:ins w:id="202" w:author="LRAV" w:date="2023-04-23T22:43:00Z">
        <w:r w:rsidR="003F6792" w:rsidRPr="004F1E7C">
          <w:t xml:space="preserve">populations </w:t>
        </w:r>
      </w:ins>
      <w:ins w:id="203" w:author="Maren Wellenreuther" w:date="2023-04-25T10:21:00Z">
        <w:r w:rsidR="00C97E02">
          <w:t>of</w:t>
        </w:r>
      </w:ins>
      <w:ins w:id="204" w:author="LRAV" w:date="2023-04-23T22:43:00Z">
        <w:r w:rsidR="003F6792" w:rsidRPr="004F1E7C">
          <w:t xml:space="preserve"> both species, specifically when species proportion</w:t>
        </w:r>
      </w:ins>
      <w:ins w:id="205" w:author="Bengt Hansson" w:date="2023-04-25T08:44:00Z">
        <w:r w:rsidR="00690BF8">
          <w:t>s</w:t>
        </w:r>
      </w:ins>
      <w:ins w:id="206" w:author="LRAV" w:date="2023-04-23T22:43:00Z">
        <w:r w:rsidR="003F6792" w:rsidRPr="004F1E7C">
          <w:t xml:space="preserve"> </w:t>
        </w:r>
      </w:ins>
      <w:ins w:id="207" w:author="Maren Wellenreuther" w:date="2023-04-25T10:21:00Z">
        <w:r w:rsidR="00C97E02">
          <w:t>are</w:t>
        </w:r>
      </w:ins>
      <w:ins w:id="208" w:author="LRAV" w:date="2023-04-23T22:43:00Z">
        <w:r w:rsidR="003F6792" w:rsidRPr="004F1E7C">
          <w:t xml:space="preserve"> biased toward </w:t>
        </w:r>
        <w:r w:rsidR="003F6792" w:rsidRPr="004F1E7C">
          <w:rPr>
            <w:i/>
            <w:iCs/>
          </w:rPr>
          <w:t>I. elegans</w:t>
        </w:r>
        <w:r w:rsidR="003F6792" w:rsidRPr="004F1E7C">
          <w:t xml:space="preserve">, because hybridization occurs only in the cross direction formed by </w:t>
        </w:r>
        <w:r w:rsidR="003F6792" w:rsidRPr="004F1E7C">
          <w:rPr>
            <w:i/>
            <w:iCs/>
          </w:rPr>
          <w:t>I. elegans</w:t>
        </w:r>
        <w:r w:rsidR="003F6792" w:rsidRPr="004F1E7C">
          <w:t xml:space="preserve"> males and </w:t>
        </w:r>
        <w:r w:rsidR="003F6792" w:rsidRPr="004F1E7C">
          <w:rPr>
            <w:i/>
            <w:iCs/>
          </w:rPr>
          <w:t>I. graellsii</w:t>
        </w:r>
        <w:r w:rsidR="003F6792" w:rsidRPr="004F1E7C">
          <w:t xml:space="preserve"> females</w:t>
        </w:r>
        <w:r w:rsidR="004B2E0E">
          <w:t xml:space="preserve"> </w:t>
        </w:r>
        <w:r w:rsidR="005171F3" w:rsidRPr="005171F3">
          <w:t>(</w:t>
        </w:r>
        <w:r w:rsidR="00F8633F">
          <w:t xml:space="preserve">Arce-Valdés et al., 2023; </w:t>
        </w:r>
        <w:r w:rsidR="005171F3" w:rsidRPr="005171F3">
          <w:t>Sánchez-Guillén et al., 2012)</w:t>
        </w:r>
        <w:r w:rsidR="003F6792" w:rsidRPr="004F1E7C">
          <w:t xml:space="preserve">. </w:t>
        </w:r>
        <w:r w:rsidR="00E852C8" w:rsidRPr="00A31027">
          <w:t xml:space="preserve">Our </w:t>
        </w:r>
        <w:r w:rsidR="002E783C" w:rsidRPr="00A31027">
          <w:t>third</w:t>
        </w:r>
        <w:r w:rsidR="00E852C8" w:rsidRPr="00A31027">
          <w:t xml:space="preserve"> prediction</w:t>
        </w:r>
        <w:r w:rsidR="00E852C8" w:rsidRPr="004F1E7C">
          <w:t xml:space="preserve"> is </w:t>
        </w:r>
        <w:r w:rsidR="003F6792" w:rsidRPr="004F1E7C">
          <w:t xml:space="preserve">that </w:t>
        </w:r>
        <w:r w:rsidR="00E852C8" w:rsidRPr="004F1E7C">
          <w:t>the proportion of F</w:t>
        </w:r>
        <w:r w:rsidR="00E852C8" w:rsidRPr="004F1E7C">
          <w:rPr>
            <w:vertAlign w:val="subscript"/>
          </w:rPr>
          <w:t>1</w:t>
        </w:r>
        <w:r w:rsidR="00D058F0">
          <w:t>-</w:t>
        </w:r>
        <w:r w:rsidR="00E852C8" w:rsidRPr="004F1E7C">
          <w:t>F</w:t>
        </w:r>
        <w:r w:rsidR="00E852C8" w:rsidRPr="004F1E7C">
          <w:rPr>
            <w:vertAlign w:val="subscript"/>
          </w:rPr>
          <w:t>2</w:t>
        </w:r>
        <w:r w:rsidR="00E852C8" w:rsidRPr="004F1E7C">
          <w:t xml:space="preserve"> hybrids and backcross</w:t>
        </w:r>
      </w:ins>
      <w:ins w:id="209" w:author="Bengt Hansson" w:date="2023-04-25T08:44:00Z">
        <w:r w:rsidR="00690BF8">
          <w:t>es</w:t>
        </w:r>
      </w:ins>
      <w:ins w:id="210" w:author="LRAV" w:date="2023-04-23T22:43:00Z">
        <w:r w:rsidR="00E852C8" w:rsidRPr="004F1E7C">
          <w:t xml:space="preserve">, and rates of introgression will be </w:t>
        </w:r>
        <w:r w:rsidR="0043150D" w:rsidRPr="004F1E7C">
          <w:t>hig</w:t>
        </w:r>
        <w:r w:rsidR="004B09C3" w:rsidRPr="004F1E7C">
          <w:t>hest</w:t>
        </w:r>
        <w:r w:rsidR="00E852C8" w:rsidRPr="004F1E7C">
          <w:t xml:space="preserve"> </w:t>
        </w:r>
        <w:r w:rsidR="002417A3" w:rsidRPr="004F1E7C">
          <w:t xml:space="preserve">in the </w:t>
        </w:r>
        <w:r w:rsidR="0043150D" w:rsidRPr="004F1E7C">
          <w:t>older</w:t>
        </w:r>
        <w:r w:rsidR="00B33906" w:rsidRPr="004F1E7C">
          <w:t xml:space="preserve"> and</w:t>
        </w:r>
        <w:r w:rsidR="002E783C" w:rsidRPr="004F1E7C">
          <w:t xml:space="preserve"> </w:t>
        </w:r>
        <w:r w:rsidR="00254E80" w:rsidRPr="004F1E7C">
          <w:t xml:space="preserve">geographically </w:t>
        </w:r>
        <w:r w:rsidR="0081455E" w:rsidRPr="004F1E7C">
          <w:t>isolated</w:t>
        </w:r>
        <w:r w:rsidR="00D03DB9">
          <w:t xml:space="preserve"> </w:t>
        </w:r>
      </w:ins>
      <w:ins w:id="211" w:author="Rosa Ana Sánchez Guillen" w:date="2023-04-25T15:21:00Z">
        <w:r w:rsidR="00354DAA">
          <w:t>west-</w:t>
        </w:r>
        <w:r w:rsidR="00354DAA" w:rsidRPr="004F1E7C">
          <w:t>hybrid</w:t>
        </w:r>
      </w:ins>
      <w:ins w:id="212" w:author="LRAV" w:date="2023-04-23T22:43:00Z">
        <w:r w:rsidR="0043150D" w:rsidRPr="004F1E7C">
          <w:t xml:space="preserve"> </w:t>
        </w:r>
        <w:r w:rsidR="00054280" w:rsidRPr="004F1E7C">
          <w:t>region</w:t>
        </w:r>
        <w:r w:rsidR="0043150D" w:rsidRPr="004F1E7C">
          <w:t xml:space="preserve"> due to</w:t>
        </w:r>
        <w:r w:rsidR="00254E80" w:rsidRPr="004F1E7C">
          <w:t>: i)</w:t>
        </w:r>
        <w:r w:rsidR="0043150D" w:rsidRPr="004F1E7C">
          <w:t xml:space="preserve"> </w:t>
        </w:r>
        <w:r w:rsidR="00C8584B" w:rsidRPr="004F1E7C">
          <w:t xml:space="preserve">the </w:t>
        </w:r>
        <w:r w:rsidR="004F6FE5">
          <w:t>a</w:t>
        </w:r>
        <w:r w:rsidR="00C8584B">
          <w:t>symmetric</w:t>
        </w:r>
        <w:r w:rsidR="00C8584B" w:rsidRPr="004F1E7C">
          <w:t xml:space="preserve"> reinforcement</w:t>
        </w:r>
        <w:r w:rsidR="00C8584B">
          <w:t xml:space="preserve"> and</w:t>
        </w:r>
        <w:r w:rsidR="00C8584B" w:rsidRPr="004F1E7C">
          <w:t xml:space="preserve"> </w:t>
        </w:r>
        <w:r w:rsidR="0043150D" w:rsidRPr="004F1E7C">
          <w:t>the purg</w:t>
        </w:r>
        <w:r w:rsidR="003F6792" w:rsidRPr="004F1E7C">
          <w:t>e</w:t>
        </w:r>
        <w:r w:rsidR="0043150D" w:rsidRPr="004F1E7C">
          <w:t xml:space="preserve"> of </w:t>
        </w:r>
        <w:r w:rsidR="00680563" w:rsidRPr="004F1E7C">
          <w:t xml:space="preserve">Bateson, Dobzhansky and Müller </w:t>
        </w:r>
        <w:r w:rsidR="0043150D" w:rsidRPr="004F1E7C">
          <w:t>incompatibilities</w:t>
        </w:r>
        <w:r w:rsidR="00836B34" w:rsidRPr="004F1E7C">
          <w:t xml:space="preserve"> </w:t>
        </w:r>
        <w:r w:rsidR="00C8584B">
          <w:t xml:space="preserve">detected </w:t>
        </w:r>
        <w:r w:rsidR="000D1B58" w:rsidRPr="004F1E7C">
          <w:t xml:space="preserve">in this hybrid </w:t>
        </w:r>
        <w:r w:rsidR="00054280" w:rsidRPr="004F1E7C">
          <w:t>region</w:t>
        </w:r>
        <w:r w:rsidR="0043150D" w:rsidRPr="004F1E7C">
          <w:t xml:space="preserve"> </w:t>
        </w:r>
        <w:r w:rsidR="00F8633F">
          <w:t>(Arce-Valdés et al., 2023)</w:t>
        </w:r>
        <w:r w:rsidR="00254E80" w:rsidRPr="004F1E7C">
          <w:t>;</w:t>
        </w:r>
        <w:r w:rsidR="003F6792" w:rsidRPr="004F1E7C">
          <w:t xml:space="preserve"> </w:t>
        </w:r>
        <w:r w:rsidR="008C6759" w:rsidRPr="004F1E7C">
          <w:t xml:space="preserve">and </w:t>
        </w:r>
        <w:r w:rsidR="00254E80" w:rsidRPr="004F1E7C">
          <w:t xml:space="preserve">ii) </w:t>
        </w:r>
        <w:r w:rsidR="00E969A0" w:rsidRPr="004F1E7C">
          <w:t xml:space="preserve">to </w:t>
        </w:r>
        <w:r w:rsidR="00836B34" w:rsidRPr="004F1E7C">
          <w:t>its</w:t>
        </w:r>
        <w:r w:rsidR="008C6759" w:rsidRPr="004F1E7C">
          <w:t xml:space="preserve"> </w:t>
        </w:r>
        <w:r w:rsidR="000D1B58" w:rsidRPr="004F1E7C">
          <w:t xml:space="preserve">geographic </w:t>
        </w:r>
        <w:r w:rsidR="003F6792" w:rsidRPr="004F1E7C">
          <w:t>isolation</w:t>
        </w:r>
        <w:r w:rsidR="002407E0" w:rsidRPr="004F1E7C">
          <w:t xml:space="preserve">, i.e., its </w:t>
        </w:r>
        <w:r w:rsidR="003F6792" w:rsidRPr="004F1E7C">
          <w:t>lack of gene flow</w:t>
        </w:r>
        <w:r w:rsidR="002407E0" w:rsidRPr="004F1E7C">
          <w:t xml:space="preserve"> with both,</w:t>
        </w:r>
        <w:r w:rsidR="00E969A0" w:rsidRPr="004F1E7C">
          <w:t xml:space="preserve"> </w:t>
        </w:r>
        <w:r w:rsidR="003F6792" w:rsidRPr="004F1E7C">
          <w:t xml:space="preserve">sympatric and  </w:t>
        </w:r>
        <w:r w:rsidR="008C6759" w:rsidRPr="004F1E7C">
          <w:t xml:space="preserve">allopatric </w:t>
        </w:r>
        <w:r w:rsidR="003F6792" w:rsidRPr="00A31027">
          <w:rPr>
            <w:i/>
            <w:iCs/>
          </w:rPr>
          <w:t>I. elegans</w:t>
        </w:r>
        <w:r w:rsidR="00B4255D" w:rsidRPr="004F1E7C">
          <w:t xml:space="preserve"> populations</w:t>
        </w:r>
        <w:r w:rsidR="004811ED" w:rsidRPr="004F1E7C">
          <w:t xml:space="preserve">. </w:t>
        </w:r>
        <w:bookmarkEnd w:id="186"/>
        <w:r w:rsidR="004B43DA" w:rsidRPr="004F1E7C">
          <w:t xml:space="preserve">Thus, we </w:t>
        </w:r>
      </w:ins>
      <w:ins w:id="213" w:author="Bengt Hansson" w:date="2023-04-25T11:23:00Z">
        <w:r w:rsidR="00045F4C">
          <w:t xml:space="preserve">predict to </w:t>
        </w:r>
      </w:ins>
      <w:ins w:id="214" w:author="LRAV" w:date="2023-04-23T22:43:00Z">
        <w:r w:rsidR="004B43DA" w:rsidRPr="004F1E7C">
          <w:t xml:space="preserve">detect a decrease of interspecific genetic differentiation between </w:t>
        </w:r>
        <w:r w:rsidR="004B43DA" w:rsidRPr="004F1E7C">
          <w:rPr>
            <w:i/>
            <w:iCs/>
          </w:rPr>
          <w:t>I. elegans</w:t>
        </w:r>
        <w:r w:rsidR="004B43DA" w:rsidRPr="004F1E7C">
          <w:t xml:space="preserve"> and </w:t>
        </w:r>
        <w:r w:rsidR="004B43DA" w:rsidRPr="004F1E7C">
          <w:rPr>
            <w:i/>
            <w:iCs/>
          </w:rPr>
          <w:t>I. graellsii</w:t>
        </w:r>
        <w:r w:rsidR="004B43DA" w:rsidRPr="004F1E7C">
          <w:t xml:space="preserve"> </w:t>
        </w:r>
        <w:r w:rsidR="0068622E" w:rsidRPr="004F1E7C">
          <w:t>from</w:t>
        </w:r>
        <w:r w:rsidR="004B43DA" w:rsidRPr="004F1E7C">
          <w:t xml:space="preserve"> </w:t>
        </w:r>
        <w:r w:rsidR="00EB2476">
          <w:t xml:space="preserve">sympatry </w:t>
        </w:r>
        <w:r w:rsidR="00EB2476" w:rsidRPr="004F1E7C">
          <w:t>because of</w:t>
        </w:r>
        <w:r w:rsidR="00D058F0">
          <w:t xml:space="preserve"> the</w:t>
        </w:r>
        <w:r w:rsidR="00EB2476" w:rsidRPr="004F1E7C">
          <w:t xml:space="preserve"> homogenizing effect of the interspecific gene flow</w:t>
        </w:r>
        <w:r w:rsidR="00EB2476">
          <w:t>,</w:t>
        </w:r>
        <w:r w:rsidR="00EB2476" w:rsidRPr="004F1E7C">
          <w:t xml:space="preserve"> </w:t>
        </w:r>
        <w:r w:rsidR="00EB2476">
          <w:t>and this reduction will be</w:t>
        </w:r>
        <w:r w:rsidR="00D058F0">
          <w:t xml:space="preserve"> more</w:t>
        </w:r>
        <w:r w:rsidR="00EB2476">
          <w:t xml:space="preserve"> pronounced in the older</w:t>
        </w:r>
      </w:ins>
      <w:r w:rsidR="00F009CC">
        <w:t>-</w:t>
      </w:r>
      <w:ins w:id="215" w:author="LRAV" w:date="2023-04-23T22:43:00Z">
        <w:r w:rsidR="00EB2476">
          <w:t xml:space="preserve">west </w:t>
        </w:r>
        <w:r w:rsidR="004B43DA" w:rsidRPr="004F1E7C">
          <w:t xml:space="preserve">hybrid </w:t>
        </w:r>
        <w:r w:rsidR="00054280" w:rsidRPr="004F1E7C">
          <w:t>region</w:t>
        </w:r>
        <w:r w:rsidR="00D058F0">
          <w:t xml:space="preserve"> than in the younger-central hybrid region</w:t>
        </w:r>
        <w:r w:rsidR="00AD3ECE">
          <w:t xml:space="preserve"> </w:t>
        </w:r>
        <w:r w:rsidR="005171F3" w:rsidRPr="005171F3">
          <w:t>(Mayr, 1963;</w:t>
        </w:r>
        <w:r w:rsidR="00F8633F">
          <w:t xml:space="preserve"> </w:t>
        </w:r>
        <w:r w:rsidR="005171F3" w:rsidRPr="005171F3">
          <w:t>Wang et al., 2020)</w:t>
        </w:r>
        <w:r w:rsidR="0016438D">
          <w:t>.</w:t>
        </w:r>
        <w:r w:rsidR="00EE737E" w:rsidRPr="004F1E7C">
          <w:t xml:space="preserve"> </w:t>
        </w:r>
        <w:r w:rsidR="003F6792" w:rsidRPr="00A31027">
          <w:t>Our fourth prediction</w:t>
        </w:r>
        <w:r w:rsidR="003F6792" w:rsidRPr="004F1E7C">
          <w:t xml:space="preserve"> is that hybridization has facilitated the range expansion of </w:t>
        </w:r>
        <w:r w:rsidR="003F6792" w:rsidRPr="004F1E7C">
          <w:rPr>
            <w:i/>
            <w:iCs/>
          </w:rPr>
          <w:t xml:space="preserve">I. </w:t>
        </w:r>
      </w:ins>
      <w:ins w:id="216" w:author="Maren Wellenreuther" w:date="2023-04-25T10:22:00Z">
        <w:r w:rsidR="00C97E02">
          <w:rPr>
            <w:i/>
            <w:iCs/>
          </w:rPr>
          <w:t>e</w:t>
        </w:r>
      </w:ins>
      <w:ins w:id="217" w:author="LRAV" w:date="2023-04-23T22:43:00Z">
        <w:r w:rsidR="003F6792" w:rsidRPr="004F1E7C">
          <w:rPr>
            <w:i/>
            <w:iCs/>
          </w:rPr>
          <w:t>legans</w:t>
        </w:r>
        <w:r w:rsidR="003F6792" w:rsidRPr="004F1E7C">
          <w:t xml:space="preserve"> in Spain, </w:t>
        </w:r>
      </w:ins>
      <w:ins w:id="218" w:author="Bengt Hansson" w:date="2023-04-25T11:24:00Z">
        <w:r w:rsidR="009D3E01">
          <w:t xml:space="preserve">and </w:t>
        </w:r>
      </w:ins>
      <w:ins w:id="219" w:author="Bengt Hansson" w:date="2023-04-25T11:25:00Z">
        <w:r w:rsidR="009D3E01">
          <w:t xml:space="preserve">therefore that </w:t>
        </w:r>
      </w:ins>
      <w:ins w:id="220" w:author="LRAV" w:date="2023-04-23T22:43:00Z">
        <w:r w:rsidR="003F6792" w:rsidRPr="004F1E7C">
          <w:t xml:space="preserve">we will not detect </w:t>
        </w:r>
      </w:ins>
      <w:ins w:id="221" w:author="Maren Wellenreuther" w:date="2023-04-25T10:22:00Z">
        <w:r w:rsidR="00C97E02">
          <w:t xml:space="preserve">a </w:t>
        </w:r>
      </w:ins>
      <w:ins w:id="222" w:author="LRAV" w:date="2023-04-23T22:43:00Z">
        <w:r w:rsidR="003F6792" w:rsidRPr="004F1E7C">
          <w:t>loss of intraspecific genetic diversity</w:t>
        </w:r>
      </w:ins>
      <w:ins w:id="223" w:author="Maren Wellenreuther" w:date="2023-04-25T10:24:00Z">
        <w:r w:rsidR="00AF4A33">
          <w:t xml:space="preserve">. Associated with this, we predict that we will also not detect an </w:t>
        </w:r>
      </w:ins>
      <w:ins w:id="224" w:author="LRAV" w:date="2023-04-23T22:43:00Z">
        <w:r w:rsidR="003F6792" w:rsidRPr="004F1E7C">
          <w:t xml:space="preserve">increase </w:t>
        </w:r>
      </w:ins>
      <w:ins w:id="225" w:author="Maren Wellenreuther" w:date="2023-04-25T10:24:00Z">
        <w:r w:rsidR="00AF4A33">
          <w:t>in</w:t>
        </w:r>
      </w:ins>
      <w:ins w:id="226" w:author="LRAV" w:date="2023-04-23T22:43:00Z">
        <w:r w:rsidR="003F6792" w:rsidRPr="004F1E7C">
          <w:t xml:space="preserve"> intraspecific genetic differentiation </w:t>
        </w:r>
        <w:r w:rsidR="000663C7" w:rsidRPr="004F1E7C">
          <w:t>in the sympatric</w:t>
        </w:r>
        <w:r w:rsidR="003F6792" w:rsidRPr="004F1E7C">
          <w:t xml:space="preserve"> </w:t>
        </w:r>
        <w:r w:rsidR="003F6792" w:rsidRPr="004F1E7C">
          <w:rPr>
            <w:i/>
            <w:iCs/>
          </w:rPr>
          <w:t>I. elegans</w:t>
        </w:r>
      </w:ins>
      <w:r w:rsidR="00C97E02">
        <w:rPr>
          <w:i/>
          <w:iCs/>
        </w:rPr>
        <w:t>,</w:t>
      </w:r>
      <w:ins w:id="227" w:author="LRAV" w:date="2023-04-23T22:43:00Z">
        <w:r w:rsidR="003F6792" w:rsidRPr="004F1E7C">
          <w:t xml:space="preserve"> due to genetic drift</w:t>
        </w:r>
        <w:r w:rsidR="000663C7" w:rsidRPr="004F1E7C">
          <w:t xml:space="preserve"> during the range expansion</w:t>
        </w:r>
        <w:r w:rsidR="004D0EDA">
          <w:t xml:space="preserve"> </w:t>
        </w:r>
        <w:r w:rsidR="005171F3" w:rsidRPr="005171F3">
          <w:t>(Slatkin &amp; Excoffier, 2012)</w:t>
        </w:r>
        <w:r w:rsidR="005139F5" w:rsidRPr="004F1E7C">
          <w:t>,</w:t>
        </w:r>
        <w:r w:rsidR="003F6792" w:rsidRPr="004F1E7C">
          <w:t xml:space="preserve"> since hybridization and introgression have counteracted them</w:t>
        </w:r>
        <w:r w:rsidR="004D0EDA">
          <w:t xml:space="preserve"> </w:t>
        </w:r>
        <w:r w:rsidR="005171F3" w:rsidRPr="005171F3">
          <w:t>(Rieseberg et al., 2007)</w:t>
        </w:r>
        <w:r w:rsidR="003F6792" w:rsidRPr="004F1E7C">
          <w:t xml:space="preserve">. </w:t>
        </w:r>
      </w:ins>
    </w:p>
    <w:bookmarkEnd w:id="187"/>
    <w:bookmarkEnd w:id="188"/>
    <w:p w14:paraId="0FB28F26" w14:textId="000ABD78" w:rsidR="00902697" w:rsidRDefault="003352B0">
      <w:pPr>
        <w:spacing w:after="120" w:line="276" w:lineRule="auto"/>
        <w:rPr>
          <w:b/>
          <w:bCs/>
          <w:sz w:val="28"/>
          <w:szCs w:val="28"/>
        </w:rPr>
        <w:pPrChange w:id="228" w:author="LRAV" w:date="2023-04-23T22:43:00Z">
          <w:pPr>
            <w:spacing w:line="480" w:lineRule="auto"/>
          </w:pPr>
        </w:pPrChange>
      </w:pPr>
      <w:r w:rsidRPr="00275434">
        <w:rPr>
          <w:b/>
          <w:bCs/>
          <w:sz w:val="28"/>
          <w:szCs w:val="28"/>
        </w:rPr>
        <w:t>2. MATERIAL AND METHODS</w:t>
      </w:r>
    </w:p>
    <w:p w14:paraId="541CB755" w14:textId="1DDF0506" w:rsidR="00D95B58" w:rsidRPr="00D95B58" w:rsidRDefault="00911BC6" w:rsidP="00D95B58">
      <w:pPr>
        <w:autoSpaceDE w:val="0"/>
        <w:autoSpaceDN w:val="0"/>
        <w:adjustRightInd w:val="0"/>
        <w:spacing w:before="120" w:after="120" w:line="276" w:lineRule="auto"/>
        <w:jc w:val="both"/>
        <w:rPr>
          <w:ins w:id="229" w:author="LRAV" w:date="2023-04-23T22:43:00Z"/>
          <w:b/>
          <w:bCs/>
          <w:lang w:val="en-GB"/>
        </w:rPr>
      </w:pPr>
      <w:bookmarkStart w:id="230" w:name="_Hlk131833246"/>
      <w:ins w:id="231" w:author="LRAV" w:date="2023-04-23T22:43:00Z">
        <w:r>
          <w:rPr>
            <w:b/>
            <w:bCs/>
            <w:lang w:val="en-GB"/>
          </w:rPr>
          <w:t>2.1</w:t>
        </w:r>
      </w:ins>
      <w:ins w:id="232" w:author="Bengt Hansson" w:date="2023-04-25T11:25:00Z">
        <w:r w:rsidR="009D3E01">
          <w:rPr>
            <w:b/>
            <w:bCs/>
            <w:lang w:val="en-GB"/>
          </w:rPr>
          <w:t xml:space="preserve"> </w:t>
        </w:r>
      </w:ins>
      <w:ins w:id="233" w:author="LRAV" w:date="2023-04-23T22:43:00Z">
        <w:r w:rsidR="00D95B58" w:rsidRPr="00D95B58">
          <w:rPr>
            <w:b/>
            <w:bCs/>
            <w:lang w:val="en-GB"/>
          </w:rPr>
          <w:t xml:space="preserve">The </w:t>
        </w:r>
      </w:ins>
      <w:ins w:id="234" w:author="Maren Wellenreuther" w:date="2023-04-25T10:25:00Z">
        <w:r w:rsidR="00AF4A33">
          <w:rPr>
            <w:b/>
            <w:bCs/>
            <w:lang w:val="en-GB"/>
          </w:rPr>
          <w:t xml:space="preserve">two </w:t>
        </w:r>
      </w:ins>
      <w:ins w:id="235" w:author="LRAV" w:date="2023-04-23T22:43:00Z">
        <w:r w:rsidR="0065278B" w:rsidRPr="00D95B58">
          <w:rPr>
            <w:b/>
            <w:bCs/>
            <w:lang w:val="en-GB"/>
          </w:rPr>
          <w:t>hybrid</w:t>
        </w:r>
        <w:r w:rsidR="00D95B58" w:rsidRPr="00D95B58">
          <w:rPr>
            <w:b/>
            <w:bCs/>
            <w:lang w:val="en-GB"/>
          </w:rPr>
          <w:t xml:space="preserve"> </w:t>
        </w:r>
        <w:r w:rsidR="00D95B58">
          <w:rPr>
            <w:b/>
            <w:bCs/>
            <w:lang w:val="en-GB"/>
          </w:rPr>
          <w:t>zones</w:t>
        </w:r>
      </w:ins>
    </w:p>
    <w:p w14:paraId="098D591C" w14:textId="5CE70D66" w:rsidR="002F4016" w:rsidRDefault="00F229CF" w:rsidP="00D95B58">
      <w:pPr>
        <w:autoSpaceDE w:val="0"/>
        <w:autoSpaceDN w:val="0"/>
        <w:adjustRightInd w:val="0"/>
        <w:spacing w:before="120" w:after="120" w:line="276" w:lineRule="auto"/>
        <w:jc w:val="both"/>
        <w:rPr>
          <w:ins w:id="236" w:author="LRAV" w:date="2023-04-23T22:43:00Z"/>
        </w:rPr>
      </w:pPr>
      <w:r w:rsidRPr="00275434">
        <w:rPr>
          <w:i/>
          <w:iCs/>
        </w:rPr>
        <w:t>Ischnura elegans</w:t>
      </w:r>
      <w:r w:rsidRPr="00275434">
        <w:t xml:space="preserve"> extends from Greece to Sweden</w:t>
      </w:r>
      <w:r>
        <w:t xml:space="preserve"> </w:t>
      </w:r>
      <w:r w:rsidRPr="00275434">
        <w:t xml:space="preserve">while </w:t>
      </w:r>
      <w:r w:rsidRPr="00275434">
        <w:rPr>
          <w:i/>
          <w:iCs/>
        </w:rPr>
        <w:t>I. graellsii</w:t>
      </w:r>
      <w:r w:rsidRPr="00275434">
        <w:t xml:space="preserve"> is an Iberian-Maghreb endemic </w:t>
      </w:r>
      <w:r>
        <w:t xml:space="preserve">species </w:t>
      </w:r>
      <w:r w:rsidRPr="00275434">
        <w:t>with a more restricted range in western North Africa and the Iberian Peninsula</w:t>
      </w:r>
      <w:r w:rsidR="004D0EDA">
        <w:t xml:space="preserve"> </w:t>
      </w:r>
      <w:r w:rsidR="005171F3" w:rsidRPr="005171F3">
        <w:t>(Askew, 1989)</w:t>
      </w:r>
      <w:r w:rsidRPr="00275434">
        <w:t>.</w:t>
      </w:r>
      <w:r>
        <w:t xml:space="preserve"> </w:t>
      </w:r>
      <w:ins w:id="237" w:author="LRAV" w:date="2023-04-23T22:43:00Z">
        <w:r>
          <w:t xml:space="preserve">Both species overlap </w:t>
        </w:r>
      </w:ins>
      <w:ins w:id="238" w:author="Maren Wellenreuther" w:date="2023-04-25T10:25:00Z">
        <w:r w:rsidR="00AF4A33">
          <w:t xml:space="preserve">in </w:t>
        </w:r>
      </w:ins>
      <w:ins w:id="239" w:author="LRAV" w:date="2023-04-23T22:43:00Z">
        <w:r>
          <w:t xml:space="preserve">their distribution in Spain, forming two </w:t>
        </w:r>
        <w:r w:rsidR="00936BB2">
          <w:t xml:space="preserve">geographically separated </w:t>
        </w:r>
        <w:r>
          <w:t xml:space="preserve">hybrid zones. </w:t>
        </w:r>
      </w:ins>
    </w:p>
    <w:p w14:paraId="5568325A" w14:textId="37737DDC" w:rsidR="009D4047" w:rsidRDefault="006A596F" w:rsidP="00D95B58">
      <w:pPr>
        <w:autoSpaceDE w:val="0"/>
        <w:autoSpaceDN w:val="0"/>
        <w:adjustRightInd w:val="0"/>
        <w:spacing w:before="120" w:after="120" w:line="276" w:lineRule="auto"/>
        <w:jc w:val="both"/>
        <w:rPr>
          <w:ins w:id="240" w:author="LRAV" w:date="2023-04-23T22:43:00Z"/>
          <w:lang w:val="en-GB"/>
        </w:rPr>
      </w:pPr>
      <w:ins w:id="241" w:author="LRAV" w:date="2023-04-23T22:43:00Z">
        <w:r>
          <w:rPr>
            <w:lang w:val="en-GB"/>
          </w:rPr>
          <w:t>The north-central and Mediterranean hybrid zone</w:t>
        </w:r>
        <w:r w:rsidR="0018786D">
          <w:rPr>
            <w:lang w:val="en-GB"/>
          </w:rPr>
          <w:t xml:space="preserve"> </w:t>
        </w:r>
        <w:r w:rsidR="00D95B58" w:rsidRPr="00FE2E8C">
          <w:rPr>
            <w:lang w:val="en-GB"/>
          </w:rPr>
          <w:t xml:space="preserve">is close to the allopatric distribution of </w:t>
        </w:r>
        <w:r w:rsidR="00D95B58" w:rsidRPr="00DF5977">
          <w:rPr>
            <w:i/>
            <w:iCs/>
            <w:lang w:val="en-GB"/>
          </w:rPr>
          <w:t xml:space="preserve">I. </w:t>
        </w:r>
        <w:r w:rsidRPr="00DF5977">
          <w:rPr>
            <w:i/>
            <w:iCs/>
            <w:lang w:val="en-GB"/>
          </w:rPr>
          <w:t>elegans</w:t>
        </w:r>
        <w:r>
          <w:rPr>
            <w:i/>
            <w:iCs/>
            <w:lang w:val="en-GB"/>
          </w:rPr>
          <w:t xml:space="preserve"> </w:t>
        </w:r>
        <w:r w:rsidRPr="005E1549">
          <w:rPr>
            <w:lang w:val="en-GB"/>
          </w:rPr>
          <w:t>and</w:t>
        </w:r>
        <w:r w:rsidR="00D95B58" w:rsidRPr="006A596F">
          <w:rPr>
            <w:lang w:val="en-GB"/>
          </w:rPr>
          <w:t xml:space="preserve"> </w:t>
        </w:r>
      </w:ins>
      <w:ins w:id="242" w:author="Maren Wellenreuther" w:date="2023-04-25T10:25:00Z">
        <w:r w:rsidR="00AF4A33">
          <w:rPr>
            <w:lang w:val="en-GB"/>
          </w:rPr>
          <w:t>has</w:t>
        </w:r>
      </w:ins>
      <w:ins w:id="243" w:author="LRAV" w:date="2023-04-23T22:43:00Z">
        <w:r w:rsidR="00D95B58" w:rsidRPr="00FE2E8C">
          <w:rPr>
            <w:lang w:val="en-GB"/>
          </w:rPr>
          <w:t xml:space="preserve"> expan</w:t>
        </w:r>
      </w:ins>
      <w:ins w:id="244" w:author="Maren Wellenreuther" w:date="2023-04-25T10:25:00Z">
        <w:r w:rsidR="00AF4A33">
          <w:rPr>
            <w:lang w:val="en-GB"/>
          </w:rPr>
          <w:t>ded</w:t>
        </w:r>
      </w:ins>
      <w:ins w:id="245" w:author="LRAV" w:date="2023-04-23T22:43:00Z">
        <w:r w:rsidR="00D95B58" w:rsidRPr="00FE2E8C">
          <w:rPr>
            <w:lang w:val="en-GB"/>
          </w:rPr>
          <w:t xml:space="preserve"> toward</w:t>
        </w:r>
        <w:r w:rsidR="00D058F0">
          <w:rPr>
            <w:lang w:val="en-GB"/>
          </w:rPr>
          <w:t>s</w:t>
        </w:r>
        <w:r w:rsidR="00D95B58" w:rsidRPr="00FE2E8C">
          <w:rPr>
            <w:lang w:val="en-GB"/>
          </w:rPr>
          <w:t xml:space="preserve"> central and south Spain</w:t>
        </w:r>
        <w:r w:rsidR="00D95B58">
          <w:rPr>
            <w:lang w:val="en-GB"/>
          </w:rPr>
          <w:t xml:space="preserve"> </w:t>
        </w:r>
        <w:r w:rsidR="00D95B58" w:rsidRPr="00527A11">
          <w:rPr>
            <w:lang w:val="en-GB"/>
          </w:rPr>
          <w:t>(Fig</w:t>
        </w:r>
        <w:r w:rsidR="00D95B58">
          <w:rPr>
            <w:lang w:val="en-GB"/>
          </w:rPr>
          <w:t>.</w:t>
        </w:r>
        <w:r w:rsidR="00D95B58" w:rsidRPr="00527A11">
          <w:rPr>
            <w:lang w:val="en-GB"/>
          </w:rPr>
          <w:t xml:space="preserve"> 1)</w:t>
        </w:r>
        <w:r w:rsidR="00393DD5">
          <w:rPr>
            <w:lang w:val="en-GB"/>
          </w:rPr>
          <w:t xml:space="preserve">. Nowadays, </w:t>
        </w:r>
        <w:r w:rsidR="00393DD5" w:rsidRPr="005E1549">
          <w:rPr>
            <w:lang w:val="en-GB"/>
          </w:rPr>
          <w:t>this hybrid zone extends</w:t>
        </w:r>
        <w:r w:rsidR="00393DD5">
          <w:rPr>
            <w:i/>
            <w:iCs/>
            <w:lang w:val="en-GB"/>
          </w:rPr>
          <w:t xml:space="preserve"> </w:t>
        </w:r>
      </w:ins>
      <w:ins w:id="246" w:author="Maren Wellenreuther" w:date="2023-04-25T10:25:00Z">
        <w:r w:rsidR="00AF4A33">
          <w:rPr>
            <w:lang w:val="en-GB"/>
          </w:rPr>
          <w:t>to</w:t>
        </w:r>
      </w:ins>
      <w:ins w:id="247" w:author="LRAV" w:date="2023-04-23T22:43:00Z">
        <w:r w:rsidR="00D95B58" w:rsidRPr="00A32F7C">
          <w:rPr>
            <w:lang w:val="en-GB"/>
          </w:rPr>
          <w:t xml:space="preserve"> </w:t>
        </w:r>
        <w:r w:rsidR="00D95B58">
          <w:rPr>
            <w:lang w:val="en-GB"/>
          </w:rPr>
          <w:t>30</w:t>
        </w:r>
        <w:r w:rsidR="00D95B58" w:rsidRPr="00A32F7C">
          <w:rPr>
            <w:lang w:val="en-GB"/>
          </w:rPr>
          <w:t xml:space="preserve"> provinces</w:t>
        </w:r>
        <w:r w:rsidR="00F656A8" w:rsidRPr="00F656A8">
          <w:t xml:space="preserve"> </w:t>
        </w:r>
        <w:r w:rsidR="00F656A8" w:rsidRPr="00F656A8">
          <w:rPr>
            <w:lang w:val="en-GB"/>
          </w:rPr>
          <w:t xml:space="preserve">that </w:t>
        </w:r>
      </w:ins>
      <w:ins w:id="248" w:author="Maren Wellenreuther" w:date="2023-04-25T10:26:00Z">
        <w:r w:rsidR="00AF4A33">
          <w:rPr>
            <w:lang w:val="en-GB"/>
          </w:rPr>
          <w:t>have been</w:t>
        </w:r>
      </w:ins>
      <w:ins w:id="249" w:author="LRAV" w:date="2023-04-23T22:43:00Z">
        <w:r w:rsidR="00F656A8" w:rsidRPr="00F656A8">
          <w:rPr>
            <w:lang w:val="en-GB"/>
          </w:rPr>
          <w:t xml:space="preserve"> colonized over the last 120</w:t>
        </w:r>
        <w:r w:rsidR="00D0406A">
          <w:rPr>
            <w:lang w:val="en-GB"/>
          </w:rPr>
          <w:t xml:space="preserve"> years</w:t>
        </w:r>
        <w:r w:rsidR="004A04CD">
          <w:rPr>
            <w:lang w:val="en-GB"/>
          </w:rPr>
          <w:t xml:space="preserve">: </w:t>
        </w:r>
        <w:r w:rsidR="00D95B58" w:rsidRPr="00A32F7C">
          <w:rPr>
            <w:lang w:val="en-GB"/>
          </w:rPr>
          <w:t xml:space="preserve">in 8 provinces </w:t>
        </w:r>
        <w:r w:rsidR="004A04CD" w:rsidRPr="005E1549">
          <w:rPr>
            <w:i/>
            <w:iCs/>
            <w:lang w:val="en-GB"/>
          </w:rPr>
          <w:t>I. elegans</w:t>
        </w:r>
        <w:r w:rsidR="004A04CD">
          <w:rPr>
            <w:lang w:val="en-GB"/>
          </w:rPr>
          <w:t xml:space="preserve"> is present </w:t>
        </w:r>
        <w:r w:rsidR="00D95B58" w:rsidRPr="00A32F7C">
          <w:rPr>
            <w:lang w:val="en-GB"/>
          </w:rPr>
          <w:t xml:space="preserve">since at least 1900, in </w:t>
        </w:r>
        <w:r w:rsidR="00D95B58">
          <w:rPr>
            <w:lang w:val="en-GB"/>
          </w:rPr>
          <w:t>10</w:t>
        </w:r>
        <w:r w:rsidR="00D95B58" w:rsidRPr="00A32F7C">
          <w:rPr>
            <w:lang w:val="en-GB"/>
          </w:rPr>
          <w:t xml:space="preserve"> since 1980, and in </w:t>
        </w:r>
        <w:r w:rsidR="00D95B58">
          <w:rPr>
            <w:lang w:val="en-GB"/>
          </w:rPr>
          <w:t>12</w:t>
        </w:r>
        <w:r w:rsidR="00D95B58" w:rsidRPr="00A32F7C">
          <w:rPr>
            <w:lang w:val="en-GB"/>
          </w:rPr>
          <w:t xml:space="preserve"> since 2000; Fig 1</w:t>
        </w:r>
        <w:r w:rsidR="00002763">
          <w:rPr>
            <w:lang w:val="en-GB"/>
          </w:rPr>
          <w:t>A</w:t>
        </w:r>
        <w:r w:rsidR="00D95B58" w:rsidRPr="00A32F7C">
          <w:rPr>
            <w:lang w:val="en-GB"/>
          </w:rPr>
          <w:t>)</w:t>
        </w:r>
        <w:r w:rsidR="00487FA0">
          <w:rPr>
            <w:lang w:val="en-GB"/>
          </w:rPr>
          <w:t xml:space="preserve">. </w:t>
        </w:r>
        <w:r w:rsidR="00487FA0" w:rsidRPr="00491147">
          <w:t>We focused our study</w:t>
        </w:r>
      </w:ins>
      <w:ins w:id="250" w:author="Maren Wellenreuther" w:date="2023-04-25T10:26:00Z">
        <w:r w:rsidR="00AF4A33">
          <w:t xml:space="preserve"> on </w:t>
        </w:r>
      </w:ins>
      <w:ins w:id="251" w:author="LRAV" w:date="2023-04-23T22:43:00Z">
        <w:r w:rsidR="004D2154">
          <w:t>one</w:t>
        </w:r>
        <w:r w:rsidR="00F92FE1" w:rsidRPr="00F92FE1">
          <w:t xml:space="preserve"> dispersal front of </w:t>
        </w:r>
        <w:r w:rsidR="00F92FE1" w:rsidRPr="00140994">
          <w:rPr>
            <w:i/>
            <w:iCs/>
          </w:rPr>
          <w:t>I. elegans</w:t>
        </w:r>
        <w:r w:rsidR="00F92FE1">
          <w:rPr>
            <w:i/>
            <w:iCs/>
          </w:rPr>
          <w:t xml:space="preserve"> </w:t>
        </w:r>
        <w:r w:rsidR="002F4016">
          <w:t xml:space="preserve">from the north-central and Mediterranean zone, </w:t>
        </w:r>
        <w:r w:rsidR="00F92FE1">
          <w:t xml:space="preserve">including </w:t>
        </w:r>
        <w:r w:rsidR="00487FA0">
          <w:t xml:space="preserve">three provinces in which </w:t>
        </w:r>
        <w:r w:rsidR="00487FA0" w:rsidRPr="005E1549">
          <w:rPr>
            <w:i/>
            <w:iCs/>
          </w:rPr>
          <w:t>I. elegans</w:t>
        </w:r>
        <w:r w:rsidR="00487FA0">
          <w:t xml:space="preserve"> </w:t>
        </w:r>
      </w:ins>
      <w:ins w:id="252" w:author="Maren Wellenreuther" w:date="2023-04-25T10:26:00Z">
        <w:r w:rsidR="00AF4A33">
          <w:t>has been</w:t>
        </w:r>
      </w:ins>
      <w:ins w:id="253" w:author="LRAV" w:date="2023-04-23T22:43:00Z">
        <w:r w:rsidR="00487FA0">
          <w:t xml:space="preserve"> present since 2008</w:t>
        </w:r>
        <w:r w:rsidR="00B35FF7">
          <w:t xml:space="preserve">, </w:t>
        </w:r>
      </w:ins>
      <w:ins w:id="254" w:author="Maren Wellenreuther" w:date="2023-04-25T10:26:00Z">
        <w:r w:rsidR="00AF4A33">
          <w:t>and wh</w:t>
        </w:r>
      </w:ins>
      <w:ins w:id="255" w:author="Maren Wellenreuther" w:date="2023-04-25T10:27:00Z">
        <w:r w:rsidR="00AF4A33">
          <w:t>ich</w:t>
        </w:r>
      </w:ins>
      <w:ins w:id="256" w:author="LRAV" w:date="2023-04-23T22:43:00Z">
        <w:r w:rsidR="00B35FF7">
          <w:t xml:space="preserve"> we call</w:t>
        </w:r>
        <w:r w:rsidR="006F0580">
          <w:t xml:space="preserve"> the</w:t>
        </w:r>
        <w:r w:rsidR="00B35FF7">
          <w:t xml:space="preserve"> </w:t>
        </w:r>
        <w:r w:rsidR="002F4016">
          <w:t xml:space="preserve">younger-central </w:t>
        </w:r>
        <w:r w:rsidR="002F4016" w:rsidRPr="00807FEA">
          <w:t>hybrid region</w:t>
        </w:r>
        <w:r w:rsidR="002F4016">
          <w:t xml:space="preserve">. </w:t>
        </w:r>
      </w:ins>
    </w:p>
    <w:p w14:paraId="4F7BEC43" w14:textId="6F7D7F1C" w:rsidR="005E1549" w:rsidRPr="005E1549" w:rsidRDefault="004F20AA" w:rsidP="00D43A73">
      <w:pPr>
        <w:pStyle w:val="Ttulo2"/>
        <w:spacing w:line="276" w:lineRule="auto"/>
        <w:rPr>
          <w:ins w:id="257" w:author="LRAV" w:date="2023-04-23T22:43:00Z"/>
          <w:rFonts w:eastAsia="Times New Roman" w:cs="Times New Roman"/>
          <w:b w:val="0"/>
          <w:bCs w:val="0"/>
          <w:iCs w:val="0"/>
          <w:lang w:eastAsia="en-US"/>
        </w:rPr>
      </w:pPr>
      <w:ins w:id="258" w:author="LRAV" w:date="2023-04-23T22:43:00Z">
        <w:r w:rsidRPr="005E1549">
          <w:rPr>
            <w:b w:val="0"/>
            <w:bCs w:val="0"/>
          </w:rPr>
          <w:t xml:space="preserve">The north-west hybrid </w:t>
        </w:r>
        <w:r w:rsidR="006A7454">
          <w:rPr>
            <w:b w:val="0"/>
            <w:bCs w:val="0"/>
          </w:rPr>
          <w:t>zone</w:t>
        </w:r>
        <w:r w:rsidR="006A7454" w:rsidRPr="005E1549">
          <w:rPr>
            <w:b w:val="0"/>
            <w:bCs w:val="0"/>
          </w:rPr>
          <w:t xml:space="preserve"> </w:t>
        </w:r>
        <w:r w:rsidRPr="005E1549">
          <w:rPr>
            <w:b w:val="0"/>
            <w:bCs w:val="0"/>
          </w:rPr>
          <w:t xml:space="preserve">is geographically isolated from both, the north-central and </w:t>
        </w:r>
        <w:r w:rsidRPr="005E1549">
          <w:rPr>
            <w:b w:val="0"/>
            <w:bCs w:val="0"/>
          </w:rPr>
          <w:lastRenderedPageBreak/>
          <w:t xml:space="preserve">Mediterranean hybrid zone and the allopatric distribution of </w:t>
        </w:r>
        <w:r w:rsidRPr="005E1549">
          <w:rPr>
            <w:b w:val="0"/>
            <w:bCs w:val="0"/>
            <w:i/>
          </w:rPr>
          <w:t>I. elegans</w:t>
        </w:r>
        <w:r w:rsidRPr="005E1549">
          <w:rPr>
            <w:b w:val="0"/>
            <w:bCs w:val="0"/>
          </w:rPr>
          <w:t xml:space="preserve">. This </w:t>
        </w:r>
        <w:r w:rsidR="006A7454">
          <w:rPr>
            <w:b w:val="0"/>
            <w:bCs w:val="0"/>
          </w:rPr>
          <w:t>zone</w:t>
        </w:r>
        <w:r w:rsidR="006A7454" w:rsidRPr="005E1549">
          <w:rPr>
            <w:b w:val="0"/>
            <w:bCs w:val="0"/>
          </w:rPr>
          <w:t xml:space="preserve"> </w:t>
        </w:r>
        <w:r w:rsidRPr="005E1549">
          <w:rPr>
            <w:b w:val="0"/>
            <w:bCs w:val="0"/>
          </w:rPr>
          <w:t xml:space="preserve">is </w:t>
        </w:r>
        <w:r w:rsidR="00427BCB" w:rsidRPr="005E1549">
          <w:rPr>
            <w:b w:val="0"/>
            <w:bCs w:val="0"/>
          </w:rPr>
          <w:t xml:space="preserve">small and </w:t>
        </w:r>
        <w:r w:rsidR="001A1FD9" w:rsidRPr="005E1549">
          <w:rPr>
            <w:b w:val="0"/>
            <w:bCs w:val="0"/>
          </w:rPr>
          <w:t>includ</w:t>
        </w:r>
        <w:r w:rsidR="00427BCB" w:rsidRPr="005E1549">
          <w:rPr>
            <w:b w:val="0"/>
            <w:bCs w:val="0"/>
          </w:rPr>
          <w:t>es</w:t>
        </w:r>
        <w:r w:rsidR="001A1FD9" w:rsidRPr="005E1549">
          <w:rPr>
            <w:b w:val="0"/>
            <w:bCs w:val="0"/>
          </w:rPr>
          <w:t xml:space="preserve"> on</w:t>
        </w:r>
        <w:r w:rsidR="007329F9" w:rsidRPr="005E1549">
          <w:rPr>
            <w:b w:val="0"/>
            <w:bCs w:val="0"/>
          </w:rPr>
          <w:t>ly</w:t>
        </w:r>
        <w:r w:rsidR="001A1FD9" w:rsidRPr="005E1549">
          <w:rPr>
            <w:b w:val="0"/>
            <w:bCs w:val="0"/>
          </w:rPr>
          <w:t xml:space="preserve"> two provinces</w:t>
        </w:r>
        <w:r w:rsidRPr="005E1549">
          <w:rPr>
            <w:b w:val="0"/>
            <w:bCs w:val="0"/>
            <w:lang w:val="en-US"/>
          </w:rPr>
          <w:t xml:space="preserve"> </w:t>
        </w:r>
        <w:r w:rsidR="001A1FD9" w:rsidRPr="005E1549">
          <w:rPr>
            <w:b w:val="0"/>
            <w:bCs w:val="0"/>
          </w:rPr>
          <w:t xml:space="preserve">in which </w:t>
        </w:r>
        <w:r w:rsidR="001A1FD9" w:rsidRPr="005E1549">
          <w:rPr>
            <w:b w:val="0"/>
            <w:bCs w:val="0"/>
            <w:i/>
          </w:rPr>
          <w:t>I. elegans</w:t>
        </w:r>
        <w:r w:rsidR="001A1FD9" w:rsidRPr="005E1549">
          <w:rPr>
            <w:b w:val="0"/>
            <w:bCs w:val="0"/>
          </w:rPr>
          <w:t xml:space="preserve"> is present </w:t>
        </w:r>
        <w:r w:rsidR="007329F9" w:rsidRPr="005E1549">
          <w:rPr>
            <w:b w:val="0"/>
            <w:bCs w:val="0"/>
          </w:rPr>
          <w:t xml:space="preserve">and with a similar </w:t>
        </w:r>
        <w:r w:rsidR="00427BCB" w:rsidRPr="005E1549">
          <w:rPr>
            <w:b w:val="0"/>
            <w:bCs w:val="0"/>
          </w:rPr>
          <w:t xml:space="preserve">distribution </w:t>
        </w:r>
        <w:r w:rsidR="001A1FD9" w:rsidRPr="005E1549">
          <w:rPr>
            <w:b w:val="0"/>
            <w:bCs w:val="0"/>
          </w:rPr>
          <w:t xml:space="preserve">since 1980. </w:t>
        </w:r>
        <w:r w:rsidR="007329F9" w:rsidRPr="005E1549">
          <w:rPr>
            <w:b w:val="0"/>
            <w:bCs w:val="0"/>
          </w:rPr>
          <w:t xml:space="preserve">We focused our study </w:t>
        </w:r>
      </w:ins>
      <w:ins w:id="259" w:author="Bengt Hansson" w:date="2023-04-25T11:33:00Z">
        <w:r w:rsidR="009D3E01">
          <w:rPr>
            <w:b w:val="0"/>
            <w:bCs w:val="0"/>
          </w:rPr>
          <w:t xml:space="preserve">to </w:t>
        </w:r>
      </w:ins>
      <w:ins w:id="260" w:author="LRAV" w:date="2023-04-23T22:43:00Z">
        <w:r w:rsidR="002F4016" w:rsidRPr="005E1549">
          <w:rPr>
            <w:b w:val="0"/>
            <w:bCs w:val="0"/>
          </w:rPr>
          <w:t xml:space="preserve">one province of the north-west hybrid zone </w:t>
        </w:r>
        <w:r w:rsidR="004D2154" w:rsidRPr="005E1549">
          <w:rPr>
            <w:b w:val="0"/>
            <w:bCs w:val="0"/>
          </w:rPr>
          <w:t>of</w:t>
        </w:r>
        <w:r w:rsidR="007329F9" w:rsidRPr="005E1549">
          <w:rPr>
            <w:b w:val="0"/>
            <w:bCs w:val="0"/>
          </w:rPr>
          <w:t xml:space="preserve"> </w:t>
        </w:r>
        <w:r w:rsidR="007329F9" w:rsidRPr="005E1549">
          <w:rPr>
            <w:b w:val="0"/>
            <w:bCs w:val="0"/>
            <w:i/>
          </w:rPr>
          <w:t>I. elegans</w:t>
        </w:r>
        <w:r w:rsidR="007329F9" w:rsidRPr="005E1549">
          <w:rPr>
            <w:b w:val="0"/>
            <w:bCs w:val="0"/>
            <w:i/>
            <w:iCs w:val="0"/>
          </w:rPr>
          <w:t xml:space="preserve"> </w:t>
        </w:r>
        <w:r w:rsidR="002F4016" w:rsidRPr="005E1549">
          <w:rPr>
            <w:b w:val="0"/>
            <w:bCs w:val="0"/>
          </w:rPr>
          <w:t>that we named older-</w:t>
        </w:r>
        <w:r w:rsidR="004D2154" w:rsidRPr="005E1549">
          <w:rPr>
            <w:b w:val="0"/>
            <w:bCs w:val="0"/>
          </w:rPr>
          <w:t>west</w:t>
        </w:r>
        <w:r w:rsidR="007329F9" w:rsidRPr="005E1549">
          <w:rPr>
            <w:b w:val="0"/>
            <w:bCs w:val="0"/>
          </w:rPr>
          <w:t xml:space="preserve"> </w:t>
        </w:r>
        <w:r w:rsidR="007329F9" w:rsidRPr="005E1549">
          <w:rPr>
            <w:b w:val="0"/>
            <w:bCs w:val="0"/>
            <w:iCs w:val="0"/>
          </w:rPr>
          <w:t>hybrid region</w:t>
        </w:r>
        <w:r w:rsidR="002F4016" w:rsidRPr="005E1549">
          <w:rPr>
            <w:b w:val="0"/>
            <w:bCs w:val="0"/>
          </w:rPr>
          <w:t>, because</w:t>
        </w:r>
        <w:r w:rsidR="006A7454" w:rsidRPr="005E1549">
          <w:rPr>
            <w:b w:val="0"/>
            <w:bCs w:val="0"/>
          </w:rPr>
          <w:t xml:space="preserve"> </w:t>
        </w:r>
        <w:r w:rsidR="006A7454" w:rsidRPr="004B2E0E">
          <w:rPr>
            <w:b w:val="0"/>
            <w:bCs w:val="0"/>
            <w:i/>
            <w:iCs w:val="0"/>
          </w:rPr>
          <w:t>I.</w:t>
        </w:r>
        <w:r w:rsidR="007329F9" w:rsidRPr="005E1549">
          <w:rPr>
            <w:b w:val="0"/>
            <w:bCs w:val="0"/>
            <w:i/>
          </w:rPr>
          <w:t xml:space="preserve"> elegans</w:t>
        </w:r>
        <w:r w:rsidR="007329F9" w:rsidRPr="005E1549">
          <w:rPr>
            <w:b w:val="0"/>
            <w:bCs w:val="0"/>
          </w:rPr>
          <w:t xml:space="preserve"> is present </w:t>
        </w:r>
        <w:r w:rsidR="002F4016" w:rsidRPr="005E1549">
          <w:rPr>
            <w:b w:val="0"/>
            <w:bCs w:val="0"/>
          </w:rPr>
          <w:t xml:space="preserve">in this region </w:t>
        </w:r>
        <w:r w:rsidR="007329F9" w:rsidRPr="005E1549">
          <w:rPr>
            <w:b w:val="0"/>
            <w:bCs w:val="0"/>
          </w:rPr>
          <w:t xml:space="preserve">since </w:t>
        </w:r>
        <w:r w:rsidR="004D2154" w:rsidRPr="005E1549">
          <w:rPr>
            <w:b w:val="0"/>
            <w:bCs w:val="0"/>
          </w:rPr>
          <w:t>1980</w:t>
        </w:r>
      </w:ins>
      <w:r w:rsidR="00C016BE">
        <w:rPr>
          <w:b w:val="0"/>
          <w:bCs w:val="0"/>
        </w:rPr>
        <w:t>.</w:t>
      </w:r>
    </w:p>
    <w:p w14:paraId="21FE9B9F" w14:textId="6005684D" w:rsidR="00902697" w:rsidRPr="00134041" w:rsidRDefault="00911BC6" w:rsidP="00D43A73">
      <w:pPr>
        <w:pStyle w:val="Ttulo2"/>
        <w:spacing w:line="276" w:lineRule="auto"/>
        <w:rPr>
          <w:ins w:id="261" w:author="LRAV" w:date="2023-04-23T22:43:00Z"/>
          <w:rFonts w:cs="Times New Roman"/>
          <w:lang w:val="en-US"/>
        </w:rPr>
      </w:pPr>
      <w:ins w:id="262" w:author="LRAV" w:date="2023-04-23T22:43:00Z">
        <w:r w:rsidRPr="00134041">
          <w:rPr>
            <w:rFonts w:cs="Times New Roman"/>
            <w:lang w:val="en-US"/>
          </w:rPr>
          <w:t>2.</w:t>
        </w:r>
        <w:r w:rsidR="00E56DD2" w:rsidRPr="00134041">
          <w:rPr>
            <w:rFonts w:cs="Times New Roman"/>
            <w:lang w:val="en-US"/>
          </w:rPr>
          <w:t>2 Population samplings for g</w:t>
        </w:r>
        <w:r w:rsidR="006617F3" w:rsidRPr="00134041">
          <w:rPr>
            <w:rFonts w:cs="Times New Roman"/>
            <w:lang w:val="en-US"/>
          </w:rPr>
          <w:t>enomic analyses</w:t>
        </w:r>
      </w:ins>
    </w:p>
    <w:p w14:paraId="0B7584D0" w14:textId="51D0B9CF" w:rsidR="00F15C65" w:rsidRDefault="00491147">
      <w:pPr>
        <w:spacing w:after="120" w:line="276" w:lineRule="auto"/>
        <w:jc w:val="both"/>
        <w:pPrChange w:id="263" w:author="LRAV" w:date="2023-04-23T22:43:00Z">
          <w:pPr>
            <w:spacing w:after="120" w:line="480" w:lineRule="auto"/>
            <w:jc w:val="both"/>
          </w:pPr>
        </w:pPrChange>
      </w:pPr>
      <w:bookmarkStart w:id="264" w:name="_Hlk85013246"/>
      <w:ins w:id="265" w:author="LRAV" w:date="2023-04-23T22:43:00Z">
        <w:r w:rsidRPr="00134041">
          <w:t>From the younger</w:t>
        </w:r>
        <w:r w:rsidR="00271ABC" w:rsidRPr="00A31027">
          <w:t>-</w:t>
        </w:r>
        <w:r w:rsidRPr="00134041">
          <w:t>central hybrid region we sampled seven populations (Arreo, Cañas, Mateo, Perdiguero, Valbornedo, Valpierre, and Villar) and from the</w:t>
        </w:r>
        <w:r w:rsidRPr="00491147">
          <w:t xml:space="preserve"> older</w:t>
        </w:r>
        <w:r w:rsidR="00271ABC">
          <w:t>-</w:t>
        </w:r>
        <w:r w:rsidRPr="00491147">
          <w:t>west hybrid region we sampled four population</w:t>
        </w:r>
        <w:r w:rsidR="00271ABC">
          <w:t>s</w:t>
        </w:r>
        <w:r w:rsidRPr="00491147">
          <w:t xml:space="preserve"> (Doniños, Laxe, Louro and Xuño)</w:t>
        </w:r>
        <w:r w:rsidR="00271ABC">
          <w:t>.</w:t>
        </w:r>
        <w:r w:rsidRPr="00491147">
          <w:t xml:space="preserve"> </w:t>
        </w:r>
        <w:r w:rsidR="00271ABC">
          <w:t>W</w:t>
        </w:r>
        <w:r w:rsidRPr="00491147">
          <w:t xml:space="preserve">e included populations in which: 1) </w:t>
        </w:r>
        <w:r w:rsidRPr="00491147">
          <w:rPr>
            <w:i/>
            <w:iCs/>
          </w:rPr>
          <w:t>I.</w:t>
        </w:r>
      </w:ins>
      <w:r w:rsidRPr="00491147">
        <w:rPr>
          <w:i/>
          <w:iCs/>
        </w:rPr>
        <w:t xml:space="preserve"> elegans</w:t>
      </w:r>
      <w:r w:rsidRPr="00491147">
        <w:t xml:space="preserve"> was the dominant species; 2) </w:t>
      </w:r>
      <w:r w:rsidRPr="00491147">
        <w:rPr>
          <w:i/>
          <w:iCs/>
        </w:rPr>
        <w:t>I. graellsii</w:t>
      </w:r>
      <w:r w:rsidRPr="00491147">
        <w:t xml:space="preserve"> was the dominant species, and 3) both species were present at different proportions</w:t>
      </w:r>
      <w:ins w:id="266" w:author="LRAV" w:date="2023-04-23T22:43:00Z">
        <w:r w:rsidRPr="00491147">
          <w:t xml:space="preserve"> (details in </w:t>
        </w:r>
        <w:r w:rsidR="00271ABC">
          <w:t>T</w:t>
        </w:r>
        <w:r w:rsidRPr="00491147">
          <w:t xml:space="preserve">able </w:t>
        </w:r>
        <w:r w:rsidR="00923241">
          <w:t>S</w:t>
        </w:r>
        <w:r w:rsidRPr="00491147">
          <w:t xml:space="preserve">1). </w:t>
        </w:r>
        <w:r w:rsidR="00430FE3">
          <w:t>Additionally, w</w:t>
        </w:r>
        <w:r w:rsidRPr="00491147">
          <w:t xml:space="preserve">e sampled five populations from the allopatric distribution of </w:t>
        </w:r>
        <w:r w:rsidRPr="00491147">
          <w:rPr>
            <w:i/>
            <w:iCs/>
          </w:rPr>
          <w:t>I. elegans</w:t>
        </w:r>
        <w:r w:rsidRPr="00491147">
          <w:t xml:space="preserve"> and three populations from the allopatric distribution of </w:t>
        </w:r>
        <w:r w:rsidRPr="00491147">
          <w:rPr>
            <w:i/>
            <w:iCs/>
          </w:rPr>
          <w:t>I. graellsii</w:t>
        </w:r>
        <w:r w:rsidRPr="00491147">
          <w:t xml:space="preserve"> (Fig. 1</w:t>
        </w:r>
        <w:r w:rsidR="00BF0CCB">
          <w:t>B</w:t>
        </w:r>
        <w:r w:rsidRPr="00491147">
          <w:t xml:space="preserve">; Table </w:t>
        </w:r>
        <w:r w:rsidR="00923241">
          <w:t>S</w:t>
        </w:r>
        <w:r w:rsidRPr="00491147">
          <w:t>1).</w:t>
        </w:r>
      </w:ins>
      <w:r w:rsidRPr="00491147">
        <w:t xml:space="preserve"> These allopatric populations were selected to cover a large part of their latitudinal distribution, with the aim of including a large and representative amount of the total genetic variation.</w:t>
      </w:r>
      <w:ins w:id="267" w:author="LRAV" w:date="2023-04-23T22:43:00Z">
        <w:r w:rsidR="00F15C65" w:rsidRPr="00F15C65">
          <w:t xml:space="preserve"> </w:t>
        </w:r>
      </w:ins>
    </w:p>
    <w:p w14:paraId="44BD2F3B" w14:textId="3F07EA9A" w:rsidR="00F229CF" w:rsidRPr="003F3D2E" w:rsidRDefault="00F15C65">
      <w:pPr>
        <w:spacing w:after="120" w:line="276" w:lineRule="auto"/>
        <w:jc w:val="both"/>
        <w:rPr>
          <w:rFonts w:eastAsiaTheme="minorHAnsi"/>
          <w:lang w:val="en-GB"/>
          <w:rPrChange w:id="268" w:author="LRAV" w:date="2023-04-23T22:43:00Z">
            <w:rPr>
              <w:rFonts w:eastAsiaTheme="minorHAnsi"/>
            </w:rPr>
          </w:rPrChange>
        </w:rPr>
        <w:pPrChange w:id="269" w:author="LRAV" w:date="2023-04-23T22:43:00Z">
          <w:pPr>
            <w:spacing w:after="120" w:line="480" w:lineRule="auto"/>
            <w:jc w:val="both"/>
          </w:pPr>
        </w:pPrChange>
      </w:pPr>
      <w:ins w:id="270" w:author="LRAV" w:date="2023-04-23T22:43:00Z">
        <w:r>
          <w:t>Sampling</w:t>
        </w:r>
        <w:del w:id="271" w:author="Maren Wellenreuther" w:date="2023-04-25T10:28:00Z">
          <w:r w:rsidDel="00120FD1">
            <w:delText>s</w:delText>
          </w:r>
        </w:del>
        <w:r>
          <w:t xml:space="preserve"> for genomic analyses were done </w:t>
        </w:r>
        <w:r w:rsidR="003F3D2E">
          <w:t>between</w:t>
        </w:r>
        <w:r>
          <w:t xml:space="preserve"> the </w:t>
        </w:r>
        <w:r w:rsidRPr="00CB490E">
          <w:t>2011</w:t>
        </w:r>
      </w:ins>
      <w:ins w:id="272" w:author="Maren Wellenreuther" w:date="2023-04-25T10:28:00Z">
        <w:r w:rsidR="00120FD1">
          <w:t>-</w:t>
        </w:r>
      </w:ins>
      <w:ins w:id="273" w:author="LRAV" w:date="2023-04-23T22:43:00Z">
        <w:r w:rsidR="00A90616" w:rsidRPr="00CB490E">
          <w:t>201</w:t>
        </w:r>
        <w:r w:rsidR="00A90616">
          <w:t>5</w:t>
        </w:r>
        <w:r w:rsidRPr="00CB490E">
          <w:t>.</w:t>
        </w:r>
        <w:r w:rsidRPr="00733044">
          <w:t xml:space="preserve"> </w:t>
        </w:r>
        <w:r w:rsidR="00491147" w:rsidRPr="00F15C65">
          <w:t xml:space="preserve">Sampled individuals </w:t>
        </w:r>
      </w:ins>
      <w:ins w:id="274" w:author="Maren Wellenreuther" w:date="2023-04-25T10:29:00Z">
        <w:r w:rsidR="00120FD1">
          <w:t>could</w:t>
        </w:r>
      </w:ins>
      <w:ins w:id="275" w:author="LRAV" w:date="2023-04-23T22:43:00Z">
        <w:r w:rsidR="00491147" w:rsidRPr="00F15C65">
          <w:t xml:space="preserve"> morphologically </w:t>
        </w:r>
      </w:ins>
      <w:ins w:id="276" w:author="Maren Wellenreuther" w:date="2023-04-25T10:29:00Z">
        <w:r w:rsidR="00120FD1">
          <w:t xml:space="preserve">only be </w:t>
        </w:r>
      </w:ins>
      <w:ins w:id="277" w:author="LRAV" w:date="2023-04-23T22:43:00Z">
        <w:r w:rsidR="00491147" w:rsidRPr="00F15C65">
          <w:t xml:space="preserve">assigned to </w:t>
        </w:r>
      </w:ins>
      <w:ins w:id="278" w:author="Maren Wellenreuther" w:date="2023-04-25T10:28:00Z">
        <w:r w:rsidR="00120FD1">
          <w:t xml:space="preserve">either </w:t>
        </w:r>
      </w:ins>
      <w:ins w:id="279" w:author="LRAV" w:date="2023-04-23T22:43:00Z">
        <w:r w:rsidR="00491147" w:rsidRPr="00F15C65">
          <w:rPr>
            <w:i/>
            <w:iCs/>
          </w:rPr>
          <w:t>I. elegans</w:t>
        </w:r>
        <w:r w:rsidR="00491147" w:rsidRPr="00F15C65">
          <w:t xml:space="preserve"> or to </w:t>
        </w:r>
        <w:r w:rsidR="00491147" w:rsidRPr="00F15C65">
          <w:rPr>
            <w:i/>
            <w:iCs/>
          </w:rPr>
          <w:t>I. graellsii</w:t>
        </w:r>
      </w:ins>
      <w:ins w:id="280" w:author="Bengt Hansson" w:date="2023-04-25T11:34:00Z">
        <w:r w:rsidR="00A034A8">
          <w:rPr>
            <w:i/>
            <w:iCs/>
          </w:rPr>
          <w:t xml:space="preserve"> </w:t>
        </w:r>
      </w:ins>
      <w:ins w:id="281" w:author="Maren Wellenreuther" w:date="2023-04-25T10:29:00Z">
        <w:r w:rsidR="00120FD1">
          <w:t>but not assigned a hybrid status as this requires molecular data</w:t>
        </w:r>
      </w:ins>
      <w:ins w:id="282" w:author="LRAV" w:date="2023-04-23T22:43:00Z">
        <w:r w:rsidR="00491147" w:rsidRPr="003A5733">
          <w:t xml:space="preserve">. Morphological assignment was based on </w:t>
        </w:r>
        <w:r w:rsidR="00491147" w:rsidRPr="003A5733">
          <w:rPr>
            <w:rFonts w:eastAsiaTheme="minorHAnsi"/>
            <w:lang w:val="en-GB"/>
          </w:rPr>
          <w:t xml:space="preserve">caudal appendages (only males), </w:t>
        </w:r>
        <w:r w:rsidR="00491147" w:rsidRPr="003A5733">
          <w:t xml:space="preserve">thorax </w:t>
        </w:r>
        <w:r w:rsidR="00BF0CCB" w:rsidRPr="003A5733">
          <w:t>color</w:t>
        </w:r>
        <w:r w:rsidR="00491147" w:rsidRPr="003A5733">
          <w:t xml:space="preserve"> (only young females) and prothoracic tubercle (males and females</w:t>
        </w:r>
        <w:r w:rsidR="003F3D2E">
          <w:t>;</w:t>
        </w:r>
        <w:r w:rsidR="00491147" w:rsidRPr="003A5733">
          <w:rPr>
            <w:rFonts w:eastAsiaTheme="minorHAnsi"/>
            <w:lang w:val="en-GB"/>
          </w:rPr>
          <w:t xml:space="preserve"> </w:t>
        </w:r>
        <w:r w:rsidR="00B03741" w:rsidRPr="00B03741">
          <w:rPr>
            <w:rFonts w:eastAsiaTheme="minorHAnsi"/>
          </w:rPr>
          <w:t>Monetti et al., 2002)</w:t>
        </w:r>
        <w:r w:rsidR="00491147" w:rsidRPr="003A5733">
          <w:t xml:space="preserve">. </w:t>
        </w:r>
        <w:bookmarkStart w:id="283" w:name="_Hlk131832425"/>
        <w:bookmarkStart w:id="284" w:name="_Hlk131832023"/>
        <w:r w:rsidR="00491147" w:rsidRPr="003A5733">
          <w:t>Although species assignment is less reliable in females than males, females were also included in the genomic analysis to prevent</w:t>
        </w:r>
        <w:r w:rsidR="00491147">
          <w:t xml:space="preserve"> </w:t>
        </w:r>
        <w:r w:rsidR="00491147" w:rsidRPr="00B20C3D">
          <w:t xml:space="preserve">underestimation of admixture </w:t>
        </w:r>
        <w:r w:rsidR="00491147">
          <w:t xml:space="preserve">proportions </w:t>
        </w:r>
        <w:r w:rsidR="00491147" w:rsidRPr="00B20C3D">
          <w:t xml:space="preserve">due to </w:t>
        </w:r>
        <w:r w:rsidR="00D058F0">
          <w:t xml:space="preserve">the </w:t>
        </w:r>
        <w:r w:rsidR="00491147" w:rsidRPr="00B20C3D">
          <w:t>Haldane</w:t>
        </w:r>
        <w:r w:rsidR="00491147">
          <w:t>’</w:t>
        </w:r>
        <w:r w:rsidR="00491147" w:rsidRPr="00B20C3D">
          <w:t>s rule</w:t>
        </w:r>
        <w:r w:rsidR="00B03741">
          <w:t xml:space="preserve"> </w:t>
        </w:r>
        <w:r w:rsidR="005171F3" w:rsidRPr="005171F3">
          <w:t>(Swaegers et al., 2022</w:t>
        </w:r>
      </w:ins>
      <w:ins w:id="285" w:author="Rosa Ana Sánchez Guillen" w:date="2023-04-25T15:19:00Z">
        <w:r w:rsidR="008A3447">
          <w:t>b</w:t>
        </w:r>
      </w:ins>
      <w:ins w:id="286" w:author="LRAV" w:date="2023-04-23T22:43:00Z">
        <w:r w:rsidR="005171F3" w:rsidRPr="005171F3">
          <w:t>)</w:t>
        </w:r>
      </w:ins>
      <w:ins w:id="287" w:author="Maren Wellenreuther" w:date="2023-04-25T10:30:00Z">
        <w:r w:rsidR="00120FD1">
          <w:t xml:space="preserve">, and we have </w:t>
        </w:r>
        <w:r w:rsidR="005706E3">
          <w:t>significant</w:t>
        </w:r>
        <w:r w:rsidR="00120FD1">
          <w:t xml:space="preserve"> experience </w:t>
        </w:r>
        <w:r w:rsidR="005706E3">
          <w:t>with the morphology of these species</w:t>
        </w:r>
      </w:ins>
      <w:ins w:id="288" w:author="LRAV" w:date="2023-04-23T22:43:00Z">
        <w:r w:rsidR="00491147">
          <w:t xml:space="preserve">. </w:t>
        </w:r>
        <w:bookmarkEnd w:id="283"/>
        <w:bookmarkEnd w:id="284"/>
        <w:r w:rsidR="00491147" w:rsidRPr="00275434">
          <w:t xml:space="preserve">For populations </w:t>
        </w:r>
      </w:ins>
      <w:ins w:id="289" w:author="Maren Wellenreuther" w:date="2023-04-25T10:31:00Z">
        <w:r w:rsidR="005706E3">
          <w:t>that were assigned</w:t>
        </w:r>
      </w:ins>
      <w:ins w:id="290" w:author="LRAV" w:date="2023-04-23T22:43:00Z">
        <w:r w:rsidR="00491147" w:rsidRPr="00275434">
          <w:t xml:space="preserve"> </w:t>
        </w:r>
        <w:r w:rsidR="00491147" w:rsidRPr="00A31027">
          <w:rPr>
            <w:i/>
            <w:iCs/>
          </w:rPr>
          <w:t>a priori</w:t>
        </w:r>
        <w:r w:rsidR="00491147" w:rsidRPr="00CE43E2">
          <w:t xml:space="preserve"> morphologically</w:t>
        </w:r>
      </w:ins>
      <w:ins w:id="291" w:author="Maren Wellenreuther" w:date="2023-04-25T10:31:00Z">
        <w:r w:rsidR="005706E3">
          <w:t xml:space="preserve"> to</w:t>
        </w:r>
      </w:ins>
      <w:ins w:id="292" w:author="LRAV" w:date="2023-04-23T22:43:00Z">
        <w:r w:rsidR="00491147" w:rsidRPr="00CE43E2">
          <w:t xml:space="preserve"> </w:t>
        </w:r>
        <w:r w:rsidR="00491147" w:rsidRPr="00275434">
          <w:rPr>
            <w:i/>
            <w:iCs/>
          </w:rPr>
          <w:t>I. elegans</w:t>
        </w:r>
        <w:r w:rsidR="00491147" w:rsidRPr="00275434">
          <w:t xml:space="preserve"> and </w:t>
        </w:r>
        <w:r w:rsidR="00491147" w:rsidRPr="00275434">
          <w:rPr>
            <w:i/>
            <w:iCs/>
          </w:rPr>
          <w:t>I. graellsii</w:t>
        </w:r>
        <w:r w:rsidR="00491147" w:rsidRPr="00275434">
          <w:t>, we included samples of both species and aimed to keep the species proportion observed in the field at each site (Table</w:t>
        </w:r>
        <w:r w:rsidR="00D058F0">
          <w:t>s</w:t>
        </w:r>
        <w:r w:rsidR="00491147" w:rsidRPr="00275434">
          <w:t xml:space="preserve"> </w:t>
        </w:r>
        <w:r w:rsidR="00D058F0">
          <w:t>S1-</w:t>
        </w:r>
        <w:r w:rsidR="00BF0CCB">
          <w:t>S2</w:t>
        </w:r>
        <w:r w:rsidR="00491147" w:rsidRPr="00275434">
          <w:t>).</w:t>
        </w:r>
      </w:ins>
      <w:r w:rsidR="00491147" w:rsidRPr="00275434">
        <w:t xml:space="preserve"> </w:t>
      </w:r>
      <w:r w:rsidR="00491147" w:rsidRPr="00CE4A1E">
        <w:t xml:space="preserve">Additionally, we included one population from north-east Spain (Menorca, in the Balearic Islands) to test the replacement of </w:t>
      </w:r>
      <w:r w:rsidR="00491147" w:rsidRPr="00CE4A1E">
        <w:rPr>
          <w:i/>
          <w:iCs/>
        </w:rPr>
        <w:t>I. graellsii</w:t>
      </w:r>
      <w:r w:rsidR="00491147" w:rsidRPr="00CE4A1E">
        <w:t xml:space="preserve"> by </w:t>
      </w:r>
      <w:r w:rsidR="00491147" w:rsidRPr="00CE4A1E">
        <w:rPr>
          <w:i/>
          <w:iCs/>
        </w:rPr>
        <w:t>I. elegans</w:t>
      </w:r>
      <w:r w:rsidR="00491147" w:rsidRPr="00CE4A1E">
        <w:t xml:space="preserve"> in the Balearic Islands (</w:t>
      </w:r>
      <w:r w:rsidR="00491147" w:rsidRPr="00257547">
        <w:t xml:space="preserve">results are given in supplementary Figure </w:t>
      </w:r>
      <w:ins w:id="293" w:author="LRAV" w:date="2023-04-23T22:43:00Z">
        <w:r w:rsidR="00491147" w:rsidRPr="00257547">
          <w:t>S</w:t>
        </w:r>
        <w:r w:rsidR="00257547">
          <w:t>7</w:t>
        </w:r>
        <w:r w:rsidR="00491147" w:rsidRPr="00CE4A1E">
          <w:t>).</w:t>
        </w:r>
        <w:r w:rsidR="00491147">
          <w:t xml:space="preserve"> </w:t>
        </w:r>
        <w:r w:rsidR="00F229CF" w:rsidRPr="003A5733">
          <w:t>Samples were stored in 100% ethanol until DNA extraction.</w:t>
        </w:r>
      </w:ins>
    </w:p>
    <w:p w14:paraId="1D80978F" w14:textId="64A2C06C" w:rsidR="00DC1B53" w:rsidRPr="00DC1B53" w:rsidRDefault="00DC1B53" w:rsidP="00CB490E">
      <w:pPr>
        <w:spacing w:after="120" w:line="276" w:lineRule="auto"/>
        <w:jc w:val="both"/>
        <w:rPr>
          <w:ins w:id="294" w:author="LRAV" w:date="2023-04-23T22:43:00Z"/>
        </w:rPr>
      </w:pPr>
      <w:bookmarkStart w:id="295" w:name="_Hlk131929500"/>
      <w:ins w:id="296" w:author="LRAV" w:date="2023-04-23T22:43:00Z">
        <w:r w:rsidRPr="003A5733">
          <w:t>During the years 2007</w:t>
        </w:r>
        <w:r w:rsidR="003F3D2E">
          <w:t>-</w:t>
        </w:r>
        <w:r w:rsidRPr="003A5733">
          <w:t>2018 (</w:t>
        </w:r>
        <w:r w:rsidR="003F3D2E">
          <w:t xml:space="preserve">for </w:t>
        </w:r>
        <w:r w:rsidRPr="003A5733">
          <w:t xml:space="preserve">the </w:t>
        </w:r>
      </w:ins>
      <w:r w:rsidR="00C016BE">
        <w:t>younger-</w:t>
      </w:r>
      <w:ins w:id="297" w:author="LRAV" w:date="2023-04-23T22:43:00Z">
        <w:r w:rsidRPr="003A5733">
          <w:t>central hybrid region) and 2000-2018 (</w:t>
        </w:r>
        <w:r w:rsidR="003F3D2E">
          <w:t xml:space="preserve">for </w:t>
        </w:r>
        <w:r w:rsidRPr="003A5733">
          <w:t xml:space="preserve">the </w:t>
        </w:r>
      </w:ins>
      <w:r w:rsidR="00C016BE">
        <w:t>older-</w:t>
      </w:r>
      <w:ins w:id="298" w:author="LRAV" w:date="2023-04-23T22:43:00Z">
        <w:r w:rsidRPr="003A5733">
          <w:t>west hybrid region) we conducted a revision of the presence of both species (species proportions)</w:t>
        </w:r>
      </w:ins>
      <w:ins w:id="299" w:author="Maren Wellenreuther" w:date="2023-04-25T10:32:00Z">
        <w:r w:rsidR="005706E3">
          <w:t xml:space="preserve"> using males</w:t>
        </w:r>
      </w:ins>
      <w:ins w:id="300" w:author="LRAV" w:date="2023-04-23T22:43:00Z">
        <w:r w:rsidR="00810B08">
          <w:t>.</w:t>
        </w:r>
        <w:r w:rsidRPr="003A5733">
          <w:t xml:space="preserve"> </w:t>
        </w:r>
        <w:bookmarkEnd w:id="295"/>
        <w:r w:rsidR="003A5733" w:rsidRPr="003A5733">
          <w:t>Additionally, we compilated published data of presence/absence of these species in previous years (1987-2003</w:t>
        </w:r>
        <w:r w:rsidR="00D26E7F">
          <w:t xml:space="preserve">; </w:t>
        </w:r>
        <w:r w:rsidR="003A5733" w:rsidRPr="003A5733">
          <w:t xml:space="preserve">Table </w:t>
        </w:r>
        <w:r w:rsidR="00D26E7F">
          <w:t>S3</w:t>
        </w:r>
        <w:r w:rsidR="003A5733" w:rsidRPr="003A5733">
          <w:t xml:space="preserve">). </w:t>
        </w:r>
      </w:ins>
      <w:r w:rsidR="003A5733" w:rsidRPr="003A5733">
        <w:t>Populations were visited between June and July during sunny days, and sampling was done with entomological nets.</w:t>
      </w:r>
    </w:p>
    <w:bookmarkEnd w:id="230"/>
    <w:bookmarkEnd w:id="264"/>
    <w:p w14:paraId="13AB1B8A" w14:textId="2946DA44" w:rsidR="007E0D57" w:rsidRPr="00275434" w:rsidRDefault="007E0D57">
      <w:pPr>
        <w:pStyle w:val="Ttulo2"/>
        <w:spacing w:line="276" w:lineRule="auto"/>
        <w:rPr>
          <w:rFonts w:cs="Times New Roman"/>
          <w:lang w:val="en-US"/>
        </w:rPr>
        <w:pPrChange w:id="301" w:author="LRAV" w:date="2023-04-23T22:43:00Z">
          <w:pPr>
            <w:pStyle w:val="Ttulo2"/>
            <w:spacing w:line="480" w:lineRule="auto"/>
          </w:pPr>
        </w:pPrChange>
      </w:pPr>
      <w:r w:rsidRPr="00CA3775">
        <w:rPr>
          <w:rFonts w:cs="Times New Roman"/>
          <w:lang w:val="en-US"/>
        </w:rPr>
        <w:t>2.</w:t>
      </w:r>
      <w:r w:rsidR="00E9725C">
        <w:rPr>
          <w:rFonts w:cs="Times New Roman"/>
          <w:lang w:val="en-US"/>
        </w:rPr>
        <w:t>3</w:t>
      </w:r>
      <w:r w:rsidR="00BC1D13" w:rsidRPr="00CA3775">
        <w:rPr>
          <w:rFonts w:cs="Times New Roman"/>
          <w:lang w:val="en-US"/>
        </w:rPr>
        <w:t xml:space="preserve"> </w:t>
      </w:r>
      <w:r w:rsidR="00C049AA">
        <w:rPr>
          <w:rFonts w:cs="Times New Roman"/>
          <w:lang w:val="en-US"/>
        </w:rPr>
        <w:t>Genome-wide SNP markers</w:t>
      </w:r>
    </w:p>
    <w:p w14:paraId="32EC6620" w14:textId="4AF38867" w:rsidR="00902697" w:rsidRPr="00275434" w:rsidRDefault="00FE6221" w:rsidP="004C537B">
      <w:pPr>
        <w:pStyle w:val="Ttulo2"/>
        <w:spacing w:line="276" w:lineRule="auto"/>
        <w:rPr>
          <w:rFonts w:cs="Times New Roman"/>
          <w:lang w:val="en-US"/>
        </w:rPr>
      </w:pPr>
      <w:r w:rsidRPr="00275434">
        <w:rPr>
          <w:rFonts w:cs="Times New Roman"/>
          <w:lang w:val="en-US"/>
        </w:rPr>
        <w:t>2.</w:t>
      </w:r>
      <w:r w:rsidR="00E9725C">
        <w:rPr>
          <w:rFonts w:cs="Times New Roman"/>
          <w:lang w:val="en-US"/>
        </w:rPr>
        <w:t>3</w:t>
      </w:r>
      <w:r w:rsidR="007E0D57" w:rsidRPr="00275434">
        <w:rPr>
          <w:rFonts w:cs="Times New Roman"/>
          <w:lang w:val="en-US"/>
        </w:rPr>
        <w:t>.</w:t>
      </w:r>
      <w:r w:rsidR="000902C0">
        <w:rPr>
          <w:rFonts w:cs="Times New Roman"/>
          <w:lang w:val="en-US"/>
        </w:rPr>
        <w:t>1</w:t>
      </w:r>
      <w:r w:rsidR="00596331" w:rsidRPr="00275434">
        <w:rPr>
          <w:rFonts w:cs="Times New Roman"/>
          <w:lang w:val="en-US"/>
        </w:rPr>
        <w:t xml:space="preserve"> </w:t>
      </w:r>
      <w:r w:rsidR="00902697" w:rsidRPr="00275434">
        <w:rPr>
          <w:rFonts w:cs="Times New Roman"/>
          <w:lang w:val="en-US"/>
        </w:rPr>
        <w:t xml:space="preserve">DNA extraction and </w:t>
      </w:r>
      <w:r w:rsidR="00C049AA">
        <w:rPr>
          <w:rFonts w:cs="Times New Roman"/>
          <w:lang w:val="en-US"/>
        </w:rPr>
        <w:t xml:space="preserve">RAD </w:t>
      </w:r>
      <w:r w:rsidR="00AE5E12" w:rsidRPr="00275434">
        <w:rPr>
          <w:rFonts w:cs="Times New Roman"/>
          <w:lang w:val="en-US"/>
        </w:rPr>
        <w:t>library preparation</w:t>
      </w:r>
    </w:p>
    <w:p w14:paraId="69A79661" w14:textId="10A7713F" w:rsidR="00A83BE4" w:rsidRPr="00275434" w:rsidRDefault="0037596D" w:rsidP="004C537B">
      <w:pPr>
        <w:spacing w:after="120" w:line="276" w:lineRule="auto"/>
        <w:jc w:val="both"/>
      </w:pPr>
      <w:r w:rsidRPr="00BF5F05">
        <w:t xml:space="preserve">Genomic DNA from </w:t>
      </w:r>
      <w:r w:rsidR="00FD202B" w:rsidRPr="00BF5F05">
        <w:t xml:space="preserve">head and thorax tissues of </w:t>
      </w:r>
      <w:r w:rsidR="006A77B0" w:rsidRPr="00BF5F05">
        <w:t>1</w:t>
      </w:r>
      <w:r w:rsidR="00CD2386" w:rsidRPr="00BF5F05">
        <w:t>8</w:t>
      </w:r>
      <w:r w:rsidR="00041235">
        <w:t>7</w:t>
      </w:r>
      <w:r w:rsidR="00735B12" w:rsidRPr="00BF5F05">
        <w:t xml:space="preserve"> </w:t>
      </w:r>
      <w:r w:rsidRPr="00BF5F05">
        <w:t xml:space="preserve">individuals from </w:t>
      </w:r>
      <w:r w:rsidR="0045707E" w:rsidRPr="00BF5F05">
        <w:t xml:space="preserve">the </w:t>
      </w:r>
      <w:r w:rsidR="00CD2386" w:rsidRPr="00BF5F05">
        <w:t>20</w:t>
      </w:r>
      <w:r w:rsidR="00735B12" w:rsidRPr="00BF5F05">
        <w:t xml:space="preserve"> </w:t>
      </w:r>
      <w:r w:rsidRPr="00BF5F05">
        <w:t xml:space="preserve">populations (6-10 </w:t>
      </w:r>
      <w:r w:rsidR="0045707E" w:rsidRPr="00BF5F05">
        <w:t xml:space="preserve">individuals </w:t>
      </w:r>
      <w:r w:rsidRPr="00BF5F05">
        <w:rPr>
          <w:iCs/>
        </w:rPr>
        <w:t>per site</w:t>
      </w:r>
      <w:r w:rsidR="0045707E" w:rsidRPr="00BF5F05">
        <w:t xml:space="preserve">; </w:t>
      </w:r>
      <w:r w:rsidRPr="00BF5F05">
        <w:t xml:space="preserve">Table </w:t>
      </w:r>
      <w:r w:rsidR="00D26E7F">
        <w:t>S</w:t>
      </w:r>
      <w:r w:rsidRPr="00BF5F05">
        <w:t xml:space="preserve">1) </w:t>
      </w:r>
      <w:r w:rsidR="00C049AA" w:rsidRPr="00BF5F05">
        <w:t>was</w:t>
      </w:r>
      <w:r w:rsidR="00C049AA">
        <w:t xml:space="preserve"> extracted </w:t>
      </w:r>
      <w:r w:rsidRPr="00275434">
        <w:t xml:space="preserve">with </w:t>
      </w:r>
      <w:r w:rsidR="00C049AA" w:rsidRPr="00275434">
        <w:t xml:space="preserve">Qiagen </w:t>
      </w:r>
      <w:r w:rsidR="000E4E26" w:rsidRPr="000E4E26">
        <w:t>DNeasy Blood &amp; Tissue Kit</w:t>
      </w:r>
      <w:r w:rsidR="002C0E0E">
        <w:t>.</w:t>
      </w:r>
      <w:r w:rsidR="000E4E26" w:rsidRPr="000E4E26">
        <w:t xml:space="preserve"> </w:t>
      </w:r>
      <w:r w:rsidRPr="00275434">
        <w:t xml:space="preserve">Extracted DNA was quantified using Nanodrop and visually controlled for DNA </w:t>
      </w:r>
      <w:r w:rsidRPr="00275434">
        <w:lastRenderedPageBreak/>
        <w:t xml:space="preserve">degradation using </w:t>
      </w:r>
      <w:r w:rsidR="00C049AA">
        <w:t xml:space="preserve">a </w:t>
      </w:r>
      <w:r w:rsidRPr="00275434">
        <w:t xml:space="preserve">1% agarose gel. Five </w:t>
      </w:r>
      <w:r w:rsidR="0045707E" w:rsidRPr="00275434">
        <w:t xml:space="preserve">single-digest </w:t>
      </w:r>
      <w:r w:rsidR="00C049AA">
        <w:t>RAD</w:t>
      </w:r>
      <w:r w:rsidRPr="00275434">
        <w:t xml:space="preserve"> DNA libraries were processed according to the protocol implemented </w:t>
      </w:r>
      <w:r w:rsidR="00B03741">
        <w:t>by</w:t>
      </w:r>
      <w:r w:rsidRPr="00275434">
        <w:t xml:space="preserve"> </w:t>
      </w:r>
      <w:r w:rsidR="00B03741" w:rsidRPr="00B03741">
        <w:t xml:space="preserve">Etter et al. </w:t>
      </w:r>
      <w:r w:rsidR="00B03741">
        <w:t>(</w:t>
      </w:r>
      <w:r w:rsidR="00B03741" w:rsidRPr="00B03741">
        <w:t>2011)</w:t>
      </w:r>
      <w:r w:rsidRPr="00275434">
        <w:t xml:space="preserve"> and modified </w:t>
      </w:r>
      <w:r w:rsidR="00B03741">
        <w:t xml:space="preserve">by </w:t>
      </w:r>
      <w:r w:rsidR="00B03741" w:rsidRPr="00B03741">
        <w:t xml:space="preserve">Dudaniec et al. </w:t>
      </w:r>
      <w:r w:rsidR="00B03741">
        <w:t>(</w:t>
      </w:r>
      <w:r w:rsidR="00B03741" w:rsidRPr="00B03741">
        <w:t>2018)</w:t>
      </w:r>
      <w:r w:rsidRPr="00275434">
        <w:t xml:space="preserve">. All samples, </w:t>
      </w:r>
      <w:r w:rsidR="00C049AA">
        <w:t>plus</w:t>
      </w:r>
      <w:r w:rsidR="00C049AA" w:rsidRPr="00275434">
        <w:t xml:space="preserve"> </w:t>
      </w:r>
      <w:r w:rsidRPr="00275434">
        <w:t>five</w:t>
      </w:r>
      <w:r w:rsidR="00C049AA">
        <w:t xml:space="preserve"> sample</w:t>
      </w:r>
      <w:r w:rsidRPr="00275434">
        <w:t xml:space="preserve"> replicates, were distributed across the five separately prepared RAD libraries with 40 unique barcodes used </w:t>
      </w:r>
      <w:r w:rsidR="0045707E" w:rsidRPr="00275434">
        <w:t xml:space="preserve">per </w:t>
      </w:r>
      <w:r w:rsidRPr="00275434">
        <w:t>librar</w:t>
      </w:r>
      <w:r w:rsidR="0045707E" w:rsidRPr="00275434">
        <w:t>y</w:t>
      </w:r>
      <w:r w:rsidRPr="00275434">
        <w:t xml:space="preserve"> (sourced from Metabion). Each library was </w:t>
      </w:r>
      <w:r w:rsidR="0045707E" w:rsidRPr="00275434">
        <w:t xml:space="preserve">paired-end </w:t>
      </w:r>
      <w:r w:rsidRPr="00275434">
        <w:t xml:space="preserve">sequenced </w:t>
      </w:r>
      <w:r w:rsidR="0045707E" w:rsidRPr="00275434">
        <w:t xml:space="preserve">(2*100 bp) </w:t>
      </w:r>
      <w:r w:rsidRPr="00275434">
        <w:t xml:space="preserve">on a separate lane of an Illumina HiSeq 2500 at SNP&amp;SEQ Technology Platform </w:t>
      </w:r>
      <w:r w:rsidR="0045707E" w:rsidRPr="00275434">
        <w:t xml:space="preserve">at </w:t>
      </w:r>
      <w:r w:rsidRPr="00275434">
        <w:t xml:space="preserve">Uppsala University, yielding 180 million read pairs per </w:t>
      </w:r>
      <w:r w:rsidR="0045707E" w:rsidRPr="00275434">
        <w:t xml:space="preserve">lane </w:t>
      </w:r>
      <w:r w:rsidRPr="00275434">
        <w:t>(</w:t>
      </w:r>
      <w:r w:rsidR="0045707E" w:rsidRPr="00275434">
        <w:t xml:space="preserve">i.e. </w:t>
      </w:r>
      <w:r w:rsidR="001A79B1" w:rsidRPr="00275434">
        <w:t xml:space="preserve">per </w:t>
      </w:r>
      <w:r w:rsidRPr="00275434">
        <w:t>library).</w:t>
      </w:r>
    </w:p>
    <w:p w14:paraId="1F7804B6" w14:textId="637E535E" w:rsidR="00731CA1" w:rsidRPr="00275434" w:rsidRDefault="00FE6221">
      <w:pPr>
        <w:spacing w:after="120" w:line="276" w:lineRule="auto"/>
        <w:jc w:val="both"/>
        <w:rPr>
          <w:b/>
          <w:bCs/>
        </w:rPr>
        <w:pPrChange w:id="302" w:author="LRAV" w:date="2023-04-23T22:43:00Z">
          <w:pPr>
            <w:spacing w:after="120" w:line="480" w:lineRule="auto"/>
            <w:jc w:val="both"/>
          </w:pPr>
        </w:pPrChange>
      </w:pPr>
      <w:bookmarkStart w:id="303" w:name="_Hlk41301175"/>
      <w:r w:rsidRPr="00275434">
        <w:rPr>
          <w:b/>
          <w:bCs/>
        </w:rPr>
        <w:t>2.</w:t>
      </w:r>
      <w:r w:rsidR="000A2F12">
        <w:rPr>
          <w:b/>
          <w:bCs/>
        </w:rPr>
        <w:t>3</w:t>
      </w:r>
      <w:r w:rsidR="007E0D57" w:rsidRPr="00275434">
        <w:rPr>
          <w:b/>
          <w:bCs/>
        </w:rPr>
        <w:t>.</w:t>
      </w:r>
      <w:r w:rsidR="000A2F12">
        <w:rPr>
          <w:b/>
          <w:bCs/>
        </w:rPr>
        <w:t>2</w:t>
      </w:r>
      <w:r w:rsidRPr="00275434">
        <w:rPr>
          <w:b/>
          <w:bCs/>
        </w:rPr>
        <w:t xml:space="preserve">. </w:t>
      </w:r>
      <w:r w:rsidR="00C049AA">
        <w:rPr>
          <w:b/>
          <w:bCs/>
        </w:rPr>
        <w:t xml:space="preserve">Quality checking and </w:t>
      </w:r>
      <w:r w:rsidR="00731CA1" w:rsidRPr="00275434">
        <w:rPr>
          <w:b/>
          <w:bCs/>
        </w:rPr>
        <w:t>SNP calling</w:t>
      </w:r>
    </w:p>
    <w:p w14:paraId="26397628" w14:textId="6F6033A3" w:rsidR="00880D5F" w:rsidRPr="00275434" w:rsidRDefault="00D54046" w:rsidP="004C537B">
      <w:pPr>
        <w:spacing w:line="276" w:lineRule="auto"/>
        <w:jc w:val="both"/>
        <w:rPr>
          <w:del w:id="304" w:author="LRAV" w:date="2023-04-23T22:43:00Z"/>
          <w:bCs/>
        </w:rPr>
      </w:pPr>
      <w:r w:rsidRPr="00275434">
        <w:rPr>
          <w:bCs/>
        </w:rPr>
        <w:t xml:space="preserve">Libraries were processed using pipelines within STACKS </w:t>
      </w:r>
      <w:r w:rsidRPr="00275434">
        <w:t>v2.2</w:t>
      </w:r>
      <w:r w:rsidR="00B03741">
        <w:t xml:space="preserve"> </w:t>
      </w:r>
      <w:r w:rsidR="005171F3" w:rsidRPr="005171F3">
        <w:t>(Catchen et al., 2013; Rochette et al., 2019)</w:t>
      </w:r>
      <w:r w:rsidR="004C61EC" w:rsidRPr="00275434">
        <w:t>.</w:t>
      </w:r>
      <w:r w:rsidR="00A00724" w:rsidRPr="00275434">
        <w:t xml:space="preserve"> </w:t>
      </w:r>
      <w:r w:rsidR="00441DA0" w:rsidRPr="00275434">
        <w:t xml:space="preserve">Raw reads were demultiplexed with </w:t>
      </w:r>
      <w:r w:rsidR="00441DA0" w:rsidRPr="00275434">
        <w:rPr>
          <w:bCs/>
        </w:rPr>
        <w:t xml:space="preserve">process_radtags and PCR clones were identified and discarded </w:t>
      </w:r>
      <w:r w:rsidR="000E5B98" w:rsidRPr="00275434">
        <w:rPr>
          <w:bCs/>
        </w:rPr>
        <w:t>with</w:t>
      </w:r>
      <w:r w:rsidR="00441DA0" w:rsidRPr="00275434">
        <w:rPr>
          <w:bCs/>
        </w:rPr>
        <w:t xml:space="preserve"> clone_filter</w:t>
      </w:r>
      <w:r w:rsidR="000E5B98" w:rsidRPr="00275434">
        <w:rPr>
          <w:bCs/>
        </w:rPr>
        <w:t xml:space="preserve"> using default parameters</w:t>
      </w:r>
      <w:r w:rsidR="00441DA0" w:rsidRPr="00275434">
        <w:rPr>
          <w:bCs/>
        </w:rPr>
        <w:t xml:space="preserve">. </w:t>
      </w:r>
      <w:r w:rsidR="00561EFE">
        <w:rPr>
          <w:bCs/>
        </w:rPr>
        <w:t>S</w:t>
      </w:r>
      <w:r w:rsidR="00E332A3" w:rsidRPr="00275434">
        <w:rPr>
          <w:bCs/>
        </w:rPr>
        <w:t xml:space="preserve">equence </w:t>
      </w:r>
      <w:r w:rsidR="000E5B98" w:rsidRPr="00275434">
        <w:rPr>
          <w:bCs/>
        </w:rPr>
        <w:t xml:space="preserve">reads were aligned to </w:t>
      </w:r>
      <w:r w:rsidR="00EA2CB4" w:rsidRPr="00275434">
        <w:rPr>
          <w:bCs/>
        </w:rPr>
        <w:t>the</w:t>
      </w:r>
      <w:r w:rsidR="000E5B98" w:rsidRPr="00275434">
        <w:rPr>
          <w:bCs/>
        </w:rPr>
        <w:t xml:space="preserve"> </w:t>
      </w:r>
      <w:r w:rsidR="000E5B98" w:rsidRPr="00275434">
        <w:rPr>
          <w:bCs/>
          <w:i/>
        </w:rPr>
        <w:t>I. elegans</w:t>
      </w:r>
      <w:r w:rsidR="000E5B98" w:rsidRPr="00275434">
        <w:rPr>
          <w:bCs/>
        </w:rPr>
        <w:t xml:space="preserve"> draft genome assembly</w:t>
      </w:r>
      <w:r w:rsidR="00B03741">
        <w:rPr>
          <w:bCs/>
        </w:rPr>
        <w:t xml:space="preserve"> </w:t>
      </w:r>
      <w:r w:rsidR="005171F3" w:rsidRPr="005171F3">
        <w:t>(Chauhan et</w:t>
      </w:r>
      <w:del w:id="305" w:author="LRAV" w:date="2023-04-23T22:43:00Z">
        <w:r w:rsidR="00A11F1E" w:rsidRPr="00A11F1E">
          <w:rPr>
            <w:bCs/>
            <w:noProof/>
          </w:rPr>
          <w:delText xml:space="preserve"> </w:delText>
        </w:r>
      </w:del>
      <w:ins w:id="306" w:author="LRAV" w:date="2023-04-23T22:43:00Z">
        <w:r w:rsidR="005171F3" w:rsidRPr="005171F3">
          <w:t> </w:t>
        </w:r>
      </w:ins>
      <w:r w:rsidR="005171F3" w:rsidRPr="005171F3">
        <w:t>al., 2021)</w:t>
      </w:r>
      <w:r w:rsidR="00A11F1E">
        <w:rPr>
          <w:bCs/>
        </w:rPr>
        <w:t xml:space="preserve"> </w:t>
      </w:r>
      <w:r w:rsidR="007F7B65" w:rsidRPr="00275434">
        <w:rPr>
          <w:bCs/>
        </w:rPr>
        <w:t>using BOWTIE2 v.2.</w:t>
      </w:r>
      <w:r w:rsidR="00EA2CB4" w:rsidRPr="00275434">
        <w:rPr>
          <w:bCs/>
        </w:rPr>
        <w:t>3</w:t>
      </w:r>
      <w:r w:rsidR="007F7B65" w:rsidRPr="00275434">
        <w:rPr>
          <w:bCs/>
        </w:rPr>
        <w:t xml:space="preserve"> </w:t>
      </w:r>
      <w:r w:rsidR="004C61EC" w:rsidRPr="00275434">
        <w:rPr>
          <w:bCs/>
          <w:noProof/>
        </w:rPr>
        <w:t>(</w:t>
      </w:r>
      <w:r w:rsidR="004C61EC" w:rsidRPr="00275434">
        <w:rPr>
          <w:noProof/>
        </w:rPr>
        <w:t>mismatch allowance per seed alignment of 1, maximum mismatch penalty of 6 and minimum of 2, maximum fragment length of 1000 bp and minimum of 100 bp</w:t>
      </w:r>
      <w:del w:id="307" w:author="LRAV" w:date="2023-04-23T22:43:00Z">
        <w:r w:rsidR="004C61EC" w:rsidRPr="00275434">
          <w:rPr>
            <w:noProof/>
          </w:rPr>
          <w:delText>,</w:delText>
        </w:r>
      </w:del>
      <w:ins w:id="308" w:author="LRAV" w:date="2023-04-23T22:43:00Z">
        <w:r w:rsidR="00B03741">
          <w:rPr>
            <w:noProof/>
          </w:rPr>
          <w:t>;</w:t>
        </w:r>
      </w:ins>
      <w:r w:rsidR="00B03741">
        <w:rPr>
          <w:noProof/>
        </w:rPr>
        <w:t xml:space="preserve"> </w:t>
      </w:r>
      <w:r w:rsidR="00B03741" w:rsidRPr="00B03741">
        <w:t>Langmead &amp; Salzberg, 2012)</w:t>
      </w:r>
      <w:r w:rsidR="004C61EC" w:rsidRPr="00275434">
        <w:rPr>
          <w:bCs/>
        </w:rPr>
        <w:t xml:space="preserve">. </w:t>
      </w:r>
      <w:r w:rsidR="0075734E" w:rsidRPr="00275434">
        <w:rPr>
          <w:bCs/>
        </w:rPr>
        <w:t xml:space="preserve">We used </w:t>
      </w:r>
      <w:r w:rsidR="00EA2CB4" w:rsidRPr="00275434">
        <w:rPr>
          <w:bCs/>
        </w:rPr>
        <w:t>the ref_map pipeline to detect SNPs</w:t>
      </w:r>
      <w:r w:rsidR="003D0877" w:rsidRPr="00275434">
        <w:rPr>
          <w:bCs/>
        </w:rPr>
        <w:t xml:space="preserve"> using default parameters</w:t>
      </w:r>
      <w:r w:rsidR="00EA2CB4" w:rsidRPr="00275434">
        <w:rPr>
          <w:bCs/>
        </w:rPr>
        <w:t>. Only SNPs with</w:t>
      </w:r>
      <w:r w:rsidR="00880D5F" w:rsidRPr="00275434">
        <w:rPr>
          <w:bCs/>
        </w:rPr>
        <w:t xml:space="preserve"> a minor allele frequency of </w:t>
      </w:r>
      <w:r w:rsidR="0008401E" w:rsidRPr="00275434">
        <w:rPr>
          <w:bCs/>
        </w:rPr>
        <w:t>&gt;</w:t>
      </w:r>
      <w:r w:rsidR="00880D5F" w:rsidRPr="00275434">
        <w:rPr>
          <w:bCs/>
        </w:rPr>
        <w:t>0.05</w:t>
      </w:r>
      <w:r w:rsidR="00A40859" w:rsidRPr="00275434">
        <w:rPr>
          <w:bCs/>
        </w:rPr>
        <w:t xml:space="preserve"> </w:t>
      </w:r>
      <w:r w:rsidR="00880D5F" w:rsidRPr="00275434">
        <w:t>a</w:t>
      </w:r>
      <w:r w:rsidR="00A40859" w:rsidRPr="00275434">
        <w:t>nd a</w:t>
      </w:r>
      <w:r w:rsidR="00880D5F" w:rsidRPr="00275434">
        <w:t xml:space="preserve"> maximum observed heterozygosity of 0.7 were retained. Moreover, the locus </w:t>
      </w:r>
      <w:r w:rsidR="0058730D" w:rsidRPr="00275434">
        <w:t>had to</w:t>
      </w:r>
      <w:r w:rsidR="00880D5F" w:rsidRPr="00275434">
        <w:t xml:space="preserve"> occur in 8</w:t>
      </w:r>
      <w:r w:rsidR="003D0877" w:rsidRPr="00275434">
        <w:t xml:space="preserve">0% of the individuals in a </w:t>
      </w:r>
      <w:r w:rsidR="00A40859" w:rsidRPr="00275434">
        <w:t>population</w:t>
      </w:r>
      <w:r w:rsidR="00880D5F" w:rsidRPr="00275434">
        <w:t xml:space="preserve"> and in 18 of the 20 populations</w:t>
      </w:r>
      <w:r w:rsidR="0058730D" w:rsidRPr="00275434">
        <w:t xml:space="preserve"> to be included in the final SNP set</w:t>
      </w:r>
      <w:r w:rsidR="00880D5F" w:rsidRPr="00275434">
        <w:t>.</w:t>
      </w:r>
      <w:r w:rsidR="00506CA6" w:rsidRPr="00275434">
        <w:rPr>
          <w:bCs/>
        </w:rPr>
        <w:t xml:space="preserve"> SNP markers </w:t>
      </w:r>
      <w:r w:rsidR="00846B03" w:rsidRPr="00275434">
        <w:rPr>
          <w:bCs/>
        </w:rPr>
        <w:t>were filtered to include</w:t>
      </w:r>
      <w:r w:rsidR="00506CA6" w:rsidRPr="00275434">
        <w:rPr>
          <w:bCs/>
        </w:rPr>
        <w:t xml:space="preserve"> only </w:t>
      </w:r>
      <w:r w:rsidR="00983E88" w:rsidRPr="00275434">
        <w:rPr>
          <w:bCs/>
        </w:rPr>
        <w:t xml:space="preserve">a </w:t>
      </w:r>
      <w:r w:rsidR="0075734E" w:rsidRPr="00275434">
        <w:rPr>
          <w:bCs/>
        </w:rPr>
        <w:t xml:space="preserve">single </w:t>
      </w:r>
      <w:r w:rsidR="00983E88" w:rsidRPr="00275434">
        <w:rPr>
          <w:bCs/>
        </w:rPr>
        <w:t>random</w:t>
      </w:r>
      <w:r w:rsidR="00506CA6" w:rsidRPr="00275434">
        <w:rPr>
          <w:bCs/>
        </w:rPr>
        <w:t xml:space="preserve"> SNP on each RAD tag to create a data set without closely linked loci (using the </w:t>
      </w:r>
      <w:ins w:id="309" w:author="LRAV" w:date="2023-04-23T22:43:00Z">
        <w:r w:rsidR="00D03DB9" w:rsidRPr="004B2E0E">
          <w:rPr>
            <w:b/>
          </w:rPr>
          <w:t>--</w:t>
        </w:r>
      </w:ins>
      <w:proofErr w:type="spellStart"/>
      <w:r w:rsidR="00506CA6" w:rsidRPr="004B2E0E">
        <w:rPr>
          <w:i/>
          <w:rPrChange w:id="310" w:author="LRAV" w:date="2023-04-23T22:43:00Z">
            <w:rPr/>
          </w:rPrChange>
        </w:rPr>
        <w:t>write_single_snp</w:t>
      </w:r>
      <w:proofErr w:type="spellEnd"/>
      <w:r w:rsidR="00506CA6" w:rsidRPr="00275434">
        <w:rPr>
          <w:bCs/>
        </w:rPr>
        <w:t xml:space="preserve"> option in STACKS).</w:t>
      </w:r>
      <w:r w:rsidR="00846B03" w:rsidRPr="00275434">
        <w:rPr>
          <w:bCs/>
        </w:rPr>
        <w:t xml:space="preserve"> Finally, by using the </w:t>
      </w:r>
      <w:r w:rsidR="00846B03" w:rsidRPr="00275434">
        <w:rPr>
          <w:bCs/>
          <w:i/>
        </w:rPr>
        <w:t xml:space="preserve">I. elegans </w:t>
      </w:r>
      <w:r w:rsidR="00846B03" w:rsidRPr="00275434">
        <w:rPr>
          <w:bCs/>
        </w:rPr>
        <w:t>reference genome</w:t>
      </w:r>
      <w:r w:rsidR="00A11F1E">
        <w:rPr>
          <w:bCs/>
        </w:rPr>
        <w:t xml:space="preserve"> </w:t>
      </w:r>
      <w:r w:rsidR="005171F3" w:rsidRPr="005171F3">
        <w:t>(Chauhan et</w:t>
      </w:r>
      <w:del w:id="311" w:author="LRAV" w:date="2023-04-23T22:43:00Z">
        <w:r w:rsidR="00A11F1E" w:rsidRPr="00A11F1E">
          <w:rPr>
            <w:bCs/>
            <w:noProof/>
          </w:rPr>
          <w:delText xml:space="preserve"> </w:delText>
        </w:r>
      </w:del>
      <w:ins w:id="312" w:author="LRAV" w:date="2023-04-23T22:43:00Z">
        <w:r w:rsidR="005171F3" w:rsidRPr="005171F3">
          <w:t> </w:t>
        </w:r>
      </w:ins>
      <w:r w:rsidR="005171F3" w:rsidRPr="005171F3">
        <w:t>al., 2021)</w:t>
      </w:r>
      <w:r w:rsidR="00846B03" w:rsidRPr="00275434">
        <w:rPr>
          <w:bCs/>
        </w:rPr>
        <w:t xml:space="preserve"> SNPs were filtered to include only those </w:t>
      </w:r>
      <w:r w:rsidR="00814566">
        <w:rPr>
          <w:bCs/>
        </w:rPr>
        <w:t xml:space="preserve">located </w:t>
      </w:r>
      <w:r w:rsidR="00846B03" w:rsidRPr="00275434">
        <w:rPr>
          <w:bCs/>
        </w:rPr>
        <w:t>on autosomal scaffolds.</w:t>
      </w:r>
      <w:bookmarkEnd w:id="303"/>
    </w:p>
    <w:p w14:paraId="64C145DF" w14:textId="7FCF2116" w:rsidR="00A83BE4" w:rsidRPr="00275434" w:rsidRDefault="008452BB" w:rsidP="004C537B">
      <w:pPr>
        <w:spacing w:after="120" w:line="276" w:lineRule="auto"/>
        <w:jc w:val="both"/>
      </w:pPr>
      <w:r>
        <w:t xml:space="preserve"> </w:t>
      </w:r>
      <w:r w:rsidR="003E371C" w:rsidRPr="00275434">
        <w:t xml:space="preserve">Exploratory analyses of population structure revealed possible hybridization in two of the </w:t>
      </w:r>
      <w:r w:rsidR="003E371C" w:rsidRPr="00275434">
        <w:rPr>
          <w:i/>
        </w:rPr>
        <w:t xml:space="preserve">I. graellsii </w:t>
      </w:r>
      <w:r w:rsidR="003E371C" w:rsidRPr="00275434">
        <w:t>samples from Seyhouse</w:t>
      </w:r>
      <w:r w:rsidR="0008401E" w:rsidRPr="00275434">
        <w:t xml:space="preserve"> (</w:t>
      </w:r>
      <w:r w:rsidR="00911235" w:rsidRPr="00275434">
        <w:rPr>
          <w:lang w:eastAsia="es-ES"/>
        </w:rPr>
        <w:t>Algeria</w:t>
      </w:r>
      <w:r w:rsidR="0008401E" w:rsidRPr="00275434">
        <w:t>)</w:t>
      </w:r>
      <w:r w:rsidR="003E371C" w:rsidRPr="00275434">
        <w:t xml:space="preserve">; probably with a third </w:t>
      </w:r>
      <w:r w:rsidR="003E371C" w:rsidRPr="00275434">
        <w:rPr>
          <w:i/>
        </w:rPr>
        <w:t>Ischnura</w:t>
      </w:r>
      <w:r w:rsidR="003E371C" w:rsidRPr="00275434">
        <w:t xml:space="preserve"> species (</w:t>
      </w:r>
      <w:r w:rsidR="00437535" w:rsidRPr="005D04DA">
        <w:rPr>
          <w:lang w:eastAsia="es-ES"/>
        </w:rPr>
        <w:t>Fig</w:t>
      </w:r>
      <w:r w:rsidR="0023722F">
        <w:rPr>
          <w:lang w:eastAsia="es-ES"/>
        </w:rPr>
        <w:t>ure</w:t>
      </w:r>
      <w:r w:rsidR="00B54A41" w:rsidRPr="005D04DA">
        <w:rPr>
          <w:lang w:eastAsia="es-ES"/>
        </w:rPr>
        <w:t xml:space="preserve"> S</w:t>
      </w:r>
      <w:r w:rsidR="00D26E7F">
        <w:rPr>
          <w:lang w:eastAsia="es-ES"/>
        </w:rPr>
        <w:t>4</w:t>
      </w:r>
      <w:r w:rsidR="005432EE" w:rsidRPr="005D04DA">
        <w:t>)</w:t>
      </w:r>
      <w:r w:rsidR="003E371C" w:rsidRPr="005D04DA">
        <w:t>.</w:t>
      </w:r>
      <w:r w:rsidR="003E371C" w:rsidRPr="00275434">
        <w:t xml:space="preserve"> These two samples were removed from further analyses leaving </w:t>
      </w:r>
      <w:r w:rsidR="00905A68" w:rsidRPr="00275434">
        <w:t>the final</w:t>
      </w:r>
      <w:r w:rsidR="003E371C" w:rsidRPr="00275434">
        <w:t xml:space="preserve"> total sample </w:t>
      </w:r>
      <w:r w:rsidR="003E371C" w:rsidRPr="00A6171B">
        <w:t xml:space="preserve">size of </w:t>
      </w:r>
      <w:r w:rsidR="00735B12" w:rsidRPr="00A6171B">
        <w:t>1</w:t>
      </w:r>
      <w:r w:rsidR="00CD2386" w:rsidRPr="00A6171B">
        <w:t>8</w:t>
      </w:r>
      <w:r w:rsidR="00735B12" w:rsidRPr="00A6171B">
        <w:t xml:space="preserve">5 </w:t>
      </w:r>
      <w:r w:rsidR="00905A68" w:rsidRPr="00A6171B">
        <w:t xml:space="preserve">(Table </w:t>
      </w:r>
      <w:r w:rsidR="00D26E7F">
        <w:t>S</w:t>
      </w:r>
      <w:r w:rsidR="00905A68" w:rsidRPr="00A6171B">
        <w:t>1)</w:t>
      </w:r>
      <w:r w:rsidR="003E371C" w:rsidRPr="00A6171B">
        <w:t>.</w:t>
      </w:r>
    </w:p>
    <w:p w14:paraId="7F8FD91F" w14:textId="55C1D60F" w:rsidR="00F36178" w:rsidRPr="00275434" w:rsidRDefault="00FE6221">
      <w:pPr>
        <w:spacing w:after="120" w:line="276" w:lineRule="auto"/>
        <w:jc w:val="both"/>
        <w:rPr>
          <w:rFonts w:eastAsia="MinionPro-Regular"/>
          <w:b/>
          <w:bCs/>
        </w:rPr>
        <w:pPrChange w:id="313" w:author="LRAV" w:date="2023-04-23T22:43:00Z">
          <w:pPr>
            <w:spacing w:after="120" w:line="480" w:lineRule="auto"/>
            <w:jc w:val="both"/>
          </w:pPr>
        </w:pPrChange>
      </w:pPr>
      <w:bookmarkStart w:id="314" w:name="_Hlk36624545"/>
      <w:r w:rsidRPr="00275434">
        <w:rPr>
          <w:rFonts w:eastAsia="MinionPro-Regular"/>
          <w:b/>
          <w:bCs/>
        </w:rPr>
        <w:t>2.</w:t>
      </w:r>
      <w:r w:rsidR="000A2F12">
        <w:rPr>
          <w:rFonts w:eastAsia="MinionPro-Regular"/>
          <w:b/>
          <w:bCs/>
        </w:rPr>
        <w:t>3</w:t>
      </w:r>
      <w:r w:rsidR="007E0D57" w:rsidRPr="00275434">
        <w:rPr>
          <w:rFonts w:eastAsia="MinionPro-Regular"/>
          <w:b/>
          <w:bCs/>
        </w:rPr>
        <w:t>.</w:t>
      </w:r>
      <w:r w:rsidR="000A2F12">
        <w:rPr>
          <w:rFonts w:eastAsia="MinionPro-Regular"/>
          <w:b/>
          <w:bCs/>
        </w:rPr>
        <w:t>3</w:t>
      </w:r>
      <w:r w:rsidRPr="00275434">
        <w:rPr>
          <w:rFonts w:eastAsia="MinionPro-Regular"/>
          <w:b/>
          <w:bCs/>
        </w:rPr>
        <w:t xml:space="preserve">. </w:t>
      </w:r>
      <w:r w:rsidR="00F36178" w:rsidRPr="00275434">
        <w:rPr>
          <w:rFonts w:eastAsia="MinionPro-Regular"/>
          <w:b/>
          <w:bCs/>
        </w:rPr>
        <w:t xml:space="preserve">Identification of </w:t>
      </w:r>
      <w:r w:rsidR="00456E7A" w:rsidRPr="00275434">
        <w:rPr>
          <w:rFonts w:eastAsia="MinionPro-Regular"/>
          <w:b/>
          <w:bCs/>
        </w:rPr>
        <w:t xml:space="preserve">species-specific </w:t>
      </w:r>
      <w:r w:rsidR="007D7F5E" w:rsidRPr="00275434">
        <w:rPr>
          <w:rFonts w:eastAsia="MinionPro-Regular"/>
          <w:b/>
          <w:bCs/>
        </w:rPr>
        <w:t xml:space="preserve">loci </w:t>
      </w:r>
    </w:p>
    <w:p w14:paraId="4C8979CA" w14:textId="2DB66723" w:rsidR="00F36178" w:rsidRPr="00275434" w:rsidRDefault="008F6A5A" w:rsidP="004C537B">
      <w:pPr>
        <w:spacing w:after="240" w:line="276" w:lineRule="auto"/>
        <w:jc w:val="both"/>
        <w:rPr>
          <w:rFonts w:eastAsia="MinionPro-Regular"/>
        </w:rPr>
      </w:pPr>
      <w:r w:rsidRPr="00275434">
        <w:rPr>
          <w:shd w:val="clear" w:color="auto" w:fill="FFFFFF"/>
        </w:rPr>
        <w:t>Diagnostic species-specific loci are powerful markers for assigning later generation hybrids and detecting introgressed alleles in population genetic studies</w:t>
      </w:r>
      <w:r w:rsidR="00B03741">
        <w:rPr>
          <w:shd w:val="clear" w:color="auto" w:fill="FFFFFF"/>
        </w:rPr>
        <w:t xml:space="preserve"> </w:t>
      </w:r>
      <w:r w:rsidR="005171F3" w:rsidRPr="004C537B">
        <w:t>(Hohenlohe</w:t>
      </w:r>
      <w:r w:rsidR="005171F3" w:rsidRPr="005171F3">
        <w:t xml:space="preserve"> et al.,</w:t>
      </w:r>
      <w:r w:rsidR="005171F3" w:rsidRPr="004C537B">
        <w:t xml:space="preserve"> 2011)</w:t>
      </w:r>
      <w:r w:rsidRPr="00275434">
        <w:rPr>
          <w:shd w:val="clear" w:color="auto" w:fill="FFFFFF"/>
        </w:rPr>
        <w:t xml:space="preserve">. </w:t>
      </w:r>
      <w:r w:rsidR="00F36178" w:rsidRPr="00275434">
        <w:rPr>
          <w:rFonts w:eastAsia="MinionPro-Regular"/>
        </w:rPr>
        <w:t>To provide a list of species-specific markers, alternatively fixed SNPs between the parental species from the allopatric distribution (</w:t>
      </w:r>
      <w:r w:rsidR="00D512E5">
        <w:rPr>
          <w:rFonts w:eastAsia="MinionPro-Regular"/>
        </w:rPr>
        <w:t>n</w:t>
      </w:r>
      <w:r w:rsidR="00F36178" w:rsidRPr="00275434">
        <w:rPr>
          <w:rFonts w:eastAsia="MinionPro-Regular"/>
        </w:rPr>
        <w:t>=43</w:t>
      </w:r>
      <w:r w:rsidR="00694F59">
        <w:rPr>
          <w:rFonts w:eastAsia="MinionPro-Regular"/>
        </w:rPr>
        <w:t xml:space="preserve"> for</w:t>
      </w:r>
      <w:r w:rsidR="00F36178" w:rsidRPr="00275434">
        <w:rPr>
          <w:rFonts w:eastAsia="MinionPro-Regular"/>
        </w:rPr>
        <w:t xml:space="preserve"> </w:t>
      </w:r>
      <w:r w:rsidR="00F36178" w:rsidRPr="00275434">
        <w:rPr>
          <w:rFonts w:eastAsia="MinionPro-Regular"/>
          <w:i/>
        </w:rPr>
        <w:t>I. elegans</w:t>
      </w:r>
      <w:r w:rsidR="00F36178" w:rsidRPr="00275434">
        <w:rPr>
          <w:rFonts w:eastAsia="MinionPro-Regular"/>
        </w:rPr>
        <w:t xml:space="preserve"> and </w:t>
      </w:r>
      <w:r w:rsidR="00D512E5">
        <w:rPr>
          <w:rFonts w:eastAsia="MinionPro-Regular"/>
        </w:rPr>
        <w:t>n</w:t>
      </w:r>
      <w:r w:rsidR="00F36178" w:rsidRPr="00275434">
        <w:rPr>
          <w:rFonts w:eastAsia="MinionPro-Regular"/>
        </w:rPr>
        <w:t>=</w:t>
      </w:r>
      <w:r w:rsidR="00694F59">
        <w:rPr>
          <w:rFonts w:eastAsia="MinionPro-Regular"/>
        </w:rPr>
        <w:t>25 for</w:t>
      </w:r>
      <w:r w:rsidR="00F36178" w:rsidRPr="00275434">
        <w:rPr>
          <w:rFonts w:eastAsia="MinionPro-Regular"/>
        </w:rPr>
        <w:t xml:space="preserve"> </w:t>
      </w:r>
      <w:r w:rsidR="00F36178" w:rsidRPr="00275434">
        <w:rPr>
          <w:rFonts w:eastAsia="MinionPro-Regular"/>
          <w:i/>
        </w:rPr>
        <w:t>I. graellsii</w:t>
      </w:r>
      <w:r w:rsidR="00F36178" w:rsidRPr="00275434">
        <w:rPr>
          <w:rFonts w:eastAsia="MinionPro-Regular"/>
        </w:rPr>
        <w:t>) were identified using VCFtools v0.1.16</w:t>
      </w:r>
      <w:r w:rsidR="00B03741">
        <w:rPr>
          <w:rFonts w:eastAsia="MinionPro-Regular"/>
        </w:rPr>
        <w:t xml:space="preserve"> </w:t>
      </w:r>
      <w:r w:rsidR="005171F3" w:rsidRPr="005171F3">
        <w:t>(Danecek et al., 2011)</w:t>
      </w:r>
      <w:r w:rsidR="00F36178" w:rsidRPr="00275434">
        <w:rPr>
          <w:rFonts w:eastAsia="MinionPro-Regular"/>
        </w:rPr>
        <w:t xml:space="preserve">. SNPs for each of the two allopatric </w:t>
      </w:r>
      <w:r w:rsidR="00054280">
        <w:rPr>
          <w:rFonts w:eastAsia="MinionPro-Regular"/>
        </w:rPr>
        <w:t>zone</w:t>
      </w:r>
      <w:r w:rsidR="00D07195" w:rsidRPr="00275434">
        <w:rPr>
          <w:rFonts w:eastAsia="MinionPro-Regular"/>
        </w:rPr>
        <w:t>s</w:t>
      </w:r>
      <w:r w:rsidR="00F36178" w:rsidRPr="00275434">
        <w:rPr>
          <w:rFonts w:eastAsia="MinionPro-Regular"/>
        </w:rPr>
        <w:t xml:space="preserve"> that had only one allele (</w:t>
      </w:r>
      <w:r w:rsidR="00F36178" w:rsidRPr="00275434">
        <w:rPr>
          <w:rFonts w:eastAsia="MinionPro-Regular"/>
          <w:i/>
        </w:rPr>
        <w:t>--max-</w:t>
      </w:r>
      <w:proofErr w:type="spellStart"/>
      <w:r w:rsidR="00F36178" w:rsidRPr="00275434">
        <w:rPr>
          <w:rFonts w:eastAsia="MinionPro-Regular"/>
          <w:i/>
        </w:rPr>
        <w:t>maf</w:t>
      </w:r>
      <w:proofErr w:type="spellEnd"/>
      <w:r w:rsidR="00F36178" w:rsidRPr="00275434">
        <w:rPr>
          <w:rFonts w:eastAsia="MinionPro-Regular"/>
        </w:rPr>
        <w:t xml:space="preserve"> 0) were selected, </w:t>
      </w:r>
      <w:r w:rsidR="00C24F78" w:rsidRPr="00275434">
        <w:rPr>
          <w:rFonts w:eastAsia="MinionPro-Regular"/>
        </w:rPr>
        <w:t xml:space="preserve">and </w:t>
      </w:r>
      <w:r w:rsidR="00F36178" w:rsidRPr="00275434">
        <w:rPr>
          <w:rFonts w:eastAsia="MinionPro-Regular"/>
        </w:rPr>
        <w:t xml:space="preserve">then, shared loci between the two allopatric </w:t>
      </w:r>
      <w:r w:rsidR="00054280">
        <w:rPr>
          <w:rFonts w:eastAsia="MinionPro-Regular"/>
        </w:rPr>
        <w:t>zone</w:t>
      </w:r>
      <w:r w:rsidR="00D07195" w:rsidRPr="00275434">
        <w:rPr>
          <w:rFonts w:eastAsia="MinionPro-Regular"/>
        </w:rPr>
        <w:t>s</w:t>
      </w:r>
      <w:r w:rsidR="00F36178" w:rsidRPr="00275434">
        <w:rPr>
          <w:rFonts w:eastAsia="MinionPro-Regular"/>
        </w:rPr>
        <w:t xml:space="preserve"> were found using the </w:t>
      </w:r>
      <w:r w:rsidR="00F36178" w:rsidRPr="00275434">
        <w:rPr>
          <w:rFonts w:eastAsia="MinionPro-Regular"/>
          <w:i/>
        </w:rPr>
        <w:t>intersect(</w:t>
      </w:r>
      <w:r w:rsidR="009C7EE0">
        <w:rPr>
          <w:rFonts w:eastAsia="MinionPro-Regular"/>
          <w:i/>
        </w:rPr>
        <w:t xml:space="preserve"> </w:t>
      </w:r>
      <w:r w:rsidR="00F36178" w:rsidRPr="00275434">
        <w:rPr>
          <w:rFonts w:eastAsia="MinionPro-Regular"/>
          <w:i/>
        </w:rPr>
        <w:t>)</w:t>
      </w:r>
      <w:r w:rsidR="00F36178" w:rsidRPr="00275434">
        <w:rPr>
          <w:rFonts w:eastAsia="MinionPro-Regular"/>
        </w:rPr>
        <w:t xml:space="preserve"> function of R </w:t>
      </w:r>
      <w:r w:rsidR="005171F3" w:rsidRPr="005171F3">
        <w:rPr>
          <w:rFonts w:eastAsia="MinionPro-Regular"/>
        </w:rPr>
        <w:t>(R Core Team, 2020)</w:t>
      </w:r>
      <w:r w:rsidR="00F36178" w:rsidRPr="00275434">
        <w:rPr>
          <w:rFonts w:eastAsia="MinionPro-Regular"/>
        </w:rPr>
        <w:t>. Following that, we applied to those loci the Hardy-Weinberg test implemented in VCFtools (</w:t>
      </w:r>
      <w:r w:rsidR="00F36178" w:rsidRPr="00275434">
        <w:rPr>
          <w:rFonts w:eastAsia="MinionPro-Regular"/>
          <w:i/>
        </w:rPr>
        <w:t>--hardy</w:t>
      </w:r>
      <w:r w:rsidR="00F36178" w:rsidRPr="00275434">
        <w:rPr>
          <w:rFonts w:eastAsia="MinionPro-Regular"/>
        </w:rPr>
        <w:t>)</w:t>
      </w:r>
      <w:r w:rsidR="008C1141" w:rsidRPr="00275434">
        <w:rPr>
          <w:rFonts w:eastAsia="MinionPro-Regular"/>
        </w:rPr>
        <w:t xml:space="preserve">, and </w:t>
      </w:r>
      <w:r w:rsidR="00F36178" w:rsidRPr="00275434">
        <w:rPr>
          <w:rFonts w:eastAsia="MinionPro-Regular"/>
        </w:rPr>
        <w:t>removed loci fixed for the same allele in the two species (H</w:t>
      </w:r>
      <w:r w:rsidR="00F36178" w:rsidRPr="00275434">
        <w:rPr>
          <w:rFonts w:eastAsia="MinionPro-Regular"/>
          <w:vertAlign w:val="subscript"/>
        </w:rPr>
        <w:t>E</w:t>
      </w:r>
      <w:r w:rsidR="00F36178" w:rsidRPr="00275434">
        <w:rPr>
          <w:rFonts w:eastAsia="MinionPro-Regular"/>
        </w:rPr>
        <w:t>=0)</w:t>
      </w:r>
      <w:r w:rsidR="008C1141" w:rsidRPr="00275434">
        <w:rPr>
          <w:rFonts w:eastAsia="MinionPro-Regular"/>
        </w:rPr>
        <w:t xml:space="preserve">. The </w:t>
      </w:r>
      <w:r w:rsidR="00F36178" w:rsidRPr="00275434">
        <w:rPr>
          <w:rFonts w:eastAsia="MinionPro-Regular"/>
        </w:rPr>
        <w:t xml:space="preserve">remaining 381 SNPs (out of the </w:t>
      </w:r>
      <w:r w:rsidR="00F36178" w:rsidRPr="00275434">
        <w:t xml:space="preserve">5,702 SNPs) </w:t>
      </w:r>
      <w:r w:rsidR="00F36178" w:rsidRPr="00275434">
        <w:rPr>
          <w:rFonts w:eastAsia="MinionPro-Regular"/>
        </w:rPr>
        <w:t xml:space="preserve">were considered as the species-specific markers set. </w:t>
      </w:r>
    </w:p>
    <w:p w14:paraId="50307528" w14:textId="7C7A9311" w:rsidR="002D7ED8" w:rsidRPr="00275434" w:rsidRDefault="002D7ED8" w:rsidP="000341FF">
      <w:pPr>
        <w:spacing w:after="120" w:line="276" w:lineRule="auto"/>
        <w:jc w:val="both"/>
        <w:rPr>
          <w:ins w:id="315" w:author="LRAV" w:date="2023-04-23T22:43:00Z"/>
          <w:rFonts w:eastAsia="MinionPro-Regular"/>
          <w:b/>
          <w:bCs/>
        </w:rPr>
      </w:pPr>
      <w:ins w:id="316" w:author="LRAV" w:date="2023-04-23T22:43:00Z">
        <w:r w:rsidRPr="00275434">
          <w:rPr>
            <w:rFonts w:eastAsia="MinionPro-Regular"/>
            <w:b/>
            <w:bCs/>
          </w:rPr>
          <w:t>2.</w:t>
        </w:r>
        <w:r w:rsidR="000A2F12">
          <w:rPr>
            <w:rFonts w:eastAsia="MinionPro-Regular"/>
            <w:b/>
            <w:bCs/>
          </w:rPr>
          <w:t>4</w:t>
        </w:r>
        <w:r w:rsidR="00BC1D13" w:rsidRPr="00275434">
          <w:rPr>
            <w:rFonts w:eastAsia="MinionPro-Regular"/>
            <w:b/>
            <w:bCs/>
          </w:rPr>
          <w:t xml:space="preserve"> </w:t>
        </w:r>
        <w:r w:rsidR="002963DD">
          <w:rPr>
            <w:rFonts w:eastAsia="MinionPro-Regular"/>
            <w:b/>
            <w:bCs/>
          </w:rPr>
          <w:t>Genotypic composition</w:t>
        </w:r>
        <w:r w:rsidR="000341FF">
          <w:rPr>
            <w:rFonts w:eastAsia="MinionPro-Regular"/>
            <w:b/>
            <w:bCs/>
          </w:rPr>
          <w:t xml:space="preserve"> </w:t>
        </w:r>
        <w:r w:rsidR="000341FF" w:rsidRPr="000341FF">
          <w:rPr>
            <w:rFonts w:eastAsia="MinionPro-Regular"/>
            <w:b/>
            <w:bCs/>
          </w:rPr>
          <w:t>and introgression</w:t>
        </w:r>
      </w:ins>
    </w:p>
    <w:p w14:paraId="0A2EC5DE" w14:textId="7ACC394C" w:rsidR="00567B73" w:rsidRPr="00275434" w:rsidRDefault="00567B73" w:rsidP="004C537B">
      <w:pPr>
        <w:spacing w:after="120" w:line="276" w:lineRule="auto"/>
        <w:jc w:val="both"/>
      </w:pPr>
      <w:r w:rsidRPr="00275434">
        <w:rPr>
          <w:b/>
          <w:bCs/>
        </w:rPr>
        <w:t>2.</w:t>
      </w:r>
      <w:r w:rsidR="000A2F12">
        <w:rPr>
          <w:b/>
          <w:bCs/>
        </w:rPr>
        <w:t>4</w:t>
      </w:r>
      <w:r w:rsidRPr="00275434">
        <w:rPr>
          <w:b/>
          <w:bCs/>
        </w:rPr>
        <w:t>.</w:t>
      </w:r>
      <w:r w:rsidR="00DD7BBC">
        <w:rPr>
          <w:b/>
          <w:bCs/>
        </w:rPr>
        <w:t>1</w:t>
      </w:r>
      <w:r w:rsidR="00DD7BBC" w:rsidRPr="00275434">
        <w:rPr>
          <w:b/>
          <w:bCs/>
        </w:rPr>
        <w:t xml:space="preserve"> </w:t>
      </w:r>
      <w:r w:rsidR="004E6734" w:rsidRPr="00275434">
        <w:rPr>
          <w:b/>
          <w:bCs/>
        </w:rPr>
        <w:t>A</w:t>
      </w:r>
      <w:r w:rsidRPr="00275434">
        <w:rPr>
          <w:b/>
          <w:bCs/>
        </w:rPr>
        <w:t>ssignment to hybrid classes</w:t>
      </w:r>
      <w:r w:rsidR="00913D87" w:rsidRPr="00275434">
        <w:rPr>
          <w:b/>
          <w:bCs/>
        </w:rPr>
        <w:t xml:space="preserve">: </w:t>
      </w:r>
      <w:r w:rsidR="00A222D6" w:rsidRPr="00275434">
        <w:rPr>
          <w:b/>
          <w:bCs/>
        </w:rPr>
        <w:t>H</w:t>
      </w:r>
      <w:r w:rsidR="00913D87" w:rsidRPr="00275434">
        <w:rPr>
          <w:b/>
          <w:bCs/>
        </w:rPr>
        <w:t xml:space="preserve">ybrid </w:t>
      </w:r>
      <w:r w:rsidR="00A6171B">
        <w:rPr>
          <w:b/>
          <w:bCs/>
        </w:rPr>
        <w:t>I</w:t>
      </w:r>
      <w:r w:rsidR="00913D87" w:rsidRPr="00275434">
        <w:rPr>
          <w:b/>
          <w:bCs/>
        </w:rPr>
        <w:t xml:space="preserve">ndex (HI) and </w:t>
      </w:r>
      <w:r w:rsidR="001726AD" w:rsidRPr="00275434">
        <w:rPr>
          <w:b/>
          <w:bCs/>
        </w:rPr>
        <w:t>Heterozygosity</w:t>
      </w:r>
      <w:r w:rsidR="00913D87" w:rsidRPr="00275434">
        <w:rPr>
          <w:b/>
          <w:bCs/>
        </w:rPr>
        <w:t xml:space="preserve"> (H</w:t>
      </w:r>
      <w:r w:rsidR="002D4EC1">
        <w:rPr>
          <w:b/>
          <w:bCs/>
        </w:rPr>
        <w:t>ET</w:t>
      </w:r>
      <w:r w:rsidR="00913D87" w:rsidRPr="00275434">
        <w:rPr>
          <w:b/>
          <w:bCs/>
        </w:rPr>
        <w:t xml:space="preserve">) </w:t>
      </w:r>
      <w:r w:rsidRPr="00275434">
        <w:rPr>
          <w:b/>
          <w:bCs/>
        </w:rPr>
        <w:t xml:space="preserve"> </w:t>
      </w:r>
    </w:p>
    <w:p w14:paraId="574459C0" w14:textId="3FD87C0B" w:rsidR="00110948" w:rsidRPr="000E63AE" w:rsidRDefault="00CB66F4" w:rsidP="004C537B">
      <w:pPr>
        <w:autoSpaceDE w:val="0"/>
        <w:autoSpaceDN w:val="0"/>
        <w:adjustRightInd w:val="0"/>
        <w:spacing w:after="120" w:line="276" w:lineRule="auto"/>
        <w:jc w:val="both"/>
      </w:pPr>
      <w:r>
        <w:lastRenderedPageBreak/>
        <w:t>W</w:t>
      </w:r>
      <w:r w:rsidR="008D06C4" w:rsidRPr="00275434">
        <w:t>e</w:t>
      </w:r>
      <w:r w:rsidR="000924F9" w:rsidRPr="00275434">
        <w:t xml:space="preserve"> used the R package INTROGRESS v1.2.3</w:t>
      </w:r>
      <w:r w:rsidR="00B03741">
        <w:t xml:space="preserve"> </w:t>
      </w:r>
      <w:r w:rsidR="005171F3" w:rsidRPr="005171F3">
        <w:t>(Gompert &amp; Buerkle, 2010)</w:t>
      </w:r>
      <w:r w:rsidR="00B03741">
        <w:t xml:space="preserve"> </w:t>
      </w:r>
      <w:r w:rsidR="000924F9" w:rsidRPr="00275434">
        <w:t xml:space="preserve">to </w:t>
      </w:r>
      <w:r w:rsidR="008D06C4" w:rsidRPr="00275434">
        <w:t xml:space="preserve">calculate individual </w:t>
      </w:r>
      <w:r w:rsidR="00075AEB" w:rsidRPr="00275434">
        <w:t>introgression coefficients</w:t>
      </w:r>
      <w:r w:rsidR="002F7833" w:rsidRPr="00275434">
        <w:t>;</w:t>
      </w:r>
      <w:r w:rsidR="00075AEB" w:rsidRPr="00275434">
        <w:t xml:space="preserve"> </w:t>
      </w:r>
      <w:r w:rsidR="008D06C4" w:rsidRPr="00275434">
        <w:t xml:space="preserve">hybrid </w:t>
      </w:r>
      <w:r w:rsidR="00075AEB" w:rsidRPr="00275434">
        <w:t>inde</w:t>
      </w:r>
      <w:r w:rsidR="002B535E" w:rsidRPr="00275434">
        <w:t>x</w:t>
      </w:r>
      <w:r w:rsidR="002F1238" w:rsidRPr="00275434">
        <w:t xml:space="preserve"> </w:t>
      </w:r>
      <w:r w:rsidR="002F7833" w:rsidRPr="00275434">
        <w:t>(</w:t>
      </w:r>
      <w:r w:rsidR="00075AEB" w:rsidRPr="00275434">
        <w:t>HI</w:t>
      </w:r>
      <w:r w:rsidR="002F7833" w:rsidRPr="00275434">
        <w:t>-value</w:t>
      </w:r>
      <w:r w:rsidR="00681DDE" w:rsidRPr="00275434">
        <w:t>s</w:t>
      </w:r>
      <w:r w:rsidR="00075AEB" w:rsidRPr="00275434">
        <w:t xml:space="preserve">) and individual </w:t>
      </w:r>
      <w:r w:rsidR="008D06C4" w:rsidRPr="00275434">
        <w:t>heterozygosity</w:t>
      </w:r>
      <w:r w:rsidR="00075AEB" w:rsidRPr="00275434">
        <w:t xml:space="preserve"> (HET</w:t>
      </w:r>
      <w:r w:rsidR="002F7833" w:rsidRPr="00275434">
        <w:t>-value</w:t>
      </w:r>
      <w:r w:rsidR="00681DDE" w:rsidRPr="00275434">
        <w:t>s</w:t>
      </w:r>
      <w:proofErr w:type="gramStart"/>
      <w:r w:rsidR="00075AEB" w:rsidRPr="00275434">
        <w:t>), and</w:t>
      </w:r>
      <w:proofErr w:type="gramEnd"/>
      <w:r w:rsidR="00075AEB" w:rsidRPr="00275434">
        <w:t xml:space="preserve"> used both of them to classify individuals into different hybrid classes</w:t>
      </w:r>
      <w:r w:rsidR="00B03741">
        <w:rPr>
          <w:noProof/>
        </w:rPr>
        <w:t xml:space="preserve"> </w:t>
      </w:r>
      <w:r w:rsidR="005171F3" w:rsidRPr="005171F3">
        <w:t>(Jordan et al., 2018)</w:t>
      </w:r>
      <w:r w:rsidR="008D06C4" w:rsidRPr="00275434">
        <w:t xml:space="preserve">. </w:t>
      </w:r>
      <w:r w:rsidR="001A79B1" w:rsidRPr="00275434">
        <w:t xml:space="preserve">INTROGRESS </w:t>
      </w:r>
      <w:r w:rsidR="00E71CBA" w:rsidRPr="00275434">
        <w:t xml:space="preserve">was used </w:t>
      </w:r>
      <w:r w:rsidR="00893F96">
        <w:t>with</w:t>
      </w:r>
      <w:r w:rsidR="00341264" w:rsidRPr="00275434">
        <w:rPr>
          <w:rFonts w:eastAsia="MinionPro-Regular"/>
        </w:rPr>
        <w:t xml:space="preserve"> </w:t>
      </w:r>
      <w:r w:rsidR="001A79B1" w:rsidRPr="00275434">
        <w:rPr>
          <w:rFonts w:eastAsia="MinionPro-Regular"/>
        </w:rPr>
        <w:t xml:space="preserve">the </w:t>
      </w:r>
      <w:r w:rsidR="00341264" w:rsidRPr="00275434">
        <w:rPr>
          <w:rFonts w:eastAsia="MinionPro-Regular"/>
        </w:rPr>
        <w:t xml:space="preserve">subset of 381 species-specific SNPs, as the </w:t>
      </w:r>
      <w:r w:rsidR="00341264" w:rsidRPr="00275434">
        <w:t>assignment to hybrid classes can be inexact when using nondiagnostic markers</w:t>
      </w:r>
      <w:r w:rsidR="00B03741">
        <w:t xml:space="preserve"> </w:t>
      </w:r>
      <w:r w:rsidR="005171F3" w:rsidRPr="005171F3">
        <w:t>(Buerkle, 2005)</w:t>
      </w:r>
      <w:r w:rsidR="00341264" w:rsidRPr="00275434">
        <w:t xml:space="preserve">. </w:t>
      </w:r>
      <w:r w:rsidR="00404C7C" w:rsidRPr="00275434">
        <w:t xml:space="preserve">INTROGRESS when using species-specific allele SNPs, calculates the hybrid index </w:t>
      </w:r>
      <w:r w:rsidR="00404C7C" w:rsidRPr="00275434">
        <w:rPr>
          <w:rFonts w:eastAsia="MinionPro-Regular"/>
        </w:rPr>
        <w:t xml:space="preserve">as the proportion of alleles inherited from one species, and the heterozygosity, as the </w:t>
      </w:r>
      <w:r w:rsidR="00404C7C" w:rsidRPr="00275434">
        <w:rPr>
          <w:spacing w:val="4"/>
          <w:shd w:val="clear" w:color="auto" w:fill="FFFFFF"/>
        </w:rPr>
        <w:t>proportion of alleles that are</w:t>
      </w:r>
      <w:r w:rsidR="00A53FA7">
        <w:rPr>
          <w:spacing w:val="4"/>
          <w:shd w:val="clear" w:color="auto" w:fill="FFFFFF"/>
        </w:rPr>
        <w:t xml:space="preserve"> </w:t>
      </w:r>
      <w:r w:rsidR="00404C7C" w:rsidRPr="00275434">
        <w:rPr>
          <w:rStyle w:val="nfasis"/>
          <w:i w:val="0"/>
          <w:iCs w:val="0"/>
          <w:spacing w:val="4"/>
          <w:shd w:val="clear" w:color="auto" w:fill="FFFFFF"/>
        </w:rPr>
        <w:t>heterozygous</w:t>
      </w:r>
      <w:r w:rsidR="00404C7C" w:rsidRPr="00275434">
        <w:rPr>
          <w:rFonts w:eastAsia="MinionPro-Regular"/>
        </w:rPr>
        <w:t>, ranging from 0 (pure species) to 1 (F</w:t>
      </w:r>
      <w:r w:rsidR="00404C7C" w:rsidRPr="00275434">
        <w:rPr>
          <w:rFonts w:eastAsia="MinionPro-Regular"/>
          <w:vertAlign w:val="subscript"/>
        </w:rPr>
        <w:t xml:space="preserve">1 </w:t>
      </w:r>
      <w:r w:rsidR="00404C7C" w:rsidRPr="00275434">
        <w:rPr>
          <w:rFonts w:eastAsia="MinionPro-Regular"/>
        </w:rPr>
        <w:t>hybrids) because of pure species are 100% homozygous, while F</w:t>
      </w:r>
      <w:r w:rsidR="00404C7C" w:rsidRPr="00275434">
        <w:rPr>
          <w:rFonts w:eastAsia="MinionPro-Regular"/>
          <w:vertAlign w:val="subscript"/>
        </w:rPr>
        <w:t xml:space="preserve">1 </w:t>
      </w:r>
      <w:r w:rsidR="00404C7C" w:rsidRPr="00275434">
        <w:rPr>
          <w:rFonts w:eastAsia="MinionPro-Regular"/>
        </w:rPr>
        <w:t>hybrids are 100% heterozygous</w:t>
      </w:r>
      <w:r w:rsidR="00B03741">
        <w:rPr>
          <w:rFonts w:eastAsia="MinionPro-Regular"/>
        </w:rPr>
        <w:t xml:space="preserve"> </w:t>
      </w:r>
      <w:r w:rsidR="005171F3" w:rsidRPr="005171F3">
        <w:rPr>
          <w:rFonts w:eastAsia="MinionPro-Regular"/>
        </w:rPr>
        <w:t>(Gompert &amp; Buerkle, 2010)</w:t>
      </w:r>
      <w:r w:rsidR="00404C7C" w:rsidRPr="00275434">
        <w:t xml:space="preserve">. </w:t>
      </w:r>
      <w:r w:rsidR="00404C7C">
        <w:t>Thus, t</w:t>
      </w:r>
      <w:r w:rsidR="008B518D" w:rsidRPr="00275434">
        <w:rPr>
          <w:rFonts w:eastAsia="MinionPro-Regular"/>
        </w:rPr>
        <w:t xml:space="preserve">he </w:t>
      </w:r>
      <w:r w:rsidR="00871529" w:rsidRPr="00275434">
        <w:rPr>
          <w:rFonts w:eastAsia="MinionPro-Regular"/>
        </w:rPr>
        <w:t>HI</w:t>
      </w:r>
      <w:r w:rsidR="002F7833" w:rsidRPr="00275434">
        <w:rPr>
          <w:rFonts w:eastAsia="MinionPro-Regular"/>
        </w:rPr>
        <w:t>-value</w:t>
      </w:r>
      <w:r w:rsidR="00871529" w:rsidRPr="00275434">
        <w:rPr>
          <w:rFonts w:eastAsia="MinionPro-Regular"/>
        </w:rPr>
        <w:t xml:space="preserve"> </w:t>
      </w:r>
      <w:r w:rsidR="000505A2" w:rsidRPr="00275434">
        <w:rPr>
          <w:rFonts w:eastAsia="MinionPro-Regular"/>
        </w:rPr>
        <w:t>give</w:t>
      </w:r>
      <w:r w:rsidR="00A53FA7">
        <w:rPr>
          <w:rFonts w:eastAsia="MinionPro-Regular"/>
        </w:rPr>
        <w:t>s</w:t>
      </w:r>
      <w:r w:rsidR="000505A2" w:rsidRPr="00275434">
        <w:rPr>
          <w:rFonts w:eastAsia="MinionPro-Regular"/>
        </w:rPr>
        <w:t xml:space="preserve"> </w:t>
      </w:r>
      <w:r w:rsidR="008B518D" w:rsidRPr="00275434">
        <w:rPr>
          <w:rFonts w:eastAsia="MinionPro-Regular"/>
        </w:rPr>
        <w:t xml:space="preserve">the proportion of alleles inherited from </w:t>
      </w:r>
      <w:r w:rsidR="009C3C96" w:rsidRPr="00275434">
        <w:rPr>
          <w:rFonts w:eastAsia="MinionPro-Regular"/>
        </w:rPr>
        <w:t>one species</w:t>
      </w:r>
      <w:r w:rsidR="00D23A5A" w:rsidRPr="00275434">
        <w:rPr>
          <w:rFonts w:eastAsia="MinionPro-Regular"/>
        </w:rPr>
        <w:t xml:space="preserve">, in this case </w:t>
      </w:r>
      <w:r w:rsidR="00D23A5A" w:rsidRPr="00275434">
        <w:rPr>
          <w:rFonts w:eastAsia="MinionPro-Regular"/>
          <w:i/>
          <w:iCs/>
        </w:rPr>
        <w:t>I. elegans</w:t>
      </w:r>
      <w:r w:rsidR="008B518D" w:rsidRPr="00275434">
        <w:rPr>
          <w:rFonts w:eastAsia="MinionPro-Regular"/>
        </w:rPr>
        <w:t xml:space="preserve"> (</w:t>
      </w:r>
      <w:r w:rsidR="009C3C96" w:rsidRPr="00275434">
        <w:rPr>
          <w:rFonts w:eastAsia="MinionPro-Regular"/>
        </w:rPr>
        <w:t>e.g.</w:t>
      </w:r>
      <w:r w:rsidR="00CE6828">
        <w:rPr>
          <w:rFonts w:eastAsia="MinionPro-Regular"/>
        </w:rPr>
        <w:t>,</w:t>
      </w:r>
      <w:r w:rsidR="009C3C96" w:rsidRPr="00275434">
        <w:rPr>
          <w:rFonts w:eastAsia="MinionPro-Regular"/>
        </w:rPr>
        <w:t xml:space="preserve"> </w:t>
      </w:r>
      <w:r w:rsidR="00FA2DB7" w:rsidRPr="00275434">
        <w:rPr>
          <w:rFonts w:eastAsia="MinionPro-Regular"/>
        </w:rPr>
        <w:t>1</w:t>
      </w:r>
      <w:r w:rsidR="00855B7A" w:rsidRPr="00275434">
        <w:rPr>
          <w:rFonts w:eastAsia="MinionPro-Regular"/>
        </w:rPr>
        <w:t>.00</w:t>
      </w:r>
      <w:r w:rsidR="008B518D" w:rsidRPr="00275434">
        <w:rPr>
          <w:rFonts w:eastAsia="MinionPro-Regular"/>
        </w:rPr>
        <w:t>=</w:t>
      </w:r>
      <w:r w:rsidR="00251FCF" w:rsidRPr="00275434">
        <w:rPr>
          <w:rFonts w:eastAsia="MinionPro-Regular"/>
        </w:rPr>
        <w:t xml:space="preserve">100% </w:t>
      </w:r>
      <w:r w:rsidR="00FA2DB7" w:rsidRPr="00275434">
        <w:rPr>
          <w:rFonts w:eastAsia="MinionPro-Regular"/>
          <w:i/>
          <w:iCs/>
        </w:rPr>
        <w:t>I. elegans</w:t>
      </w:r>
      <w:r w:rsidR="000505A2" w:rsidRPr="00275434">
        <w:rPr>
          <w:rFonts w:eastAsia="MinionPro-Regular"/>
        </w:rPr>
        <w:t>,</w:t>
      </w:r>
      <w:r w:rsidR="00721643" w:rsidRPr="00275434">
        <w:rPr>
          <w:rFonts w:eastAsia="MinionPro-Regular"/>
        </w:rPr>
        <w:t xml:space="preserve"> and</w:t>
      </w:r>
      <w:r w:rsidR="008B518D" w:rsidRPr="00275434">
        <w:rPr>
          <w:rFonts w:eastAsia="MinionPro-Regular"/>
        </w:rPr>
        <w:t xml:space="preserve"> </w:t>
      </w:r>
      <w:r w:rsidR="00FA2DB7" w:rsidRPr="00275434">
        <w:rPr>
          <w:rFonts w:eastAsia="MinionPro-Regular"/>
        </w:rPr>
        <w:t>0</w:t>
      </w:r>
      <w:r w:rsidR="00855B7A" w:rsidRPr="00275434">
        <w:rPr>
          <w:rFonts w:eastAsia="MinionPro-Regular"/>
        </w:rPr>
        <w:t>.00</w:t>
      </w:r>
      <w:r w:rsidR="008B518D" w:rsidRPr="00275434">
        <w:rPr>
          <w:rFonts w:eastAsia="MinionPro-Regular"/>
        </w:rPr>
        <w:t xml:space="preserve"> =</w:t>
      </w:r>
      <w:r w:rsidR="00251FCF" w:rsidRPr="00275434">
        <w:rPr>
          <w:rFonts w:eastAsia="MinionPro-Regular"/>
        </w:rPr>
        <w:t xml:space="preserve">100% </w:t>
      </w:r>
      <w:r w:rsidR="00FA2DB7" w:rsidRPr="00275434">
        <w:rPr>
          <w:rFonts w:eastAsia="MinionPro-Regular"/>
          <w:i/>
          <w:iCs/>
        </w:rPr>
        <w:t>I. graellsii</w:t>
      </w:r>
      <w:r w:rsidR="000505A2" w:rsidRPr="00275434">
        <w:rPr>
          <w:rFonts w:eastAsia="MinionPro-Regular"/>
        </w:rPr>
        <w:t>,</w:t>
      </w:r>
      <w:r w:rsidR="00251FCF" w:rsidRPr="00275434">
        <w:rPr>
          <w:rFonts w:eastAsia="MinionPro-Regular"/>
          <w:i/>
          <w:iCs/>
        </w:rPr>
        <w:t xml:space="preserve"> </w:t>
      </w:r>
      <w:r w:rsidR="00251FCF" w:rsidRPr="00275434">
        <w:rPr>
          <w:rFonts w:eastAsia="MinionPro-Regular"/>
        </w:rPr>
        <w:t>alleles</w:t>
      </w:r>
      <w:r w:rsidR="008B518D" w:rsidRPr="00275434">
        <w:rPr>
          <w:rFonts w:eastAsia="MinionPro-Regular"/>
        </w:rPr>
        <w:t>)</w:t>
      </w:r>
      <w:r w:rsidR="00E8297F" w:rsidRPr="00275434">
        <w:rPr>
          <w:rFonts w:eastAsia="MinionPro-Regular"/>
        </w:rPr>
        <w:t xml:space="preserve">, </w:t>
      </w:r>
      <w:r w:rsidR="001726AD" w:rsidRPr="00275434">
        <w:rPr>
          <w:rFonts w:eastAsia="MinionPro-Regular"/>
        </w:rPr>
        <w:t>whereas HET</w:t>
      </w:r>
      <w:r w:rsidR="002F1238" w:rsidRPr="00275434">
        <w:rPr>
          <w:rFonts w:eastAsia="MinionPro-Regular"/>
        </w:rPr>
        <w:t>-values</w:t>
      </w:r>
      <w:r w:rsidR="009C3C96" w:rsidRPr="00275434">
        <w:rPr>
          <w:rFonts w:eastAsia="MinionPro-Regular"/>
        </w:rPr>
        <w:t>, which range from 0</w:t>
      </w:r>
      <w:r w:rsidR="00855B7A" w:rsidRPr="00275434">
        <w:rPr>
          <w:rFonts w:eastAsia="MinionPro-Regular"/>
        </w:rPr>
        <w:t>.00</w:t>
      </w:r>
      <w:r w:rsidR="009C3C96" w:rsidRPr="00275434">
        <w:rPr>
          <w:rFonts w:eastAsia="MinionPro-Regular"/>
        </w:rPr>
        <w:t xml:space="preserve"> to 1</w:t>
      </w:r>
      <w:r w:rsidR="00855B7A" w:rsidRPr="00275434">
        <w:rPr>
          <w:rFonts w:eastAsia="MinionPro-Regular"/>
        </w:rPr>
        <w:t>.00</w:t>
      </w:r>
      <w:r w:rsidR="009C3C96" w:rsidRPr="00275434">
        <w:rPr>
          <w:rFonts w:eastAsia="MinionPro-Regular"/>
        </w:rPr>
        <w:t xml:space="preserve"> (0</w:t>
      </w:r>
      <w:r w:rsidR="00855B7A" w:rsidRPr="00275434">
        <w:rPr>
          <w:rFonts w:eastAsia="MinionPro-Regular"/>
        </w:rPr>
        <w:t>.00</w:t>
      </w:r>
      <w:r w:rsidR="009C3C96" w:rsidRPr="00275434">
        <w:rPr>
          <w:rFonts w:eastAsia="MinionPro-Regular"/>
        </w:rPr>
        <w:t xml:space="preserve">=all </w:t>
      </w:r>
      <w:r w:rsidR="00251FCF" w:rsidRPr="00275434">
        <w:rPr>
          <w:rFonts w:eastAsia="MinionPro-Regular"/>
        </w:rPr>
        <w:t xml:space="preserve">sites are </w:t>
      </w:r>
      <w:r w:rsidR="009C3C96" w:rsidRPr="00275434">
        <w:rPr>
          <w:rFonts w:eastAsia="MinionPro-Regular"/>
        </w:rPr>
        <w:t>homozygous, 1</w:t>
      </w:r>
      <w:r w:rsidR="00855B7A" w:rsidRPr="00275434">
        <w:rPr>
          <w:rFonts w:eastAsia="MinionPro-Regular"/>
        </w:rPr>
        <w:t>.00</w:t>
      </w:r>
      <w:r w:rsidR="009C3C96" w:rsidRPr="00275434">
        <w:rPr>
          <w:rFonts w:eastAsia="MinionPro-Regular"/>
        </w:rPr>
        <w:t xml:space="preserve">=all </w:t>
      </w:r>
      <w:r w:rsidR="00251FCF" w:rsidRPr="00275434">
        <w:rPr>
          <w:rFonts w:eastAsia="MinionPro-Regular"/>
        </w:rPr>
        <w:t xml:space="preserve">sites are </w:t>
      </w:r>
      <w:r w:rsidR="009C3C96" w:rsidRPr="00275434">
        <w:rPr>
          <w:rFonts w:eastAsia="MinionPro-Regular"/>
        </w:rPr>
        <w:t xml:space="preserve">heterozygous), </w:t>
      </w:r>
      <w:r w:rsidR="001A79B1" w:rsidRPr="00275434">
        <w:rPr>
          <w:rFonts w:eastAsia="MinionPro-Regular"/>
        </w:rPr>
        <w:t>indicat</w:t>
      </w:r>
      <w:r w:rsidR="000303EF">
        <w:rPr>
          <w:rFonts w:eastAsia="MinionPro-Regular"/>
        </w:rPr>
        <w:t>e</w:t>
      </w:r>
      <w:r w:rsidR="001A79B1" w:rsidRPr="00275434">
        <w:rPr>
          <w:rFonts w:eastAsia="MinionPro-Regular"/>
        </w:rPr>
        <w:t xml:space="preserve"> </w:t>
      </w:r>
      <w:r w:rsidR="009C3C96" w:rsidRPr="00275434">
        <w:rPr>
          <w:rFonts w:eastAsia="MinionPro-Regular"/>
        </w:rPr>
        <w:t>the timing of the hybridization event</w:t>
      </w:r>
      <w:r w:rsidR="00251FCF" w:rsidRPr="00275434">
        <w:rPr>
          <w:rFonts w:eastAsia="MinionPro-Regular"/>
        </w:rPr>
        <w:t>.</w:t>
      </w:r>
      <w:r w:rsidR="006A38B5" w:rsidRPr="00275434">
        <w:t xml:space="preserve"> </w:t>
      </w:r>
      <w:r w:rsidR="00A45F5E">
        <w:t>First generation hybrids (</w:t>
      </w:r>
      <w:r w:rsidR="0089310B" w:rsidRPr="00275434">
        <w:t>F</w:t>
      </w:r>
      <w:r w:rsidR="0089310B" w:rsidRPr="00275434">
        <w:rPr>
          <w:vertAlign w:val="subscript"/>
        </w:rPr>
        <w:t>1</w:t>
      </w:r>
      <w:r w:rsidR="0089310B" w:rsidRPr="00275434">
        <w:t xml:space="preserve"> individuals</w:t>
      </w:r>
      <w:r w:rsidR="00A45F5E">
        <w:t>)</w:t>
      </w:r>
      <w:r w:rsidR="0089310B" w:rsidRPr="00275434">
        <w:t xml:space="preserve"> </w:t>
      </w:r>
      <w:r w:rsidR="006C0B39" w:rsidRPr="00275434">
        <w:t xml:space="preserve">are expected to </w:t>
      </w:r>
      <w:r w:rsidR="0089310B" w:rsidRPr="00275434">
        <w:t xml:space="preserve">be </w:t>
      </w:r>
      <w:r w:rsidR="000303EF" w:rsidRPr="00275434">
        <w:t>heterozygo</w:t>
      </w:r>
      <w:r w:rsidR="000303EF">
        <w:t>us</w:t>
      </w:r>
      <w:r w:rsidR="0089310B" w:rsidRPr="00275434">
        <w:t xml:space="preserve"> </w:t>
      </w:r>
      <w:r w:rsidR="006C0B39" w:rsidRPr="00275434">
        <w:t xml:space="preserve">at </w:t>
      </w:r>
      <w:r w:rsidR="0089310B" w:rsidRPr="00275434">
        <w:t xml:space="preserve">all </w:t>
      </w:r>
      <w:r w:rsidR="005C081E" w:rsidRPr="00275434">
        <w:t>species-specific</w:t>
      </w:r>
      <w:r w:rsidR="0089310B" w:rsidRPr="00275434">
        <w:t xml:space="preserve"> </w:t>
      </w:r>
      <w:r w:rsidR="00871529" w:rsidRPr="00275434">
        <w:t>SNPs</w:t>
      </w:r>
      <w:r w:rsidR="0089310B" w:rsidRPr="00275434">
        <w:t>, while later-generation hybrids and backcrosses will have lower heterozygosity</w:t>
      </w:r>
      <w:r w:rsidR="00871529" w:rsidRPr="00275434">
        <w:t xml:space="preserve"> levels</w:t>
      </w:r>
      <w:r w:rsidR="000167CB" w:rsidRPr="00275434">
        <w:t xml:space="preserve">, and </w:t>
      </w:r>
      <w:r w:rsidR="00871529" w:rsidRPr="00275434">
        <w:t>the HI</w:t>
      </w:r>
      <w:r w:rsidR="002F7833" w:rsidRPr="00275434">
        <w:t>-value</w:t>
      </w:r>
      <w:r w:rsidR="00912E19" w:rsidRPr="00275434">
        <w:t>s</w:t>
      </w:r>
      <w:r w:rsidR="00871529" w:rsidRPr="00275434">
        <w:t xml:space="preserve"> </w:t>
      </w:r>
      <w:r w:rsidR="0089310B" w:rsidRPr="00275434">
        <w:t>of F</w:t>
      </w:r>
      <w:r w:rsidR="0089310B" w:rsidRPr="00275434">
        <w:rPr>
          <w:vertAlign w:val="subscript"/>
        </w:rPr>
        <w:t>1</w:t>
      </w:r>
      <w:r w:rsidR="0089310B" w:rsidRPr="00275434">
        <w:t xml:space="preserve"> and F</w:t>
      </w:r>
      <w:r w:rsidR="0089310B" w:rsidRPr="00275434">
        <w:rPr>
          <w:vertAlign w:val="subscript"/>
        </w:rPr>
        <w:t>2</w:t>
      </w:r>
      <w:r w:rsidR="0089310B" w:rsidRPr="00275434">
        <w:t xml:space="preserve"> individuals will be close to 0.5</w:t>
      </w:r>
      <w:r w:rsidR="0089310B" w:rsidRPr="00275434">
        <w:rPr>
          <w:rFonts w:eastAsia="MinionPro-Regular"/>
        </w:rPr>
        <w:t>, while</w:t>
      </w:r>
      <w:r w:rsidR="0089310B" w:rsidRPr="00275434">
        <w:t xml:space="preserve"> backcrosses will have </w:t>
      </w:r>
      <w:r w:rsidR="00871529" w:rsidRPr="00275434">
        <w:t>a HI</w:t>
      </w:r>
      <w:r w:rsidR="00A72547" w:rsidRPr="00275434">
        <w:t>-value</w:t>
      </w:r>
      <w:r w:rsidR="0089310B" w:rsidRPr="00275434">
        <w:t xml:space="preserve"> below </w:t>
      </w:r>
      <w:r w:rsidR="00871529" w:rsidRPr="00275434">
        <w:t>(</w:t>
      </w:r>
      <w:r w:rsidR="0089310B" w:rsidRPr="00275434">
        <w:t>or up to</w:t>
      </w:r>
      <w:r w:rsidR="00871529" w:rsidRPr="00275434">
        <w:t>)</w:t>
      </w:r>
      <w:r w:rsidR="0089310B" w:rsidRPr="00275434">
        <w:t xml:space="preserve"> 0.5</w:t>
      </w:r>
      <w:r w:rsidR="00B03741">
        <w:t xml:space="preserve"> </w:t>
      </w:r>
      <w:r w:rsidR="005171F3" w:rsidRPr="005171F3">
        <w:t>(Fitzpatrick, 2012)</w:t>
      </w:r>
      <w:r w:rsidR="004F715A" w:rsidRPr="00275434">
        <w:t xml:space="preserve">. </w:t>
      </w:r>
      <w:bookmarkStart w:id="317" w:name="_Hlk133079105"/>
      <w:bookmarkStart w:id="318" w:name="_Hlk132004824"/>
      <w:r w:rsidR="00A91D4F">
        <w:t>However,</w:t>
      </w:r>
      <w:r w:rsidR="009C7EE0">
        <w:t xml:space="preserve"> </w:t>
      </w:r>
      <w:ins w:id="319" w:author="LRAV" w:date="2023-04-23T22:43:00Z">
        <w:r w:rsidR="00A91D4F" w:rsidRPr="00485ED3">
          <w:t>due to model uncertainty</w:t>
        </w:r>
        <w:r w:rsidR="00DF6F9D">
          <w:t xml:space="preserve"> </w:t>
        </w:r>
        <w:r w:rsidR="005171F3" w:rsidRPr="005171F3">
          <w:t>(Mandeville et al., 2017)</w:t>
        </w:r>
        <w:r w:rsidR="00A91D4F" w:rsidRPr="00485ED3">
          <w:t xml:space="preserve"> </w:t>
        </w:r>
        <w:r w:rsidR="00A91D4F">
          <w:t xml:space="preserve">we </w:t>
        </w:r>
        <w:r w:rsidR="00FA7D86">
          <w:t>were</w:t>
        </w:r>
        <w:r w:rsidR="00A91D4F">
          <w:t xml:space="preserve"> conservative and considered</w:t>
        </w:r>
      </w:ins>
      <w:r w:rsidR="00A91D4F">
        <w:t xml:space="preserve"> pure </w:t>
      </w:r>
      <w:r w:rsidR="00A91D4F" w:rsidRPr="00A31027">
        <w:rPr>
          <w:i/>
          <w:iCs/>
        </w:rPr>
        <w:t>I. elegans</w:t>
      </w:r>
      <w:r w:rsidR="00A91D4F">
        <w:t xml:space="preserve"> </w:t>
      </w:r>
      <w:ins w:id="320" w:author="LRAV" w:date="2023-04-23T22:43:00Z">
        <w:r w:rsidR="00A91D4F">
          <w:t>or</w:t>
        </w:r>
      </w:ins>
      <w:r w:rsidR="00A91D4F">
        <w:t xml:space="preserve"> pure </w:t>
      </w:r>
      <w:r w:rsidR="00A91D4F" w:rsidRPr="00A31027">
        <w:rPr>
          <w:i/>
          <w:iCs/>
        </w:rPr>
        <w:t>I. graellsii</w:t>
      </w:r>
      <w:r w:rsidR="00A91D4F">
        <w:rPr>
          <w:rPrChange w:id="321" w:author="LRAV" w:date="2023-04-23T22:43:00Z">
            <w:rPr>
              <w:i/>
            </w:rPr>
          </w:rPrChange>
        </w:rPr>
        <w:t xml:space="preserve"> </w:t>
      </w:r>
      <w:r w:rsidR="001E0818" w:rsidRPr="00485ED3">
        <w:t xml:space="preserve">individuals </w:t>
      </w:r>
      <w:ins w:id="322" w:author="LRAV" w:date="2023-04-23T22:43:00Z">
        <w:r w:rsidR="001E0818" w:rsidRPr="00485ED3">
          <w:t xml:space="preserve">with </w:t>
        </w:r>
        <w:bookmarkStart w:id="323" w:name="_Hlk132002677"/>
        <w:r w:rsidR="00FA7D86">
          <w:t>HI</w:t>
        </w:r>
        <w:r w:rsidR="001E0818" w:rsidRPr="00485ED3">
          <w:t>&lt;5%</w:t>
        </w:r>
        <w:r w:rsidR="00060D2B">
          <w:t>, and introgressed</w:t>
        </w:r>
      </w:ins>
      <w:r w:rsidR="00713BAE">
        <w:t xml:space="preserve"> </w:t>
      </w:r>
      <w:r w:rsidR="00713BAE" w:rsidRPr="00A31027">
        <w:rPr>
          <w:i/>
          <w:iCs/>
        </w:rPr>
        <w:t>I. elegans</w:t>
      </w:r>
      <w:r w:rsidR="00713BAE">
        <w:t xml:space="preserve"> or </w:t>
      </w:r>
      <w:ins w:id="324" w:author="LRAV" w:date="2023-04-23T22:43:00Z">
        <w:r w:rsidR="00713BAE">
          <w:t>introgressed</w:t>
        </w:r>
      </w:ins>
      <w:r w:rsidR="00713BAE">
        <w:t xml:space="preserve"> </w:t>
      </w:r>
      <w:r w:rsidR="00713BAE" w:rsidRPr="00A31027">
        <w:rPr>
          <w:i/>
          <w:iCs/>
        </w:rPr>
        <w:t>I. graellsii</w:t>
      </w:r>
      <w:r w:rsidR="00060D2B">
        <w:t xml:space="preserve"> </w:t>
      </w:r>
      <w:ins w:id="325" w:author="LRAV" w:date="2023-04-23T22:43:00Z">
        <w:r w:rsidR="00060D2B" w:rsidRPr="00485ED3">
          <w:t xml:space="preserve">individuals with </w:t>
        </w:r>
        <w:r w:rsidR="00B7668B">
          <w:t>HI=</w:t>
        </w:r>
        <w:r w:rsidR="00060D2B" w:rsidRPr="00485ED3">
          <w:t>5</w:t>
        </w:r>
        <w:r w:rsidR="00060D2B">
          <w:t>-10</w:t>
        </w:r>
        <w:r w:rsidR="00060D2B" w:rsidRPr="00485ED3">
          <w:t>%</w:t>
        </w:r>
        <w:bookmarkEnd w:id="323"/>
        <w:r w:rsidR="00820FCE">
          <w:t xml:space="preserve">. </w:t>
        </w:r>
        <w:r w:rsidR="008975D5">
          <w:t>Consistently</w:t>
        </w:r>
        <w:r w:rsidR="00BD24FC">
          <w:t>,</w:t>
        </w:r>
      </w:ins>
      <w:r w:rsidR="00BD24FC">
        <w:t xml:space="preserve"> </w:t>
      </w:r>
      <w:r w:rsidR="00671FE7">
        <w:t>criteria for F</w:t>
      </w:r>
      <w:r w:rsidR="00671FE7" w:rsidRPr="00671FE7">
        <w:rPr>
          <w:vertAlign w:val="subscript"/>
        </w:rPr>
        <w:t xml:space="preserve">1 </w:t>
      </w:r>
      <w:r w:rsidR="00671FE7">
        <w:t>and F</w:t>
      </w:r>
      <w:r w:rsidR="00671FE7" w:rsidRPr="00671FE7">
        <w:rPr>
          <w:vertAlign w:val="subscript"/>
        </w:rPr>
        <w:t>2</w:t>
      </w:r>
      <w:r w:rsidR="00671FE7">
        <w:t xml:space="preserve"> hybrid </w:t>
      </w:r>
      <w:r w:rsidR="00AD450A">
        <w:t xml:space="preserve">classes </w:t>
      </w:r>
      <w:r w:rsidR="00671FE7">
        <w:t>were relaxed</w:t>
      </w:r>
      <w:r w:rsidR="000E63AE">
        <w:t>. Thus, w</w:t>
      </w:r>
      <w:r w:rsidR="00871529" w:rsidRPr="00275434">
        <w:t>e classified i</w:t>
      </w:r>
      <w:r w:rsidR="00A86C92" w:rsidRPr="00275434">
        <w:t xml:space="preserve">ndividuals </w:t>
      </w:r>
      <w:r w:rsidR="000505A2" w:rsidRPr="00275434">
        <w:t>into</w:t>
      </w:r>
      <w:r w:rsidR="000C1C8C" w:rsidRPr="00275434">
        <w:t xml:space="preserve"> eight</w:t>
      </w:r>
      <w:r w:rsidR="000505A2" w:rsidRPr="00275434">
        <w:t xml:space="preserve"> </w:t>
      </w:r>
      <w:r w:rsidR="005437E1">
        <w:t xml:space="preserve">parental and </w:t>
      </w:r>
      <w:r w:rsidR="000505A2" w:rsidRPr="00275434">
        <w:t>hybrid classes</w:t>
      </w:r>
      <w:r w:rsidR="00DF6F9D">
        <w:t xml:space="preserve"> </w:t>
      </w:r>
      <w:r w:rsidR="00DF6F9D" w:rsidRPr="00DF6F9D">
        <w:t>(</w:t>
      </w:r>
      <w:r w:rsidR="00DF6F9D">
        <w:t xml:space="preserve">cf. </w:t>
      </w:r>
      <w:r w:rsidR="00DF6F9D" w:rsidRPr="00DF6F9D">
        <w:t>Milne &amp; Abbott, 2008; Walsh et al., 2015)</w:t>
      </w:r>
      <w:r w:rsidR="000505A2" w:rsidRPr="00A6171B">
        <w:t>:</w:t>
      </w:r>
      <w:r w:rsidR="00125B71" w:rsidRPr="00A6171B">
        <w:rPr>
          <w:shd w:val="clear" w:color="auto" w:fill="FFFFFF"/>
        </w:rPr>
        <w:t xml:space="preserve"> </w:t>
      </w:r>
      <w:r w:rsidR="00110948" w:rsidRPr="00A6171B">
        <w:rPr>
          <w:shd w:val="clear" w:color="auto" w:fill="FFFFFF"/>
        </w:rPr>
        <w:t xml:space="preserve">(i) pure </w:t>
      </w:r>
      <w:r w:rsidR="00110948" w:rsidRPr="00A6171B">
        <w:rPr>
          <w:rFonts w:eastAsia="MinionPro-Regular"/>
          <w:i/>
          <w:iCs/>
        </w:rPr>
        <w:t>I. elegans</w:t>
      </w:r>
      <w:r w:rsidR="00110948" w:rsidRPr="00A6171B">
        <w:rPr>
          <w:shd w:val="clear" w:color="auto" w:fill="FFFFFF"/>
        </w:rPr>
        <w:t xml:space="preserve"> (</w:t>
      </w:r>
      <w:r w:rsidR="00110948" w:rsidRPr="00A6171B">
        <w:rPr>
          <w:rFonts w:eastAsia="MinionPro-Regular"/>
        </w:rPr>
        <w:t>HI</w:t>
      </w:r>
      <w:r w:rsidR="00110948" w:rsidRPr="00A6171B">
        <w:rPr>
          <w:shd w:val="clear" w:color="auto" w:fill="FFFFFF"/>
        </w:rPr>
        <w:t>=</w:t>
      </w:r>
      <w:ins w:id="326" w:author="LRAV" w:date="2023-04-23T22:43:00Z">
        <w:r w:rsidR="00B54973">
          <w:rPr>
            <w:shd w:val="clear" w:color="auto" w:fill="FFFFFF"/>
          </w:rPr>
          <w:t>0.95-</w:t>
        </w:r>
      </w:ins>
      <w:r w:rsidR="00110948" w:rsidRPr="00A6171B">
        <w:rPr>
          <w:shd w:val="clear" w:color="auto" w:fill="FFFFFF"/>
        </w:rPr>
        <w:t>1.000; HET</w:t>
      </w:r>
      <w:r w:rsidR="00110948" w:rsidRPr="00A6171B">
        <w:rPr>
          <w:rFonts w:eastAsia="MinionPro-Regular"/>
          <w:sz w:val="20"/>
          <w:szCs w:val="20"/>
        </w:rPr>
        <w:t>≤</w:t>
      </w:r>
      <w:r w:rsidR="00110948" w:rsidRPr="002069A0">
        <w:rPr>
          <w:rFonts w:eastAsia="MinionPro-Regular"/>
        </w:rPr>
        <w:t>0.</w:t>
      </w:r>
      <w:ins w:id="327" w:author="LRAV" w:date="2023-04-23T22:43:00Z">
        <w:r w:rsidR="00110948" w:rsidRPr="002069A0">
          <w:rPr>
            <w:rFonts w:eastAsia="MinionPro-Regular"/>
          </w:rPr>
          <w:t>0</w:t>
        </w:r>
        <w:r w:rsidR="0087494D" w:rsidRPr="00A31027">
          <w:rPr>
            <w:rFonts w:eastAsia="MinionPro-Regular"/>
          </w:rPr>
          <w:t>8</w:t>
        </w:r>
      </w:ins>
      <w:r w:rsidR="00110948" w:rsidRPr="002069A0">
        <w:rPr>
          <w:shd w:val="clear" w:color="auto" w:fill="FFFFFF"/>
        </w:rPr>
        <w:t>),</w:t>
      </w:r>
      <w:r w:rsidR="00110948" w:rsidRPr="002069A0">
        <w:t xml:space="preserve"> (</w:t>
      </w:r>
      <w:r w:rsidR="00110948" w:rsidRPr="00A6171B">
        <w:t xml:space="preserve">ii) </w:t>
      </w:r>
      <w:r w:rsidR="00110948" w:rsidRPr="00A6171B">
        <w:rPr>
          <w:rFonts w:eastAsia="MinionPro-Regular"/>
        </w:rPr>
        <w:t>pure</w:t>
      </w:r>
      <w:r w:rsidR="00110948" w:rsidRPr="00A6171B">
        <w:rPr>
          <w:rFonts w:eastAsia="MinionPro-Regular"/>
          <w:i/>
          <w:iCs/>
        </w:rPr>
        <w:t xml:space="preserve"> I. graellsii</w:t>
      </w:r>
      <w:r w:rsidR="00110948" w:rsidRPr="00A6171B">
        <w:rPr>
          <w:shd w:val="clear" w:color="auto" w:fill="FFFFFF"/>
        </w:rPr>
        <w:t xml:space="preserve"> (</w:t>
      </w:r>
      <w:r w:rsidR="00110948" w:rsidRPr="00A6171B">
        <w:rPr>
          <w:rFonts w:eastAsia="MinionPro-Regular"/>
        </w:rPr>
        <w:t>HI</w:t>
      </w:r>
      <w:r w:rsidR="00110948" w:rsidRPr="00A6171B">
        <w:rPr>
          <w:shd w:val="clear" w:color="auto" w:fill="FFFFFF"/>
        </w:rPr>
        <w:t>=0.000</w:t>
      </w:r>
      <w:ins w:id="328" w:author="LRAV" w:date="2023-04-23T22:43:00Z">
        <w:r w:rsidR="00B54973">
          <w:rPr>
            <w:shd w:val="clear" w:color="auto" w:fill="FFFFFF"/>
          </w:rPr>
          <w:t>-0.05</w:t>
        </w:r>
      </w:ins>
      <w:r w:rsidR="00110948" w:rsidRPr="00A6171B">
        <w:rPr>
          <w:shd w:val="clear" w:color="auto" w:fill="FFFFFF"/>
        </w:rPr>
        <w:t>; HET</w:t>
      </w:r>
      <w:r w:rsidR="00110948" w:rsidRPr="00A6171B">
        <w:rPr>
          <w:rFonts w:eastAsia="MinionPro-Regular"/>
          <w:sz w:val="20"/>
          <w:szCs w:val="20"/>
        </w:rPr>
        <w:t>≤</w:t>
      </w:r>
      <w:r w:rsidR="00110948" w:rsidRPr="00A6171B">
        <w:rPr>
          <w:rFonts w:eastAsia="MinionPro-Regular"/>
        </w:rPr>
        <w:t>0.</w:t>
      </w:r>
      <w:ins w:id="329" w:author="LRAV" w:date="2023-04-23T22:43:00Z">
        <w:r w:rsidR="00110948" w:rsidRPr="00A6171B">
          <w:rPr>
            <w:rFonts w:eastAsia="MinionPro-Regular"/>
          </w:rPr>
          <w:t>0</w:t>
        </w:r>
        <w:r w:rsidR="0087494D">
          <w:rPr>
            <w:rFonts w:eastAsia="MinionPro-Regular"/>
          </w:rPr>
          <w:t>8</w:t>
        </w:r>
      </w:ins>
      <w:r w:rsidR="00110948" w:rsidRPr="00A6171B">
        <w:rPr>
          <w:shd w:val="clear" w:color="auto" w:fill="FFFFFF"/>
        </w:rPr>
        <w:t>), (iii) introgressed-</w:t>
      </w:r>
      <w:r w:rsidR="00110948" w:rsidRPr="00A6171B">
        <w:rPr>
          <w:i/>
          <w:iCs/>
          <w:shd w:val="clear" w:color="auto" w:fill="FFFFFF"/>
        </w:rPr>
        <w:t xml:space="preserve">elegans </w:t>
      </w:r>
      <w:r w:rsidR="00110948" w:rsidRPr="00A6171B">
        <w:rPr>
          <w:shd w:val="clear" w:color="auto" w:fill="FFFFFF"/>
        </w:rPr>
        <w:t>(</w:t>
      </w:r>
      <w:r w:rsidR="00110948" w:rsidRPr="00A6171B">
        <w:rPr>
          <w:rFonts w:eastAsia="MinionPro-Regular"/>
        </w:rPr>
        <w:t>HI=0.900-0.</w:t>
      </w:r>
      <w:ins w:id="330" w:author="LRAV" w:date="2023-04-23T22:43:00Z">
        <w:r w:rsidR="00110948" w:rsidRPr="00A6171B">
          <w:rPr>
            <w:rFonts w:eastAsia="MinionPro-Regular"/>
          </w:rPr>
          <w:t>9</w:t>
        </w:r>
        <w:r w:rsidR="00213FC1">
          <w:rPr>
            <w:rFonts w:eastAsia="MinionPro-Regular"/>
          </w:rPr>
          <w:t>50</w:t>
        </w:r>
      </w:ins>
      <w:r w:rsidR="00110948" w:rsidRPr="00A6171B">
        <w:rPr>
          <w:rFonts w:eastAsia="MinionPro-Regular"/>
        </w:rPr>
        <w:t>; HET</w:t>
      </w:r>
      <w:r w:rsidR="00110948" w:rsidRPr="00A6171B">
        <w:rPr>
          <w:rFonts w:eastAsia="MinionPro-Regular"/>
          <w:sz w:val="20"/>
          <w:szCs w:val="20"/>
        </w:rPr>
        <w:t>≤</w:t>
      </w:r>
      <w:r w:rsidR="00110948" w:rsidRPr="00A6171B">
        <w:rPr>
          <w:rFonts w:eastAsia="MinionPro-Regular"/>
        </w:rPr>
        <w:t>0.</w:t>
      </w:r>
      <w:ins w:id="331" w:author="LRAV" w:date="2023-04-23T22:43:00Z">
        <w:r w:rsidR="00110948" w:rsidRPr="00A6171B">
          <w:rPr>
            <w:rFonts w:eastAsia="MinionPro-Regular"/>
          </w:rPr>
          <w:t>1</w:t>
        </w:r>
        <w:r w:rsidR="008D2D30">
          <w:rPr>
            <w:rFonts w:eastAsia="MinionPro-Regular"/>
          </w:rPr>
          <w:t>6</w:t>
        </w:r>
      </w:ins>
      <w:r w:rsidR="00110948" w:rsidRPr="00A6171B">
        <w:rPr>
          <w:shd w:val="clear" w:color="auto" w:fill="FFFFFF"/>
        </w:rPr>
        <w:t>), (iv) introgressed-</w:t>
      </w:r>
      <w:r w:rsidR="00110948" w:rsidRPr="00A6171B">
        <w:rPr>
          <w:rFonts w:eastAsia="MinionPro-Regular"/>
          <w:i/>
          <w:iCs/>
        </w:rPr>
        <w:t>graellsii</w:t>
      </w:r>
      <w:r w:rsidR="00110948" w:rsidRPr="00A6171B">
        <w:rPr>
          <w:shd w:val="clear" w:color="auto" w:fill="FFFFFF"/>
        </w:rPr>
        <w:t xml:space="preserve"> (</w:t>
      </w:r>
      <w:r w:rsidR="00110948" w:rsidRPr="00A6171B">
        <w:rPr>
          <w:rFonts w:eastAsia="MinionPro-Regular"/>
        </w:rPr>
        <w:t>HI=0.</w:t>
      </w:r>
      <w:ins w:id="332" w:author="LRAV" w:date="2023-04-23T22:43:00Z">
        <w:r w:rsidR="00110948" w:rsidRPr="00A6171B">
          <w:rPr>
            <w:rFonts w:eastAsia="MinionPro-Regular"/>
          </w:rPr>
          <w:t>0</w:t>
        </w:r>
        <w:r w:rsidR="00213FC1">
          <w:rPr>
            <w:rFonts w:eastAsia="MinionPro-Regular"/>
          </w:rPr>
          <w:t>5</w:t>
        </w:r>
      </w:ins>
      <w:r w:rsidR="00110948" w:rsidRPr="00A6171B">
        <w:rPr>
          <w:rFonts w:eastAsia="MinionPro-Regular"/>
        </w:rPr>
        <w:t>-0.100; HET</w:t>
      </w:r>
      <w:r w:rsidR="00110948" w:rsidRPr="00A6171B">
        <w:rPr>
          <w:rFonts w:eastAsia="MinionPro-Regular"/>
          <w:sz w:val="20"/>
          <w:szCs w:val="20"/>
        </w:rPr>
        <w:t>≤</w:t>
      </w:r>
      <w:r w:rsidR="00110948" w:rsidRPr="00A6171B">
        <w:rPr>
          <w:rFonts w:eastAsia="MinionPro-Regular"/>
        </w:rPr>
        <w:t>0.</w:t>
      </w:r>
      <w:ins w:id="333" w:author="LRAV" w:date="2023-04-23T22:43:00Z">
        <w:r w:rsidR="00110948" w:rsidRPr="00A6171B">
          <w:rPr>
            <w:rFonts w:eastAsia="MinionPro-Regular"/>
          </w:rPr>
          <w:t>1</w:t>
        </w:r>
        <w:r w:rsidR="008D2D30">
          <w:rPr>
            <w:rFonts w:eastAsia="MinionPro-Regular"/>
          </w:rPr>
          <w:t>6</w:t>
        </w:r>
      </w:ins>
      <w:r w:rsidR="00110948" w:rsidRPr="00A6171B">
        <w:rPr>
          <w:shd w:val="clear" w:color="auto" w:fill="FFFFFF"/>
        </w:rPr>
        <w:t xml:space="preserve">), (v) </w:t>
      </w:r>
      <w:r w:rsidR="00110948" w:rsidRPr="00A6171B">
        <w:t>backcross-</w:t>
      </w:r>
      <w:r w:rsidR="00110948" w:rsidRPr="00A6171B">
        <w:rPr>
          <w:i/>
          <w:iCs/>
        </w:rPr>
        <w:t>elegans</w:t>
      </w:r>
      <w:r w:rsidR="00110948" w:rsidRPr="00A6171B">
        <w:t xml:space="preserve"> </w:t>
      </w:r>
      <w:r w:rsidR="00110948" w:rsidRPr="00A6171B">
        <w:rPr>
          <w:shd w:val="clear" w:color="auto" w:fill="FFFFFF"/>
        </w:rPr>
        <w:t>(HI=</w:t>
      </w:r>
      <w:r w:rsidR="00110948" w:rsidRPr="00A6171B">
        <w:rPr>
          <w:rFonts w:eastAsia="MinionPro-Regular"/>
        </w:rPr>
        <w:t>0.601-0.899; HET=0.118-0.449)</w:t>
      </w:r>
      <w:r w:rsidR="00110948" w:rsidRPr="00A6171B">
        <w:rPr>
          <w:shd w:val="clear" w:color="auto" w:fill="FFFFFF"/>
        </w:rPr>
        <w:t xml:space="preserve">, (vi) </w:t>
      </w:r>
      <w:r w:rsidR="00110948" w:rsidRPr="00A6171B">
        <w:t>backcross-</w:t>
      </w:r>
      <w:r w:rsidR="00110948" w:rsidRPr="00A6171B">
        <w:rPr>
          <w:i/>
          <w:iCs/>
        </w:rPr>
        <w:t>graellsii</w:t>
      </w:r>
      <w:r w:rsidR="00110948" w:rsidRPr="00A6171B">
        <w:t xml:space="preserve"> </w:t>
      </w:r>
      <w:r w:rsidR="00110948" w:rsidRPr="00A6171B">
        <w:rPr>
          <w:shd w:val="clear" w:color="auto" w:fill="FFFFFF"/>
        </w:rPr>
        <w:t>(HI=</w:t>
      </w:r>
      <w:r w:rsidR="00110948" w:rsidRPr="00A6171B">
        <w:rPr>
          <w:rFonts w:eastAsia="MinionPro-Regular"/>
        </w:rPr>
        <w:t>0.101-0.399; HET=0.118-0.449), (vii) relaxed F</w:t>
      </w:r>
      <w:r w:rsidR="00110948" w:rsidRPr="00A6171B">
        <w:rPr>
          <w:rFonts w:eastAsia="MinionPro-Regular"/>
          <w:vertAlign w:val="subscript"/>
        </w:rPr>
        <w:t xml:space="preserve">1 </w:t>
      </w:r>
      <w:r w:rsidR="00110948" w:rsidRPr="00A6171B">
        <w:rPr>
          <w:rFonts w:eastAsia="MinionPro-Regular"/>
        </w:rPr>
        <w:t>hybrids</w:t>
      </w:r>
      <w:r w:rsidR="00110948" w:rsidRPr="00A6171B">
        <w:t xml:space="preserve"> (HI</w:t>
      </w:r>
      <w:r w:rsidR="00110948" w:rsidRPr="00A6171B">
        <w:rPr>
          <w:shd w:val="clear" w:color="auto" w:fill="FFFFFF"/>
        </w:rPr>
        <w:t>=0.400-</w:t>
      </w:r>
      <w:r w:rsidR="00110948" w:rsidRPr="00A6171B">
        <w:rPr>
          <w:rFonts w:eastAsia="MinionPro-Regular"/>
        </w:rPr>
        <w:t>0.600; HET≥0.</w:t>
      </w:r>
      <w:ins w:id="334" w:author="LRAV" w:date="2023-04-23T22:43:00Z">
        <w:r w:rsidR="00C24790">
          <w:rPr>
            <w:rFonts w:eastAsia="MinionPro-Regular"/>
          </w:rPr>
          <w:t>7</w:t>
        </w:r>
        <w:r w:rsidR="00C24790" w:rsidRPr="00A6171B">
          <w:rPr>
            <w:rFonts w:eastAsia="MinionPro-Regular"/>
          </w:rPr>
          <w:t>00</w:t>
        </w:r>
      </w:ins>
      <w:r w:rsidR="00110948" w:rsidRPr="00A6171B">
        <w:rPr>
          <w:shd w:val="clear" w:color="auto" w:fill="FFFFFF"/>
        </w:rPr>
        <w:t>)</w:t>
      </w:r>
      <w:r w:rsidR="00110948" w:rsidRPr="00A6171B">
        <w:rPr>
          <w:rFonts w:eastAsia="MinionPro-Regular"/>
        </w:rPr>
        <w:t>, and (viii) relaxed F</w:t>
      </w:r>
      <w:r w:rsidR="00110948" w:rsidRPr="00A6171B">
        <w:rPr>
          <w:rFonts w:eastAsia="MinionPro-Regular"/>
          <w:vertAlign w:val="subscript"/>
        </w:rPr>
        <w:t>2</w:t>
      </w:r>
      <w:r w:rsidR="00110948" w:rsidRPr="00A6171B">
        <w:rPr>
          <w:rFonts w:eastAsia="MinionPro-Regular"/>
        </w:rPr>
        <w:t xml:space="preserve"> hybrids (HI=0.400-0.600; HET=0.450-0.</w:t>
      </w:r>
      <w:ins w:id="335" w:author="LRAV" w:date="2023-04-23T22:43:00Z">
        <w:r w:rsidR="00C24790">
          <w:rPr>
            <w:rFonts w:eastAsia="MinionPro-Regular"/>
          </w:rPr>
          <w:t>69</w:t>
        </w:r>
        <w:r w:rsidR="00110948" w:rsidRPr="00A6171B">
          <w:rPr>
            <w:rFonts w:eastAsia="MinionPro-Regular"/>
          </w:rPr>
          <w:t>).</w:t>
        </w:r>
        <w:r w:rsidR="00211A2D">
          <w:rPr>
            <w:rFonts w:eastAsia="MinionPro-Regular"/>
          </w:rPr>
          <w:t xml:space="preserve"> </w:t>
        </w:r>
      </w:ins>
      <w:bookmarkEnd w:id="317"/>
    </w:p>
    <w:bookmarkEnd w:id="318"/>
    <w:p w14:paraId="1BF26D88" w14:textId="67CC5CBE" w:rsidR="005A298B" w:rsidRDefault="00304F39" w:rsidP="004C537B">
      <w:pPr>
        <w:autoSpaceDE w:val="0"/>
        <w:autoSpaceDN w:val="0"/>
        <w:adjustRightInd w:val="0"/>
        <w:spacing w:after="120" w:line="276" w:lineRule="auto"/>
        <w:jc w:val="both"/>
        <w:rPr>
          <w:shd w:val="clear" w:color="auto" w:fill="FFFFFF"/>
        </w:rPr>
      </w:pPr>
      <w:r>
        <w:rPr>
          <w:shd w:val="clear" w:color="auto" w:fill="FFFFFF"/>
        </w:rPr>
        <w:t xml:space="preserve">To investigate </w:t>
      </w:r>
      <w:r w:rsidR="00DD11C6">
        <w:rPr>
          <w:shd w:val="clear" w:color="auto" w:fill="FFFFFF"/>
        </w:rPr>
        <w:t xml:space="preserve">whether the hybrid </w:t>
      </w:r>
      <w:r w:rsidR="003F4EDB">
        <w:rPr>
          <w:shd w:val="clear" w:color="auto" w:fill="FFFFFF"/>
        </w:rPr>
        <w:t>regions</w:t>
      </w:r>
      <w:r w:rsidR="00DD11C6">
        <w:rPr>
          <w:shd w:val="clear" w:color="auto" w:fill="FFFFFF"/>
        </w:rPr>
        <w:t xml:space="preserve"> </w:t>
      </w:r>
      <w:r w:rsidR="000303EF">
        <w:rPr>
          <w:shd w:val="clear" w:color="auto" w:fill="FFFFFF"/>
        </w:rPr>
        <w:t xml:space="preserve">have </w:t>
      </w:r>
      <w:r w:rsidR="00DD11C6">
        <w:rPr>
          <w:shd w:val="clear" w:color="auto" w:fill="FFFFFF"/>
        </w:rPr>
        <w:t xml:space="preserve">similar proportions of hybrid </w:t>
      </w:r>
      <w:r w:rsidR="0012100D">
        <w:rPr>
          <w:shd w:val="clear" w:color="auto" w:fill="FFFFFF"/>
        </w:rPr>
        <w:t>classes</w:t>
      </w:r>
      <w:r>
        <w:rPr>
          <w:shd w:val="clear" w:color="auto" w:fill="FFFFFF"/>
        </w:rPr>
        <w:t>, t</w:t>
      </w:r>
      <w:r w:rsidR="005A298B" w:rsidRPr="005A298B">
        <w:rPr>
          <w:shd w:val="clear" w:color="auto" w:fill="FFFFFF"/>
        </w:rPr>
        <w:t xml:space="preserve">he observed hybrid-class distributions of individuals from central and </w:t>
      </w:r>
      <w:r>
        <w:rPr>
          <w:shd w:val="clear" w:color="auto" w:fill="FFFFFF"/>
        </w:rPr>
        <w:t>w</w:t>
      </w:r>
      <w:r w:rsidR="005A298B" w:rsidRPr="005A298B">
        <w:rPr>
          <w:shd w:val="clear" w:color="auto" w:fill="FFFFFF"/>
        </w:rPr>
        <w:t xml:space="preserve">est </w:t>
      </w:r>
      <w:r w:rsidR="003F4EDB">
        <w:rPr>
          <w:shd w:val="clear" w:color="auto" w:fill="FFFFFF"/>
        </w:rPr>
        <w:t>hybrid regions</w:t>
      </w:r>
      <w:r w:rsidR="005A298B" w:rsidRPr="005A298B">
        <w:rPr>
          <w:shd w:val="clear" w:color="auto" w:fill="FFFFFF"/>
        </w:rPr>
        <w:t xml:space="preserve"> w</w:t>
      </w:r>
      <w:r>
        <w:rPr>
          <w:shd w:val="clear" w:color="auto" w:fill="FFFFFF"/>
        </w:rPr>
        <w:t>ere</w:t>
      </w:r>
      <w:r w:rsidR="005A298B" w:rsidRPr="005A298B">
        <w:rPr>
          <w:shd w:val="clear" w:color="auto" w:fill="FFFFFF"/>
        </w:rPr>
        <w:t xml:space="preserve"> used to estimate the predicted distribution of individuals in admixture-classes using a contingency table (assuming random distribution) and then compared to the observed admixture-class distribution in both hybrid </w:t>
      </w:r>
      <w:r w:rsidR="00054280">
        <w:rPr>
          <w:shd w:val="clear" w:color="auto" w:fill="FFFFFF"/>
        </w:rPr>
        <w:t>zone</w:t>
      </w:r>
      <w:r w:rsidR="005A298B" w:rsidRPr="005A298B">
        <w:rPr>
          <w:shd w:val="clear" w:color="auto" w:fill="FFFFFF"/>
        </w:rPr>
        <w:t>s.</w:t>
      </w:r>
      <w:r w:rsidR="000D0889" w:rsidRPr="000D0889">
        <w:t xml:space="preserve"> </w:t>
      </w:r>
      <w:r w:rsidR="000D0889" w:rsidRPr="000D0889">
        <w:rPr>
          <w:shd w:val="clear" w:color="auto" w:fill="FFFFFF"/>
        </w:rPr>
        <w:t>Z</w:t>
      </w:r>
      <w:r w:rsidR="000E464D">
        <w:rPr>
          <w:shd w:val="clear" w:color="auto" w:fill="FFFFFF"/>
        </w:rPr>
        <w:t>-</w:t>
      </w:r>
      <w:r w:rsidR="000D0889" w:rsidRPr="000D0889">
        <w:rPr>
          <w:shd w:val="clear" w:color="auto" w:fill="FFFFFF"/>
        </w:rPr>
        <w:t xml:space="preserve">tests with </w:t>
      </w:r>
      <w:r w:rsidR="00AB0345" w:rsidRPr="000D0889">
        <w:rPr>
          <w:shd w:val="clear" w:color="auto" w:fill="FFFFFF"/>
        </w:rPr>
        <w:t>Yates’s</w:t>
      </w:r>
      <w:r w:rsidR="000D0889" w:rsidRPr="000D0889">
        <w:rPr>
          <w:shd w:val="clear" w:color="auto" w:fill="FFFFFF"/>
        </w:rPr>
        <w:t xml:space="preserve"> corrections for small sample sizes were used to test for differences in the proportions of each hybrid class category</w:t>
      </w:r>
      <w:r w:rsidR="00B05A29">
        <w:rPr>
          <w:shd w:val="clear" w:color="auto" w:fill="FFFFFF"/>
        </w:rPr>
        <w:t>.</w:t>
      </w:r>
    </w:p>
    <w:p w14:paraId="786101BD" w14:textId="63633BA6" w:rsidR="001558E8" w:rsidRDefault="00A972D1" w:rsidP="004C537B">
      <w:pPr>
        <w:spacing w:after="120" w:line="276" w:lineRule="auto"/>
        <w:jc w:val="both"/>
        <w:rPr>
          <w:shd w:val="clear" w:color="auto" w:fill="FFFFFF"/>
        </w:rPr>
      </w:pPr>
      <w:r>
        <w:rPr>
          <w:shd w:val="clear" w:color="auto" w:fill="FFFFFF"/>
        </w:rPr>
        <w:t>The analyzed p</w:t>
      </w:r>
      <w:r w:rsidR="00D560ED">
        <w:rPr>
          <w:shd w:val="clear" w:color="auto" w:fill="FFFFFF"/>
        </w:rPr>
        <w:t>opulation</w:t>
      </w:r>
      <w:r w:rsidR="00E5037E">
        <w:rPr>
          <w:shd w:val="clear" w:color="auto" w:fill="FFFFFF"/>
        </w:rPr>
        <w:t>s</w:t>
      </w:r>
      <w:r w:rsidR="00D560ED">
        <w:rPr>
          <w:shd w:val="clear" w:color="auto" w:fill="FFFFFF"/>
        </w:rPr>
        <w:t xml:space="preserve"> </w:t>
      </w:r>
      <w:r>
        <w:rPr>
          <w:shd w:val="clear" w:color="auto" w:fill="FFFFFF"/>
        </w:rPr>
        <w:t xml:space="preserve">from </w:t>
      </w:r>
      <w:r w:rsidR="00CC52AE">
        <w:rPr>
          <w:shd w:val="clear" w:color="auto" w:fill="FFFFFF"/>
        </w:rPr>
        <w:t>both</w:t>
      </w:r>
      <w:r>
        <w:rPr>
          <w:shd w:val="clear" w:color="auto" w:fill="FFFFFF"/>
        </w:rPr>
        <w:t xml:space="preserve"> hybrid </w:t>
      </w:r>
      <w:r w:rsidR="00054280">
        <w:rPr>
          <w:shd w:val="clear" w:color="auto" w:fill="FFFFFF"/>
        </w:rPr>
        <w:t>region</w:t>
      </w:r>
      <w:r w:rsidR="00CC52AE">
        <w:rPr>
          <w:shd w:val="clear" w:color="auto" w:fill="FFFFFF"/>
        </w:rPr>
        <w:t>s</w:t>
      </w:r>
      <w:r>
        <w:rPr>
          <w:shd w:val="clear" w:color="auto" w:fill="FFFFFF"/>
        </w:rPr>
        <w:t xml:space="preserve"> </w:t>
      </w:r>
      <w:r w:rsidR="00D560ED">
        <w:rPr>
          <w:shd w:val="clear" w:color="auto" w:fill="FFFFFF"/>
        </w:rPr>
        <w:t xml:space="preserve">were </w:t>
      </w:r>
      <w:r w:rsidR="00E5037E">
        <w:rPr>
          <w:shd w:val="clear" w:color="auto" w:fill="FFFFFF"/>
        </w:rPr>
        <w:t>assigned</w:t>
      </w:r>
      <w:r w:rsidR="003C3C91" w:rsidRPr="003C3C91">
        <w:rPr>
          <w:shd w:val="clear" w:color="auto" w:fill="FFFFFF"/>
        </w:rPr>
        <w:t xml:space="preserve"> </w:t>
      </w:r>
      <w:r w:rsidR="003C3C91">
        <w:rPr>
          <w:shd w:val="clear" w:color="auto" w:fill="FFFFFF"/>
        </w:rPr>
        <w:t xml:space="preserve">to </w:t>
      </w:r>
      <w:r w:rsidR="00F630B5">
        <w:rPr>
          <w:shd w:val="clear" w:color="auto" w:fill="FFFFFF"/>
        </w:rPr>
        <w:t xml:space="preserve">three </w:t>
      </w:r>
      <w:r w:rsidR="003C3C91">
        <w:rPr>
          <w:shd w:val="clear" w:color="auto" w:fill="FFFFFF"/>
        </w:rPr>
        <w:t>qualitative measures that reflects the</w:t>
      </w:r>
      <w:r w:rsidR="006030C6">
        <w:rPr>
          <w:shd w:val="clear" w:color="auto" w:fill="FFFFFF"/>
        </w:rPr>
        <w:t>ir</w:t>
      </w:r>
      <w:r w:rsidR="003C3C91">
        <w:rPr>
          <w:shd w:val="clear" w:color="auto" w:fill="FFFFFF"/>
        </w:rPr>
        <w:t xml:space="preserve"> genotypic composition</w:t>
      </w:r>
      <w:r w:rsidR="000E464D">
        <w:rPr>
          <w:shd w:val="clear" w:color="auto" w:fill="FFFFFF"/>
        </w:rPr>
        <w:t>s</w:t>
      </w:r>
      <w:r w:rsidR="006030C6">
        <w:rPr>
          <w:shd w:val="clear" w:color="auto" w:fill="FFFFFF"/>
        </w:rPr>
        <w:t xml:space="preserve">. This classification </w:t>
      </w:r>
      <w:r w:rsidR="00D560ED">
        <w:rPr>
          <w:shd w:val="clear" w:color="auto" w:fill="FFFFFF"/>
        </w:rPr>
        <w:t>depend</w:t>
      </w:r>
      <w:r w:rsidR="006030C6">
        <w:rPr>
          <w:shd w:val="clear" w:color="auto" w:fill="FFFFFF"/>
        </w:rPr>
        <w:t>s</w:t>
      </w:r>
      <w:r w:rsidR="00D560ED">
        <w:rPr>
          <w:shd w:val="clear" w:color="auto" w:fill="FFFFFF"/>
        </w:rPr>
        <w:t xml:space="preserve"> on the </w:t>
      </w:r>
      <w:r w:rsidR="00184C80" w:rsidRPr="00184C80">
        <w:rPr>
          <w:shd w:val="clear" w:color="auto" w:fill="FFFFFF"/>
        </w:rPr>
        <w:t>frequency distribution</w:t>
      </w:r>
      <w:r w:rsidR="00D560ED">
        <w:rPr>
          <w:shd w:val="clear" w:color="auto" w:fill="FFFFFF"/>
        </w:rPr>
        <w:t xml:space="preserve"> of the different hybrid classes</w:t>
      </w:r>
      <w:r w:rsidR="00E5037E">
        <w:rPr>
          <w:shd w:val="clear" w:color="auto" w:fill="FFFFFF"/>
        </w:rPr>
        <w:t xml:space="preserve">: </w:t>
      </w:r>
      <w:r w:rsidR="00F630B5">
        <w:rPr>
          <w:shd w:val="clear" w:color="auto" w:fill="FFFFFF"/>
        </w:rPr>
        <w:t xml:space="preserve">1) </w:t>
      </w:r>
      <w:ins w:id="336" w:author="LRAV" w:date="2023-04-23T22:43:00Z">
        <w:r w:rsidR="00F630B5">
          <w:rPr>
            <w:shd w:val="clear" w:color="auto" w:fill="FFFFFF"/>
          </w:rPr>
          <w:t>introgressed</w:t>
        </w:r>
        <w:r w:rsidR="001F099C">
          <w:rPr>
            <w:shd w:val="clear" w:color="auto" w:fill="FFFFFF"/>
          </w:rPr>
          <w:t xml:space="preserve"> hybridization pattern, when distribution spam from introgressed to pure individuals; 2</w:t>
        </w:r>
        <w:r w:rsidR="00E5037E">
          <w:rPr>
            <w:shd w:val="clear" w:color="auto" w:fill="FFFFFF"/>
          </w:rPr>
          <w:t xml:space="preserve">) </w:t>
        </w:r>
      </w:ins>
      <w:r w:rsidR="002D2447" w:rsidRPr="002D2447">
        <w:rPr>
          <w:shd w:val="clear" w:color="auto" w:fill="FFFFFF"/>
        </w:rPr>
        <w:t xml:space="preserve">unimodal </w:t>
      </w:r>
      <w:r w:rsidR="006030C6">
        <w:rPr>
          <w:shd w:val="clear" w:color="auto" w:fill="FFFFFF"/>
        </w:rPr>
        <w:t>hybridization pattern</w:t>
      </w:r>
      <w:r w:rsidR="002D2447" w:rsidRPr="002D2447">
        <w:rPr>
          <w:shd w:val="clear" w:color="auto" w:fill="FFFFFF"/>
        </w:rPr>
        <w:t xml:space="preserve">, </w:t>
      </w:r>
      <w:r w:rsidR="000278B8">
        <w:rPr>
          <w:shd w:val="clear" w:color="auto" w:fill="FFFFFF"/>
        </w:rPr>
        <w:t>when</w:t>
      </w:r>
      <w:r w:rsidR="002D2447" w:rsidRPr="002D2447">
        <w:rPr>
          <w:shd w:val="clear" w:color="auto" w:fill="FFFFFF"/>
        </w:rPr>
        <w:t xml:space="preserve"> </w:t>
      </w:r>
      <w:r w:rsidR="00F17357" w:rsidRPr="00C53332">
        <w:rPr>
          <w:shd w:val="clear" w:color="auto" w:fill="FFFFFF"/>
        </w:rPr>
        <w:t>the distribution spans a range of</w:t>
      </w:r>
      <w:r w:rsidR="00F17357">
        <w:rPr>
          <w:shd w:val="clear" w:color="auto" w:fill="FFFFFF"/>
        </w:rPr>
        <w:t xml:space="preserve"> </w:t>
      </w:r>
      <w:r w:rsidR="00F17357" w:rsidRPr="00C53332">
        <w:rPr>
          <w:shd w:val="clear" w:color="auto" w:fill="FFFFFF"/>
        </w:rPr>
        <w:t>admixture and backcrosses toward</w:t>
      </w:r>
      <w:r w:rsidR="000E464D">
        <w:rPr>
          <w:shd w:val="clear" w:color="auto" w:fill="FFFFFF"/>
        </w:rPr>
        <w:t>s</w:t>
      </w:r>
      <w:r w:rsidR="00F17357" w:rsidRPr="00C53332">
        <w:rPr>
          <w:shd w:val="clear" w:color="auto" w:fill="FFFFFF"/>
        </w:rPr>
        <w:t xml:space="preserve"> </w:t>
      </w:r>
      <w:ins w:id="337" w:author="LRAV" w:date="2023-04-23T22:43:00Z">
        <w:r w:rsidR="00FC0B9D">
          <w:rPr>
            <w:shd w:val="clear" w:color="auto" w:fill="FFFFFF"/>
          </w:rPr>
          <w:t xml:space="preserve">one or toward </w:t>
        </w:r>
      </w:ins>
      <w:r w:rsidR="00F17357" w:rsidRPr="00C53332">
        <w:rPr>
          <w:shd w:val="clear" w:color="auto" w:fill="FFFFFF"/>
        </w:rPr>
        <w:t>both parent</w:t>
      </w:r>
      <w:r w:rsidR="00812140">
        <w:rPr>
          <w:shd w:val="clear" w:color="auto" w:fill="FFFFFF"/>
        </w:rPr>
        <w:t>al species</w:t>
      </w:r>
      <w:r w:rsidR="00203CEF">
        <w:rPr>
          <w:shd w:val="clear" w:color="auto" w:fill="FFFFFF"/>
        </w:rPr>
        <w:t xml:space="preserve">; </w:t>
      </w:r>
      <w:ins w:id="338" w:author="LRAV" w:date="2023-04-23T22:43:00Z">
        <w:r w:rsidR="001F099C">
          <w:rPr>
            <w:shd w:val="clear" w:color="auto" w:fill="FFFFFF"/>
          </w:rPr>
          <w:t>3</w:t>
        </w:r>
      </w:ins>
      <w:r w:rsidR="003725CA">
        <w:rPr>
          <w:shd w:val="clear" w:color="auto" w:fill="FFFFFF"/>
        </w:rPr>
        <w:t>)</w:t>
      </w:r>
      <w:r w:rsidR="002D2447" w:rsidRPr="002D2447">
        <w:rPr>
          <w:shd w:val="clear" w:color="auto" w:fill="FFFFFF"/>
        </w:rPr>
        <w:t xml:space="preserve"> bimodal </w:t>
      </w:r>
      <w:r w:rsidR="006030C6">
        <w:rPr>
          <w:shd w:val="clear" w:color="auto" w:fill="FFFFFF"/>
        </w:rPr>
        <w:t>hybridization pat</w:t>
      </w:r>
      <w:r w:rsidR="00DD34EE">
        <w:rPr>
          <w:shd w:val="clear" w:color="auto" w:fill="FFFFFF"/>
        </w:rPr>
        <w:t>t</w:t>
      </w:r>
      <w:r w:rsidR="006030C6">
        <w:rPr>
          <w:shd w:val="clear" w:color="auto" w:fill="FFFFFF"/>
        </w:rPr>
        <w:t>ern</w:t>
      </w:r>
      <w:r w:rsidR="002D2447" w:rsidRPr="002D2447">
        <w:rPr>
          <w:shd w:val="clear" w:color="auto" w:fill="FFFFFF"/>
        </w:rPr>
        <w:t xml:space="preserve">, </w:t>
      </w:r>
      <w:r w:rsidR="00203CEF">
        <w:rPr>
          <w:shd w:val="clear" w:color="auto" w:fill="FFFFFF"/>
        </w:rPr>
        <w:t xml:space="preserve">when the distribution </w:t>
      </w:r>
      <w:r w:rsidR="006800F2">
        <w:rPr>
          <w:shd w:val="clear" w:color="auto" w:fill="FFFFFF"/>
        </w:rPr>
        <w:t xml:space="preserve">is deviated to </w:t>
      </w:r>
      <w:r w:rsidR="006800F2" w:rsidRPr="002D2447">
        <w:rPr>
          <w:shd w:val="clear" w:color="auto" w:fill="FFFFFF"/>
        </w:rPr>
        <w:t>the two parental genotypes</w:t>
      </w:r>
      <w:r w:rsidR="006800F2">
        <w:rPr>
          <w:shd w:val="clear" w:color="auto" w:fill="FFFFFF"/>
        </w:rPr>
        <w:t xml:space="preserve">, and few </w:t>
      </w:r>
      <w:r w:rsidR="00811ED1">
        <w:rPr>
          <w:shd w:val="clear" w:color="auto" w:fill="FFFFFF"/>
        </w:rPr>
        <w:t>hybrids</w:t>
      </w:r>
      <w:r w:rsidR="006800F2">
        <w:rPr>
          <w:shd w:val="clear" w:color="auto" w:fill="FFFFFF"/>
        </w:rPr>
        <w:t xml:space="preserve"> (F</w:t>
      </w:r>
      <w:r w:rsidR="006800F2" w:rsidRPr="006800F2">
        <w:rPr>
          <w:shd w:val="clear" w:color="auto" w:fill="FFFFFF"/>
          <w:vertAlign w:val="subscript"/>
        </w:rPr>
        <w:t>1</w:t>
      </w:r>
      <w:r w:rsidR="00811ED1">
        <w:rPr>
          <w:shd w:val="clear" w:color="auto" w:fill="FFFFFF"/>
        </w:rPr>
        <w:t xml:space="preserve"> and </w:t>
      </w:r>
      <w:r w:rsidR="006800F2">
        <w:rPr>
          <w:shd w:val="clear" w:color="auto" w:fill="FFFFFF"/>
        </w:rPr>
        <w:t>F</w:t>
      </w:r>
      <w:r w:rsidR="006800F2" w:rsidRPr="006800F2">
        <w:rPr>
          <w:shd w:val="clear" w:color="auto" w:fill="FFFFFF"/>
          <w:vertAlign w:val="subscript"/>
        </w:rPr>
        <w:t>2</w:t>
      </w:r>
      <w:r w:rsidR="006800F2">
        <w:rPr>
          <w:shd w:val="clear" w:color="auto" w:fill="FFFFFF"/>
        </w:rPr>
        <w:t xml:space="preserve"> hybrids)</w:t>
      </w:r>
      <w:r w:rsidR="00811ED1">
        <w:rPr>
          <w:shd w:val="clear" w:color="auto" w:fill="FFFFFF"/>
        </w:rPr>
        <w:t xml:space="preserve"> are present</w:t>
      </w:r>
      <w:r w:rsidR="00DF6F9D">
        <w:rPr>
          <w:shd w:val="clear" w:color="auto" w:fill="FFFFFF"/>
        </w:rPr>
        <w:t xml:space="preserve"> </w:t>
      </w:r>
      <w:r w:rsidR="005171F3" w:rsidRPr="005171F3">
        <w:rPr>
          <w:rPrChange w:id="339" w:author="LRAV" w:date="2023-04-23T22:43:00Z">
            <w:rPr>
              <w:shd w:val="clear" w:color="auto" w:fill="FFFFFF"/>
            </w:rPr>
          </w:rPrChange>
        </w:rPr>
        <w:t>(Jiggins &amp; Mallet, 2000</w:t>
      </w:r>
      <w:ins w:id="340" w:author="LRAV" w:date="2023-04-23T22:43:00Z">
        <w:r w:rsidR="005171F3" w:rsidRPr="005171F3">
          <w:t>)</w:t>
        </w:r>
        <w:r w:rsidR="00FC0B9D">
          <w:rPr>
            <w:shd w:val="clear" w:color="auto" w:fill="FFFFFF"/>
          </w:rPr>
          <w:t xml:space="preserve">. </w:t>
        </w:r>
      </w:ins>
    </w:p>
    <w:p w14:paraId="5BB7A79A" w14:textId="4BCF2AD8" w:rsidR="006D68B6" w:rsidRDefault="006D68B6" w:rsidP="004C537B">
      <w:pPr>
        <w:spacing w:after="120" w:line="276" w:lineRule="auto"/>
        <w:jc w:val="both"/>
        <w:rPr>
          <w:rFonts w:eastAsia="MinionPro-Regular"/>
          <w:b/>
          <w:bCs/>
        </w:rPr>
      </w:pPr>
      <w:r w:rsidRPr="00275434">
        <w:rPr>
          <w:rFonts w:eastAsia="MinionPro-Regular"/>
          <w:b/>
          <w:bCs/>
        </w:rPr>
        <w:lastRenderedPageBreak/>
        <w:t>2.</w:t>
      </w:r>
      <w:r w:rsidR="000A2F12">
        <w:rPr>
          <w:rFonts w:eastAsia="MinionPro-Regular"/>
          <w:b/>
          <w:bCs/>
        </w:rPr>
        <w:t>5</w:t>
      </w:r>
      <w:r w:rsidRPr="00275434">
        <w:rPr>
          <w:rFonts w:eastAsia="MinionPro-Regular"/>
          <w:b/>
          <w:bCs/>
        </w:rPr>
        <w:t>.</w:t>
      </w:r>
      <w:r w:rsidR="00A83280">
        <w:rPr>
          <w:rFonts w:eastAsia="MinionPro-Regular"/>
          <w:b/>
          <w:bCs/>
        </w:rPr>
        <w:t xml:space="preserve"> Structure of the hybrid regions </w:t>
      </w:r>
    </w:p>
    <w:p w14:paraId="3313B3E2" w14:textId="6BDB85A8" w:rsidR="00A83280" w:rsidRPr="00275434" w:rsidRDefault="00A83280" w:rsidP="004C537B">
      <w:pPr>
        <w:spacing w:after="120" w:line="276" w:lineRule="auto"/>
        <w:jc w:val="both"/>
        <w:rPr>
          <w:rFonts w:eastAsia="MinionPro-Regular"/>
          <w:b/>
          <w:bCs/>
        </w:rPr>
      </w:pPr>
      <w:r>
        <w:rPr>
          <w:rFonts w:eastAsia="MinionPro-Regular"/>
          <w:b/>
          <w:bCs/>
        </w:rPr>
        <w:t xml:space="preserve">2.5.1. </w:t>
      </w:r>
      <w:r w:rsidRPr="00275434">
        <w:rPr>
          <w:rFonts w:eastAsia="MinionPro-Regular"/>
          <w:b/>
          <w:bCs/>
        </w:rPr>
        <w:t>Structure and principal component analyses</w:t>
      </w:r>
    </w:p>
    <w:p w14:paraId="2FA5A4B3" w14:textId="3E8B94D1" w:rsidR="006D68B6" w:rsidRPr="00275434" w:rsidRDefault="006D68B6">
      <w:pPr>
        <w:spacing w:after="120" w:line="276" w:lineRule="auto"/>
        <w:jc w:val="both"/>
        <w:rPr>
          <w:shd w:val="clear" w:color="auto" w:fill="FFFFFF"/>
        </w:rPr>
        <w:pPrChange w:id="341" w:author="LRAV" w:date="2023-04-23T22:43:00Z">
          <w:pPr>
            <w:spacing w:after="120" w:line="480" w:lineRule="auto"/>
            <w:jc w:val="both"/>
          </w:pPr>
        </w:pPrChange>
      </w:pPr>
      <w:r w:rsidRPr="00275434">
        <w:rPr>
          <w:shd w:val="clear" w:color="auto" w:fill="FFFFFF"/>
        </w:rPr>
        <w:t>ADMIXTURE v1.3.0</w:t>
      </w:r>
      <w:r w:rsidR="00DF6F9D">
        <w:rPr>
          <w:shd w:val="clear" w:color="auto" w:fill="FFFFFF"/>
        </w:rPr>
        <w:t xml:space="preserve"> </w:t>
      </w:r>
      <w:r w:rsidR="005171F3" w:rsidRPr="005171F3">
        <w:rPr>
          <w:rPrChange w:id="342" w:author="LRAV" w:date="2023-04-23T22:43:00Z">
            <w:rPr>
              <w:shd w:val="clear" w:color="auto" w:fill="FFFFFF"/>
            </w:rPr>
          </w:rPrChange>
        </w:rPr>
        <w:t>(Alexander &amp; Lange, 2011)</w:t>
      </w:r>
      <w:r w:rsidRPr="00275434">
        <w:rPr>
          <w:shd w:val="clear" w:color="auto" w:fill="FFFFFF"/>
        </w:rPr>
        <w:t xml:space="preserve"> was run </w:t>
      </w:r>
      <w:r w:rsidRPr="00275434">
        <w:t>using the set of 5,702 SNPs and all samples</w:t>
      </w:r>
      <w:r w:rsidRPr="00275434">
        <w:rPr>
          <w:shd w:val="clear" w:color="auto" w:fill="FFFFFF"/>
        </w:rPr>
        <w:t xml:space="preserve"> </w:t>
      </w:r>
      <w:r w:rsidRPr="001B187E">
        <w:rPr>
          <w:shd w:val="clear" w:color="auto" w:fill="FFFFFF"/>
        </w:rPr>
        <w:t>to evaluate the genetic structure among populations</w:t>
      </w:r>
      <w:r w:rsidRPr="00275434">
        <w:rPr>
          <w:shd w:val="clear" w:color="auto" w:fill="FFFFFF"/>
        </w:rPr>
        <w:t>. ADMIXTURE</w:t>
      </w:r>
      <w:r w:rsidRPr="00275434" w:rsidDel="00701E0A">
        <w:rPr>
          <w:shd w:val="clear" w:color="auto" w:fill="FFFFFF"/>
        </w:rPr>
        <w:t xml:space="preserve"> </w:t>
      </w:r>
      <w:r w:rsidRPr="00275434">
        <w:rPr>
          <w:shd w:val="clear" w:color="auto" w:fill="FFFFFF"/>
        </w:rPr>
        <w:t xml:space="preserve">was run using the </w:t>
      </w:r>
      <w:bookmarkStart w:id="343" w:name="_Hlk53032739"/>
      <w:r w:rsidRPr="00275434">
        <w:rPr>
          <w:shd w:val="clear" w:color="auto" w:fill="FFFFFF"/>
        </w:rPr>
        <w:t xml:space="preserve">“unsupervised model” </w:t>
      </w:r>
      <w:bookmarkEnd w:id="343"/>
      <w:r w:rsidRPr="00275434">
        <w:rPr>
          <w:shd w:val="clear" w:color="auto" w:fill="FFFFFF"/>
        </w:rPr>
        <w:t xml:space="preserve">(without using sampling locality as a prior). With this model setting, ADMIXTURE evaluates </w:t>
      </w:r>
      <w:r w:rsidRPr="00275434">
        <w:rPr>
          <w:rFonts w:eastAsia="MinionPro-Regular"/>
          <w:i/>
          <w:iCs/>
        </w:rPr>
        <w:t>Q-</w:t>
      </w:r>
      <w:r w:rsidRPr="00275434">
        <w:rPr>
          <w:rFonts w:eastAsia="MinionPro-Regular"/>
        </w:rPr>
        <w:t>values</w:t>
      </w:r>
      <w:r w:rsidRPr="00275434">
        <w:rPr>
          <w:shd w:val="clear" w:color="auto" w:fill="FFFFFF"/>
        </w:rPr>
        <w:t xml:space="preserve"> to ancestral genetic clusters (K) in different runs, ranging from one (K=1) to the number of sampled populations + 1 (in our case K=21), and gives an optimal K as the one achieving the lowest cross-validation (cv) error. Furthermore, ADMIXTURE was </w:t>
      </w:r>
      <w:r w:rsidR="00D37B3D">
        <w:rPr>
          <w:shd w:val="clear" w:color="auto" w:fill="FFFFFF"/>
        </w:rPr>
        <w:t xml:space="preserve">also </w:t>
      </w:r>
      <w:r w:rsidRPr="00275434">
        <w:rPr>
          <w:shd w:val="clear" w:color="auto" w:fill="FFFFFF"/>
        </w:rPr>
        <w:t xml:space="preserve">run </w:t>
      </w:r>
      <w:r w:rsidRPr="00275434">
        <w:t xml:space="preserve">using the subset of 381 SNPs </w:t>
      </w:r>
      <w:bookmarkStart w:id="344" w:name="_Hlk56586178"/>
      <w:r w:rsidRPr="00275434">
        <w:t>(</w:t>
      </w:r>
      <w:r w:rsidRPr="00275434">
        <w:rPr>
          <w:shd w:val="clear" w:color="auto" w:fill="FFFFFF"/>
        </w:rPr>
        <w:t xml:space="preserve">“unsupervised model”) </w:t>
      </w:r>
      <w:bookmarkEnd w:id="344"/>
      <w:r w:rsidRPr="00275434">
        <w:t xml:space="preserve">and all </w:t>
      </w:r>
      <w:r w:rsidRPr="00275434">
        <w:rPr>
          <w:shd w:val="clear" w:color="auto" w:fill="FFFFFF"/>
        </w:rPr>
        <w:t>populations to compare the genetic structure among populations suggested by the set of species-specific SNPs</w:t>
      </w:r>
      <w:r w:rsidRPr="00275434" w:rsidDel="00D34B4B">
        <w:rPr>
          <w:shd w:val="clear" w:color="auto" w:fill="FFFFFF"/>
        </w:rPr>
        <w:t xml:space="preserve"> </w:t>
      </w:r>
      <w:r w:rsidRPr="00275434">
        <w:rPr>
          <w:shd w:val="clear" w:color="auto" w:fill="FFFFFF"/>
        </w:rPr>
        <w:t xml:space="preserve">to the structure suggested by the </w:t>
      </w:r>
      <w:r w:rsidRPr="00275434">
        <w:t>complete set</w:t>
      </w:r>
      <w:r w:rsidRPr="00275434">
        <w:rPr>
          <w:shd w:val="clear" w:color="auto" w:fill="FFFFFF"/>
        </w:rPr>
        <w:t xml:space="preserve"> </w:t>
      </w:r>
      <w:r w:rsidRPr="00275434">
        <w:t>of SNPs</w:t>
      </w:r>
      <w:r w:rsidRPr="00275434">
        <w:rPr>
          <w:shd w:val="clear" w:color="auto" w:fill="FFFFFF"/>
        </w:rPr>
        <w:t xml:space="preserve">. ADMIXTURE </w:t>
      </w:r>
      <w:r w:rsidRPr="00275434">
        <w:t xml:space="preserve">was run using K values (1 to 15), the reason for this was the reduction in the number of </w:t>
      </w:r>
      <w:ins w:id="345" w:author="LRAV" w:date="2023-04-23T22:43:00Z">
        <w:r w:rsidR="005E43D1">
          <w:t>populations</w:t>
        </w:r>
      </w:ins>
      <w:r w:rsidR="005E43D1" w:rsidRPr="00275434">
        <w:t xml:space="preserve"> </w:t>
      </w:r>
      <w:r w:rsidRPr="00275434">
        <w:t>due to the use of all allopatric samples as a single fixed population for both species.</w:t>
      </w:r>
      <w:r w:rsidRPr="00275434">
        <w:rPr>
          <w:rFonts w:eastAsia="MinionPro-Regular"/>
        </w:rPr>
        <w:t xml:space="preserve"> </w:t>
      </w:r>
      <w:ins w:id="346" w:author="LRAV" w:date="2023-04-23T22:43:00Z">
        <w:r w:rsidR="009B1411">
          <w:rPr>
            <w:rFonts w:eastAsia="MinionPro-Regular"/>
          </w:rPr>
          <w:t>We also tested the “supervised model” using allopatric localities as reference samples for both full 5,702 SNPs and 381 diagnostic SNPs datasets.</w:t>
        </w:r>
      </w:ins>
    </w:p>
    <w:p w14:paraId="00AC3422" w14:textId="6BB64E48" w:rsidR="006D68B6" w:rsidRPr="00275434" w:rsidRDefault="006D68B6" w:rsidP="004C537B">
      <w:pPr>
        <w:spacing w:after="120" w:line="276" w:lineRule="auto"/>
        <w:jc w:val="both"/>
      </w:pPr>
      <w:r w:rsidRPr="00275434">
        <w:rPr>
          <w:rFonts w:eastAsia="MinionPro-Regular"/>
        </w:rPr>
        <w:t xml:space="preserve">To visualize </w:t>
      </w:r>
      <w:r w:rsidRPr="00275434">
        <w:t>patterns of genetic differentiation among individuals and populations,</w:t>
      </w:r>
      <w:r w:rsidRPr="00275434">
        <w:rPr>
          <w:rFonts w:eastAsia="MinionPro-Regular"/>
        </w:rPr>
        <w:t xml:space="preserve"> </w:t>
      </w:r>
      <w:r w:rsidRPr="00275434">
        <w:t xml:space="preserve">we used </w:t>
      </w:r>
      <w:r w:rsidRPr="00275434">
        <w:rPr>
          <w:rFonts w:eastAsia="MinionPro-Regular"/>
        </w:rPr>
        <w:t xml:space="preserve">principal component analyses (PCA) in the R package SNPRelate v1.6.4, function </w:t>
      </w:r>
      <w:r w:rsidRPr="00275434">
        <w:rPr>
          <w:rFonts w:eastAsia="MinionPro-Regular"/>
          <w:i/>
          <w:iCs/>
        </w:rPr>
        <w:t>snpgdsPCA( )</w:t>
      </w:r>
      <w:r w:rsidR="00DF6F9D">
        <w:rPr>
          <w:rFonts w:eastAsia="MinionPro-Regular"/>
          <w:i/>
        </w:rPr>
        <w:t xml:space="preserve"> </w:t>
      </w:r>
      <w:r w:rsidR="005171F3" w:rsidRPr="005171F3">
        <w:t>(Zheng et al., 2012)</w:t>
      </w:r>
      <w:r w:rsidRPr="00275434">
        <w:rPr>
          <w:rFonts w:eastAsia="MinionPro-Regular"/>
        </w:rPr>
        <w:t xml:space="preserve">, </w:t>
      </w:r>
      <w:r w:rsidRPr="00275434">
        <w:t xml:space="preserve">using the set of 5,702 SNPs and all samples. This was used to determine whether individuals from the allopatric </w:t>
      </w:r>
      <w:r w:rsidR="00054280">
        <w:t>zone</w:t>
      </w:r>
      <w:r w:rsidRPr="00275434">
        <w:t xml:space="preserve">s and </w:t>
      </w:r>
      <w:r>
        <w:t>the t</w:t>
      </w:r>
      <w:r w:rsidR="0079317C">
        <w:t>wo</w:t>
      </w:r>
      <w:r>
        <w:t xml:space="preserve"> </w:t>
      </w:r>
      <w:r w:rsidRPr="00275434">
        <w:t xml:space="preserve">hybrid </w:t>
      </w:r>
      <w:r w:rsidR="00054280">
        <w:t>zone</w:t>
      </w:r>
      <w:r w:rsidRPr="00275434">
        <w:t xml:space="preserve">s correspond to different genetic clusters. </w:t>
      </w:r>
    </w:p>
    <w:p w14:paraId="7AB28BDD" w14:textId="35AC811D" w:rsidR="00A83280" w:rsidRPr="00275434" w:rsidRDefault="00A83280" w:rsidP="00A83280">
      <w:pPr>
        <w:spacing w:after="120" w:line="276" w:lineRule="auto"/>
        <w:rPr>
          <w:ins w:id="347" w:author="LRAV" w:date="2023-04-23T22:43:00Z"/>
          <w:b/>
          <w:bCs/>
        </w:rPr>
      </w:pPr>
      <w:bookmarkStart w:id="348" w:name="_Hlk86214625"/>
      <w:ins w:id="349" w:author="LRAV" w:date="2023-04-23T22:43:00Z">
        <w:r w:rsidRPr="00275434">
          <w:rPr>
            <w:b/>
            <w:bCs/>
          </w:rPr>
          <w:t>2.</w:t>
        </w:r>
        <w:r>
          <w:rPr>
            <w:b/>
            <w:bCs/>
          </w:rPr>
          <w:t>6</w:t>
        </w:r>
        <w:r w:rsidRPr="00275434">
          <w:rPr>
            <w:b/>
            <w:bCs/>
          </w:rPr>
          <w:t xml:space="preserve"> </w:t>
        </w:r>
        <w:r>
          <w:rPr>
            <w:b/>
            <w:bCs/>
          </w:rPr>
          <w:t>H</w:t>
        </w:r>
        <w:r w:rsidRPr="00734116">
          <w:rPr>
            <w:b/>
            <w:bCs/>
          </w:rPr>
          <w:t>ybridization as a facilitator of species range expansions</w:t>
        </w:r>
      </w:ins>
    </w:p>
    <w:p w14:paraId="297970F5" w14:textId="76BC57B3" w:rsidR="00133B99" w:rsidRPr="00275434" w:rsidRDefault="00133B99">
      <w:pPr>
        <w:autoSpaceDE w:val="0"/>
        <w:autoSpaceDN w:val="0"/>
        <w:adjustRightInd w:val="0"/>
        <w:spacing w:after="120" w:line="276" w:lineRule="auto"/>
        <w:rPr>
          <w:b/>
          <w:bCs/>
          <w:lang w:eastAsia="es-ES"/>
        </w:rPr>
        <w:pPrChange w:id="350" w:author="LRAV" w:date="2023-04-23T22:43:00Z">
          <w:pPr>
            <w:autoSpaceDE w:val="0"/>
            <w:autoSpaceDN w:val="0"/>
            <w:adjustRightInd w:val="0"/>
            <w:spacing w:after="120" w:line="480" w:lineRule="auto"/>
          </w:pPr>
        </w:pPrChange>
      </w:pPr>
      <w:ins w:id="351" w:author="LRAV" w:date="2023-04-23T22:43:00Z">
        <w:r w:rsidRPr="00275434">
          <w:rPr>
            <w:b/>
            <w:bCs/>
          </w:rPr>
          <w:t>2.</w:t>
        </w:r>
        <w:r w:rsidR="00A83280">
          <w:rPr>
            <w:b/>
            <w:bCs/>
          </w:rPr>
          <w:t>6</w:t>
        </w:r>
        <w:r w:rsidRPr="00275434">
          <w:rPr>
            <w:b/>
            <w:bCs/>
          </w:rPr>
          <w:t>.</w:t>
        </w:r>
        <w:r w:rsidR="00A83280">
          <w:rPr>
            <w:b/>
            <w:bCs/>
          </w:rPr>
          <w:t>1</w:t>
        </w:r>
      </w:ins>
      <w:r w:rsidRPr="00275434">
        <w:rPr>
          <w:b/>
          <w:bCs/>
        </w:rPr>
        <w:t xml:space="preserve"> Genetic diversity </w:t>
      </w:r>
      <w:r w:rsidRPr="00275434">
        <w:rPr>
          <w:b/>
          <w:bCs/>
          <w:lang w:eastAsia="es-ES"/>
        </w:rPr>
        <w:t>and Hardy Weinberg equilibrium</w:t>
      </w:r>
    </w:p>
    <w:p w14:paraId="59D320B8" w14:textId="5D362298" w:rsidR="00F11DF8" w:rsidRPr="00F11DF8" w:rsidRDefault="00C43EB5" w:rsidP="004C537B">
      <w:pPr>
        <w:autoSpaceDE w:val="0"/>
        <w:autoSpaceDN w:val="0"/>
        <w:adjustRightInd w:val="0"/>
        <w:spacing w:after="120" w:line="276" w:lineRule="auto"/>
        <w:jc w:val="both"/>
        <w:rPr>
          <w:lang w:eastAsia="es-ES"/>
        </w:rPr>
      </w:pPr>
      <w:r w:rsidRPr="001B187E">
        <w:t xml:space="preserve">To test whether potential </w:t>
      </w:r>
      <w:r w:rsidR="00F3185F" w:rsidRPr="001B187E">
        <w:t xml:space="preserve">hybridization and introgression </w:t>
      </w:r>
      <w:r w:rsidRPr="001B187E">
        <w:t xml:space="preserve">resulted in increased genetic diversity </w:t>
      </w:r>
      <w:r w:rsidR="00A43156" w:rsidRPr="001B187E">
        <w:t xml:space="preserve">in the </w:t>
      </w:r>
      <w:r w:rsidR="00DD2F70" w:rsidRPr="001B187E">
        <w:t>Spanish</w:t>
      </w:r>
      <w:r w:rsidR="00E64469" w:rsidRPr="001B187E">
        <w:t xml:space="preserve"> hybrid </w:t>
      </w:r>
      <w:r w:rsidR="00054280">
        <w:t>zone</w:t>
      </w:r>
      <w:r w:rsidR="00407E1E" w:rsidRPr="001B187E">
        <w:t>s</w:t>
      </w:r>
      <w:r w:rsidR="004959C6" w:rsidRPr="00275434">
        <w:t xml:space="preserve">, we compared </w:t>
      </w:r>
      <w:r w:rsidR="00F3185F" w:rsidRPr="00275434">
        <w:t xml:space="preserve">different </w:t>
      </w:r>
      <w:r w:rsidR="004959C6" w:rsidRPr="00275434">
        <w:t xml:space="preserve">genetic diversity estimates </w:t>
      </w:r>
      <w:r w:rsidR="009E30E7" w:rsidRPr="00275434">
        <w:t xml:space="preserve">for </w:t>
      </w:r>
      <w:r w:rsidR="00964960" w:rsidRPr="00275434">
        <w:rPr>
          <w:i/>
          <w:iCs/>
        </w:rPr>
        <w:t>I. elegans</w:t>
      </w:r>
      <w:r w:rsidR="00964960" w:rsidRPr="00275434">
        <w:t xml:space="preserve"> and </w:t>
      </w:r>
      <w:r w:rsidR="00964960" w:rsidRPr="00275434">
        <w:rPr>
          <w:i/>
          <w:iCs/>
        </w:rPr>
        <w:t>I. graellsii</w:t>
      </w:r>
      <w:r w:rsidR="00D27C06">
        <w:t xml:space="preserve"> </w:t>
      </w:r>
      <w:r w:rsidR="004959C6" w:rsidRPr="00275434">
        <w:t xml:space="preserve">from the allopatric and the sympatric </w:t>
      </w:r>
      <w:r w:rsidR="005E428F">
        <w:t xml:space="preserve">distribution </w:t>
      </w:r>
      <w:r w:rsidR="005E428F" w:rsidRPr="00275434">
        <w:t>in</w:t>
      </w:r>
      <w:r w:rsidR="00A60E01">
        <w:rPr>
          <w:lang w:eastAsia="es-ES"/>
        </w:rPr>
        <w:t xml:space="preserve"> each </w:t>
      </w:r>
      <w:r w:rsidR="00A60E01" w:rsidRPr="00275434">
        <w:rPr>
          <w:lang w:eastAsia="es-ES"/>
        </w:rPr>
        <w:t>locali</w:t>
      </w:r>
      <w:r w:rsidR="00A60E01">
        <w:rPr>
          <w:lang w:eastAsia="es-ES"/>
        </w:rPr>
        <w:t>ty</w:t>
      </w:r>
      <w:r w:rsidR="00B70083">
        <w:rPr>
          <w:lang w:eastAsia="es-ES"/>
        </w:rPr>
        <w:t>,</w:t>
      </w:r>
      <w:r w:rsidR="00A60E01" w:rsidRPr="00275434">
        <w:rPr>
          <w:lang w:eastAsia="es-ES"/>
        </w:rPr>
        <w:t xml:space="preserve"> </w:t>
      </w:r>
      <w:r w:rsidR="00A60E01">
        <w:rPr>
          <w:lang w:eastAsia="es-ES"/>
        </w:rPr>
        <w:t xml:space="preserve">for all individuals before excluding the hybrids </w:t>
      </w:r>
      <w:r w:rsidR="00C54A24">
        <w:rPr>
          <w:lang w:eastAsia="es-ES"/>
        </w:rPr>
        <w:t>(F</w:t>
      </w:r>
      <w:r w:rsidR="00C54A24" w:rsidRPr="00C54A24">
        <w:rPr>
          <w:vertAlign w:val="subscript"/>
          <w:lang w:eastAsia="es-ES"/>
        </w:rPr>
        <w:t>1</w:t>
      </w:r>
      <w:r w:rsidR="00C54A24">
        <w:rPr>
          <w:lang w:eastAsia="es-ES"/>
        </w:rPr>
        <w:t xml:space="preserve"> and F</w:t>
      </w:r>
      <w:r w:rsidR="00C54A24" w:rsidRPr="00C54A24">
        <w:rPr>
          <w:vertAlign w:val="subscript"/>
          <w:lang w:eastAsia="es-ES"/>
        </w:rPr>
        <w:t>2</w:t>
      </w:r>
      <w:r w:rsidR="00C54A24">
        <w:rPr>
          <w:lang w:eastAsia="es-ES"/>
        </w:rPr>
        <w:t xml:space="preserve"> hybrids) </w:t>
      </w:r>
      <w:r w:rsidR="00A60E01">
        <w:rPr>
          <w:lang w:eastAsia="es-ES"/>
        </w:rPr>
        <w:t xml:space="preserve">and </w:t>
      </w:r>
      <w:r w:rsidR="006E58F3">
        <w:rPr>
          <w:lang w:eastAsia="es-ES"/>
        </w:rPr>
        <w:t>after excluding hybrids</w:t>
      </w:r>
      <w:r w:rsidR="00A60E01">
        <w:rPr>
          <w:lang w:eastAsia="es-ES"/>
        </w:rPr>
        <w:t>.</w:t>
      </w:r>
      <w:r w:rsidR="00D27C06">
        <w:rPr>
          <w:shd w:val="clear" w:color="auto" w:fill="FFFFFF"/>
        </w:rPr>
        <w:t xml:space="preserve"> </w:t>
      </w:r>
      <w:r w:rsidR="00F3185F" w:rsidRPr="00275434">
        <w:t>We calculated number of alleles (</w:t>
      </w:r>
      <w:r w:rsidR="007D7361">
        <w:t>A</w:t>
      </w:r>
      <w:r w:rsidR="00F3185F" w:rsidRPr="00275434">
        <w:t>)</w:t>
      </w:r>
      <w:r w:rsidR="009E30E7" w:rsidRPr="00275434">
        <w:t xml:space="preserve">, </w:t>
      </w:r>
      <w:r w:rsidR="00F3185F" w:rsidRPr="00275434">
        <w:t>allelic richness (</w:t>
      </w:r>
      <w:r w:rsidR="009E30E7" w:rsidRPr="00275434">
        <w:t>Ar</w:t>
      </w:r>
      <w:r w:rsidR="00F3185F" w:rsidRPr="00275434">
        <w:t>)</w:t>
      </w:r>
      <w:r w:rsidR="009E30E7" w:rsidRPr="00275434">
        <w:t xml:space="preserve">, </w:t>
      </w:r>
      <w:r w:rsidR="00F3185F" w:rsidRPr="00275434">
        <w:t xml:space="preserve">observed </w:t>
      </w:r>
      <w:r w:rsidR="00443A7B" w:rsidRPr="00275434">
        <w:t>heterozygosity</w:t>
      </w:r>
      <w:r w:rsidR="00F3185F" w:rsidRPr="00275434">
        <w:t xml:space="preserve"> (</w:t>
      </w:r>
      <w:r w:rsidR="009E30E7" w:rsidRPr="00275434">
        <w:t>H</w:t>
      </w:r>
      <w:r w:rsidR="009E30E7" w:rsidRPr="00275434">
        <w:rPr>
          <w:vertAlign w:val="subscript"/>
        </w:rPr>
        <w:t>O</w:t>
      </w:r>
      <w:r w:rsidR="00265C2A" w:rsidRPr="00275434">
        <w:t xml:space="preserve">), </w:t>
      </w:r>
      <w:r w:rsidR="00F3185F" w:rsidRPr="00275434">
        <w:t>expected heterozygosity</w:t>
      </w:r>
      <w:r w:rsidR="009E30E7" w:rsidRPr="00275434">
        <w:t xml:space="preserve"> </w:t>
      </w:r>
      <w:r w:rsidR="00F3185F" w:rsidRPr="00275434">
        <w:t>(</w:t>
      </w:r>
      <w:r w:rsidR="009E30E7" w:rsidRPr="00275434">
        <w:t>H</w:t>
      </w:r>
      <w:r w:rsidR="009E30E7" w:rsidRPr="00275434">
        <w:rPr>
          <w:vertAlign w:val="subscript"/>
        </w:rPr>
        <w:t>E</w:t>
      </w:r>
      <w:r w:rsidR="00F3185F" w:rsidRPr="00275434">
        <w:t>)</w:t>
      </w:r>
      <w:r w:rsidR="00265C2A" w:rsidRPr="00275434">
        <w:t>, and nucleotide diversity (π)</w:t>
      </w:r>
      <w:r w:rsidR="00F3185F" w:rsidRPr="00275434">
        <w:t xml:space="preserve"> </w:t>
      </w:r>
      <w:r w:rsidR="00BD729F" w:rsidRPr="00275434">
        <w:t>using the 5,702 SNPs</w:t>
      </w:r>
      <w:r w:rsidR="00265C2A" w:rsidRPr="00275434">
        <w:t xml:space="preserve"> set</w:t>
      </w:r>
      <w:r w:rsidR="00BD729F" w:rsidRPr="00275434">
        <w:t xml:space="preserve">. </w:t>
      </w:r>
      <w:r w:rsidR="006E4A49" w:rsidRPr="00275434">
        <w:rPr>
          <w:shd w:val="clear" w:color="auto" w:fill="FFFFFF"/>
        </w:rPr>
        <w:t xml:space="preserve">Genetic diversity was measured at both </w:t>
      </w:r>
      <w:r w:rsidR="000E5436" w:rsidRPr="00275434">
        <w:rPr>
          <w:shd w:val="clear" w:color="auto" w:fill="FFFFFF"/>
        </w:rPr>
        <w:t>population</w:t>
      </w:r>
      <w:r w:rsidR="006E4A49" w:rsidRPr="00275434">
        <w:rPr>
          <w:shd w:val="clear" w:color="auto" w:fill="FFFFFF"/>
        </w:rPr>
        <w:t xml:space="preserve"> and </w:t>
      </w:r>
      <w:r w:rsidR="00694F59">
        <w:rPr>
          <w:shd w:val="clear" w:color="auto" w:fill="FFFFFF"/>
        </w:rPr>
        <w:t>region</w:t>
      </w:r>
      <w:r w:rsidR="006E4A49" w:rsidRPr="00275434">
        <w:rPr>
          <w:shd w:val="clear" w:color="auto" w:fill="FFFFFF"/>
        </w:rPr>
        <w:t xml:space="preserve"> levels. </w:t>
      </w:r>
      <w:r w:rsidR="006E4A49" w:rsidRPr="00275434">
        <w:t xml:space="preserve">Na, and Ar were estimated using the </w:t>
      </w:r>
      <w:r w:rsidR="006E4A49" w:rsidRPr="00275434">
        <w:rPr>
          <w:smallCaps/>
          <w:spacing w:val="5"/>
          <w:shd w:val="clear" w:color="auto" w:fill="FFFFFF"/>
        </w:rPr>
        <w:t>HIERFSTAT</w:t>
      </w:r>
      <w:r w:rsidR="006E4A49" w:rsidRPr="00275434">
        <w:t xml:space="preserve"> package v0.04-22 </w:t>
      </w:r>
      <w:r w:rsidR="005171F3" w:rsidRPr="005171F3">
        <w:t>(</w:t>
      </w:r>
      <w:proofErr w:type="spellStart"/>
      <w:r w:rsidR="005171F3" w:rsidRPr="005171F3">
        <w:t>Goudet</w:t>
      </w:r>
      <w:proofErr w:type="spellEnd"/>
      <w:r w:rsidR="005171F3" w:rsidRPr="005171F3">
        <w:t>, 2005)</w:t>
      </w:r>
      <w:r w:rsidR="006E4A49" w:rsidRPr="00275434">
        <w:t xml:space="preserve"> as implemented in R. Allelic richness was rarefacted for a minimum of eight alleles (or four diploid samples), which was the lowest sample size used for Hardy-Weinberg equilibrium testing. Meanwhile Ho and H</w:t>
      </w:r>
      <w:r w:rsidR="006E4A49" w:rsidRPr="00275434">
        <w:rPr>
          <w:vertAlign w:val="subscript"/>
        </w:rPr>
        <w:t>E</w:t>
      </w:r>
      <w:r w:rsidR="006E4A49" w:rsidRPr="00275434">
        <w:t xml:space="preserve"> were calculated using </w:t>
      </w:r>
      <w:r w:rsidR="006E4A49" w:rsidRPr="00275434">
        <w:rPr>
          <w:smallCaps/>
          <w:spacing w:val="5"/>
          <w:shd w:val="clear" w:color="auto" w:fill="FFFFFF"/>
        </w:rPr>
        <w:t>PLINK</w:t>
      </w:r>
      <w:r w:rsidR="006E4A49" w:rsidRPr="00275434">
        <w:t xml:space="preserve"> v1.90b6.12</w:t>
      </w:r>
      <w:r w:rsidR="00DF6F9D">
        <w:t xml:space="preserve"> </w:t>
      </w:r>
      <w:r w:rsidR="005171F3" w:rsidRPr="005171F3">
        <w:t>(Purcell et al., 2007)</w:t>
      </w:r>
      <w:r w:rsidR="006E4A49" w:rsidRPr="00275434">
        <w:t>, and</w:t>
      </w:r>
      <w:r w:rsidR="006E4A49" w:rsidRPr="00275434">
        <w:rPr>
          <w:vertAlign w:val="subscript"/>
        </w:rPr>
        <w:t xml:space="preserve"> </w:t>
      </w:r>
      <w:r w:rsidR="006E4A49" w:rsidRPr="00275434">
        <w:t xml:space="preserve">π </w:t>
      </w:r>
      <w:r w:rsidR="007D7361">
        <w:t>and the percentage of SNPs with missing data (NA)</w:t>
      </w:r>
      <w:r w:rsidR="007D7361" w:rsidRPr="00275434">
        <w:t xml:space="preserve"> </w:t>
      </w:r>
      <w:r w:rsidR="006E4A49" w:rsidRPr="00275434">
        <w:t xml:space="preserve">with </w:t>
      </w:r>
      <w:r w:rsidR="006E4A49" w:rsidRPr="00275434">
        <w:rPr>
          <w:rFonts w:eastAsia="MinionPro-Regular"/>
        </w:rPr>
        <w:t>VCFtools.</w:t>
      </w:r>
      <w:r w:rsidR="006E4A49" w:rsidRPr="00275434">
        <w:t xml:space="preserve"> </w:t>
      </w:r>
      <w:r w:rsidR="00F11DF8" w:rsidRPr="00F11DF8">
        <w:rPr>
          <w:lang w:eastAsia="es-ES"/>
        </w:rPr>
        <w:t xml:space="preserve">Kruskal-Wallis tests and posthoc paired Wilcoxon tests </w:t>
      </w:r>
      <w:r w:rsidR="00F11DF8">
        <w:rPr>
          <w:lang w:eastAsia="es-ES"/>
        </w:rPr>
        <w:t xml:space="preserve">were used to compare the levels </w:t>
      </w:r>
      <w:r w:rsidR="00F11DF8" w:rsidRPr="00F11DF8">
        <w:rPr>
          <w:lang w:eastAsia="es-ES"/>
        </w:rPr>
        <w:t xml:space="preserve">of each diversity estimate between </w:t>
      </w:r>
      <w:r w:rsidR="00252BAE">
        <w:rPr>
          <w:lang w:eastAsia="es-ES"/>
        </w:rPr>
        <w:t>regions</w:t>
      </w:r>
      <w:r w:rsidR="00F11DF8" w:rsidRPr="00F11DF8">
        <w:rPr>
          <w:lang w:eastAsia="es-ES"/>
        </w:rPr>
        <w:t xml:space="preserve"> (</w:t>
      </w:r>
      <w:r w:rsidR="004A2B7D">
        <w:rPr>
          <w:lang w:eastAsia="es-ES"/>
        </w:rPr>
        <w:t>younger-</w:t>
      </w:r>
      <w:r w:rsidR="00A219F8" w:rsidRPr="00F11DF8">
        <w:rPr>
          <w:lang w:eastAsia="es-ES"/>
        </w:rPr>
        <w:t>central</w:t>
      </w:r>
      <w:r w:rsidR="0008041C">
        <w:rPr>
          <w:lang w:eastAsia="es-ES"/>
        </w:rPr>
        <w:t xml:space="preserve">, </w:t>
      </w:r>
      <w:r w:rsidR="004A2B7D">
        <w:rPr>
          <w:lang w:eastAsia="es-ES"/>
        </w:rPr>
        <w:t xml:space="preserve">older-west </w:t>
      </w:r>
      <w:r w:rsidR="00F11DF8" w:rsidRPr="00F11DF8">
        <w:rPr>
          <w:lang w:eastAsia="es-ES"/>
        </w:rPr>
        <w:t xml:space="preserve">hybrid </w:t>
      </w:r>
      <w:r w:rsidR="00252BAE">
        <w:rPr>
          <w:lang w:eastAsia="es-ES"/>
        </w:rPr>
        <w:t>regions</w:t>
      </w:r>
      <w:r w:rsidR="00F11DF8" w:rsidRPr="00F11DF8">
        <w:rPr>
          <w:lang w:eastAsia="es-ES"/>
        </w:rPr>
        <w:t>, and allopatry)</w:t>
      </w:r>
      <w:r w:rsidR="00695323">
        <w:rPr>
          <w:lang w:eastAsia="es-ES"/>
        </w:rPr>
        <w:t>.</w:t>
      </w:r>
      <w:r w:rsidR="00F11DF8" w:rsidRPr="00F11DF8">
        <w:rPr>
          <w:lang w:eastAsia="es-ES"/>
        </w:rPr>
        <w:t xml:space="preserve"> </w:t>
      </w:r>
    </w:p>
    <w:p w14:paraId="121A52CA" w14:textId="6761A0F7" w:rsidR="00A64A4E" w:rsidRDefault="006E4A49">
      <w:pPr>
        <w:autoSpaceDE w:val="0"/>
        <w:autoSpaceDN w:val="0"/>
        <w:adjustRightInd w:val="0"/>
        <w:spacing w:after="120" w:line="276" w:lineRule="auto"/>
        <w:jc w:val="both"/>
        <w:pPrChange w:id="352" w:author="LRAV" w:date="2023-04-23T22:43:00Z">
          <w:pPr>
            <w:autoSpaceDE w:val="0"/>
            <w:autoSpaceDN w:val="0"/>
            <w:adjustRightInd w:val="0"/>
            <w:spacing w:after="240" w:line="480" w:lineRule="auto"/>
            <w:jc w:val="both"/>
          </w:pPr>
        </w:pPrChange>
      </w:pPr>
      <w:ins w:id="353" w:author="LRAV" w:date="2023-04-23T22:43:00Z">
        <w:r w:rsidRPr="00275434">
          <w:t>Population</w:t>
        </w:r>
        <w:r w:rsidR="00694F59">
          <w:t>al</w:t>
        </w:r>
      </w:ins>
      <w:r w:rsidRPr="00275434">
        <w:t xml:space="preserve"> and </w:t>
      </w:r>
      <w:r w:rsidR="00694F59">
        <w:t>regional</w:t>
      </w:r>
      <w:r w:rsidRPr="00275434">
        <w:t xml:space="preserve"> tests for Hardy-Weinberg disequilibrium per locus were estimated using the 5,702 SNPs using PLINKs mid-p modifier</w:t>
      </w:r>
      <w:r w:rsidR="00DF6F9D">
        <w:t xml:space="preserve"> </w:t>
      </w:r>
      <w:r w:rsidR="005171F3" w:rsidRPr="005171F3">
        <w:t>(</w:t>
      </w:r>
      <w:proofErr w:type="spellStart"/>
      <w:r w:rsidR="005171F3" w:rsidRPr="005171F3">
        <w:t>Graffelman</w:t>
      </w:r>
      <w:proofErr w:type="spellEnd"/>
      <w:r w:rsidR="005171F3" w:rsidRPr="005171F3">
        <w:t xml:space="preserve"> &amp; Moreno, </w:t>
      </w:r>
      <w:r w:rsidR="005171F3" w:rsidRPr="005171F3">
        <w:lastRenderedPageBreak/>
        <w:t>2013)</w:t>
      </w:r>
      <w:r w:rsidRPr="00275434">
        <w:t>. Then</w:t>
      </w:r>
      <w:del w:id="354" w:author="LRAV" w:date="2023-04-23T22:43:00Z">
        <w:r w:rsidRPr="00275434">
          <w:delText>,</w:delText>
        </w:r>
      </w:del>
      <w:ins w:id="355" w:author="LRAV" w:date="2023-04-23T22:43:00Z">
        <w:r w:rsidR="00F0137B">
          <w:t xml:space="preserve"> we estimated</w:t>
        </w:r>
      </w:ins>
      <w:r w:rsidRPr="00275434">
        <w:t xml:space="preserve"> </w:t>
      </w:r>
      <w:r w:rsidR="00A64A4E">
        <w:t>the ratios of SNPs at HW disequilibrium (</w:t>
      </w:r>
      <w:r w:rsidR="00A64A4E" w:rsidRPr="00275434">
        <w:rPr>
          <w:i/>
          <w:iCs/>
        </w:rPr>
        <w:t>p</w:t>
      </w:r>
      <w:r w:rsidR="00A64A4E">
        <w:rPr>
          <w:i/>
          <w:iCs/>
        </w:rPr>
        <w:t xml:space="preserve"> </w:t>
      </w:r>
      <w:r w:rsidR="00A64A4E">
        <w:rPr>
          <w:iCs/>
        </w:rPr>
        <w:t>&lt; 0.05</w:t>
      </w:r>
      <w:r w:rsidR="00A64A4E">
        <w:t>)</w:t>
      </w:r>
      <w:r w:rsidR="00A64A4E" w:rsidRPr="00275434">
        <w:t xml:space="preserve"> </w:t>
      </w:r>
      <w:r w:rsidR="00A64A4E">
        <w:rPr>
          <w:iCs/>
        </w:rPr>
        <w:t>to the total number of genotyped SNPs</w:t>
      </w:r>
      <w:del w:id="356" w:author="LRAV" w:date="2023-04-23T22:43:00Z">
        <w:r w:rsidR="00A64A4E">
          <w:rPr>
            <w:iCs/>
          </w:rPr>
          <w:delText xml:space="preserve">, as well as average </w:delText>
        </w:r>
        <w:r w:rsidR="00A64A4E" w:rsidRPr="00A64A4E">
          <w:rPr>
            <w:i/>
          </w:rPr>
          <w:delText>p</w:delText>
        </w:r>
        <w:r w:rsidR="00A64A4E">
          <w:rPr>
            <w:iCs/>
          </w:rPr>
          <w:delText>-values per population were calculated</w:delText>
        </w:r>
      </w:del>
      <w:r w:rsidR="00A64A4E" w:rsidRPr="00275434">
        <w:t xml:space="preserve">. </w:t>
      </w:r>
    </w:p>
    <w:p w14:paraId="58596EA4" w14:textId="230F407F" w:rsidR="007D55AF" w:rsidRPr="00275434" w:rsidRDefault="00133B99" w:rsidP="004C537B">
      <w:pPr>
        <w:autoSpaceDE w:val="0"/>
        <w:autoSpaceDN w:val="0"/>
        <w:adjustRightInd w:val="0"/>
        <w:spacing w:after="120" w:line="276" w:lineRule="auto"/>
        <w:jc w:val="both"/>
        <w:rPr>
          <w:b/>
          <w:bCs/>
        </w:rPr>
      </w:pPr>
      <w:r w:rsidRPr="00275434">
        <w:rPr>
          <w:b/>
          <w:bCs/>
        </w:rPr>
        <w:t>2.</w:t>
      </w:r>
      <w:r w:rsidR="00A83280">
        <w:rPr>
          <w:b/>
          <w:bCs/>
        </w:rPr>
        <w:t>6</w:t>
      </w:r>
      <w:r w:rsidRPr="00275434">
        <w:rPr>
          <w:b/>
          <w:bCs/>
        </w:rPr>
        <w:t>.</w:t>
      </w:r>
      <w:r w:rsidR="00A83280">
        <w:rPr>
          <w:b/>
          <w:bCs/>
        </w:rPr>
        <w:t>2</w:t>
      </w:r>
      <w:r w:rsidRPr="00275434">
        <w:rPr>
          <w:b/>
          <w:bCs/>
        </w:rPr>
        <w:t xml:space="preserve"> </w:t>
      </w:r>
      <w:r w:rsidR="007D55AF" w:rsidRPr="00275434">
        <w:rPr>
          <w:b/>
          <w:bCs/>
        </w:rPr>
        <w:t xml:space="preserve">Genetic differentiation between </w:t>
      </w:r>
      <w:r w:rsidR="00E37C8D" w:rsidRPr="00275434">
        <w:rPr>
          <w:b/>
          <w:bCs/>
        </w:rPr>
        <w:t>species</w:t>
      </w:r>
      <w:r w:rsidR="006C64FD" w:rsidRPr="00275434">
        <w:rPr>
          <w:b/>
          <w:bCs/>
        </w:rPr>
        <w:t xml:space="preserve"> </w:t>
      </w:r>
    </w:p>
    <w:p w14:paraId="144586F8" w14:textId="39F889C2" w:rsidR="00997FBE" w:rsidRDefault="00417E6B" w:rsidP="004C537B">
      <w:pPr>
        <w:spacing w:after="240" w:line="276" w:lineRule="auto"/>
        <w:jc w:val="both"/>
        <w:rPr>
          <w:lang w:eastAsia="es-ES"/>
        </w:rPr>
      </w:pPr>
      <w:r>
        <w:t>Overall and p</w:t>
      </w:r>
      <w:r w:rsidR="001F1AD9" w:rsidRPr="00275434">
        <w:t>airwise differentiation was assessed using the complete set of 5,702 SNPs by calculating F</w:t>
      </w:r>
      <w:r w:rsidR="001F1AD9" w:rsidRPr="00275434">
        <w:rPr>
          <w:vertAlign w:val="subscript"/>
        </w:rPr>
        <w:t>ST</w:t>
      </w:r>
      <w:r w:rsidR="00DF6F9D" w:rsidRPr="004C537B">
        <w:rPr>
          <w:vertAlign w:val="subscript"/>
        </w:rPr>
        <w:t xml:space="preserve"> </w:t>
      </w:r>
      <w:r w:rsidR="005171F3" w:rsidRPr="005171F3">
        <w:t>(Weir &amp; Cockerham, 1984)</w:t>
      </w:r>
      <w:r w:rsidR="001F1AD9" w:rsidRPr="004C537B">
        <w:t xml:space="preserve"> </w:t>
      </w:r>
      <w:r w:rsidR="001F1AD9" w:rsidRPr="00275434">
        <w:t>using 1</w:t>
      </w:r>
      <w:r w:rsidR="003C54AC">
        <w:t>0</w:t>
      </w:r>
      <w:r w:rsidR="001F1AD9" w:rsidRPr="00275434">
        <w:t>,000 bootstraps with the R package StAMPP</w:t>
      </w:r>
      <w:r w:rsidR="001F1AD9" w:rsidRPr="00275434">
        <w:rPr>
          <w:i/>
        </w:rPr>
        <w:t xml:space="preserve"> </w:t>
      </w:r>
      <w:r w:rsidR="001F1AD9" w:rsidRPr="00275434">
        <w:t>v1.6.1</w:t>
      </w:r>
      <w:r w:rsidR="00DF6F9D">
        <w:t xml:space="preserve"> </w:t>
      </w:r>
      <w:r w:rsidR="005171F3" w:rsidRPr="005171F3">
        <w:t>(Pembleton et al., 2013)</w:t>
      </w:r>
      <w:r w:rsidR="001F1AD9" w:rsidRPr="00275434">
        <w:t xml:space="preserve">. </w:t>
      </w:r>
      <w:r w:rsidR="00D002F1" w:rsidRPr="001B187E">
        <w:rPr>
          <w:lang w:eastAsia="es-ES"/>
        </w:rPr>
        <w:t xml:space="preserve">To test whether </w:t>
      </w:r>
      <w:r w:rsidR="00FE25EC" w:rsidRPr="001B187E">
        <w:t xml:space="preserve">hybridization and introgression </w:t>
      </w:r>
      <w:r w:rsidR="00D002F1" w:rsidRPr="001B187E">
        <w:rPr>
          <w:lang w:eastAsia="es-ES"/>
        </w:rPr>
        <w:t xml:space="preserve">resulted in reduced differentiation between species in sympatry, </w:t>
      </w:r>
      <w:r w:rsidR="00C73107" w:rsidRPr="001B187E">
        <w:rPr>
          <w:lang w:eastAsia="es-ES"/>
        </w:rPr>
        <w:t xml:space="preserve">we </w:t>
      </w:r>
      <w:r w:rsidR="003F75F6" w:rsidRPr="001B187E">
        <w:rPr>
          <w:lang w:eastAsia="es-ES"/>
        </w:rPr>
        <w:t xml:space="preserve">first </w:t>
      </w:r>
      <w:r w:rsidR="00BC7B6E" w:rsidRPr="001B187E">
        <w:rPr>
          <w:lang w:eastAsia="es-ES"/>
        </w:rPr>
        <w:t>compared</w:t>
      </w:r>
      <w:r w:rsidR="00D002F1" w:rsidRPr="001B187E">
        <w:rPr>
          <w:lang w:eastAsia="es-ES"/>
        </w:rPr>
        <w:t xml:space="preserve"> </w:t>
      </w:r>
      <w:r w:rsidR="0052613E" w:rsidRPr="001B187E">
        <w:rPr>
          <w:lang w:eastAsia="es-ES"/>
        </w:rPr>
        <w:t>overall</w:t>
      </w:r>
      <w:r w:rsidR="00D002F1" w:rsidRPr="001B187E">
        <w:rPr>
          <w:lang w:eastAsia="es-ES"/>
        </w:rPr>
        <w:t xml:space="preserve"> </w:t>
      </w:r>
      <w:r w:rsidR="00BF475A">
        <w:rPr>
          <w:lang w:eastAsia="es-ES"/>
        </w:rPr>
        <w:t xml:space="preserve">interspecific </w:t>
      </w:r>
      <w:r w:rsidR="00D002F1" w:rsidRPr="001B187E">
        <w:rPr>
          <w:lang w:eastAsia="es-ES"/>
        </w:rPr>
        <w:t>genetic differentiation between</w:t>
      </w:r>
      <w:r w:rsidR="00D002F1" w:rsidRPr="00275434">
        <w:rPr>
          <w:lang w:eastAsia="es-ES"/>
        </w:rPr>
        <w:t xml:space="preserve"> </w:t>
      </w:r>
      <w:r w:rsidR="0052613E" w:rsidRPr="0052613E">
        <w:rPr>
          <w:i/>
          <w:iCs/>
          <w:lang w:eastAsia="es-ES"/>
        </w:rPr>
        <w:t>I. elegans</w:t>
      </w:r>
      <w:r w:rsidR="0052613E">
        <w:rPr>
          <w:lang w:eastAsia="es-ES"/>
        </w:rPr>
        <w:t xml:space="preserve"> and </w:t>
      </w:r>
      <w:r w:rsidR="0052613E" w:rsidRPr="0052613E">
        <w:rPr>
          <w:i/>
          <w:iCs/>
          <w:lang w:eastAsia="es-ES"/>
        </w:rPr>
        <w:t>I. graellsii</w:t>
      </w:r>
      <w:r w:rsidR="00941482" w:rsidRPr="004C537B">
        <w:rPr>
          <w:i/>
        </w:rPr>
        <w:t xml:space="preserve"> </w:t>
      </w:r>
      <w:r w:rsidR="0052613E">
        <w:rPr>
          <w:lang w:eastAsia="es-ES"/>
        </w:rPr>
        <w:t xml:space="preserve">from allopatry </w:t>
      </w:r>
      <w:r w:rsidR="00DF2A83">
        <w:rPr>
          <w:lang w:eastAsia="es-ES"/>
        </w:rPr>
        <w:t xml:space="preserve">with </w:t>
      </w:r>
      <w:r w:rsidR="000646CC">
        <w:rPr>
          <w:lang w:eastAsia="es-ES"/>
        </w:rPr>
        <w:t xml:space="preserve">the </w:t>
      </w:r>
      <w:r w:rsidR="00DF2A83">
        <w:rPr>
          <w:lang w:eastAsia="es-ES"/>
        </w:rPr>
        <w:t>overall</w:t>
      </w:r>
      <w:r w:rsidR="00DF2A83" w:rsidRPr="00275434">
        <w:rPr>
          <w:lang w:eastAsia="es-ES"/>
        </w:rPr>
        <w:t xml:space="preserve"> genetic differentiation </w:t>
      </w:r>
      <w:r w:rsidR="00D645CC" w:rsidRPr="00275434">
        <w:rPr>
          <w:lang w:eastAsia="es-ES"/>
        </w:rPr>
        <w:t xml:space="preserve">between </w:t>
      </w:r>
      <w:r w:rsidR="00D645CC" w:rsidRPr="0052613E">
        <w:rPr>
          <w:i/>
          <w:iCs/>
          <w:lang w:eastAsia="es-ES"/>
        </w:rPr>
        <w:t>I. elegans</w:t>
      </w:r>
      <w:r w:rsidR="00D645CC">
        <w:rPr>
          <w:lang w:eastAsia="es-ES"/>
        </w:rPr>
        <w:t xml:space="preserve"> and </w:t>
      </w:r>
      <w:r w:rsidR="00D645CC" w:rsidRPr="0052613E">
        <w:rPr>
          <w:i/>
          <w:iCs/>
          <w:lang w:eastAsia="es-ES"/>
        </w:rPr>
        <w:t>I. graellsii</w:t>
      </w:r>
      <w:r w:rsidR="00D645CC">
        <w:rPr>
          <w:lang w:eastAsia="es-ES"/>
        </w:rPr>
        <w:t xml:space="preserve"> </w:t>
      </w:r>
      <w:r w:rsidR="0052613E" w:rsidRPr="00A25E71">
        <w:rPr>
          <w:lang w:eastAsia="es-ES"/>
        </w:rPr>
        <w:t>from the</w:t>
      </w:r>
      <w:r w:rsidR="00A25E71">
        <w:rPr>
          <w:lang w:eastAsia="es-ES"/>
        </w:rPr>
        <w:t xml:space="preserve"> </w:t>
      </w:r>
      <w:r w:rsidR="0008041C">
        <w:rPr>
          <w:lang w:eastAsia="es-ES"/>
        </w:rPr>
        <w:t>younger-</w:t>
      </w:r>
      <w:r w:rsidR="00A25E71">
        <w:rPr>
          <w:lang w:eastAsia="es-ES"/>
        </w:rPr>
        <w:t>centr</w:t>
      </w:r>
      <w:r w:rsidR="00A2653C">
        <w:rPr>
          <w:lang w:eastAsia="es-ES"/>
        </w:rPr>
        <w:t>al</w:t>
      </w:r>
      <w:r w:rsidR="00A25E71">
        <w:rPr>
          <w:lang w:eastAsia="es-ES"/>
        </w:rPr>
        <w:t xml:space="preserve"> and the </w:t>
      </w:r>
      <w:r w:rsidR="0008041C">
        <w:rPr>
          <w:lang w:eastAsia="es-ES"/>
        </w:rPr>
        <w:t>older-</w:t>
      </w:r>
      <w:r w:rsidR="00A25E71">
        <w:rPr>
          <w:lang w:eastAsia="es-ES"/>
        </w:rPr>
        <w:t>west</w:t>
      </w:r>
      <w:r w:rsidR="0052613E" w:rsidRPr="00A25E71">
        <w:rPr>
          <w:lang w:eastAsia="es-ES"/>
        </w:rPr>
        <w:t xml:space="preserve"> </w:t>
      </w:r>
      <w:r w:rsidR="00F57279" w:rsidRPr="00A25E71">
        <w:rPr>
          <w:lang w:eastAsia="es-ES"/>
        </w:rPr>
        <w:t>h</w:t>
      </w:r>
      <w:r w:rsidR="0052613E" w:rsidRPr="00A25E71">
        <w:rPr>
          <w:lang w:eastAsia="es-ES"/>
        </w:rPr>
        <w:t xml:space="preserve">ybrid </w:t>
      </w:r>
      <w:r w:rsidR="00A25E71">
        <w:rPr>
          <w:lang w:eastAsia="es-ES"/>
        </w:rPr>
        <w:t>regions</w:t>
      </w:r>
      <w:r w:rsidR="00414886" w:rsidRPr="00414886">
        <w:rPr>
          <w:lang w:eastAsia="es-ES"/>
        </w:rPr>
        <w:t xml:space="preserve"> </w:t>
      </w:r>
      <w:r w:rsidR="00414886">
        <w:rPr>
          <w:lang w:eastAsia="es-ES"/>
        </w:rPr>
        <w:t>(including all individuals minus the F</w:t>
      </w:r>
      <w:r w:rsidR="00414886" w:rsidRPr="002975BA">
        <w:rPr>
          <w:vertAlign w:val="subscript"/>
          <w:lang w:eastAsia="es-ES"/>
        </w:rPr>
        <w:t xml:space="preserve">1 </w:t>
      </w:r>
      <w:r w:rsidR="00414886">
        <w:rPr>
          <w:lang w:eastAsia="es-ES"/>
        </w:rPr>
        <w:t>and F</w:t>
      </w:r>
      <w:r w:rsidR="00414886" w:rsidRPr="002975BA">
        <w:rPr>
          <w:vertAlign w:val="subscript"/>
          <w:lang w:eastAsia="es-ES"/>
        </w:rPr>
        <w:t>2</w:t>
      </w:r>
      <w:r w:rsidR="00414886">
        <w:rPr>
          <w:lang w:eastAsia="es-ES"/>
        </w:rPr>
        <w:t xml:space="preserve"> hybrids).</w:t>
      </w:r>
      <w:r w:rsidR="00F57279">
        <w:rPr>
          <w:lang w:eastAsia="es-ES"/>
        </w:rPr>
        <w:t xml:space="preserve"> </w:t>
      </w:r>
      <w:r w:rsidR="003F25F1" w:rsidRPr="00275434">
        <w:rPr>
          <w:lang w:eastAsia="es-ES"/>
        </w:rPr>
        <w:t>Second, p</w:t>
      </w:r>
      <w:r w:rsidR="006A7EB4" w:rsidRPr="00275434">
        <w:rPr>
          <w:lang w:eastAsia="es-ES"/>
        </w:rPr>
        <w:t xml:space="preserve">airwise </w:t>
      </w:r>
      <w:r w:rsidR="00BF475A">
        <w:rPr>
          <w:lang w:eastAsia="es-ES"/>
        </w:rPr>
        <w:t xml:space="preserve">intraspecific </w:t>
      </w:r>
      <w:r w:rsidR="006A7EB4" w:rsidRPr="00275434">
        <w:rPr>
          <w:lang w:eastAsia="es-ES"/>
        </w:rPr>
        <w:t xml:space="preserve">genetic differentiation </w:t>
      </w:r>
      <w:r w:rsidR="00AD69E5" w:rsidRPr="00275434">
        <w:rPr>
          <w:lang w:eastAsia="es-ES"/>
        </w:rPr>
        <w:t xml:space="preserve">among </w:t>
      </w:r>
      <w:r w:rsidR="005E43D1">
        <w:rPr>
          <w:lang w:eastAsia="es-ES"/>
        </w:rPr>
        <w:t>populations</w:t>
      </w:r>
      <w:r w:rsidR="005E43D1" w:rsidRPr="00275434">
        <w:rPr>
          <w:lang w:eastAsia="es-ES"/>
        </w:rPr>
        <w:t xml:space="preserve"> </w:t>
      </w:r>
      <w:r w:rsidR="006A7EB4" w:rsidRPr="00275434">
        <w:rPr>
          <w:lang w:eastAsia="es-ES"/>
        </w:rPr>
        <w:t xml:space="preserve">was calculated </w:t>
      </w:r>
      <w:r w:rsidR="00AA2F46" w:rsidRPr="00275434">
        <w:rPr>
          <w:lang w:eastAsia="es-ES"/>
        </w:rPr>
        <w:t xml:space="preserve">for </w:t>
      </w:r>
      <w:r w:rsidR="00FC3DBE" w:rsidRPr="006252B1">
        <w:rPr>
          <w:i/>
          <w:iCs/>
          <w:lang w:eastAsia="es-ES"/>
        </w:rPr>
        <w:t>I. elegans</w:t>
      </w:r>
      <w:r w:rsidR="00FC3DBE">
        <w:rPr>
          <w:lang w:eastAsia="es-ES"/>
        </w:rPr>
        <w:t xml:space="preserve"> and </w:t>
      </w:r>
      <w:r w:rsidR="00FC3DBE" w:rsidRPr="00FC3DBE">
        <w:rPr>
          <w:i/>
          <w:iCs/>
          <w:lang w:eastAsia="es-ES"/>
        </w:rPr>
        <w:t>I. graellsii</w:t>
      </w:r>
      <w:r w:rsidR="00FC3DBE">
        <w:rPr>
          <w:lang w:eastAsia="es-ES"/>
        </w:rPr>
        <w:t xml:space="preserve">, </w:t>
      </w:r>
      <w:r w:rsidR="00603579">
        <w:rPr>
          <w:lang w:eastAsia="es-ES"/>
        </w:rPr>
        <w:t>for all individuals before excluding the hybrids</w:t>
      </w:r>
      <w:r w:rsidR="002975BA">
        <w:rPr>
          <w:lang w:eastAsia="es-ES"/>
        </w:rPr>
        <w:t>,</w:t>
      </w:r>
      <w:r w:rsidR="000966D0">
        <w:rPr>
          <w:lang w:eastAsia="es-ES"/>
        </w:rPr>
        <w:t xml:space="preserve"> and for </w:t>
      </w:r>
      <w:r w:rsidR="002975BA">
        <w:rPr>
          <w:lang w:eastAsia="es-ES"/>
        </w:rPr>
        <w:t xml:space="preserve">all individuals </w:t>
      </w:r>
      <w:r w:rsidR="00414886">
        <w:rPr>
          <w:lang w:eastAsia="es-ES"/>
        </w:rPr>
        <w:t>minus the</w:t>
      </w:r>
      <w:r w:rsidR="00DD7498">
        <w:rPr>
          <w:lang w:eastAsia="es-ES"/>
        </w:rPr>
        <w:t xml:space="preserve"> </w:t>
      </w:r>
      <w:r w:rsidR="002975BA">
        <w:rPr>
          <w:lang w:eastAsia="es-ES"/>
        </w:rPr>
        <w:t>F</w:t>
      </w:r>
      <w:r w:rsidR="002975BA" w:rsidRPr="002975BA">
        <w:rPr>
          <w:vertAlign w:val="subscript"/>
          <w:lang w:eastAsia="es-ES"/>
        </w:rPr>
        <w:t xml:space="preserve">1 </w:t>
      </w:r>
      <w:r w:rsidR="002975BA">
        <w:rPr>
          <w:lang w:eastAsia="es-ES"/>
        </w:rPr>
        <w:t>and F</w:t>
      </w:r>
      <w:r w:rsidR="002975BA" w:rsidRPr="002975BA">
        <w:rPr>
          <w:vertAlign w:val="subscript"/>
          <w:lang w:eastAsia="es-ES"/>
        </w:rPr>
        <w:t>2</w:t>
      </w:r>
      <w:r w:rsidR="002975BA">
        <w:rPr>
          <w:lang w:eastAsia="es-ES"/>
        </w:rPr>
        <w:t xml:space="preserve"> </w:t>
      </w:r>
      <w:r w:rsidR="00DD7498">
        <w:rPr>
          <w:lang w:eastAsia="es-ES"/>
        </w:rPr>
        <w:t>hybrids</w:t>
      </w:r>
      <w:r w:rsidR="002975BA">
        <w:rPr>
          <w:lang w:eastAsia="es-ES"/>
        </w:rPr>
        <w:t>.</w:t>
      </w:r>
    </w:p>
    <w:bookmarkEnd w:id="314"/>
    <w:bookmarkEnd w:id="348"/>
    <w:p w14:paraId="5A795FB2" w14:textId="08325137" w:rsidR="00731CA1" w:rsidRPr="00275434" w:rsidRDefault="009D5F8D">
      <w:pPr>
        <w:autoSpaceDE w:val="0"/>
        <w:autoSpaceDN w:val="0"/>
        <w:adjustRightInd w:val="0"/>
        <w:spacing w:after="240" w:line="276" w:lineRule="auto"/>
        <w:jc w:val="both"/>
        <w:rPr>
          <w:rFonts w:eastAsia="MinionPro-Regular"/>
          <w:b/>
          <w:bCs/>
          <w:sz w:val="28"/>
          <w:szCs w:val="28"/>
        </w:rPr>
        <w:pPrChange w:id="357" w:author="LRAV" w:date="2023-04-23T22:43:00Z">
          <w:pPr>
            <w:autoSpaceDE w:val="0"/>
            <w:autoSpaceDN w:val="0"/>
            <w:adjustRightInd w:val="0"/>
            <w:spacing w:after="240" w:line="480" w:lineRule="auto"/>
            <w:jc w:val="both"/>
          </w:pPr>
        </w:pPrChange>
      </w:pPr>
      <w:r w:rsidRPr="00275434">
        <w:rPr>
          <w:rFonts w:eastAsia="MinionPro-Regular"/>
          <w:b/>
          <w:bCs/>
          <w:sz w:val="28"/>
          <w:szCs w:val="28"/>
        </w:rPr>
        <w:t xml:space="preserve">3. </w:t>
      </w:r>
      <w:r w:rsidR="00731CA1" w:rsidRPr="00275434">
        <w:rPr>
          <w:rFonts w:eastAsia="MinionPro-Regular"/>
          <w:b/>
          <w:bCs/>
          <w:sz w:val="28"/>
          <w:szCs w:val="28"/>
        </w:rPr>
        <w:t>RESULTS</w:t>
      </w:r>
    </w:p>
    <w:p w14:paraId="0960EA6B" w14:textId="4CD6B927" w:rsidR="00D02D05" w:rsidRPr="004C537B" w:rsidRDefault="009428C8" w:rsidP="004C537B">
      <w:pPr>
        <w:spacing w:after="120" w:line="276" w:lineRule="auto"/>
        <w:jc w:val="both"/>
        <w:rPr>
          <w:rFonts w:eastAsia="MinionPro-Regular"/>
          <w:b/>
        </w:rPr>
      </w:pPr>
      <w:r w:rsidRPr="006D4073">
        <w:rPr>
          <w:rFonts w:eastAsia="MinionPro-Regular"/>
          <w:b/>
          <w:bCs/>
        </w:rPr>
        <w:t xml:space="preserve">3.1 </w:t>
      </w:r>
      <w:r w:rsidR="0057139B">
        <w:rPr>
          <w:rFonts w:eastAsia="MinionPro-Regular"/>
          <w:b/>
          <w:bCs/>
        </w:rPr>
        <w:t>C</w:t>
      </w:r>
      <w:r w:rsidR="005C79EA">
        <w:rPr>
          <w:rFonts w:eastAsia="MinionPro-Regular"/>
          <w:b/>
          <w:bCs/>
        </w:rPr>
        <w:t>haracterization</w:t>
      </w:r>
      <w:r w:rsidR="005C79EA" w:rsidRPr="004C537B">
        <w:rPr>
          <w:rFonts w:eastAsia="MinionPro-Regular"/>
          <w:b/>
        </w:rPr>
        <w:t xml:space="preserve"> of </w:t>
      </w:r>
      <w:r w:rsidR="005C79EA">
        <w:rPr>
          <w:rFonts w:eastAsia="MinionPro-Regular"/>
          <w:b/>
          <w:bCs/>
        </w:rPr>
        <w:t xml:space="preserve">the </w:t>
      </w:r>
      <w:r w:rsidR="0097451E">
        <w:rPr>
          <w:rFonts w:eastAsia="MinionPro-Regular"/>
          <w:b/>
          <w:bCs/>
        </w:rPr>
        <w:t xml:space="preserve">studied </w:t>
      </w:r>
      <w:r w:rsidR="005C79EA">
        <w:rPr>
          <w:rFonts w:eastAsia="MinionPro-Regular"/>
          <w:b/>
          <w:bCs/>
        </w:rPr>
        <w:t xml:space="preserve">hybrid </w:t>
      </w:r>
      <w:r w:rsidR="00F329DE">
        <w:rPr>
          <w:rFonts w:eastAsia="MinionPro-Regular"/>
          <w:b/>
          <w:bCs/>
        </w:rPr>
        <w:t>regions</w:t>
      </w:r>
    </w:p>
    <w:p w14:paraId="7212A3F7" w14:textId="10C19B21" w:rsidR="00526AAF" w:rsidRPr="00AE68BA" w:rsidRDefault="00FE2E8C" w:rsidP="00A31027">
      <w:pPr>
        <w:autoSpaceDE w:val="0"/>
        <w:autoSpaceDN w:val="0"/>
        <w:adjustRightInd w:val="0"/>
        <w:spacing w:before="120" w:after="120" w:line="276" w:lineRule="auto"/>
        <w:jc w:val="both"/>
        <w:rPr>
          <w:ins w:id="358" w:author="LRAV" w:date="2023-04-23T22:43:00Z"/>
          <w:lang w:val="en-GB"/>
        </w:rPr>
      </w:pPr>
      <w:ins w:id="359" w:author="LRAV" w:date="2023-04-23T22:43:00Z">
        <w:r w:rsidRPr="0089589A">
          <w:rPr>
            <w:lang w:val="en-GB"/>
          </w:rPr>
          <w:t xml:space="preserve">Both </w:t>
        </w:r>
        <w:r w:rsidR="006E7CF4" w:rsidRPr="0089589A">
          <w:rPr>
            <w:lang w:val="en-GB"/>
          </w:rPr>
          <w:t xml:space="preserve">studied </w:t>
        </w:r>
        <w:r w:rsidRPr="0089589A">
          <w:rPr>
            <w:lang w:val="en-GB"/>
          </w:rPr>
          <w:t xml:space="preserve">hybrid </w:t>
        </w:r>
        <w:r w:rsidR="00054280" w:rsidRPr="0089589A">
          <w:rPr>
            <w:lang w:val="en-GB"/>
          </w:rPr>
          <w:t>region</w:t>
        </w:r>
        <w:r w:rsidRPr="0089589A">
          <w:rPr>
            <w:lang w:val="en-GB"/>
          </w:rPr>
          <w:t xml:space="preserve">s showed </w:t>
        </w:r>
        <w:r w:rsidR="008C16B1" w:rsidRPr="0089589A">
          <w:rPr>
            <w:lang w:val="en-GB"/>
          </w:rPr>
          <w:t>patchy</w:t>
        </w:r>
        <w:r w:rsidRPr="0089589A">
          <w:rPr>
            <w:lang w:val="en-GB"/>
          </w:rPr>
          <w:t xml:space="preserve"> distributions, with </w:t>
        </w:r>
      </w:ins>
      <w:ins w:id="360" w:author="Maren Wellenreuther" w:date="2023-04-25T10:33:00Z">
        <w:r w:rsidR="0085475E">
          <w:rPr>
            <w:lang w:val="en-GB"/>
          </w:rPr>
          <w:t xml:space="preserve">a mixture of </w:t>
        </w:r>
      </w:ins>
      <w:ins w:id="361" w:author="LRAV" w:date="2023-04-23T22:43:00Z">
        <w:r w:rsidRPr="0089589A">
          <w:rPr>
            <w:lang w:val="en-GB"/>
          </w:rPr>
          <w:t xml:space="preserve">populations </w:t>
        </w:r>
      </w:ins>
      <w:ins w:id="362" w:author="Maren Wellenreuther" w:date="2023-04-25T10:33:00Z">
        <w:r w:rsidR="0085475E">
          <w:rPr>
            <w:lang w:val="en-GB"/>
          </w:rPr>
          <w:t>containing only one of the</w:t>
        </w:r>
      </w:ins>
      <w:ins w:id="363" w:author="LRAV" w:date="2023-04-23T22:43:00Z">
        <w:r w:rsidRPr="0089589A">
          <w:rPr>
            <w:lang w:val="en-GB"/>
          </w:rPr>
          <w:t xml:space="preserve"> species, or both species at different proportions</w:t>
        </w:r>
        <w:r w:rsidR="00B005D1" w:rsidRPr="0089589A">
          <w:rPr>
            <w:lang w:val="en-GB"/>
          </w:rPr>
          <w:t xml:space="preserve"> (Fig. 1 and </w:t>
        </w:r>
        <w:r w:rsidR="007959E3" w:rsidRPr="0089589A">
          <w:rPr>
            <w:lang w:val="en-GB"/>
          </w:rPr>
          <w:t>Table S2</w:t>
        </w:r>
        <w:r w:rsidR="00B005D1" w:rsidRPr="0089589A">
          <w:rPr>
            <w:lang w:val="en-GB"/>
          </w:rPr>
          <w:t>)</w:t>
        </w:r>
        <w:r w:rsidRPr="0089589A">
          <w:rPr>
            <w:lang w:val="en-GB"/>
          </w:rPr>
          <w:t xml:space="preserve">. In the </w:t>
        </w:r>
        <w:r w:rsidR="00EC0284" w:rsidRPr="0089589A">
          <w:rPr>
            <w:lang w:val="en-GB"/>
          </w:rPr>
          <w:t>younger-</w:t>
        </w:r>
        <w:r w:rsidRPr="0089589A">
          <w:rPr>
            <w:lang w:val="en-GB"/>
          </w:rPr>
          <w:t xml:space="preserve">central hybrid </w:t>
        </w:r>
        <w:r w:rsidR="00054280" w:rsidRPr="0089589A">
          <w:rPr>
            <w:lang w:val="en-GB"/>
          </w:rPr>
          <w:t>region</w:t>
        </w:r>
        <w:r w:rsidRPr="0089589A">
          <w:rPr>
            <w:lang w:val="en-GB"/>
          </w:rPr>
          <w:t xml:space="preserve"> species proportions were unstable in time and highly different</w:t>
        </w:r>
      </w:ins>
      <w:ins w:id="364" w:author="Maren Wellenreuther" w:date="2023-04-25T10:34:00Z">
        <w:r w:rsidR="0085475E">
          <w:rPr>
            <w:lang w:val="en-GB"/>
          </w:rPr>
          <w:t>iated</w:t>
        </w:r>
      </w:ins>
      <w:ins w:id="365" w:author="LRAV" w:date="2023-04-23T22:43:00Z">
        <w:r w:rsidRPr="0089589A">
          <w:rPr>
            <w:lang w:val="en-GB"/>
          </w:rPr>
          <w:t xml:space="preserve"> among populations</w:t>
        </w:r>
        <w:r w:rsidR="00B005D1" w:rsidRPr="0089589A">
          <w:rPr>
            <w:lang w:val="en-GB"/>
          </w:rPr>
          <w:t xml:space="preserve"> (</w:t>
        </w:r>
        <w:r w:rsidR="007959E3" w:rsidRPr="0089589A">
          <w:rPr>
            <w:lang w:val="en-GB"/>
          </w:rPr>
          <w:t>Fig. 1C; Table</w:t>
        </w:r>
        <w:r w:rsidR="00450424" w:rsidRPr="0089589A">
          <w:rPr>
            <w:lang w:val="en-GB"/>
          </w:rPr>
          <w:t>s</w:t>
        </w:r>
        <w:r w:rsidR="007959E3" w:rsidRPr="0089589A">
          <w:rPr>
            <w:lang w:val="en-GB"/>
          </w:rPr>
          <w:t xml:space="preserve"> </w:t>
        </w:r>
        <w:r w:rsidR="00450424" w:rsidRPr="0089589A">
          <w:rPr>
            <w:lang w:val="en-GB"/>
          </w:rPr>
          <w:t>S2-</w:t>
        </w:r>
        <w:r w:rsidR="007959E3" w:rsidRPr="0089589A">
          <w:rPr>
            <w:lang w:val="en-GB"/>
          </w:rPr>
          <w:t>S3</w:t>
        </w:r>
        <w:r w:rsidR="00B005D1" w:rsidRPr="0089589A">
          <w:rPr>
            <w:lang w:val="en-GB"/>
          </w:rPr>
          <w:t>)</w:t>
        </w:r>
        <w:r w:rsidR="006E7CF4" w:rsidRPr="0089589A">
          <w:rPr>
            <w:lang w:val="en-GB"/>
          </w:rPr>
          <w:t xml:space="preserve">, while </w:t>
        </w:r>
        <w:r w:rsidR="005E3614" w:rsidRPr="0089589A">
          <w:rPr>
            <w:lang w:val="en-GB"/>
          </w:rPr>
          <w:t xml:space="preserve">in </w:t>
        </w:r>
        <w:r w:rsidR="006E7CF4" w:rsidRPr="0089589A">
          <w:rPr>
            <w:lang w:val="en-GB"/>
          </w:rPr>
          <w:t xml:space="preserve">the </w:t>
        </w:r>
        <w:r w:rsidR="00EC0284" w:rsidRPr="0089589A">
          <w:rPr>
            <w:lang w:val="en-GB"/>
          </w:rPr>
          <w:t>older-</w:t>
        </w:r>
        <w:r w:rsidR="006E7CF4" w:rsidRPr="0089589A">
          <w:rPr>
            <w:lang w:val="en-GB"/>
          </w:rPr>
          <w:t xml:space="preserve">west hybrid </w:t>
        </w:r>
        <w:r w:rsidR="00054280" w:rsidRPr="0089589A">
          <w:rPr>
            <w:lang w:val="en-GB"/>
          </w:rPr>
          <w:t>region</w:t>
        </w:r>
        <w:r w:rsidR="006E7CF4" w:rsidRPr="0089589A">
          <w:rPr>
            <w:lang w:val="en-GB"/>
          </w:rPr>
          <w:t xml:space="preserve"> </w:t>
        </w:r>
        <w:r w:rsidR="005E3614" w:rsidRPr="0089589A">
          <w:rPr>
            <w:lang w:val="en-GB"/>
          </w:rPr>
          <w:t>s</w:t>
        </w:r>
        <w:r w:rsidRPr="0089589A">
          <w:rPr>
            <w:lang w:val="en-GB"/>
          </w:rPr>
          <w:t xml:space="preserve">pecies proportions and </w:t>
        </w:r>
        <w:r w:rsidR="007D1103" w:rsidRPr="0089589A">
          <w:rPr>
            <w:lang w:val="en-GB"/>
          </w:rPr>
          <w:t xml:space="preserve">distribution range </w:t>
        </w:r>
        <w:r w:rsidR="00DA6D0B" w:rsidRPr="0089589A">
          <w:rPr>
            <w:lang w:val="en-GB"/>
          </w:rPr>
          <w:t>were</w:t>
        </w:r>
        <w:r w:rsidR="007D1103" w:rsidRPr="0089589A">
          <w:rPr>
            <w:lang w:val="en-GB"/>
          </w:rPr>
          <w:t xml:space="preserve"> </w:t>
        </w:r>
      </w:ins>
      <w:ins w:id="366" w:author="Maren Wellenreuther" w:date="2023-04-25T10:34:00Z">
        <w:r w:rsidR="0085475E">
          <w:rPr>
            <w:lang w:val="en-GB"/>
          </w:rPr>
          <w:t xml:space="preserve">comparably more </w:t>
        </w:r>
      </w:ins>
      <w:ins w:id="367" w:author="LRAV" w:date="2023-04-23T22:43:00Z">
        <w:r w:rsidR="007D1103" w:rsidRPr="0089589A">
          <w:rPr>
            <w:lang w:val="en-GB"/>
          </w:rPr>
          <w:t>stable</w:t>
        </w:r>
        <w:r w:rsidR="00DA6D0B" w:rsidRPr="0089589A">
          <w:rPr>
            <w:lang w:val="en-GB"/>
          </w:rPr>
          <w:t xml:space="preserve"> in time </w:t>
        </w:r>
      </w:ins>
      <w:ins w:id="368" w:author="Maren Wellenreuther" w:date="2023-04-25T10:34:00Z">
        <w:r w:rsidR="0085475E">
          <w:rPr>
            <w:lang w:val="en-GB"/>
          </w:rPr>
          <w:t>but also</w:t>
        </w:r>
      </w:ins>
      <w:ins w:id="369" w:author="LRAV" w:date="2023-04-23T22:43:00Z">
        <w:r w:rsidR="00DA6D0B" w:rsidRPr="0089589A">
          <w:rPr>
            <w:lang w:val="en-GB"/>
          </w:rPr>
          <w:t xml:space="preserve"> highly different</w:t>
        </w:r>
      </w:ins>
      <w:ins w:id="370" w:author="Maren Wellenreuther" w:date="2023-04-25T10:34:00Z">
        <w:r w:rsidR="0085475E">
          <w:rPr>
            <w:lang w:val="en-GB"/>
          </w:rPr>
          <w:t>iated</w:t>
        </w:r>
      </w:ins>
      <w:ins w:id="371" w:author="LRAV" w:date="2023-04-23T22:43:00Z">
        <w:r w:rsidR="00DA6D0B" w:rsidRPr="0089589A">
          <w:rPr>
            <w:lang w:val="en-GB"/>
          </w:rPr>
          <w:t xml:space="preserve"> among populations</w:t>
        </w:r>
        <w:r w:rsidR="00B005D1" w:rsidRPr="0089589A">
          <w:rPr>
            <w:lang w:val="en-GB"/>
          </w:rPr>
          <w:t xml:space="preserve"> (Fig. 1</w:t>
        </w:r>
        <w:r w:rsidR="007959E3" w:rsidRPr="0089589A">
          <w:rPr>
            <w:lang w:val="en-GB"/>
          </w:rPr>
          <w:t>D; Table</w:t>
        </w:r>
        <w:r w:rsidR="00450424" w:rsidRPr="0089589A">
          <w:rPr>
            <w:lang w:val="en-GB"/>
          </w:rPr>
          <w:t>s S2-</w:t>
        </w:r>
        <w:r w:rsidR="007959E3" w:rsidRPr="0089589A">
          <w:rPr>
            <w:lang w:val="en-GB"/>
          </w:rPr>
          <w:t xml:space="preserve"> S3</w:t>
        </w:r>
        <w:r w:rsidR="00EC0284" w:rsidRPr="0089589A">
          <w:rPr>
            <w:lang w:val="en-GB"/>
          </w:rPr>
          <w:t>)</w:t>
        </w:r>
        <w:r w:rsidR="007D1103" w:rsidRPr="0089589A">
          <w:rPr>
            <w:lang w:val="en-GB"/>
          </w:rPr>
          <w:t>.</w:t>
        </w:r>
        <w:r w:rsidR="007D1103">
          <w:rPr>
            <w:lang w:val="en-GB"/>
          </w:rPr>
          <w:t xml:space="preserve"> </w:t>
        </w:r>
        <w:bookmarkStart w:id="372" w:name="_Hlk131938359"/>
      </w:ins>
    </w:p>
    <w:bookmarkEnd w:id="372"/>
    <w:p w14:paraId="26A3074E" w14:textId="0786C59B" w:rsidR="00C90B49" w:rsidRPr="00275434" w:rsidRDefault="009D5F8D">
      <w:pPr>
        <w:spacing w:after="120" w:line="276" w:lineRule="auto"/>
        <w:jc w:val="both"/>
        <w:rPr>
          <w:rFonts w:eastAsia="MinionPro-Regular"/>
          <w:b/>
          <w:bCs/>
        </w:rPr>
        <w:pPrChange w:id="373" w:author="LRAV" w:date="2023-04-23T22:43:00Z">
          <w:pPr>
            <w:spacing w:after="120" w:line="480" w:lineRule="auto"/>
            <w:jc w:val="both"/>
          </w:pPr>
        </w:pPrChange>
      </w:pPr>
      <w:r w:rsidRPr="00275434">
        <w:rPr>
          <w:rFonts w:eastAsia="MinionPro-Regular"/>
          <w:b/>
          <w:bCs/>
        </w:rPr>
        <w:t>3.</w:t>
      </w:r>
      <w:r w:rsidR="00237184">
        <w:rPr>
          <w:rFonts w:eastAsia="MinionPro-Regular"/>
          <w:b/>
          <w:bCs/>
        </w:rPr>
        <w:t>3</w:t>
      </w:r>
      <w:r w:rsidRPr="00275434">
        <w:rPr>
          <w:rFonts w:eastAsia="MinionPro-Regular"/>
          <w:b/>
          <w:bCs/>
        </w:rPr>
        <w:t xml:space="preserve"> </w:t>
      </w:r>
      <w:r w:rsidR="00EB688B" w:rsidRPr="00275434">
        <w:rPr>
          <w:rFonts w:eastAsia="MinionPro-Regular"/>
          <w:b/>
          <w:bCs/>
        </w:rPr>
        <w:t>Complete set of SNPs and s</w:t>
      </w:r>
      <w:r w:rsidR="00C90B49" w:rsidRPr="00275434">
        <w:rPr>
          <w:rFonts w:eastAsia="MinionPro-Regular"/>
          <w:b/>
          <w:bCs/>
        </w:rPr>
        <w:t xml:space="preserve">pecies-specific </w:t>
      </w:r>
      <w:r w:rsidR="00FA4AF1" w:rsidRPr="00275434">
        <w:rPr>
          <w:rFonts w:eastAsia="MinionPro-Regular"/>
          <w:b/>
          <w:bCs/>
        </w:rPr>
        <w:t>SNPs</w:t>
      </w:r>
    </w:p>
    <w:p w14:paraId="575BF33B" w14:textId="495B977F" w:rsidR="00C90B49" w:rsidRPr="001873D4" w:rsidRDefault="00C90B49" w:rsidP="004C537B">
      <w:pPr>
        <w:autoSpaceDE w:val="0"/>
        <w:autoSpaceDN w:val="0"/>
        <w:adjustRightInd w:val="0"/>
        <w:spacing w:after="240" w:line="276" w:lineRule="auto"/>
        <w:jc w:val="both"/>
        <w:rPr>
          <w:shd w:val="clear" w:color="auto" w:fill="FFFFFF"/>
        </w:rPr>
      </w:pPr>
      <w:r w:rsidRPr="00275434">
        <w:rPr>
          <w:rFonts w:eastAsia="MinionPro-Regular"/>
        </w:rPr>
        <w:t xml:space="preserve">A total of </w:t>
      </w:r>
      <w:r w:rsidRPr="00275434">
        <w:t xml:space="preserve">5,702 </w:t>
      </w:r>
      <w:r w:rsidRPr="00275434">
        <w:rPr>
          <w:rFonts w:eastAsia="MinionPro-Regular"/>
        </w:rPr>
        <w:t>SNPs were detected</w:t>
      </w:r>
      <w:r w:rsidR="00DD4E99" w:rsidRPr="00275434">
        <w:rPr>
          <w:rFonts w:eastAsia="MinionPro-Regular"/>
        </w:rPr>
        <w:t xml:space="preserve"> </w:t>
      </w:r>
      <w:r w:rsidR="005627BB" w:rsidRPr="00275434">
        <w:rPr>
          <w:rFonts w:eastAsia="MinionPro-Regular"/>
        </w:rPr>
        <w:t xml:space="preserve">after stringent filtering </w:t>
      </w:r>
      <w:r w:rsidR="00DD4E99" w:rsidRPr="00275434">
        <w:rPr>
          <w:rFonts w:eastAsia="MinionPro-Regular"/>
        </w:rPr>
        <w:t xml:space="preserve">and </w:t>
      </w:r>
      <w:r w:rsidR="00704442" w:rsidRPr="00275434">
        <w:rPr>
          <w:rFonts w:eastAsia="MinionPro-Regular"/>
        </w:rPr>
        <w:t>of those 2</w:t>
      </w:r>
      <w:r w:rsidR="00FA4AF1" w:rsidRPr="00275434">
        <w:rPr>
          <w:rFonts w:eastAsia="MinionPro-Regular"/>
        </w:rPr>
        <w:t>,</w:t>
      </w:r>
      <w:r w:rsidR="00704442" w:rsidRPr="00275434">
        <w:rPr>
          <w:rFonts w:eastAsia="MinionPro-Regular"/>
        </w:rPr>
        <w:t xml:space="preserve">127 </w:t>
      </w:r>
      <w:r w:rsidR="001B4FB5" w:rsidRPr="00275434">
        <w:rPr>
          <w:rFonts w:eastAsia="MinionPro-Regular"/>
        </w:rPr>
        <w:t>(37.3</w:t>
      </w:r>
      <w:r w:rsidR="00FA4AF1" w:rsidRPr="00275434">
        <w:rPr>
          <w:rFonts w:eastAsia="MinionPro-Regular"/>
        </w:rPr>
        <w:t>%</w:t>
      </w:r>
      <w:r w:rsidR="001B4FB5" w:rsidRPr="00275434">
        <w:rPr>
          <w:rFonts w:eastAsia="MinionPro-Regular"/>
        </w:rPr>
        <w:t xml:space="preserve">) </w:t>
      </w:r>
      <w:r w:rsidR="00704442" w:rsidRPr="00275434">
        <w:rPr>
          <w:rFonts w:eastAsia="MinionPro-Regular"/>
        </w:rPr>
        <w:t xml:space="preserve">were polymorphic in </w:t>
      </w:r>
      <w:r w:rsidR="00704442" w:rsidRPr="00275434">
        <w:rPr>
          <w:rFonts w:eastAsia="MinionPro-Regular"/>
          <w:i/>
          <w:iCs/>
        </w:rPr>
        <w:t>I. elegans</w:t>
      </w:r>
      <w:r w:rsidR="00704442" w:rsidRPr="00275434">
        <w:rPr>
          <w:rFonts w:eastAsia="MinionPro-Regular"/>
        </w:rPr>
        <w:t xml:space="preserve"> but invariable in </w:t>
      </w:r>
      <w:r w:rsidR="00704442" w:rsidRPr="00275434">
        <w:rPr>
          <w:rFonts w:eastAsia="MinionPro-Regular"/>
          <w:i/>
          <w:iCs/>
        </w:rPr>
        <w:t>I. graellsii</w:t>
      </w:r>
      <w:r w:rsidR="00704442" w:rsidRPr="00275434">
        <w:rPr>
          <w:rFonts w:eastAsia="MinionPro-Regular"/>
        </w:rPr>
        <w:t xml:space="preserve">, </w:t>
      </w:r>
      <w:r w:rsidR="00293CD7" w:rsidRPr="00275434">
        <w:rPr>
          <w:rFonts w:eastAsia="MinionPro-Regular"/>
        </w:rPr>
        <w:t>and</w:t>
      </w:r>
      <w:r w:rsidR="00704442" w:rsidRPr="00275434">
        <w:rPr>
          <w:rFonts w:eastAsia="MinionPro-Regular"/>
        </w:rPr>
        <w:t xml:space="preserve"> 1</w:t>
      </w:r>
      <w:r w:rsidR="00FA4AF1" w:rsidRPr="00275434">
        <w:rPr>
          <w:rFonts w:eastAsia="MinionPro-Regular"/>
        </w:rPr>
        <w:t>,</w:t>
      </w:r>
      <w:r w:rsidR="00704442" w:rsidRPr="00275434">
        <w:rPr>
          <w:rFonts w:eastAsia="MinionPro-Regular"/>
        </w:rPr>
        <w:t xml:space="preserve">711 </w:t>
      </w:r>
      <w:r w:rsidR="001B4FB5" w:rsidRPr="00275434">
        <w:rPr>
          <w:rFonts w:eastAsia="MinionPro-Regular"/>
        </w:rPr>
        <w:t>(30</w:t>
      </w:r>
      <w:r w:rsidR="00FA4AF1" w:rsidRPr="00275434">
        <w:rPr>
          <w:rFonts w:eastAsia="MinionPro-Regular"/>
        </w:rPr>
        <w:t>.0</w:t>
      </w:r>
      <w:r w:rsidR="001B4FB5" w:rsidRPr="00275434">
        <w:rPr>
          <w:rFonts w:eastAsia="MinionPro-Regular"/>
        </w:rPr>
        <w:t>%)</w:t>
      </w:r>
      <w:r w:rsidR="00EC2C9C" w:rsidRPr="00275434">
        <w:rPr>
          <w:rFonts w:eastAsia="MinionPro-Regular"/>
        </w:rPr>
        <w:t xml:space="preserve"> </w:t>
      </w:r>
      <w:r w:rsidR="00704442" w:rsidRPr="00275434">
        <w:rPr>
          <w:rFonts w:eastAsia="MinionPro-Regular"/>
        </w:rPr>
        <w:t xml:space="preserve">were polymorphic in </w:t>
      </w:r>
      <w:r w:rsidR="00704442" w:rsidRPr="00275434">
        <w:rPr>
          <w:rFonts w:eastAsia="MinionPro-Regular"/>
          <w:i/>
          <w:iCs/>
        </w:rPr>
        <w:t>I. graellsii</w:t>
      </w:r>
      <w:r w:rsidR="00704442" w:rsidRPr="00275434">
        <w:rPr>
          <w:rFonts w:eastAsia="MinionPro-Regular"/>
        </w:rPr>
        <w:t xml:space="preserve"> </w:t>
      </w:r>
      <w:r w:rsidR="00293CD7" w:rsidRPr="00275434">
        <w:rPr>
          <w:rFonts w:eastAsia="MinionPro-Regular"/>
        </w:rPr>
        <w:t>but</w:t>
      </w:r>
      <w:r w:rsidR="00704442" w:rsidRPr="00275434">
        <w:rPr>
          <w:rFonts w:eastAsia="MinionPro-Regular"/>
        </w:rPr>
        <w:t xml:space="preserve"> invariable in </w:t>
      </w:r>
      <w:r w:rsidR="00704442" w:rsidRPr="00275434">
        <w:rPr>
          <w:rFonts w:eastAsia="MinionPro-Regular"/>
          <w:i/>
          <w:iCs/>
        </w:rPr>
        <w:t>I. elegans</w:t>
      </w:r>
      <w:r w:rsidR="00704442" w:rsidRPr="00275434">
        <w:rPr>
          <w:rFonts w:eastAsia="MinionPro-Regular"/>
        </w:rPr>
        <w:t xml:space="preserve">. </w:t>
      </w:r>
      <w:r w:rsidR="005229B0">
        <w:rPr>
          <w:rFonts w:eastAsia="MinionPro-Regular"/>
        </w:rPr>
        <w:t xml:space="preserve">Of the </w:t>
      </w:r>
      <w:r w:rsidR="00FA4AF1" w:rsidRPr="00275434">
        <w:rPr>
          <w:rFonts w:eastAsia="MinionPro-Regular"/>
        </w:rPr>
        <w:t>r</w:t>
      </w:r>
      <w:r w:rsidR="00293CD7" w:rsidRPr="00275434">
        <w:rPr>
          <w:rFonts w:eastAsia="MinionPro-Regular"/>
        </w:rPr>
        <w:t>emaining</w:t>
      </w:r>
      <w:r w:rsidR="005229B0">
        <w:rPr>
          <w:rFonts w:eastAsia="MinionPro-Regular"/>
        </w:rPr>
        <w:t>,</w:t>
      </w:r>
      <w:r w:rsidR="00293CD7" w:rsidRPr="00275434">
        <w:rPr>
          <w:rFonts w:eastAsia="MinionPro-Regular"/>
        </w:rPr>
        <w:t xml:space="preserve"> </w:t>
      </w:r>
      <w:r w:rsidR="001B4FB5" w:rsidRPr="00275434">
        <w:rPr>
          <w:rFonts w:eastAsia="MinionPro-Regular"/>
        </w:rPr>
        <w:t>1</w:t>
      </w:r>
      <w:r w:rsidR="00FA4AF1" w:rsidRPr="00275434">
        <w:rPr>
          <w:rFonts w:eastAsia="MinionPro-Regular"/>
        </w:rPr>
        <w:t>,</w:t>
      </w:r>
      <w:r w:rsidR="001B4FB5" w:rsidRPr="00275434">
        <w:rPr>
          <w:rFonts w:eastAsia="MinionPro-Regular"/>
        </w:rPr>
        <w:t xml:space="preserve">421 </w:t>
      </w:r>
      <w:r w:rsidR="00EC2C9C" w:rsidRPr="00275434">
        <w:rPr>
          <w:rFonts w:eastAsia="MinionPro-Regular"/>
        </w:rPr>
        <w:t xml:space="preserve">(24.9%) </w:t>
      </w:r>
      <w:r w:rsidR="0069651C" w:rsidRPr="00275434">
        <w:rPr>
          <w:rFonts w:eastAsia="MinionPro-Regular"/>
        </w:rPr>
        <w:t>were polymorphic in both species</w:t>
      </w:r>
      <w:r w:rsidR="00651FAE" w:rsidRPr="00275434">
        <w:rPr>
          <w:rFonts w:eastAsia="MinionPro-Regular"/>
        </w:rPr>
        <w:t>,</w:t>
      </w:r>
      <w:r w:rsidR="0069651C" w:rsidRPr="00275434">
        <w:rPr>
          <w:rFonts w:eastAsia="MinionPro-Regular"/>
        </w:rPr>
        <w:t xml:space="preserve"> </w:t>
      </w:r>
      <w:r w:rsidR="001873D4">
        <w:rPr>
          <w:rFonts w:eastAsia="MinionPro-Regular"/>
        </w:rPr>
        <w:t xml:space="preserve">62 (1.1%) fixed for the same allele in allopatric </w:t>
      </w:r>
      <w:r w:rsidR="001873D4">
        <w:rPr>
          <w:rFonts w:eastAsia="MinionPro-Regular"/>
          <w:i/>
        </w:rPr>
        <w:t xml:space="preserve">I. elegans </w:t>
      </w:r>
      <w:r w:rsidR="001873D4">
        <w:rPr>
          <w:rFonts w:eastAsia="MinionPro-Regular"/>
        </w:rPr>
        <w:t xml:space="preserve">and </w:t>
      </w:r>
      <w:r w:rsidR="001873D4">
        <w:rPr>
          <w:rFonts w:eastAsia="MinionPro-Regular"/>
          <w:i/>
        </w:rPr>
        <w:t>I. graellsii,</w:t>
      </w:r>
      <w:r w:rsidR="001873D4" w:rsidRPr="00275434">
        <w:rPr>
          <w:rFonts w:eastAsia="MinionPro-Regular"/>
        </w:rPr>
        <w:t xml:space="preserve"> </w:t>
      </w:r>
      <w:r w:rsidR="001873D4">
        <w:rPr>
          <w:rFonts w:eastAsia="MinionPro-Regular"/>
        </w:rPr>
        <w:t>and</w:t>
      </w:r>
      <w:r w:rsidR="001873D4">
        <w:rPr>
          <w:shd w:val="clear" w:color="auto" w:fill="FFFFFF"/>
        </w:rPr>
        <w:t xml:space="preserve"> </w:t>
      </w:r>
      <w:r w:rsidR="001B4FB5" w:rsidRPr="00275434">
        <w:rPr>
          <w:rFonts w:eastAsia="MinionPro-Regular"/>
        </w:rPr>
        <w:t xml:space="preserve">381 </w:t>
      </w:r>
      <w:r w:rsidR="00EC2C9C" w:rsidRPr="00275434">
        <w:rPr>
          <w:rFonts w:eastAsia="MinionPro-Regular"/>
        </w:rPr>
        <w:t xml:space="preserve">(6.7%) </w:t>
      </w:r>
      <w:r w:rsidRPr="00275434">
        <w:rPr>
          <w:rFonts w:eastAsia="MinionPro-Regular"/>
        </w:rPr>
        <w:t xml:space="preserve">species-specific, i.e., alternatively fixed between </w:t>
      </w:r>
      <w:r w:rsidRPr="00275434">
        <w:rPr>
          <w:rFonts w:eastAsia="MinionPro-Regular"/>
          <w:i/>
          <w:iCs/>
        </w:rPr>
        <w:t>I. elegans</w:t>
      </w:r>
      <w:r w:rsidRPr="00275434">
        <w:rPr>
          <w:rFonts w:eastAsia="MinionPro-Regular"/>
        </w:rPr>
        <w:t xml:space="preserve"> and </w:t>
      </w:r>
      <w:r w:rsidRPr="00275434">
        <w:rPr>
          <w:rFonts w:eastAsia="MinionPro-Regular"/>
          <w:i/>
          <w:iCs/>
        </w:rPr>
        <w:t>I. graellsii</w:t>
      </w:r>
      <w:r w:rsidRPr="00275434">
        <w:rPr>
          <w:rFonts w:eastAsia="MinionPro-Regular"/>
        </w:rPr>
        <w:t xml:space="preserve"> individuals from </w:t>
      </w:r>
      <w:r w:rsidR="00546CFF" w:rsidRPr="00275434">
        <w:rPr>
          <w:rFonts w:eastAsia="MinionPro-Regular"/>
        </w:rPr>
        <w:t xml:space="preserve">the </w:t>
      </w:r>
      <w:r w:rsidRPr="00275434">
        <w:rPr>
          <w:rFonts w:eastAsia="MinionPro-Regular"/>
        </w:rPr>
        <w:t xml:space="preserve">allopatric populations </w:t>
      </w:r>
      <w:r w:rsidRPr="00275434">
        <w:rPr>
          <w:rFonts w:eastAsiaTheme="minorHAnsi"/>
        </w:rPr>
        <w:t>(</w:t>
      </w:r>
      <w:r w:rsidR="00916354">
        <w:rPr>
          <w:rFonts w:eastAsiaTheme="minorHAnsi"/>
        </w:rPr>
        <w:t>Table S</w:t>
      </w:r>
      <w:r w:rsidR="007959E3">
        <w:rPr>
          <w:rFonts w:eastAsiaTheme="minorHAnsi"/>
        </w:rPr>
        <w:t>5</w:t>
      </w:r>
      <w:r w:rsidRPr="005D04DA">
        <w:rPr>
          <w:rFonts w:eastAsiaTheme="minorHAnsi"/>
        </w:rPr>
        <w:t>)</w:t>
      </w:r>
      <w:r w:rsidRPr="005D04DA">
        <w:rPr>
          <w:rFonts w:eastAsia="MinionPro-Regular"/>
        </w:rPr>
        <w:t>.</w:t>
      </w:r>
      <w:r w:rsidRPr="00275434">
        <w:rPr>
          <w:rFonts w:eastAsia="MinionPro-Regular"/>
        </w:rPr>
        <w:t xml:space="preserve"> </w:t>
      </w:r>
      <w:r w:rsidR="00A723BF" w:rsidRPr="00275434">
        <w:t>Note that</w:t>
      </w:r>
      <w:r w:rsidR="00A723BF" w:rsidRPr="00275434">
        <w:rPr>
          <w:rFonts w:eastAsia="MinionPro-Regular"/>
        </w:rPr>
        <w:t xml:space="preserve"> </w:t>
      </w:r>
      <w:r w:rsidR="00A723BF">
        <w:rPr>
          <w:rFonts w:eastAsia="MinionPro-Regular"/>
        </w:rPr>
        <w:t xml:space="preserve">our set of </w:t>
      </w:r>
      <w:r w:rsidR="00A723BF" w:rsidRPr="00275434">
        <w:rPr>
          <w:rFonts w:eastAsia="MinionPro-Regular"/>
        </w:rPr>
        <w:t>species-specific alleles</w:t>
      </w:r>
      <w:r w:rsidR="00A723BF">
        <w:rPr>
          <w:rFonts w:eastAsia="MinionPro-Regular"/>
        </w:rPr>
        <w:t xml:space="preserve">, which was determined by comparing </w:t>
      </w:r>
      <w:r w:rsidR="00A723BF" w:rsidRPr="00275434">
        <w:rPr>
          <w:rFonts w:eastAsia="MinionPro-Regular"/>
        </w:rPr>
        <w:t xml:space="preserve">43 </w:t>
      </w:r>
      <w:r w:rsidR="00A723BF">
        <w:rPr>
          <w:rFonts w:eastAsia="MinionPro-Regular"/>
        </w:rPr>
        <w:t xml:space="preserve">allopatric </w:t>
      </w:r>
      <w:r w:rsidR="00A723BF" w:rsidRPr="00275434">
        <w:rPr>
          <w:rFonts w:eastAsia="MinionPro-Regular"/>
          <w:i/>
        </w:rPr>
        <w:t>I. elegans</w:t>
      </w:r>
      <w:r w:rsidR="00A723BF" w:rsidRPr="00275434">
        <w:rPr>
          <w:rFonts w:eastAsia="MinionPro-Regular"/>
        </w:rPr>
        <w:t xml:space="preserve"> and 25 </w:t>
      </w:r>
      <w:r w:rsidR="00A723BF">
        <w:rPr>
          <w:rFonts w:eastAsia="MinionPro-Regular"/>
        </w:rPr>
        <w:t xml:space="preserve">allopatric </w:t>
      </w:r>
      <w:r w:rsidR="00A723BF" w:rsidRPr="00275434">
        <w:rPr>
          <w:rFonts w:eastAsia="MinionPro-Regular"/>
          <w:i/>
        </w:rPr>
        <w:t>I. graellsii</w:t>
      </w:r>
      <w:r w:rsidR="00A723BF">
        <w:rPr>
          <w:rFonts w:eastAsia="MinionPro-Regular"/>
        </w:rPr>
        <w:t xml:space="preserve"> individuals</w:t>
      </w:r>
      <w:r w:rsidR="00A723BF" w:rsidRPr="00275434">
        <w:rPr>
          <w:rFonts w:eastAsia="MinionPro-Regular"/>
        </w:rPr>
        <w:t xml:space="preserve">, might not </w:t>
      </w:r>
      <w:r w:rsidR="00A723BF">
        <w:rPr>
          <w:rFonts w:eastAsia="MinionPro-Regular"/>
        </w:rPr>
        <w:t xml:space="preserve">represent entirely </w:t>
      </w:r>
      <w:r w:rsidR="00A723BF" w:rsidRPr="00275434">
        <w:rPr>
          <w:rFonts w:eastAsia="MinionPro-Regular"/>
        </w:rPr>
        <w:t xml:space="preserve">fixed </w:t>
      </w:r>
      <w:r w:rsidR="00A723BF">
        <w:rPr>
          <w:rFonts w:eastAsia="MinionPro-Regular"/>
        </w:rPr>
        <w:t>alleles</w:t>
      </w:r>
      <w:r w:rsidR="00A723BF" w:rsidRPr="00275434">
        <w:rPr>
          <w:rFonts w:eastAsia="MinionPro-Regular"/>
        </w:rPr>
        <w:t xml:space="preserve">, but </w:t>
      </w:r>
      <w:r w:rsidR="00310E84">
        <w:rPr>
          <w:rFonts w:eastAsia="MinionPro-Regular"/>
        </w:rPr>
        <w:t xml:space="preserve">represent </w:t>
      </w:r>
      <w:r w:rsidR="00A723BF" w:rsidRPr="00275434">
        <w:rPr>
          <w:rFonts w:eastAsia="MinionPro-Regular"/>
        </w:rPr>
        <w:t xml:space="preserve">alleles </w:t>
      </w:r>
      <w:r w:rsidR="00A723BF">
        <w:rPr>
          <w:rFonts w:eastAsia="MinionPro-Regular"/>
        </w:rPr>
        <w:t xml:space="preserve">with highly skewed </w:t>
      </w:r>
      <w:r w:rsidR="00A723BF" w:rsidRPr="00275434">
        <w:rPr>
          <w:rFonts w:eastAsia="MinionPro-Regular"/>
        </w:rPr>
        <w:t xml:space="preserve">frequencies </w:t>
      </w:r>
      <w:r w:rsidR="00A723BF">
        <w:rPr>
          <w:rFonts w:eastAsia="MinionPro-Regular"/>
        </w:rPr>
        <w:t xml:space="preserve">between </w:t>
      </w:r>
      <w:r w:rsidR="00310E84">
        <w:rPr>
          <w:rFonts w:eastAsia="MinionPro-Regular"/>
        </w:rPr>
        <w:t>our species groups</w:t>
      </w:r>
      <w:r w:rsidR="00DF6F9D">
        <w:rPr>
          <w:rFonts w:eastAsia="MinionPro-Regular"/>
        </w:rPr>
        <w:t xml:space="preserve"> </w:t>
      </w:r>
      <w:r w:rsidR="005171F3" w:rsidRPr="005171F3">
        <w:t>(Fitzpatrick, 2012; Jordan et al., 2018)</w:t>
      </w:r>
      <w:r w:rsidR="00A723BF" w:rsidRPr="00275434">
        <w:rPr>
          <w:color w:val="1C1D1E"/>
          <w:shd w:val="clear" w:color="auto" w:fill="FFFFFF"/>
        </w:rPr>
        <w:t xml:space="preserve">. </w:t>
      </w:r>
    </w:p>
    <w:p w14:paraId="6FF283D7" w14:textId="06E55C1F" w:rsidR="008E33CC" w:rsidRPr="00275434" w:rsidRDefault="00771485">
      <w:pPr>
        <w:spacing w:after="120" w:line="276" w:lineRule="auto"/>
        <w:jc w:val="both"/>
        <w:rPr>
          <w:rFonts w:eastAsia="MinionPro-Regular"/>
          <w:b/>
          <w:bCs/>
        </w:rPr>
        <w:pPrChange w:id="374" w:author="LRAV" w:date="2023-04-23T22:43:00Z">
          <w:pPr>
            <w:spacing w:after="120" w:line="480" w:lineRule="auto"/>
            <w:jc w:val="both"/>
          </w:pPr>
        </w:pPrChange>
      </w:pPr>
      <w:r w:rsidRPr="00275434">
        <w:rPr>
          <w:rFonts w:eastAsia="MinionPro-Regular"/>
          <w:b/>
          <w:bCs/>
        </w:rPr>
        <w:t>3.</w:t>
      </w:r>
      <w:r w:rsidR="00237184">
        <w:rPr>
          <w:rFonts w:eastAsia="MinionPro-Regular"/>
          <w:b/>
          <w:bCs/>
        </w:rPr>
        <w:t>4</w:t>
      </w:r>
      <w:r w:rsidRPr="00275434">
        <w:rPr>
          <w:rFonts w:eastAsia="MinionPro-Regular"/>
          <w:b/>
          <w:bCs/>
        </w:rPr>
        <w:t xml:space="preserve"> </w:t>
      </w:r>
      <w:r w:rsidR="006C6DB9" w:rsidRPr="00275434">
        <w:rPr>
          <w:rFonts w:eastAsia="MinionPro-Regular"/>
          <w:b/>
          <w:bCs/>
        </w:rPr>
        <w:t>Individual introgression coefficients, heterozygosity, and a</w:t>
      </w:r>
      <w:r w:rsidR="008E33CC" w:rsidRPr="00275434">
        <w:rPr>
          <w:rFonts w:eastAsia="MinionPro-Regular"/>
          <w:b/>
          <w:bCs/>
        </w:rPr>
        <w:t>ssignment to hybrid classes</w:t>
      </w:r>
    </w:p>
    <w:p w14:paraId="3B430E93" w14:textId="61640EA1" w:rsidR="00A43A6D" w:rsidRDefault="007E0F79" w:rsidP="004C537B">
      <w:pPr>
        <w:autoSpaceDE w:val="0"/>
        <w:autoSpaceDN w:val="0"/>
        <w:adjustRightInd w:val="0"/>
        <w:spacing w:after="120" w:line="276" w:lineRule="auto"/>
        <w:jc w:val="both"/>
        <w:rPr>
          <w:rFonts w:eastAsia="MinionPro-Regular"/>
        </w:rPr>
      </w:pPr>
      <w:bookmarkStart w:id="375" w:name="_Hlk132008070"/>
      <w:r w:rsidRPr="00275434">
        <w:t xml:space="preserve">Introgression analyses </w:t>
      </w:r>
      <w:r w:rsidR="0072294E" w:rsidRPr="00275434">
        <w:rPr>
          <w:lang w:eastAsia="es-ES"/>
        </w:rPr>
        <w:t xml:space="preserve">using </w:t>
      </w:r>
      <w:r w:rsidR="007D23CB">
        <w:rPr>
          <w:lang w:eastAsia="es-ES"/>
        </w:rPr>
        <w:t xml:space="preserve">the </w:t>
      </w:r>
      <w:r w:rsidR="00151FC2">
        <w:rPr>
          <w:lang w:eastAsia="es-ES"/>
        </w:rPr>
        <w:t xml:space="preserve">set </w:t>
      </w:r>
      <w:r w:rsidR="00DA6F46">
        <w:rPr>
          <w:lang w:eastAsia="es-ES"/>
        </w:rPr>
        <w:t xml:space="preserve">of </w:t>
      </w:r>
      <w:r w:rsidR="0072294E" w:rsidRPr="00275434">
        <w:rPr>
          <w:lang w:eastAsia="es-ES"/>
        </w:rPr>
        <w:t xml:space="preserve">species-specific SNPs </w:t>
      </w:r>
      <w:r w:rsidR="00B1201D">
        <w:rPr>
          <w:lang w:eastAsia="es-ES"/>
        </w:rPr>
        <w:t xml:space="preserve">were used to classify individuals </w:t>
      </w:r>
      <w:r w:rsidR="003E7D7F">
        <w:t>from</w:t>
      </w:r>
      <w:r w:rsidR="00B1201D">
        <w:t xml:space="preserve"> </w:t>
      </w:r>
      <w:r w:rsidR="003E7D7F">
        <w:t>both</w:t>
      </w:r>
      <w:r w:rsidR="00B1201D">
        <w:t xml:space="preserve"> </w:t>
      </w:r>
      <w:r w:rsidR="00B1201D" w:rsidRPr="00275434">
        <w:t xml:space="preserve">hybrid </w:t>
      </w:r>
      <w:r w:rsidR="00054280">
        <w:t>region</w:t>
      </w:r>
      <w:r w:rsidR="00165413">
        <w:t>s</w:t>
      </w:r>
      <w:r w:rsidR="00165413" w:rsidRPr="00A01D04">
        <w:t xml:space="preserve"> </w:t>
      </w:r>
      <w:r w:rsidR="00B1201D" w:rsidRPr="00A01D04">
        <w:rPr>
          <w:lang w:eastAsia="es-ES"/>
        </w:rPr>
        <w:t xml:space="preserve">into </w:t>
      </w:r>
      <w:r w:rsidR="0039637B">
        <w:t>seven</w:t>
      </w:r>
      <w:r w:rsidR="0039637B" w:rsidRPr="00A01D04">
        <w:t xml:space="preserve"> </w:t>
      </w:r>
      <w:r w:rsidR="005B3C7E" w:rsidRPr="00A01D04">
        <w:t xml:space="preserve">hybrid </w:t>
      </w:r>
      <w:r w:rsidR="00AD450A" w:rsidRPr="00A01D04">
        <w:rPr>
          <w:lang w:eastAsia="es-ES"/>
        </w:rPr>
        <w:t>classes</w:t>
      </w:r>
      <w:r w:rsidR="00B1201D">
        <w:rPr>
          <w:lang w:eastAsia="es-ES"/>
        </w:rPr>
        <w:t xml:space="preserve"> </w:t>
      </w:r>
      <w:r w:rsidR="00DA6F46">
        <w:t>(</w:t>
      </w:r>
      <w:r w:rsidR="001446ED">
        <w:t xml:space="preserve">pure </w:t>
      </w:r>
      <w:r w:rsidR="001446ED" w:rsidRPr="001446ED">
        <w:rPr>
          <w:i/>
          <w:iCs/>
        </w:rPr>
        <w:t>I. elegans</w:t>
      </w:r>
      <w:r w:rsidR="001446ED">
        <w:t xml:space="preserve">, pure </w:t>
      </w:r>
      <w:r w:rsidR="001446ED" w:rsidRPr="001446ED">
        <w:rPr>
          <w:i/>
          <w:iCs/>
        </w:rPr>
        <w:t>I. graellsii</w:t>
      </w:r>
      <w:r w:rsidR="001446ED">
        <w:t xml:space="preserve">, introgressed </w:t>
      </w:r>
      <w:r w:rsidR="001446ED" w:rsidRPr="001446ED">
        <w:rPr>
          <w:i/>
          <w:iCs/>
        </w:rPr>
        <w:t>I. elegans</w:t>
      </w:r>
      <w:r w:rsidR="001446ED">
        <w:t xml:space="preserve">, introgressed </w:t>
      </w:r>
      <w:r w:rsidR="001446ED" w:rsidRPr="001446ED">
        <w:rPr>
          <w:i/>
          <w:iCs/>
        </w:rPr>
        <w:t>I. graellsii</w:t>
      </w:r>
      <w:r w:rsidR="001446ED">
        <w:t xml:space="preserve">, backcross to </w:t>
      </w:r>
      <w:r w:rsidR="001446ED" w:rsidRPr="001446ED">
        <w:rPr>
          <w:i/>
          <w:iCs/>
        </w:rPr>
        <w:t>I. elegans</w:t>
      </w:r>
      <w:r w:rsidR="001446ED">
        <w:t xml:space="preserve">, backcross to </w:t>
      </w:r>
      <w:r w:rsidR="001446ED" w:rsidRPr="001446ED">
        <w:rPr>
          <w:i/>
          <w:iCs/>
        </w:rPr>
        <w:t>I. graellsii</w:t>
      </w:r>
      <w:r w:rsidR="001446ED">
        <w:t>, and F</w:t>
      </w:r>
      <w:r w:rsidR="0039637B">
        <w:rPr>
          <w:vertAlign w:val="subscript"/>
        </w:rPr>
        <w:t>1</w:t>
      </w:r>
      <w:r w:rsidR="00BD6527" w:rsidRPr="004C537B">
        <w:rPr>
          <w:vertAlign w:val="subscript"/>
        </w:rPr>
        <w:t xml:space="preserve"> </w:t>
      </w:r>
      <w:r w:rsidR="00BD6527" w:rsidRPr="00A31027">
        <w:t>and F</w:t>
      </w:r>
      <w:r w:rsidR="00BD6527">
        <w:rPr>
          <w:vertAlign w:val="subscript"/>
        </w:rPr>
        <w:t>2</w:t>
      </w:r>
      <w:r w:rsidR="001446ED">
        <w:t xml:space="preserve"> hybrids</w:t>
      </w:r>
      <w:r w:rsidR="007959E3">
        <w:t xml:space="preserve">; </w:t>
      </w:r>
      <w:bookmarkStart w:id="376" w:name="_Hlk132434928"/>
      <w:r w:rsidR="00067386" w:rsidRPr="00275434">
        <w:t xml:space="preserve">Table </w:t>
      </w:r>
      <w:r w:rsidR="007959E3">
        <w:t>S</w:t>
      </w:r>
      <w:r w:rsidR="00E87218">
        <w:t>6</w:t>
      </w:r>
      <w:r w:rsidR="00067386" w:rsidRPr="00275434">
        <w:t>)</w:t>
      </w:r>
      <w:bookmarkEnd w:id="376"/>
      <w:r w:rsidR="000A29B7" w:rsidRPr="00275434">
        <w:t>.</w:t>
      </w:r>
      <w:r w:rsidR="00CB7CA7" w:rsidRPr="00275434">
        <w:t xml:space="preserve"> </w:t>
      </w:r>
      <w:r w:rsidR="00EF592A">
        <w:t>S</w:t>
      </w:r>
      <w:r w:rsidR="00B82E25">
        <w:t>amples</w:t>
      </w:r>
      <w:r w:rsidR="00F1446D">
        <w:t xml:space="preserve"> that were</w:t>
      </w:r>
      <w:r w:rsidR="00B82E25">
        <w:t xml:space="preserve"> </w:t>
      </w:r>
      <w:r w:rsidR="00B82E25" w:rsidRPr="00B82E25">
        <w:rPr>
          <w:i/>
          <w:iCs/>
        </w:rPr>
        <w:t>a priori</w:t>
      </w:r>
      <w:r w:rsidR="00B82E25">
        <w:t xml:space="preserve"> </w:t>
      </w:r>
      <w:r w:rsidR="00E36207">
        <w:t xml:space="preserve">morphologically </w:t>
      </w:r>
      <w:r w:rsidR="00B82E25">
        <w:t xml:space="preserve">identified as </w:t>
      </w:r>
      <w:r w:rsidR="00B82E25" w:rsidRPr="00B82E25">
        <w:rPr>
          <w:i/>
          <w:iCs/>
        </w:rPr>
        <w:t>I. elegans</w:t>
      </w:r>
      <w:r w:rsidR="00B82E25">
        <w:rPr>
          <w:rFonts w:eastAsia="MinionPro-Regular"/>
        </w:rPr>
        <w:t xml:space="preserve"> </w:t>
      </w:r>
      <w:r w:rsidR="00EF592A">
        <w:rPr>
          <w:rFonts w:eastAsia="MinionPro-Regular"/>
        </w:rPr>
        <w:t xml:space="preserve">were </w:t>
      </w:r>
      <w:r w:rsidR="00EF592A" w:rsidRPr="002A5026">
        <w:rPr>
          <w:rFonts w:eastAsia="MinionPro-Regular"/>
        </w:rPr>
        <w:t xml:space="preserve">classified </w:t>
      </w:r>
      <w:r w:rsidR="00A25559" w:rsidRPr="002A5026">
        <w:rPr>
          <w:rFonts w:eastAsia="MinionPro-Regular"/>
        </w:rPr>
        <w:t xml:space="preserve">in </w:t>
      </w:r>
      <w:r w:rsidR="00CA05A5">
        <w:rPr>
          <w:rFonts w:eastAsia="MinionPro-Regular"/>
        </w:rPr>
        <w:t>two</w:t>
      </w:r>
      <w:r w:rsidR="00CA05A5" w:rsidRPr="002A5026">
        <w:rPr>
          <w:rFonts w:eastAsia="MinionPro-Regular"/>
        </w:rPr>
        <w:t xml:space="preserve"> </w:t>
      </w:r>
      <w:r w:rsidR="00AD450A">
        <w:rPr>
          <w:rFonts w:eastAsia="MinionPro-Regular"/>
        </w:rPr>
        <w:t>classes</w:t>
      </w:r>
      <w:r w:rsidR="00A25559" w:rsidRPr="002A5026">
        <w:rPr>
          <w:rFonts w:eastAsia="MinionPro-Regular"/>
        </w:rPr>
        <w:t>:</w:t>
      </w:r>
      <w:r w:rsidR="00EF592A" w:rsidRPr="002A5026">
        <w:rPr>
          <w:rFonts w:eastAsia="MinionPro-Regular"/>
        </w:rPr>
        <w:t xml:space="preserve"> </w:t>
      </w:r>
      <w:r w:rsidR="00F527CB" w:rsidRPr="002A5026">
        <w:rPr>
          <w:rFonts w:eastAsia="MinionPro-Regular"/>
        </w:rPr>
        <w:t xml:space="preserve">pure </w:t>
      </w:r>
      <w:r w:rsidR="00F527CB" w:rsidRPr="002A5026">
        <w:rPr>
          <w:rFonts w:eastAsia="MinionPro-Regular"/>
          <w:i/>
          <w:iCs/>
        </w:rPr>
        <w:t>I. elegans</w:t>
      </w:r>
      <w:r w:rsidR="00206FF3">
        <w:rPr>
          <w:rFonts w:eastAsia="MinionPro-Regular"/>
        </w:rPr>
        <w:t xml:space="preserve"> </w:t>
      </w:r>
      <w:r w:rsidR="00206FF3">
        <w:rPr>
          <w:rFonts w:eastAsia="MinionPro-Regular"/>
        </w:rPr>
        <w:lastRenderedPageBreak/>
        <w:t>and</w:t>
      </w:r>
      <w:r w:rsidR="00F527CB" w:rsidRPr="002A5026">
        <w:rPr>
          <w:rFonts w:eastAsia="MinionPro-Regular"/>
        </w:rPr>
        <w:t xml:space="preserve"> introgressed </w:t>
      </w:r>
      <w:r w:rsidR="00F527CB" w:rsidRPr="002A5026">
        <w:rPr>
          <w:rFonts w:eastAsia="MinionPro-Regular"/>
          <w:i/>
          <w:iCs/>
        </w:rPr>
        <w:t>I. elegans</w:t>
      </w:r>
      <w:r w:rsidR="003821DE">
        <w:t>, while s</w:t>
      </w:r>
      <w:r w:rsidR="003821DE" w:rsidRPr="002A5026">
        <w:t xml:space="preserve">amples </w:t>
      </w:r>
      <w:r w:rsidR="003821DE" w:rsidRPr="002A5026">
        <w:rPr>
          <w:i/>
          <w:iCs/>
        </w:rPr>
        <w:t>a priori</w:t>
      </w:r>
      <w:r w:rsidR="003821DE" w:rsidRPr="002A5026">
        <w:t xml:space="preserve"> morphologically identified as </w:t>
      </w:r>
      <w:r w:rsidR="003821DE" w:rsidRPr="002A5026">
        <w:rPr>
          <w:i/>
          <w:iCs/>
        </w:rPr>
        <w:t xml:space="preserve">I. graellsii </w:t>
      </w:r>
      <w:r w:rsidR="003821DE" w:rsidRPr="002A5026">
        <w:t>were classified in</w:t>
      </w:r>
      <w:r w:rsidR="003821DE">
        <w:t>to</w:t>
      </w:r>
      <w:r w:rsidR="003821DE" w:rsidRPr="002A5026">
        <w:t xml:space="preserve"> five </w:t>
      </w:r>
      <w:r w:rsidR="003821DE">
        <w:t>classes</w:t>
      </w:r>
      <w:r w:rsidR="003821DE" w:rsidRPr="002A5026">
        <w:t xml:space="preserve">: pure </w:t>
      </w:r>
      <w:r w:rsidR="003821DE" w:rsidRPr="002A5026">
        <w:rPr>
          <w:i/>
          <w:iCs/>
        </w:rPr>
        <w:t>I. graellsii</w:t>
      </w:r>
      <w:r w:rsidR="003821DE" w:rsidRPr="002A5026">
        <w:t xml:space="preserve">, introgressed </w:t>
      </w:r>
      <w:r w:rsidR="003821DE" w:rsidRPr="002A5026">
        <w:rPr>
          <w:i/>
          <w:iCs/>
        </w:rPr>
        <w:t>I. graellsii</w:t>
      </w:r>
      <w:r w:rsidR="003821DE" w:rsidRPr="002A5026">
        <w:t xml:space="preserve">, back to </w:t>
      </w:r>
      <w:r w:rsidR="003821DE" w:rsidRPr="002A5026">
        <w:rPr>
          <w:i/>
          <w:iCs/>
        </w:rPr>
        <w:t>I. graellsii</w:t>
      </w:r>
      <w:r w:rsidR="00420673">
        <w:t>,</w:t>
      </w:r>
      <w:r w:rsidR="00BD6527">
        <w:t xml:space="preserve"> F</w:t>
      </w:r>
      <w:r w:rsidR="00420673">
        <w:rPr>
          <w:vertAlign w:val="subscript"/>
        </w:rPr>
        <w:t>1</w:t>
      </w:r>
      <w:r w:rsidR="00BD6527" w:rsidRPr="004C537B">
        <w:rPr>
          <w:vertAlign w:val="subscript"/>
        </w:rPr>
        <w:t xml:space="preserve"> </w:t>
      </w:r>
      <w:r w:rsidR="003821DE" w:rsidRPr="002A5026">
        <w:t>hybrids</w:t>
      </w:r>
      <w:r w:rsidR="00B05A71">
        <w:t xml:space="preserve"> </w:t>
      </w:r>
      <w:r w:rsidR="00F701A8">
        <w:t xml:space="preserve">and back to </w:t>
      </w:r>
      <w:r w:rsidR="00F701A8" w:rsidRPr="00EF4355">
        <w:rPr>
          <w:i/>
          <w:iCs/>
        </w:rPr>
        <w:t>I. elegans</w:t>
      </w:r>
      <w:r w:rsidR="00F701A8">
        <w:t xml:space="preserve"> </w:t>
      </w:r>
      <w:r w:rsidR="00B05A71" w:rsidRPr="00275434">
        <w:t xml:space="preserve">(Table </w:t>
      </w:r>
      <w:r w:rsidR="007959E3">
        <w:t>S</w:t>
      </w:r>
      <w:r w:rsidR="00E87218">
        <w:t>6</w:t>
      </w:r>
      <w:r w:rsidR="00B05A71">
        <w:t>)</w:t>
      </w:r>
      <w:r w:rsidR="003821DE">
        <w:t>.</w:t>
      </w:r>
    </w:p>
    <w:p w14:paraId="0628CD10" w14:textId="44E4223A" w:rsidR="0046010F" w:rsidRPr="00695224" w:rsidRDefault="00574974" w:rsidP="00D43A73">
      <w:pPr>
        <w:autoSpaceDE w:val="0"/>
        <w:autoSpaceDN w:val="0"/>
        <w:adjustRightInd w:val="0"/>
        <w:spacing w:after="120" w:line="276" w:lineRule="auto"/>
        <w:jc w:val="both"/>
        <w:rPr>
          <w:ins w:id="377" w:author="LRAV" w:date="2023-04-23T22:43:00Z"/>
          <w:rFonts w:eastAsia="MinionPro-Regular"/>
        </w:rPr>
      </w:pPr>
      <w:bookmarkStart w:id="378" w:name="_Hlk133079150"/>
      <w:bookmarkStart w:id="379" w:name="_Hlk60729980"/>
      <w:bookmarkStart w:id="380" w:name="_Hlk132043833"/>
      <w:ins w:id="381" w:author="LRAV" w:date="2023-04-23T22:43:00Z">
        <w:r>
          <w:t>I</w:t>
        </w:r>
        <w:r w:rsidR="009459F7">
          <w:rPr>
            <w:rFonts w:eastAsia="MinionPro-Regular"/>
          </w:rPr>
          <w:t xml:space="preserve">n both hybrid </w:t>
        </w:r>
        <w:r w:rsidR="00054280">
          <w:rPr>
            <w:rFonts w:eastAsia="MinionPro-Regular"/>
          </w:rPr>
          <w:t>region</w:t>
        </w:r>
        <w:r w:rsidR="009459F7">
          <w:rPr>
            <w:rFonts w:eastAsia="MinionPro-Regular"/>
          </w:rPr>
          <w:t>s w</w:t>
        </w:r>
        <w:r w:rsidR="009946B8">
          <w:rPr>
            <w:rFonts w:eastAsia="MinionPro-Regular"/>
          </w:rPr>
          <w:t>e</w:t>
        </w:r>
        <w:r w:rsidR="009459F7">
          <w:rPr>
            <w:rFonts w:eastAsia="MinionPro-Regular"/>
          </w:rPr>
          <w:t xml:space="preserve"> detected on-going hybridization and introgression. </w:t>
        </w:r>
        <w:r w:rsidR="004652A8">
          <w:rPr>
            <w:rFonts w:eastAsia="MinionPro-Regular"/>
          </w:rPr>
          <w:t>In</w:t>
        </w:r>
      </w:ins>
      <w:r w:rsidR="004652A8">
        <w:rPr>
          <w:rFonts w:eastAsia="MinionPro-Regular"/>
        </w:rPr>
        <w:t xml:space="preserve"> the </w:t>
      </w:r>
      <w:r w:rsidR="00AD67EB">
        <w:t>younger-</w:t>
      </w:r>
      <w:r w:rsidR="004652A8">
        <w:rPr>
          <w:rFonts w:eastAsia="MinionPro-Regular"/>
        </w:rPr>
        <w:t xml:space="preserve">central hybrid </w:t>
      </w:r>
      <w:ins w:id="382" w:author="LRAV" w:date="2023-04-23T22:43:00Z">
        <w:r w:rsidR="00054280">
          <w:rPr>
            <w:rFonts w:eastAsia="MinionPro-Regular"/>
          </w:rPr>
          <w:t>region</w:t>
        </w:r>
        <w:r w:rsidR="004652A8">
          <w:rPr>
            <w:rFonts w:eastAsia="MinionPro-Regular"/>
          </w:rPr>
          <w:t xml:space="preserve">, </w:t>
        </w:r>
        <w:bookmarkStart w:id="383" w:name="_Hlk132433918"/>
        <w:r w:rsidR="004652A8">
          <w:rPr>
            <w:rFonts w:eastAsia="MinionPro-Regular"/>
          </w:rPr>
          <w:t>pure</w:t>
        </w:r>
        <w:r w:rsidR="004652A8" w:rsidRPr="002A5026">
          <w:rPr>
            <w:rFonts w:eastAsia="MinionPro-Regular"/>
          </w:rPr>
          <w:t xml:space="preserve"> </w:t>
        </w:r>
        <w:r w:rsidR="004652A8" w:rsidRPr="002A5026">
          <w:rPr>
            <w:rFonts w:eastAsia="MinionPro-Regular"/>
            <w:i/>
            <w:iCs/>
          </w:rPr>
          <w:t>I. elegans</w:t>
        </w:r>
        <w:r w:rsidR="004652A8" w:rsidRPr="002A5026">
          <w:rPr>
            <w:rFonts w:eastAsia="MinionPro-Regular"/>
          </w:rPr>
          <w:t xml:space="preserve"> </w:t>
        </w:r>
        <w:r w:rsidR="00410B6F">
          <w:rPr>
            <w:rFonts w:eastAsia="MinionPro-Regular"/>
          </w:rPr>
          <w:t xml:space="preserve">and pure </w:t>
        </w:r>
        <w:r w:rsidR="00410B6F" w:rsidRPr="00A31027">
          <w:rPr>
            <w:rFonts w:eastAsia="MinionPro-Regular"/>
            <w:i/>
            <w:iCs/>
          </w:rPr>
          <w:t>I. graellsii</w:t>
        </w:r>
        <w:r w:rsidR="00410B6F">
          <w:rPr>
            <w:rFonts w:eastAsia="MinionPro-Regular"/>
          </w:rPr>
          <w:t xml:space="preserve"> </w:t>
        </w:r>
        <w:r w:rsidR="004652A8" w:rsidRPr="002A5026">
          <w:rPr>
            <w:rFonts w:eastAsia="MinionPro-Regular"/>
          </w:rPr>
          <w:t xml:space="preserve">represented </w:t>
        </w:r>
        <w:bookmarkEnd w:id="383"/>
        <w:r w:rsidR="004652A8" w:rsidRPr="002A5026">
          <w:rPr>
            <w:rFonts w:eastAsia="MinionPro-Regular"/>
          </w:rPr>
          <w:t>the larger proportion of individuals (</w:t>
        </w:r>
        <w:r w:rsidR="00192F3A">
          <w:rPr>
            <w:rFonts w:eastAsia="MinionPro-Regular"/>
          </w:rPr>
          <w:t>89.7%, n=</w:t>
        </w:r>
        <w:r w:rsidR="004652A8" w:rsidRPr="002A5026">
          <w:rPr>
            <w:rFonts w:eastAsia="MinionPro-Regular"/>
          </w:rPr>
          <w:t xml:space="preserve"> </w:t>
        </w:r>
        <w:r w:rsidR="00D075E5">
          <w:rPr>
            <w:rFonts w:eastAsia="MinionPro-Regular"/>
          </w:rPr>
          <w:t>68</w:t>
        </w:r>
        <w:r w:rsidR="004652A8" w:rsidRPr="002A5026">
          <w:rPr>
            <w:rFonts w:eastAsia="MinionPro-Regular"/>
          </w:rPr>
          <w:t>)</w:t>
        </w:r>
        <w:r w:rsidR="00192F3A">
          <w:rPr>
            <w:rFonts w:eastAsia="MinionPro-Regular"/>
          </w:rPr>
          <w:t>. A</w:t>
        </w:r>
        <w:r w:rsidR="001A3A80">
          <w:rPr>
            <w:rFonts w:eastAsia="MinionPro-Regular"/>
          </w:rPr>
          <w:t>dmixed individuals included F</w:t>
        </w:r>
        <w:r w:rsidR="001A3A80" w:rsidRPr="00A31027">
          <w:rPr>
            <w:rFonts w:eastAsia="MinionPro-Regular"/>
            <w:vertAlign w:val="subscript"/>
          </w:rPr>
          <w:t xml:space="preserve">1 </w:t>
        </w:r>
        <w:r w:rsidR="001A3A80">
          <w:rPr>
            <w:rFonts w:eastAsia="MinionPro-Regular"/>
          </w:rPr>
          <w:t xml:space="preserve">hybrids, </w:t>
        </w:r>
        <w:r w:rsidR="00192F3A" w:rsidRPr="00A31027">
          <w:rPr>
            <w:rFonts w:eastAsia="MinionPro-Regular"/>
            <w:i/>
            <w:iCs/>
          </w:rPr>
          <w:t xml:space="preserve">I. </w:t>
        </w:r>
        <w:r w:rsidR="00C42632" w:rsidRPr="00A31027">
          <w:rPr>
            <w:rFonts w:eastAsia="MinionPro-Regular"/>
            <w:i/>
            <w:iCs/>
          </w:rPr>
          <w:t>graellsii</w:t>
        </w:r>
        <w:r w:rsidR="00C42632">
          <w:rPr>
            <w:rFonts w:eastAsia="MinionPro-Regular"/>
          </w:rPr>
          <w:t xml:space="preserve"> </w:t>
        </w:r>
        <w:r w:rsidR="004538B9">
          <w:rPr>
            <w:rFonts w:eastAsia="MinionPro-Regular"/>
          </w:rPr>
          <w:t xml:space="preserve">backcrosses, </w:t>
        </w:r>
        <w:r w:rsidR="00C42632">
          <w:rPr>
            <w:rFonts w:eastAsia="MinionPro-Regular"/>
          </w:rPr>
          <w:t>and introgress</w:t>
        </w:r>
        <w:r w:rsidR="004538B9">
          <w:rPr>
            <w:rFonts w:eastAsia="MinionPro-Regular"/>
          </w:rPr>
          <w:t>ed</w:t>
        </w:r>
        <w:r w:rsidR="00C42632">
          <w:rPr>
            <w:rFonts w:eastAsia="MinionPro-Regular"/>
          </w:rPr>
          <w:t xml:space="preserve"> </w:t>
        </w:r>
        <w:r w:rsidR="00154191" w:rsidRPr="00A31027">
          <w:rPr>
            <w:rFonts w:eastAsia="MinionPro-Regular"/>
            <w:i/>
            <w:iCs/>
          </w:rPr>
          <w:t xml:space="preserve">I. </w:t>
        </w:r>
        <w:r w:rsidR="00C42632" w:rsidRPr="00A31027">
          <w:rPr>
            <w:rFonts w:eastAsia="MinionPro-Regular"/>
            <w:i/>
            <w:iCs/>
          </w:rPr>
          <w:t>graellsii</w:t>
        </w:r>
        <w:r w:rsidR="00C42632">
          <w:rPr>
            <w:rFonts w:eastAsia="MinionPro-Regular"/>
          </w:rPr>
          <w:t>,</w:t>
        </w:r>
      </w:ins>
      <w:r w:rsidR="00C42632">
        <w:rPr>
          <w:rFonts w:eastAsia="MinionPro-Regular"/>
        </w:rPr>
        <w:t xml:space="preserve"> </w:t>
      </w:r>
      <w:r w:rsidR="004538B9">
        <w:rPr>
          <w:rFonts w:eastAsia="MinionPro-Regular"/>
        </w:rPr>
        <w:t>a pattern</w:t>
      </w:r>
      <w:ins w:id="384" w:author="LRAV" w:date="2023-04-23T22:43:00Z">
        <w:r w:rsidR="004538B9">
          <w:rPr>
            <w:rFonts w:eastAsia="MinionPro-Regular"/>
          </w:rPr>
          <w:t xml:space="preserve"> consistent</w:t>
        </w:r>
        <w:r w:rsidR="00C42632">
          <w:rPr>
            <w:rFonts w:eastAsia="MinionPro-Regular"/>
          </w:rPr>
          <w:t xml:space="preserve"> </w:t>
        </w:r>
        <w:r w:rsidR="004538B9">
          <w:rPr>
            <w:rFonts w:eastAsia="MinionPro-Regular"/>
          </w:rPr>
          <w:t xml:space="preserve">with unidirectional </w:t>
        </w:r>
        <w:r w:rsidR="001A3A80">
          <w:rPr>
            <w:rFonts w:eastAsia="MinionPro-Regular"/>
          </w:rPr>
          <w:t xml:space="preserve">introgression toward </w:t>
        </w:r>
        <w:r w:rsidR="001A3A80" w:rsidRPr="00352C2E">
          <w:rPr>
            <w:rFonts w:eastAsia="MinionPro-Regular"/>
            <w:i/>
            <w:iCs/>
          </w:rPr>
          <w:t>I. graellsii</w:t>
        </w:r>
        <w:r w:rsidR="004538B9">
          <w:rPr>
            <w:rFonts w:eastAsia="MinionPro-Regular"/>
            <w:i/>
            <w:iCs/>
          </w:rPr>
          <w:t xml:space="preserve"> </w:t>
        </w:r>
        <w:bookmarkStart w:id="385" w:name="_Hlk132434948"/>
        <w:r w:rsidR="004538B9" w:rsidRPr="00275434">
          <w:t xml:space="preserve">(Table </w:t>
        </w:r>
        <w:r w:rsidR="005B0791">
          <w:t>S6</w:t>
        </w:r>
        <w:r w:rsidR="004538B9" w:rsidRPr="00275434">
          <w:t xml:space="preserve">; </w:t>
        </w:r>
        <w:r w:rsidR="004538B9">
          <w:t>Fig</w:t>
        </w:r>
        <w:r w:rsidR="004538B9" w:rsidRPr="00BE1496">
          <w:t xml:space="preserve">. </w:t>
        </w:r>
      </w:ins>
      <w:r w:rsidR="004538B9" w:rsidRPr="00BE1496">
        <w:t>2</w:t>
      </w:r>
      <w:r w:rsidR="00BE1496" w:rsidRPr="00BE1496">
        <w:t>A</w:t>
      </w:r>
      <w:r w:rsidR="004538B9" w:rsidRPr="00BE1496">
        <w:t>)</w:t>
      </w:r>
      <w:bookmarkEnd w:id="385"/>
      <w:r w:rsidR="00C42632" w:rsidRPr="00BE1496">
        <w:rPr>
          <w:rFonts w:eastAsia="MinionPro-Regular"/>
          <w:i/>
          <w:rPrChange w:id="386" w:author="LRAV" w:date="2023-04-23T22:43:00Z">
            <w:rPr>
              <w:rFonts w:eastAsia="MinionPro-Regular"/>
            </w:rPr>
          </w:rPrChange>
        </w:rPr>
        <w:t xml:space="preserve">. </w:t>
      </w:r>
      <w:del w:id="387" w:author="LRAV" w:date="2023-04-23T22:43:00Z">
        <w:r w:rsidR="00702461">
          <w:delText>,</w:delText>
        </w:r>
      </w:del>
      <w:ins w:id="388" w:author="LRAV" w:date="2023-04-23T22:43:00Z">
        <w:r w:rsidR="00154191" w:rsidRPr="00BE1496">
          <w:rPr>
            <w:rFonts w:eastAsia="MinionPro-Regular"/>
          </w:rPr>
          <w:t>In contrast, i</w:t>
        </w:r>
        <w:r w:rsidR="00352C2E" w:rsidRPr="00BE1496">
          <w:rPr>
            <w:rFonts w:eastAsia="MinionPro-Regular"/>
          </w:rPr>
          <w:t xml:space="preserve">n the </w:t>
        </w:r>
      </w:ins>
      <w:r w:rsidR="00AD67EB">
        <w:rPr>
          <w:rFonts w:eastAsia="MinionPro-Regular"/>
        </w:rPr>
        <w:t>older-</w:t>
      </w:r>
      <w:ins w:id="389" w:author="LRAV" w:date="2023-04-23T22:43:00Z">
        <w:r w:rsidR="00352C2E" w:rsidRPr="00BE1496">
          <w:rPr>
            <w:rFonts w:eastAsia="MinionPro-Regular"/>
          </w:rPr>
          <w:t xml:space="preserve">west hybrid </w:t>
        </w:r>
        <w:r w:rsidR="00054280">
          <w:rPr>
            <w:rFonts w:eastAsia="MinionPro-Regular"/>
          </w:rPr>
          <w:t>region</w:t>
        </w:r>
        <w:r w:rsidR="00352C2E" w:rsidRPr="00BE1496">
          <w:rPr>
            <w:rFonts w:eastAsia="MinionPro-Regular"/>
          </w:rPr>
          <w:t xml:space="preserve"> </w:t>
        </w:r>
        <w:r w:rsidR="0046010F" w:rsidRPr="00BE1496">
          <w:rPr>
            <w:rFonts w:eastAsia="MinionPro-Regular"/>
          </w:rPr>
          <w:t xml:space="preserve">pure </w:t>
        </w:r>
        <w:r w:rsidR="0046010F" w:rsidRPr="00BE1496">
          <w:rPr>
            <w:rFonts w:eastAsia="MinionPro-Regular"/>
            <w:i/>
            <w:iCs/>
          </w:rPr>
          <w:t>I. elegans</w:t>
        </w:r>
        <w:r w:rsidR="0046010F" w:rsidRPr="00BE1496">
          <w:rPr>
            <w:rFonts w:eastAsia="MinionPro-Regular"/>
          </w:rPr>
          <w:t xml:space="preserve"> and pure </w:t>
        </w:r>
        <w:r w:rsidR="0046010F" w:rsidRPr="00BE1496">
          <w:rPr>
            <w:rFonts w:eastAsia="MinionPro-Regular"/>
            <w:i/>
            <w:iCs/>
          </w:rPr>
          <w:t>I. graellsii</w:t>
        </w:r>
        <w:r w:rsidR="0046010F" w:rsidRPr="00BE1496">
          <w:rPr>
            <w:rFonts w:eastAsia="MinionPro-Regular"/>
          </w:rPr>
          <w:t xml:space="preserve">, although represented </w:t>
        </w:r>
        <w:r w:rsidR="009869B2" w:rsidRPr="00BE1496">
          <w:rPr>
            <w:rFonts w:eastAsia="MinionPro-Regular"/>
          </w:rPr>
          <w:t>a</w:t>
        </w:r>
        <w:r w:rsidR="00C40A4D" w:rsidRPr="00BE1496">
          <w:rPr>
            <w:rFonts w:eastAsia="MinionPro-Regular"/>
          </w:rPr>
          <w:t xml:space="preserve"> larger </w:t>
        </w:r>
        <w:r w:rsidR="0046010F" w:rsidRPr="00BE1496">
          <w:rPr>
            <w:rFonts w:eastAsia="MinionPro-Regular"/>
          </w:rPr>
          <w:t>proportion of individuals</w:t>
        </w:r>
        <w:r w:rsidR="00C40A4D" w:rsidRPr="00BE1496">
          <w:rPr>
            <w:rFonts w:eastAsia="MinionPro-Regular"/>
          </w:rPr>
          <w:t xml:space="preserve"> (65%, n=40)</w:t>
        </w:r>
        <w:r w:rsidR="009869B2" w:rsidRPr="00BE1496">
          <w:rPr>
            <w:rFonts w:eastAsia="MinionPro-Regular"/>
          </w:rPr>
          <w:t xml:space="preserve"> this was </w:t>
        </w:r>
        <w:r w:rsidR="00960C90">
          <w:rPr>
            <w:rFonts w:eastAsia="MinionPro-Regular"/>
          </w:rPr>
          <w:t>lower</w:t>
        </w:r>
        <w:r w:rsidR="009869B2" w:rsidRPr="00BE1496">
          <w:rPr>
            <w:rFonts w:eastAsia="MinionPro-Regular"/>
          </w:rPr>
          <w:t xml:space="preserve"> than in </w:t>
        </w:r>
        <w:r w:rsidR="00E80AD6" w:rsidRPr="00BE1496">
          <w:rPr>
            <w:rFonts w:eastAsia="MinionPro-Regular"/>
          </w:rPr>
          <w:t xml:space="preserve">the </w:t>
        </w:r>
      </w:ins>
      <w:r w:rsidR="00AD67EB">
        <w:rPr>
          <w:rFonts w:eastAsia="MinionPro-Regular"/>
        </w:rPr>
        <w:t>younger-</w:t>
      </w:r>
      <w:ins w:id="390" w:author="LRAV" w:date="2023-04-23T22:43:00Z">
        <w:r w:rsidR="009869B2" w:rsidRPr="00BE1496">
          <w:rPr>
            <w:rFonts w:eastAsia="MinionPro-Regular"/>
          </w:rPr>
          <w:t xml:space="preserve">central hybrid </w:t>
        </w:r>
        <w:r w:rsidR="00054280">
          <w:rPr>
            <w:rFonts w:eastAsia="MinionPro-Regular"/>
          </w:rPr>
          <w:t>region</w:t>
        </w:r>
        <w:r w:rsidR="009869B2" w:rsidRPr="00BE1496">
          <w:rPr>
            <w:rFonts w:eastAsia="MinionPro-Regular"/>
          </w:rPr>
          <w:t xml:space="preserve">. </w:t>
        </w:r>
        <w:r w:rsidR="00E80AD6" w:rsidRPr="00BE1496">
          <w:rPr>
            <w:rFonts w:eastAsia="MinionPro-Regular"/>
          </w:rPr>
          <w:t>Moreover,</w:t>
        </w:r>
        <w:r w:rsidR="00016C39" w:rsidRPr="00BE1496">
          <w:rPr>
            <w:rFonts w:eastAsia="MinionPro-Regular"/>
          </w:rPr>
          <w:t xml:space="preserve"> the proportion of admixed individuals </w:t>
        </w:r>
        <w:r w:rsidR="005A355E" w:rsidRPr="00BE1496">
          <w:rPr>
            <w:rFonts w:eastAsia="MinionPro-Regular"/>
          </w:rPr>
          <w:t>includ</w:t>
        </w:r>
        <w:r w:rsidR="00E80AD6" w:rsidRPr="00BE1496">
          <w:rPr>
            <w:rFonts w:eastAsia="MinionPro-Regular"/>
          </w:rPr>
          <w:t>ed</w:t>
        </w:r>
        <w:r w:rsidR="005A355E" w:rsidRPr="00BE1496">
          <w:rPr>
            <w:rFonts w:eastAsia="MinionPro-Regular"/>
          </w:rPr>
          <w:t xml:space="preserve"> F</w:t>
        </w:r>
        <w:r w:rsidR="005B0791">
          <w:rPr>
            <w:rFonts w:eastAsia="MinionPro-Regular"/>
            <w:vertAlign w:val="subscript"/>
          </w:rPr>
          <w:t>1</w:t>
        </w:r>
        <w:r w:rsidR="005A355E" w:rsidRPr="00BE1496">
          <w:rPr>
            <w:rFonts w:eastAsia="MinionPro-Regular"/>
          </w:rPr>
          <w:t xml:space="preserve"> hybrids, </w:t>
        </w:r>
        <w:r w:rsidR="005A355E" w:rsidRPr="00A31027">
          <w:rPr>
            <w:rFonts w:eastAsia="MinionPro-Regular"/>
            <w:i/>
            <w:iCs/>
          </w:rPr>
          <w:t>I. graellsii</w:t>
        </w:r>
        <w:r w:rsidR="005A355E" w:rsidRPr="00BE1496">
          <w:rPr>
            <w:rFonts w:eastAsia="MinionPro-Regular"/>
          </w:rPr>
          <w:t xml:space="preserve"> backcrosses, </w:t>
        </w:r>
        <w:r w:rsidR="005A355E" w:rsidRPr="00A31027">
          <w:rPr>
            <w:rFonts w:eastAsia="MinionPro-Regular"/>
            <w:i/>
            <w:iCs/>
          </w:rPr>
          <w:t>I. elegans</w:t>
        </w:r>
        <w:r w:rsidR="005A355E" w:rsidRPr="00BE1496">
          <w:rPr>
            <w:rFonts w:eastAsia="MinionPro-Regular"/>
          </w:rPr>
          <w:t xml:space="preserve"> backcrosses, introgressed </w:t>
        </w:r>
        <w:r w:rsidR="005A355E" w:rsidRPr="00A31027">
          <w:rPr>
            <w:rFonts w:eastAsia="MinionPro-Regular"/>
            <w:i/>
            <w:iCs/>
          </w:rPr>
          <w:t>I. graellsii</w:t>
        </w:r>
        <w:r w:rsidR="005A355E" w:rsidRPr="00BE1496">
          <w:rPr>
            <w:rFonts w:eastAsia="MinionPro-Regular"/>
          </w:rPr>
          <w:t xml:space="preserve"> and </w:t>
        </w:r>
        <w:r w:rsidR="00E80AD6" w:rsidRPr="00BE1496">
          <w:rPr>
            <w:rFonts w:eastAsia="MinionPro-Regular"/>
          </w:rPr>
          <w:t xml:space="preserve">introgressed </w:t>
        </w:r>
        <w:r w:rsidR="005A355E" w:rsidRPr="00A31027">
          <w:rPr>
            <w:rFonts w:eastAsia="MinionPro-Regular"/>
            <w:i/>
            <w:iCs/>
          </w:rPr>
          <w:t>I. elegans</w:t>
        </w:r>
        <w:r w:rsidR="00E80AD6" w:rsidRPr="00BE1496">
          <w:rPr>
            <w:rFonts w:eastAsia="MinionPro-Regular"/>
          </w:rPr>
          <w:t xml:space="preserve">, a pattern </w:t>
        </w:r>
        <w:r w:rsidR="00016C39" w:rsidRPr="00BE1496">
          <w:rPr>
            <w:rFonts w:eastAsia="MinionPro-Regular"/>
          </w:rPr>
          <w:t>consistent with a bidirectional introgression</w:t>
        </w:r>
        <w:r w:rsidR="004538B9" w:rsidRPr="00BE1496">
          <w:rPr>
            <w:rFonts w:eastAsia="MinionPro-Regular"/>
          </w:rPr>
          <w:t xml:space="preserve"> </w:t>
        </w:r>
        <w:r w:rsidR="004538B9" w:rsidRPr="00BE1496">
          <w:t xml:space="preserve">(Table </w:t>
        </w:r>
        <w:r w:rsidR="005B0791">
          <w:t>S6</w:t>
        </w:r>
        <w:r w:rsidR="004538B9" w:rsidRPr="00BE1496">
          <w:t xml:space="preserve">; Fig. </w:t>
        </w:r>
        <w:r w:rsidR="004538B9" w:rsidRPr="00A31027">
          <w:t>2</w:t>
        </w:r>
        <w:r w:rsidR="00BE1496" w:rsidRPr="00BE1496">
          <w:t>B</w:t>
        </w:r>
        <w:r w:rsidR="004538B9" w:rsidRPr="00BE1496">
          <w:t>)</w:t>
        </w:r>
        <w:r w:rsidR="00016C39" w:rsidRPr="00BE1496">
          <w:rPr>
            <w:rFonts w:eastAsia="MinionPro-Regular"/>
          </w:rPr>
          <w:t>.</w:t>
        </w:r>
        <w:r w:rsidR="00016C39">
          <w:rPr>
            <w:rFonts w:eastAsia="MinionPro-Regular"/>
          </w:rPr>
          <w:t xml:space="preserve"> </w:t>
        </w:r>
        <w:bookmarkEnd w:id="378"/>
        <w:r w:rsidR="00B320AE" w:rsidRPr="00532411">
          <w:rPr>
            <w:rFonts w:eastAsia="MinionPro-Regular"/>
          </w:rPr>
          <w:t xml:space="preserve">We detected significant differences in the frequencies of hybrid classes between the </w:t>
        </w:r>
      </w:ins>
      <w:r w:rsidR="00AD67EB">
        <w:rPr>
          <w:rFonts w:eastAsia="MinionPro-Regular"/>
        </w:rPr>
        <w:t>older-</w:t>
      </w:r>
      <w:ins w:id="391" w:author="LRAV" w:date="2023-04-23T22:43:00Z">
        <w:r w:rsidR="00B320AE" w:rsidRPr="00532411">
          <w:rPr>
            <w:rFonts w:eastAsia="MinionPro-Regular"/>
          </w:rPr>
          <w:t xml:space="preserve">west hybrid region and the </w:t>
        </w:r>
      </w:ins>
      <w:r w:rsidR="00AD67EB">
        <w:rPr>
          <w:rFonts w:eastAsia="MinionPro-Regular"/>
        </w:rPr>
        <w:t>younger-</w:t>
      </w:r>
      <w:ins w:id="392" w:author="LRAV" w:date="2023-04-23T22:43:00Z">
        <w:r w:rsidR="00B320AE" w:rsidRPr="00532411">
          <w:rPr>
            <w:rFonts w:eastAsia="MinionPro-Regular"/>
          </w:rPr>
          <w:t>central hybrid region (Χ</w:t>
        </w:r>
        <w:r w:rsidR="00B320AE" w:rsidRPr="00532411">
          <w:rPr>
            <w:rFonts w:eastAsia="MinionPro-Regular"/>
            <w:vertAlign w:val="superscript"/>
          </w:rPr>
          <w:t>2</w:t>
        </w:r>
        <w:r w:rsidR="00B320AE" w:rsidRPr="00532411">
          <w:rPr>
            <w:rFonts w:eastAsia="MinionPro-Regular"/>
            <w:vertAlign w:val="subscript"/>
          </w:rPr>
          <w:t>(6)</w:t>
        </w:r>
        <w:r w:rsidR="00B320AE" w:rsidRPr="00532411">
          <w:rPr>
            <w:rFonts w:eastAsia="MinionPro-Regular"/>
          </w:rPr>
          <w:t>=15.824, p=0.0147)</w:t>
        </w:r>
        <w:r w:rsidR="00695224" w:rsidRPr="00532411">
          <w:rPr>
            <w:rFonts w:eastAsia="MinionPro-Regular"/>
          </w:rPr>
          <w:t>. Z-tests per</w:t>
        </w:r>
      </w:ins>
      <w:r w:rsidR="00695224" w:rsidRPr="00532411">
        <w:rPr>
          <w:rFonts w:eastAsia="MinionPro-Regular"/>
        </w:rPr>
        <w:t xml:space="preserve"> hybrid class </w:t>
      </w:r>
      <w:ins w:id="393" w:author="LRAV" w:date="2023-04-23T22:43:00Z">
        <w:r w:rsidR="00695224" w:rsidRPr="00532411">
          <w:rPr>
            <w:rFonts w:eastAsia="MinionPro-Regular"/>
          </w:rPr>
          <w:t xml:space="preserve">identified statistically significant differences in the frequencies of introgressed </w:t>
        </w:r>
        <w:r w:rsidR="00695224" w:rsidRPr="00532411">
          <w:rPr>
            <w:rFonts w:eastAsia="MinionPro-Regular"/>
            <w:i/>
            <w:iCs/>
          </w:rPr>
          <w:t xml:space="preserve">I. elegans </w:t>
        </w:r>
        <w:r w:rsidR="00695224" w:rsidRPr="00532411">
          <w:rPr>
            <w:rFonts w:eastAsia="MinionPro-Regular"/>
          </w:rPr>
          <w:t>between</w:t>
        </w:r>
      </w:ins>
      <w:r w:rsidR="00695224" w:rsidRPr="00532411">
        <w:rPr>
          <w:rFonts w:eastAsia="MinionPro-Regular"/>
        </w:rPr>
        <w:t xml:space="preserve"> both regions </w:t>
      </w:r>
      <w:ins w:id="394" w:author="LRAV" w:date="2023-04-23T22:43:00Z">
        <w:r w:rsidR="00695224" w:rsidRPr="00532411">
          <w:rPr>
            <w:rFonts w:eastAsia="MinionPro-Regular"/>
          </w:rPr>
          <w:t>(Z=4.536</w:t>
        </w:r>
      </w:ins>
      <w:r w:rsidR="00695224" w:rsidRPr="00532411">
        <w:rPr>
          <w:rFonts w:eastAsia="MinionPro-Regular"/>
          <w:rPrChange w:id="395" w:author="LRAV" w:date="2023-04-23T22:43:00Z">
            <w:rPr>
              <w:rFonts w:eastAsia="MinionPro-Regular"/>
              <w:lang w:val="en-NZ"/>
            </w:rPr>
          </w:rPrChange>
        </w:rPr>
        <w:t xml:space="preserve">, </w:t>
      </w:r>
      <w:r w:rsidR="00695224" w:rsidRPr="00532411">
        <w:rPr>
          <w:rFonts w:eastAsia="MinionPro-Regular"/>
          <w:rPrChange w:id="396" w:author="LRAV" w:date="2023-04-23T22:43:00Z">
            <w:rPr>
              <w:rFonts w:eastAsia="MinionPro-Regular"/>
              <w:i/>
              <w:lang w:val="en-NZ"/>
            </w:rPr>
          </w:rPrChange>
        </w:rPr>
        <w:t>p</w:t>
      </w:r>
      <w:r w:rsidR="00695224" w:rsidRPr="00532411">
        <w:rPr>
          <w:rFonts w:eastAsia="MinionPro-Regular"/>
          <w:rPrChange w:id="397" w:author="LRAV" w:date="2023-04-23T22:43:00Z">
            <w:rPr>
              <w:rFonts w:eastAsia="MinionPro-Regular"/>
              <w:lang w:val="en-NZ"/>
            </w:rPr>
          </w:rPrChange>
        </w:rPr>
        <w:t>=0.</w:t>
      </w:r>
      <w:ins w:id="398" w:author="LRAV" w:date="2023-04-23T22:43:00Z">
        <w:r w:rsidR="00695224" w:rsidRPr="00532411">
          <w:rPr>
            <w:rFonts w:eastAsia="MinionPro-Regular"/>
          </w:rPr>
          <w:t>0331).</w:t>
        </w:r>
      </w:ins>
    </w:p>
    <w:p w14:paraId="67C629DB" w14:textId="4D1740F9" w:rsidR="0079078C" w:rsidRPr="00574974" w:rsidRDefault="00E13BA5">
      <w:pPr>
        <w:autoSpaceDE w:val="0"/>
        <w:autoSpaceDN w:val="0"/>
        <w:adjustRightInd w:val="0"/>
        <w:spacing w:after="120" w:line="276" w:lineRule="auto"/>
        <w:jc w:val="both"/>
        <w:rPr>
          <w:rFonts w:eastAsia="MinionPro-Regular"/>
        </w:rPr>
        <w:pPrChange w:id="399" w:author="LRAV" w:date="2023-04-23T22:43:00Z">
          <w:pPr>
            <w:autoSpaceDE w:val="0"/>
            <w:autoSpaceDN w:val="0"/>
            <w:adjustRightInd w:val="0"/>
            <w:spacing w:after="120" w:line="480" w:lineRule="auto"/>
            <w:jc w:val="both"/>
          </w:pPr>
        </w:pPrChange>
      </w:pPr>
      <w:bookmarkStart w:id="400" w:name="_Hlk133079163"/>
      <w:ins w:id="401" w:author="LRAV" w:date="2023-04-23T22:43:00Z">
        <w:r>
          <w:t>W</w:t>
        </w:r>
        <w:r w:rsidR="000B6A0B" w:rsidRPr="002A5026">
          <w:t>hen</w:t>
        </w:r>
      </w:ins>
      <w:r w:rsidR="000B6A0B" w:rsidRPr="002A5026">
        <w:t xml:space="preserve"> </w:t>
      </w:r>
      <w:r w:rsidR="005D206E" w:rsidRPr="002A5026">
        <w:t>hybrid</w:t>
      </w:r>
      <w:r w:rsidR="000B6A0B" w:rsidRPr="002A5026">
        <w:t xml:space="preserve"> class</w:t>
      </w:r>
      <w:r w:rsidR="00214D51">
        <w:t xml:space="preserve"> proportions </w:t>
      </w:r>
      <w:r w:rsidR="000B6A0B" w:rsidRPr="002A5026">
        <w:t xml:space="preserve">were </w:t>
      </w:r>
      <w:r w:rsidR="00CC3E5E">
        <w:t>analyzed</w:t>
      </w:r>
      <w:r w:rsidR="00CC3E5E" w:rsidRPr="002A5026">
        <w:t xml:space="preserve"> </w:t>
      </w:r>
      <w:r w:rsidR="000B6A0B" w:rsidRPr="002A5026">
        <w:t xml:space="preserve">by </w:t>
      </w:r>
      <w:r w:rsidR="00AD76E3" w:rsidRPr="002A5026">
        <w:t>population,</w:t>
      </w:r>
      <w:r w:rsidR="000B6A0B" w:rsidRPr="002A5026">
        <w:t xml:space="preserve"> we found </w:t>
      </w:r>
      <w:del w:id="402" w:author="LRAV" w:date="2023-04-23T22:43:00Z">
        <w:r w:rsidR="000B6A0B" w:rsidRPr="002A5026">
          <w:delText xml:space="preserve">extensive </w:delText>
        </w:r>
      </w:del>
      <w:r w:rsidR="000B6A0B" w:rsidRPr="002A5026">
        <w:t xml:space="preserve">introgression in </w:t>
      </w:r>
      <w:ins w:id="403" w:author="LRAV" w:date="2023-04-23T22:43:00Z">
        <w:r w:rsidR="00D07733">
          <w:t>five</w:t>
        </w:r>
      </w:ins>
      <w:r w:rsidR="00D07733" w:rsidRPr="002A5026">
        <w:t xml:space="preserve"> </w:t>
      </w:r>
      <w:r w:rsidR="005E43D1">
        <w:t>populations</w:t>
      </w:r>
      <w:ins w:id="404" w:author="LRAV" w:date="2023-04-23T22:43:00Z">
        <w:r w:rsidR="005E43D1">
          <w:t xml:space="preserve"> </w:t>
        </w:r>
        <w:r w:rsidR="00D07733">
          <w:t xml:space="preserve">(Perdiguero, Valpierre, </w:t>
        </w:r>
        <w:r w:rsidR="00E21260">
          <w:t>Louro, Laxe and Xuño)</w:t>
        </w:r>
      </w:ins>
      <w:r w:rsidR="00E21260">
        <w:t xml:space="preserve"> </w:t>
      </w:r>
      <w:r w:rsidR="000B6A0B" w:rsidRPr="002A5026">
        <w:t xml:space="preserve">and </w:t>
      </w:r>
      <w:r w:rsidR="00CB0FCF" w:rsidRPr="002A5026">
        <w:t>ongoing hybridization (F</w:t>
      </w:r>
      <w:r w:rsidR="00CB0FCF" w:rsidRPr="002A5026">
        <w:rPr>
          <w:vertAlign w:val="subscript"/>
        </w:rPr>
        <w:t>1</w:t>
      </w:r>
      <w:r w:rsidR="00CB0FCF" w:rsidRPr="002A5026">
        <w:t xml:space="preserve"> </w:t>
      </w:r>
      <w:r w:rsidR="004D6A30">
        <w:t>and F</w:t>
      </w:r>
      <w:r w:rsidR="004D6A30" w:rsidRPr="00A31027">
        <w:rPr>
          <w:vertAlign w:val="subscript"/>
        </w:rPr>
        <w:t>2</w:t>
      </w:r>
      <w:r w:rsidR="004D6A30">
        <w:rPr>
          <w:rPrChange w:id="405" w:author="LRAV" w:date="2023-04-23T22:43:00Z">
            <w:rPr>
              <w:vertAlign w:val="subscript"/>
            </w:rPr>
          </w:rPrChange>
        </w:rPr>
        <w:t xml:space="preserve"> </w:t>
      </w:r>
      <w:r w:rsidR="00CB0FCF" w:rsidRPr="002A5026">
        <w:t>hybrids</w:t>
      </w:r>
      <w:ins w:id="406" w:author="LRAV" w:date="2023-04-23T22:43:00Z">
        <w:r>
          <w:t xml:space="preserve"> and backcrosses</w:t>
        </w:r>
      </w:ins>
      <w:r w:rsidR="00CB0FCF" w:rsidRPr="002A5026">
        <w:t>)</w:t>
      </w:r>
      <w:r w:rsidR="000B6A0B" w:rsidRPr="002A5026">
        <w:t xml:space="preserve"> in </w:t>
      </w:r>
      <w:ins w:id="407" w:author="LRAV" w:date="2023-04-23T22:43:00Z">
        <w:r w:rsidR="00723E50" w:rsidRPr="002A5026">
          <w:t>f</w:t>
        </w:r>
        <w:r w:rsidR="008030A4">
          <w:t>ive</w:t>
        </w:r>
        <w:r w:rsidR="000B6A0B" w:rsidRPr="002A5026">
          <w:t xml:space="preserve"> </w:t>
        </w:r>
        <w:r w:rsidR="005E43D1">
          <w:t>populations</w:t>
        </w:r>
      </w:ins>
      <w:r w:rsidR="005E43D1" w:rsidRPr="002A5026">
        <w:t xml:space="preserve"> </w:t>
      </w:r>
      <w:r w:rsidR="006B627F" w:rsidRPr="002A5026">
        <w:t>(Cañas, Perdiguero, Villar</w:t>
      </w:r>
      <w:ins w:id="408" w:author="LRAV" w:date="2023-04-23T22:43:00Z">
        <w:r w:rsidR="008030A4">
          <w:t>, Arreo</w:t>
        </w:r>
      </w:ins>
      <w:r w:rsidR="006B627F" w:rsidRPr="002A5026">
        <w:t xml:space="preserve"> and Louro</w:t>
      </w:r>
      <w:ins w:id="409" w:author="LRAV" w:date="2023-04-23T22:43:00Z">
        <w:r w:rsidR="005B0791">
          <w:t xml:space="preserve">; </w:t>
        </w:r>
      </w:ins>
      <w:r w:rsidR="004256AB" w:rsidRPr="002A5026">
        <w:t xml:space="preserve">Fig. </w:t>
      </w:r>
      <w:ins w:id="410" w:author="LRAV" w:date="2023-04-23T22:43:00Z">
        <w:r w:rsidR="004256AB" w:rsidRPr="002A5026">
          <w:t>3)</w:t>
        </w:r>
        <w:r w:rsidR="00B06C2F" w:rsidRPr="002A5026">
          <w:t>.</w:t>
        </w:r>
        <w:r w:rsidR="00723E50" w:rsidRPr="002A5026">
          <w:t xml:space="preserve"> </w:t>
        </w:r>
        <w:bookmarkEnd w:id="379"/>
        <w:bookmarkEnd w:id="380"/>
        <w:r w:rsidR="008D12E2" w:rsidRPr="002A5026">
          <w:t>T</w:t>
        </w:r>
        <w:r w:rsidR="008D12E2">
          <w:t>wo</w:t>
        </w:r>
      </w:ins>
      <w:r w:rsidR="008D12E2" w:rsidRPr="002A5026">
        <w:t xml:space="preserve"> </w:t>
      </w:r>
      <w:r w:rsidR="00E11DDF" w:rsidRPr="002A5026">
        <w:t>hybrid</w:t>
      </w:r>
      <w:r w:rsidR="00833229">
        <w:t>ization</w:t>
      </w:r>
      <w:r w:rsidR="00E11DDF" w:rsidRPr="002A5026">
        <w:t xml:space="preserve"> patter</w:t>
      </w:r>
      <w:r w:rsidR="00AD640B">
        <w:t>n</w:t>
      </w:r>
      <w:r w:rsidR="00E11DDF" w:rsidRPr="002A5026">
        <w:t>s were detected</w:t>
      </w:r>
      <w:r w:rsidR="00AD640B">
        <w:t xml:space="preserve"> in the</w:t>
      </w:r>
      <w:r w:rsidR="00AC3E38">
        <w:t xml:space="preserve"> </w:t>
      </w:r>
      <w:r w:rsidR="00AA13E1">
        <w:t>popu</w:t>
      </w:r>
      <w:r w:rsidR="005F4EAC">
        <w:t>la</w:t>
      </w:r>
      <w:r w:rsidR="00AA13E1">
        <w:t>tions</w:t>
      </w:r>
      <w:ins w:id="411" w:author="LRAV" w:date="2023-04-23T22:43:00Z">
        <w:r w:rsidR="005B0791">
          <w:t xml:space="preserve"> </w:t>
        </w:r>
        <w:r w:rsidR="00180ABA">
          <w:t>show</w:t>
        </w:r>
        <w:r w:rsidR="00CD72BD">
          <w:t>ing</w:t>
        </w:r>
        <w:r w:rsidR="00180ABA">
          <w:t xml:space="preserve"> on-going hybridization</w:t>
        </w:r>
      </w:ins>
      <w:r w:rsidR="00E11DDF" w:rsidRPr="002A5026">
        <w:t xml:space="preserve">: </w:t>
      </w:r>
      <w:r w:rsidR="00833229">
        <w:t xml:space="preserve">1) a </w:t>
      </w:r>
      <w:r w:rsidR="00E11DDF" w:rsidRPr="002A5026">
        <w:t>bimodal</w:t>
      </w:r>
      <w:r w:rsidR="00833229">
        <w:t xml:space="preserve"> pattern in five populations </w:t>
      </w:r>
      <w:r w:rsidR="00E11DDF" w:rsidRPr="002A5026">
        <w:t xml:space="preserve">(Arreo, Cañas, </w:t>
      </w:r>
      <w:r w:rsidR="00320EB7" w:rsidRPr="002A5026">
        <w:t xml:space="preserve">Perdiguero, Valbornedo, and </w:t>
      </w:r>
      <w:r w:rsidR="00EE738F" w:rsidRPr="002A5026">
        <w:t>Villar</w:t>
      </w:r>
      <w:r w:rsidR="00320EB7" w:rsidRPr="002A5026">
        <w:t>)</w:t>
      </w:r>
      <w:r w:rsidR="00833229">
        <w:t xml:space="preserve">; </w:t>
      </w:r>
      <w:ins w:id="412" w:author="LRAV" w:date="2023-04-23T22:43:00Z">
        <w:r w:rsidR="00EE738F" w:rsidRPr="002A5026">
          <w:t xml:space="preserve">and </w:t>
        </w:r>
        <w:r w:rsidR="00B70C1C">
          <w:t>2)</w:t>
        </w:r>
        <w:r w:rsidR="00E4182B">
          <w:t xml:space="preserve"> </w:t>
        </w:r>
        <w:r w:rsidR="00176BBE">
          <w:t>a</w:t>
        </w:r>
        <w:r w:rsidR="00EE738F" w:rsidRPr="002A5026">
          <w:t xml:space="preserve"> </w:t>
        </w:r>
        <w:r w:rsidR="00A216EA">
          <w:t xml:space="preserve">flat </w:t>
        </w:r>
      </w:ins>
      <w:r w:rsidR="00945232" w:rsidRPr="002A5026">
        <w:t>unimodal patter</w:t>
      </w:r>
      <w:r w:rsidR="00AE5269">
        <w:t xml:space="preserve">n </w:t>
      </w:r>
      <w:ins w:id="413" w:author="LRAV" w:date="2023-04-23T22:43:00Z">
        <w:r w:rsidR="00FE5395">
          <w:t xml:space="preserve">consistent with a hybrid swarm, </w:t>
        </w:r>
      </w:ins>
      <w:r w:rsidR="00AE5269">
        <w:t>in one population (Louro</w:t>
      </w:r>
      <w:r w:rsidR="005B0791">
        <w:t xml:space="preserve">; </w:t>
      </w:r>
      <w:r w:rsidR="004256AB" w:rsidRPr="002A5026">
        <w:t xml:space="preserve">Fig. </w:t>
      </w:r>
      <w:ins w:id="414" w:author="LRAV" w:date="2023-04-23T22:43:00Z">
        <w:r w:rsidR="004256AB" w:rsidRPr="002A5026">
          <w:t>3</w:t>
        </w:r>
      </w:ins>
      <w:r w:rsidR="004256AB" w:rsidRPr="002A5026">
        <w:t>).</w:t>
      </w:r>
      <w:r w:rsidR="004256AB">
        <w:t xml:space="preserve"> </w:t>
      </w:r>
    </w:p>
    <w:bookmarkEnd w:id="375"/>
    <w:bookmarkEnd w:id="400"/>
    <w:p w14:paraId="243E9F9E" w14:textId="6F1159DB" w:rsidR="006236C4" w:rsidRPr="00275434" w:rsidRDefault="006236C4" w:rsidP="004C537B">
      <w:pPr>
        <w:spacing w:after="120" w:line="276" w:lineRule="auto"/>
        <w:rPr>
          <w:b/>
          <w:bCs/>
        </w:rPr>
      </w:pPr>
      <w:r w:rsidRPr="00275434">
        <w:rPr>
          <w:b/>
          <w:bCs/>
        </w:rPr>
        <w:t>3.</w:t>
      </w:r>
      <w:r w:rsidR="00176BBE">
        <w:rPr>
          <w:b/>
          <w:bCs/>
        </w:rPr>
        <w:t>5</w:t>
      </w:r>
      <w:r w:rsidRPr="00275434">
        <w:rPr>
          <w:b/>
          <w:bCs/>
        </w:rPr>
        <w:t xml:space="preserve"> Population genetic analysis of the </w:t>
      </w:r>
      <w:r w:rsidR="00165413">
        <w:rPr>
          <w:b/>
          <w:bCs/>
        </w:rPr>
        <w:t>studied</w:t>
      </w:r>
      <w:r w:rsidR="00165413" w:rsidRPr="00275434">
        <w:rPr>
          <w:b/>
          <w:bCs/>
        </w:rPr>
        <w:t xml:space="preserve"> </w:t>
      </w:r>
      <w:r w:rsidR="00E64469" w:rsidRPr="00275434">
        <w:rPr>
          <w:b/>
          <w:bCs/>
        </w:rPr>
        <w:t xml:space="preserve">hybrid </w:t>
      </w:r>
      <w:r w:rsidR="00054280">
        <w:rPr>
          <w:b/>
          <w:bCs/>
        </w:rPr>
        <w:t>region</w:t>
      </w:r>
      <w:r w:rsidR="00165413">
        <w:rPr>
          <w:b/>
          <w:bCs/>
        </w:rPr>
        <w:t>s</w:t>
      </w:r>
    </w:p>
    <w:p w14:paraId="362C1B39" w14:textId="77BCDE2B" w:rsidR="004A4B25" w:rsidRPr="00275434" w:rsidRDefault="004A4B25" w:rsidP="004C537B">
      <w:pPr>
        <w:spacing w:after="120" w:line="276" w:lineRule="auto"/>
        <w:jc w:val="both"/>
        <w:rPr>
          <w:rFonts w:eastAsia="MinionPro-Regular"/>
          <w:b/>
          <w:bCs/>
        </w:rPr>
      </w:pPr>
      <w:r w:rsidRPr="00275434">
        <w:rPr>
          <w:rFonts w:eastAsia="MinionPro-Regular"/>
          <w:b/>
          <w:bCs/>
        </w:rPr>
        <w:t>3.</w:t>
      </w:r>
      <w:r w:rsidR="00176BBE">
        <w:rPr>
          <w:rFonts w:eastAsia="MinionPro-Regular"/>
          <w:b/>
          <w:bCs/>
        </w:rPr>
        <w:t>5</w:t>
      </w:r>
      <w:r w:rsidRPr="00275434">
        <w:rPr>
          <w:rFonts w:eastAsia="MinionPro-Regular"/>
          <w:b/>
          <w:bCs/>
        </w:rPr>
        <w:t>.</w:t>
      </w:r>
      <w:r w:rsidR="00176BBE">
        <w:rPr>
          <w:rFonts w:eastAsia="MinionPro-Regular"/>
          <w:b/>
          <w:bCs/>
        </w:rPr>
        <w:t>1</w:t>
      </w:r>
      <w:r w:rsidRPr="00275434">
        <w:rPr>
          <w:rFonts w:eastAsia="MinionPro-Regular"/>
          <w:b/>
          <w:bCs/>
        </w:rPr>
        <w:t xml:space="preserve"> Structure and principal component analyses </w:t>
      </w:r>
    </w:p>
    <w:p w14:paraId="551D2D40" w14:textId="114391ED" w:rsidR="004A4B25" w:rsidRPr="00040853" w:rsidRDefault="004A4B25" w:rsidP="004C537B">
      <w:pPr>
        <w:spacing w:before="120" w:after="120" w:line="276" w:lineRule="auto"/>
        <w:jc w:val="both"/>
        <w:rPr>
          <w:iCs/>
          <w:lang w:eastAsia="es-ES"/>
        </w:rPr>
      </w:pPr>
      <w:r w:rsidRPr="00275434">
        <w:rPr>
          <w:lang w:eastAsia="es-ES"/>
        </w:rPr>
        <w:t>Genetic structure analyses were done using the whole set of 5</w:t>
      </w:r>
      <w:r>
        <w:rPr>
          <w:lang w:eastAsia="es-ES"/>
        </w:rPr>
        <w:t>,</w:t>
      </w:r>
      <w:r w:rsidRPr="00275434">
        <w:rPr>
          <w:lang w:eastAsia="es-ES"/>
        </w:rPr>
        <w:t xml:space="preserve">702 SNP with ADMIXTURE, </w:t>
      </w:r>
      <w:r>
        <w:rPr>
          <w:lang w:eastAsia="es-ES"/>
        </w:rPr>
        <w:t xml:space="preserve">without and </w:t>
      </w:r>
      <w:r w:rsidRPr="00275434">
        <w:rPr>
          <w:lang w:eastAsia="es-ES"/>
        </w:rPr>
        <w:t>with supervision</w:t>
      </w:r>
      <w:r w:rsidR="00B56F47" w:rsidRPr="00B56F47">
        <w:rPr>
          <w:lang w:eastAsia="es-ES"/>
        </w:rPr>
        <w:t xml:space="preserve"> </w:t>
      </w:r>
      <w:r w:rsidR="00B56F47">
        <w:rPr>
          <w:lang w:eastAsia="es-ES"/>
        </w:rPr>
        <w:t xml:space="preserve">(i.e., </w:t>
      </w:r>
      <w:r w:rsidR="00F43897">
        <w:rPr>
          <w:lang w:eastAsia="es-ES"/>
        </w:rPr>
        <w:t>using</w:t>
      </w:r>
      <w:r w:rsidR="00B56F47">
        <w:rPr>
          <w:lang w:eastAsia="es-ES"/>
        </w:rPr>
        <w:t xml:space="preserve"> the allopatric samples</w:t>
      </w:r>
      <w:r w:rsidR="00F43897" w:rsidRPr="00F43897">
        <w:rPr>
          <w:lang w:eastAsia="es-ES"/>
        </w:rPr>
        <w:t xml:space="preserve"> </w:t>
      </w:r>
      <w:r w:rsidR="00F43897">
        <w:rPr>
          <w:lang w:eastAsia="es-ES"/>
        </w:rPr>
        <w:t>as ancestry references</w:t>
      </w:r>
      <w:r w:rsidR="009B1411">
        <w:rPr>
          <w:lang w:eastAsia="es-ES"/>
        </w:rPr>
        <w:t xml:space="preserve">; </w:t>
      </w:r>
      <w:r w:rsidRPr="00C92068">
        <w:rPr>
          <w:lang w:eastAsia="es-ES"/>
        </w:rPr>
        <w:t>Supplementary Fig</w:t>
      </w:r>
      <w:r w:rsidR="0023722F">
        <w:rPr>
          <w:lang w:eastAsia="es-ES"/>
        </w:rPr>
        <w:t>ure</w:t>
      </w:r>
      <w:r w:rsidR="00916354">
        <w:rPr>
          <w:lang w:eastAsia="es-ES"/>
        </w:rPr>
        <w:t xml:space="preserve"> S</w:t>
      </w:r>
      <w:r w:rsidR="005B0791">
        <w:rPr>
          <w:lang w:eastAsia="es-ES"/>
        </w:rPr>
        <w:t>7</w:t>
      </w:r>
      <w:r w:rsidRPr="00C92068">
        <w:rPr>
          <w:lang w:eastAsia="es-ES"/>
        </w:rPr>
        <w:t>)</w:t>
      </w:r>
      <w:r w:rsidRPr="00275434">
        <w:rPr>
          <w:lang w:eastAsia="es-ES"/>
        </w:rPr>
        <w:t>. Analyses without supervision indicated that the most likely number of ancestral populations (i.e.</w:t>
      </w:r>
      <w:r>
        <w:rPr>
          <w:lang w:eastAsia="es-ES"/>
        </w:rPr>
        <w:t>,</w:t>
      </w:r>
      <w:r w:rsidRPr="00275434">
        <w:rPr>
          <w:lang w:eastAsia="es-ES"/>
        </w:rPr>
        <w:t xml:space="preserve"> the K with the lowest cv error) was K=2 </w:t>
      </w:r>
      <w:r w:rsidR="00C92068" w:rsidRPr="00C92068">
        <w:rPr>
          <w:lang w:eastAsia="es-ES"/>
        </w:rPr>
        <w:t>(Supplementary Fig</w:t>
      </w:r>
      <w:r w:rsidR="0023722F">
        <w:rPr>
          <w:lang w:eastAsia="es-ES"/>
        </w:rPr>
        <w:t>ure</w:t>
      </w:r>
      <w:r w:rsidR="00916354">
        <w:rPr>
          <w:lang w:eastAsia="es-ES"/>
        </w:rPr>
        <w:t xml:space="preserve"> S</w:t>
      </w:r>
      <w:r w:rsidR="00257547">
        <w:rPr>
          <w:lang w:eastAsia="es-ES"/>
        </w:rPr>
        <w:t>8</w:t>
      </w:r>
      <w:r w:rsidR="00C92068" w:rsidRPr="00C92068">
        <w:rPr>
          <w:lang w:eastAsia="es-ES"/>
        </w:rPr>
        <w:t>)</w:t>
      </w:r>
      <w:r w:rsidRPr="00275434">
        <w:rPr>
          <w:lang w:eastAsia="es-ES"/>
        </w:rPr>
        <w:t xml:space="preserve">, but it should be noted that the cv errors for K=2 and K=3 were similar. For K=2, the two genetic clusters corresponded very well to </w:t>
      </w:r>
      <w:r w:rsidRPr="00275434">
        <w:rPr>
          <w:i/>
          <w:iCs/>
          <w:lang w:eastAsia="es-ES"/>
        </w:rPr>
        <w:t>I. graellsii</w:t>
      </w:r>
      <w:r w:rsidRPr="00275434">
        <w:rPr>
          <w:lang w:eastAsia="es-ES"/>
        </w:rPr>
        <w:t xml:space="preserve"> and </w:t>
      </w:r>
      <w:r w:rsidRPr="00275434">
        <w:rPr>
          <w:i/>
          <w:iCs/>
          <w:lang w:eastAsia="es-ES"/>
        </w:rPr>
        <w:t>I. elegans</w:t>
      </w:r>
      <w:r w:rsidRPr="00275434">
        <w:rPr>
          <w:iCs/>
          <w:lang w:eastAsia="es-ES"/>
        </w:rPr>
        <w:t xml:space="preserve">, </w:t>
      </w:r>
      <w:r w:rsidRPr="000A56A5">
        <w:rPr>
          <w:iCs/>
          <w:lang w:eastAsia="es-ES"/>
        </w:rPr>
        <w:t xml:space="preserve">respectively, and for K=3 </w:t>
      </w:r>
      <w:ins w:id="415" w:author="LRAV" w:date="2023-04-23T22:43:00Z">
        <w:r w:rsidR="003F2812" w:rsidRPr="000A56A5">
          <w:rPr>
            <w:lang w:eastAsia="es-ES"/>
          </w:rPr>
          <w:t>the three genetic clusters corresponded to</w:t>
        </w:r>
      </w:ins>
      <w:r w:rsidR="003F2812" w:rsidRPr="000A56A5">
        <w:rPr>
          <w:lang w:eastAsia="es-ES"/>
        </w:rPr>
        <w:t xml:space="preserve"> </w:t>
      </w:r>
      <w:ins w:id="416" w:author="Bengt Hansson" w:date="2023-04-25T11:44:00Z">
        <w:r w:rsidR="000F3496">
          <w:rPr>
            <w:lang w:eastAsia="es-ES"/>
          </w:rPr>
          <w:t>(</w:t>
        </w:r>
        <w:proofErr w:type="spellStart"/>
        <w:r w:rsidR="000F3496">
          <w:rPr>
            <w:lang w:eastAsia="es-ES"/>
          </w:rPr>
          <w:t>i</w:t>
        </w:r>
      </w:ins>
      <w:proofErr w:type="spellEnd"/>
      <w:ins w:id="417" w:author="Bengt Hansson" w:date="2023-04-25T11:45:00Z">
        <w:r w:rsidR="000F3496">
          <w:rPr>
            <w:lang w:eastAsia="es-ES"/>
          </w:rPr>
          <w:t xml:space="preserve">) </w:t>
        </w:r>
      </w:ins>
      <w:r w:rsidR="003F2812" w:rsidRPr="000A56A5">
        <w:rPr>
          <w:i/>
          <w:iCs/>
          <w:lang w:eastAsia="es-ES"/>
        </w:rPr>
        <w:t xml:space="preserve">I. </w:t>
      </w:r>
      <w:ins w:id="418" w:author="LRAV" w:date="2023-04-23T22:43:00Z">
        <w:r w:rsidR="003F2812" w:rsidRPr="000A56A5">
          <w:rPr>
            <w:i/>
            <w:iCs/>
            <w:lang w:eastAsia="es-ES"/>
          </w:rPr>
          <w:t>graellsii</w:t>
        </w:r>
        <w:r w:rsidR="00317490" w:rsidRPr="000A56A5">
          <w:rPr>
            <w:i/>
            <w:iCs/>
            <w:lang w:eastAsia="es-ES"/>
          </w:rPr>
          <w:t xml:space="preserve"> </w:t>
        </w:r>
        <w:r w:rsidR="003F2812" w:rsidRPr="000A56A5">
          <w:rPr>
            <w:lang w:eastAsia="es-ES"/>
          </w:rPr>
          <w:t xml:space="preserve">, </w:t>
        </w:r>
      </w:ins>
      <w:ins w:id="419" w:author="Bengt Hansson" w:date="2023-04-25T11:45:00Z">
        <w:r w:rsidR="000F3496">
          <w:rPr>
            <w:lang w:eastAsia="es-ES"/>
          </w:rPr>
          <w:t xml:space="preserve">(ii) </w:t>
        </w:r>
      </w:ins>
      <w:ins w:id="420" w:author="LRAV" w:date="2023-04-23T22:43:00Z">
        <w:r w:rsidR="003F2812" w:rsidRPr="000A56A5">
          <w:rPr>
            <w:i/>
            <w:iCs/>
            <w:lang w:eastAsia="es-ES"/>
          </w:rPr>
          <w:t xml:space="preserve">I. </w:t>
        </w:r>
      </w:ins>
      <w:r w:rsidR="003F2812" w:rsidRPr="000A56A5">
        <w:rPr>
          <w:i/>
          <w:iCs/>
          <w:lang w:eastAsia="es-ES"/>
        </w:rPr>
        <w:t>elegans</w:t>
      </w:r>
      <w:r w:rsidR="003F2812" w:rsidRPr="000A56A5">
        <w:rPr>
          <w:iCs/>
          <w:lang w:eastAsia="es-ES"/>
        </w:rPr>
        <w:t xml:space="preserve"> from </w:t>
      </w:r>
      <w:ins w:id="421" w:author="LRAV" w:date="2023-04-23T22:43:00Z">
        <w:r w:rsidR="003F2812" w:rsidRPr="000A56A5">
          <w:rPr>
            <w:iCs/>
            <w:lang w:eastAsia="es-ES"/>
          </w:rPr>
          <w:t xml:space="preserve">allopatry and the </w:t>
        </w:r>
      </w:ins>
      <w:r w:rsidR="004C465C">
        <w:rPr>
          <w:iCs/>
          <w:lang w:eastAsia="es-ES"/>
        </w:rPr>
        <w:t>younger-</w:t>
      </w:r>
      <w:ins w:id="422" w:author="LRAV" w:date="2023-04-23T22:43:00Z">
        <w:r w:rsidR="003F2812" w:rsidRPr="000A56A5">
          <w:rPr>
            <w:iCs/>
            <w:lang w:eastAsia="es-ES"/>
          </w:rPr>
          <w:t xml:space="preserve">central hybrid region, and </w:t>
        </w:r>
      </w:ins>
      <w:ins w:id="423" w:author="Bengt Hansson" w:date="2023-04-25T11:45:00Z">
        <w:r w:rsidR="000F3496">
          <w:rPr>
            <w:iCs/>
            <w:lang w:eastAsia="es-ES"/>
          </w:rPr>
          <w:t xml:space="preserve">(iii) </w:t>
        </w:r>
      </w:ins>
      <w:ins w:id="424" w:author="LRAV" w:date="2023-04-23T22:43:00Z">
        <w:r w:rsidR="003F2812" w:rsidRPr="000A56A5">
          <w:rPr>
            <w:i/>
            <w:lang w:eastAsia="es-ES"/>
          </w:rPr>
          <w:t>I. elegans</w:t>
        </w:r>
        <w:r w:rsidR="003F2812" w:rsidRPr="000A56A5">
          <w:rPr>
            <w:iCs/>
            <w:lang w:eastAsia="es-ES"/>
          </w:rPr>
          <w:t xml:space="preserve"> from the </w:t>
        </w:r>
      </w:ins>
      <w:r w:rsidR="004C465C">
        <w:rPr>
          <w:iCs/>
          <w:lang w:eastAsia="es-ES"/>
        </w:rPr>
        <w:t>older-</w:t>
      </w:r>
      <w:r w:rsidR="003F2812" w:rsidRPr="000A56A5">
        <w:rPr>
          <w:iCs/>
          <w:lang w:eastAsia="es-ES"/>
        </w:rPr>
        <w:t xml:space="preserve">west hybrid region. </w:t>
      </w:r>
      <w:r w:rsidRPr="000A56A5">
        <w:rPr>
          <w:lang w:eastAsia="es-ES"/>
        </w:rPr>
        <w:t>For both K=2 and K=3, many samples with admixed ancestry were present (Supplementa</w:t>
      </w:r>
      <w:r w:rsidR="00916354" w:rsidRPr="000A56A5">
        <w:rPr>
          <w:lang w:eastAsia="es-ES"/>
        </w:rPr>
        <w:t>ry Fig</w:t>
      </w:r>
      <w:r w:rsidR="00BD38D8" w:rsidRPr="000A56A5">
        <w:rPr>
          <w:lang w:eastAsia="es-ES"/>
        </w:rPr>
        <w:t>ure</w:t>
      </w:r>
      <w:r w:rsidR="00916354">
        <w:rPr>
          <w:lang w:eastAsia="es-ES"/>
        </w:rPr>
        <w:t xml:space="preserve"> S</w:t>
      </w:r>
      <w:r w:rsidR="00257547">
        <w:rPr>
          <w:lang w:eastAsia="es-ES"/>
        </w:rPr>
        <w:t>7</w:t>
      </w:r>
      <w:r w:rsidRPr="00444BB3">
        <w:rPr>
          <w:lang w:eastAsia="es-ES"/>
        </w:rPr>
        <w:t>).</w:t>
      </w:r>
      <w:r w:rsidRPr="00275434">
        <w:rPr>
          <w:lang w:eastAsia="es-ES"/>
        </w:rPr>
        <w:t xml:space="preserve"> </w:t>
      </w:r>
    </w:p>
    <w:p w14:paraId="5B5DDE65" w14:textId="60E0B051" w:rsidR="004A4B25" w:rsidRPr="00281168" w:rsidRDefault="004A4B25" w:rsidP="004C537B">
      <w:pPr>
        <w:spacing w:before="120" w:after="120" w:line="276" w:lineRule="auto"/>
        <w:jc w:val="both"/>
        <w:rPr>
          <w:rFonts w:eastAsia="Calibri"/>
          <w:lang w:eastAsia="en-GB"/>
        </w:rPr>
      </w:pPr>
      <w:r w:rsidRPr="00275434">
        <w:t xml:space="preserve">PCA allowed us to cluster </w:t>
      </w:r>
      <w:r w:rsidRPr="00275434">
        <w:rPr>
          <w:i/>
          <w:iCs/>
        </w:rPr>
        <w:t>I. elegans</w:t>
      </w:r>
      <w:r w:rsidRPr="00275434">
        <w:t xml:space="preserve">, </w:t>
      </w:r>
      <w:r w:rsidRPr="00275434">
        <w:rPr>
          <w:i/>
          <w:iCs/>
        </w:rPr>
        <w:t>I. graellsii</w:t>
      </w:r>
      <w:r w:rsidRPr="00275434">
        <w:t xml:space="preserve"> and hybrids from allopatr</w:t>
      </w:r>
      <w:r w:rsidR="0068426F">
        <w:t>y</w:t>
      </w:r>
      <w:r w:rsidRPr="00275434">
        <w:t xml:space="preserve"> and</w:t>
      </w:r>
      <w:r>
        <w:t xml:space="preserve"> </w:t>
      </w:r>
      <w:r w:rsidR="0068426F">
        <w:t xml:space="preserve">from </w:t>
      </w:r>
      <w:ins w:id="425" w:author="LRAV" w:date="2023-04-23T22:43:00Z">
        <w:r w:rsidR="000E5FCC">
          <w:t>both</w:t>
        </w:r>
      </w:ins>
      <w:r w:rsidRPr="00275434">
        <w:t xml:space="preserve"> hybrid </w:t>
      </w:r>
      <w:r w:rsidR="00054280">
        <w:t>region</w:t>
      </w:r>
      <w:r w:rsidR="00165413" w:rsidRPr="00275434">
        <w:t>s</w:t>
      </w:r>
      <w:r w:rsidRPr="00275434">
        <w:t xml:space="preserve">. </w:t>
      </w:r>
      <w:r w:rsidRPr="00275434">
        <w:rPr>
          <w:rFonts w:eastAsia="Calibri"/>
          <w:lang w:eastAsia="en-GB"/>
        </w:rPr>
        <w:t xml:space="preserve">The first axis </w:t>
      </w:r>
      <w:r>
        <w:rPr>
          <w:rFonts w:eastAsia="Calibri"/>
          <w:lang w:eastAsia="en-GB"/>
        </w:rPr>
        <w:t xml:space="preserve">of the PCA </w:t>
      </w:r>
      <w:r w:rsidRPr="00275434">
        <w:rPr>
          <w:rFonts w:eastAsia="Calibri"/>
          <w:lang w:eastAsia="en-GB"/>
        </w:rPr>
        <w:t xml:space="preserve">explained </w:t>
      </w:r>
      <w:ins w:id="426" w:author="LRAV" w:date="2023-04-23T22:43:00Z">
        <w:r w:rsidRPr="00275434">
          <w:rPr>
            <w:rFonts w:eastAsia="Calibri"/>
            <w:lang w:eastAsia="en-GB"/>
          </w:rPr>
          <w:t>3</w:t>
        </w:r>
        <w:r w:rsidR="00B30B83">
          <w:rPr>
            <w:rFonts w:eastAsia="Calibri"/>
            <w:lang w:eastAsia="en-GB"/>
          </w:rPr>
          <w:t>8</w:t>
        </w:r>
      </w:ins>
      <w:r w:rsidRPr="00275434">
        <w:rPr>
          <w:rFonts w:eastAsia="Calibri"/>
          <w:lang w:eastAsia="en-GB"/>
        </w:rPr>
        <w:t xml:space="preserve">% of the total variation </w:t>
      </w:r>
      <w:r>
        <w:rPr>
          <w:rFonts w:eastAsia="Calibri"/>
          <w:lang w:eastAsia="en-GB"/>
        </w:rPr>
        <w:t xml:space="preserve">and clearly separated </w:t>
      </w:r>
      <w:r w:rsidRPr="00275434">
        <w:rPr>
          <w:rFonts w:eastAsia="Calibri"/>
          <w:i/>
          <w:iCs/>
          <w:lang w:eastAsia="en-GB"/>
        </w:rPr>
        <w:t xml:space="preserve">I. elegans </w:t>
      </w:r>
      <w:r w:rsidRPr="00275434">
        <w:rPr>
          <w:rFonts w:eastAsia="Calibri"/>
          <w:lang w:eastAsia="en-GB"/>
        </w:rPr>
        <w:t xml:space="preserve">and </w:t>
      </w:r>
      <w:r w:rsidRPr="00275434">
        <w:rPr>
          <w:rFonts w:eastAsia="Calibri"/>
          <w:i/>
          <w:iCs/>
          <w:lang w:eastAsia="en-GB"/>
        </w:rPr>
        <w:t>I.</w:t>
      </w:r>
      <w:r w:rsidRPr="00275434">
        <w:rPr>
          <w:rFonts w:eastAsia="Calibri"/>
          <w:lang w:eastAsia="en-GB"/>
        </w:rPr>
        <w:t xml:space="preserve"> </w:t>
      </w:r>
      <w:r w:rsidRPr="00275434">
        <w:rPr>
          <w:rFonts w:eastAsia="Calibri"/>
          <w:i/>
          <w:iCs/>
          <w:lang w:eastAsia="en-GB"/>
        </w:rPr>
        <w:t xml:space="preserve">graellsii </w:t>
      </w:r>
      <w:r>
        <w:rPr>
          <w:rFonts w:eastAsia="Calibri"/>
          <w:lang w:eastAsia="en-GB"/>
        </w:rPr>
        <w:t xml:space="preserve">individuals from allopatric </w:t>
      </w:r>
      <w:ins w:id="427" w:author="LRAV" w:date="2023-04-23T22:43:00Z">
        <w:r w:rsidR="005E43D1">
          <w:rPr>
            <w:rFonts w:eastAsia="Calibri"/>
            <w:lang w:eastAsia="en-GB"/>
          </w:rPr>
          <w:t>populations</w:t>
        </w:r>
      </w:ins>
      <w:r>
        <w:rPr>
          <w:rFonts w:eastAsia="Calibri"/>
          <w:lang w:eastAsia="en-GB"/>
        </w:rPr>
        <w:t xml:space="preserve">, </w:t>
      </w:r>
      <w:r w:rsidRPr="00275434">
        <w:rPr>
          <w:rFonts w:eastAsia="Calibri"/>
          <w:lang w:eastAsia="en-GB"/>
        </w:rPr>
        <w:t xml:space="preserve">while the second axis explained 2% of the total variation </w:t>
      </w:r>
      <w:r>
        <w:rPr>
          <w:rFonts w:eastAsia="Calibri"/>
          <w:lang w:eastAsia="en-GB"/>
        </w:rPr>
        <w:t xml:space="preserve">and separated </w:t>
      </w:r>
      <w:ins w:id="428" w:author="LRAV" w:date="2023-04-23T22:43:00Z">
        <w:r w:rsidR="00FF3134" w:rsidRPr="00FF3134">
          <w:rPr>
            <w:rFonts w:eastAsia="Calibri"/>
            <w:i/>
            <w:iCs/>
            <w:lang w:eastAsia="en-GB"/>
          </w:rPr>
          <w:t>I. elegans</w:t>
        </w:r>
      </w:ins>
      <w:r>
        <w:rPr>
          <w:rFonts w:eastAsia="Calibri"/>
          <w:lang w:eastAsia="en-GB"/>
        </w:rPr>
        <w:t xml:space="preserve"> from </w:t>
      </w:r>
      <w:r w:rsidR="00593B04">
        <w:rPr>
          <w:rFonts w:eastAsia="Calibri"/>
          <w:lang w:eastAsia="en-GB"/>
        </w:rPr>
        <w:t>younger</w:t>
      </w:r>
      <w:r w:rsidR="00924F21">
        <w:rPr>
          <w:rFonts w:eastAsia="Calibri"/>
          <w:lang w:eastAsia="en-GB"/>
        </w:rPr>
        <w:t>-central</w:t>
      </w:r>
      <w:ins w:id="429" w:author="LRAV" w:date="2023-04-23T22:43:00Z">
        <w:r w:rsidR="00FF3134">
          <w:rPr>
            <w:rFonts w:eastAsia="Calibri"/>
            <w:lang w:eastAsia="en-GB"/>
          </w:rPr>
          <w:t xml:space="preserve">, </w:t>
        </w:r>
      </w:ins>
      <w:r w:rsidR="00593B04">
        <w:rPr>
          <w:rFonts w:eastAsia="Calibri"/>
          <w:lang w:eastAsia="en-GB"/>
        </w:rPr>
        <w:t>older-</w:t>
      </w:r>
      <w:r w:rsidR="00924F21">
        <w:rPr>
          <w:rFonts w:eastAsia="Calibri"/>
          <w:lang w:eastAsia="en-GB"/>
        </w:rPr>
        <w:t xml:space="preserve">west hybrid </w:t>
      </w:r>
      <w:r w:rsidR="00054280">
        <w:rPr>
          <w:rFonts w:eastAsia="Calibri"/>
          <w:lang w:eastAsia="en-GB"/>
        </w:rPr>
        <w:t>region</w:t>
      </w:r>
      <w:r w:rsidR="00165413">
        <w:rPr>
          <w:rFonts w:eastAsia="Calibri"/>
          <w:lang w:eastAsia="en-GB"/>
        </w:rPr>
        <w:t xml:space="preserve">s </w:t>
      </w:r>
      <w:ins w:id="430" w:author="LRAV" w:date="2023-04-23T22:43:00Z">
        <w:r w:rsidR="00FF3134">
          <w:rPr>
            <w:rFonts w:eastAsia="Calibri"/>
            <w:lang w:eastAsia="en-GB"/>
          </w:rPr>
          <w:t xml:space="preserve">and allopatry </w:t>
        </w:r>
      </w:ins>
      <w:r w:rsidRPr="009427B7">
        <w:rPr>
          <w:rFonts w:eastAsia="Calibri"/>
          <w:lang w:eastAsia="en-GB"/>
        </w:rPr>
        <w:t>(</w:t>
      </w:r>
      <w:r w:rsidR="00916354">
        <w:rPr>
          <w:lang w:eastAsia="es-ES"/>
        </w:rPr>
        <w:t>Supplementary Fig</w:t>
      </w:r>
      <w:r w:rsidR="00BD38D8">
        <w:rPr>
          <w:lang w:eastAsia="es-ES"/>
        </w:rPr>
        <w:t>ure</w:t>
      </w:r>
      <w:r w:rsidR="00916354">
        <w:rPr>
          <w:lang w:eastAsia="es-ES"/>
        </w:rPr>
        <w:t xml:space="preserve"> S</w:t>
      </w:r>
      <w:r w:rsidR="00B30B83">
        <w:rPr>
          <w:lang w:eastAsia="es-ES"/>
        </w:rPr>
        <w:t>9</w:t>
      </w:r>
      <w:r w:rsidRPr="009427B7">
        <w:rPr>
          <w:rFonts w:eastAsia="Calibri"/>
          <w:lang w:eastAsia="en-GB"/>
        </w:rPr>
        <w:t>)</w:t>
      </w:r>
      <w:r w:rsidRPr="009427B7">
        <w:rPr>
          <w:rFonts w:eastAsia="Calibri"/>
        </w:rPr>
        <w:t>.</w:t>
      </w:r>
      <w:r w:rsidRPr="00275434">
        <w:rPr>
          <w:rFonts w:eastAsia="Calibri"/>
        </w:rPr>
        <w:t xml:space="preserve"> </w:t>
      </w:r>
      <w:r w:rsidRPr="00275434">
        <w:rPr>
          <w:rFonts w:eastAsia="Calibri"/>
          <w:lang w:eastAsia="en-GB"/>
        </w:rPr>
        <w:t xml:space="preserve">Consistent </w:t>
      </w:r>
      <w:r w:rsidRPr="00275434">
        <w:rPr>
          <w:rFonts w:eastAsia="Calibri"/>
          <w:lang w:eastAsia="en-GB"/>
        </w:rPr>
        <w:lastRenderedPageBreak/>
        <w:t xml:space="preserve">with </w:t>
      </w:r>
      <w:r w:rsidR="007F22D0">
        <w:rPr>
          <w:rFonts w:eastAsia="Calibri"/>
          <w:lang w:eastAsia="en-GB"/>
        </w:rPr>
        <w:t xml:space="preserve">the </w:t>
      </w:r>
      <w:r w:rsidRPr="00275434">
        <w:rPr>
          <w:lang w:eastAsia="es-ES"/>
        </w:rPr>
        <w:t>ADMIXTURE</w:t>
      </w:r>
      <w:r w:rsidR="007F22D0">
        <w:rPr>
          <w:lang w:eastAsia="es-ES"/>
        </w:rPr>
        <w:t xml:space="preserve"> results</w:t>
      </w:r>
      <w:r w:rsidRPr="00275434">
        <w:rPr>
          <w:smallCaps/>
          <w:spacing w:val="5"/>
          <w:shd w:val="clear" w:color="auto" w:fill="FFFFFF"/>
        </w:rPr>
        <w:t xml:space="preserve">, </w:t>
      </w:r>
      <w:r w:rsidR="00617BD9">
        <w:rPr>
          <w:rFonts w:eastAsia="Calibri"/>
          <w:lang w:eastAsia="en-GB"/>
        </w:rPr>
        <w:t xml:space="preserve">many </w:t>
      </w:r>
      <w:r w:rsidRPr="00275434">
        <w:rPr>
          <w:rFonts w:eastAsia="Calibri"/>
          <w:lang w:eastAsia="en-GB"/>
        </w:rPr>
        <w:t xml:space="preserve">individuals </w:t>
      </w:r>
      <w:r w:rsidR="00B93C17">
        <w:rPr>
          <w:rFonts w:eastAsia="Calibri"/>
          <w:lang w:eastAsia="en-GB"/>
        </w:rPr>
        <w:t>from</w:t>
      </w:r>
      <w:r w:rsidR="00B93C17" w:rsidRPr="00275434">
        <w:rPr>
          <w:rFonts w:eastAsia="Calibri"/>
          <w:lang w:eastAsia="en-GB"/>
        </w:rPr>
        <w:t xml:space="preserve"> </w:t>
      </w:r>
      <w:r w:rsidR="004F649D">
        <w:rPr>
          <w:rFonts w:eastAsia="Calibri"/>
          <w:lang w:eastAsia="en-GB"/>
        </w:rPr>
        <w:t xml:space="preserve">both </w:t>
      </w:r>
      <w:r w:rsidR="00B93C17" w:rsidRPr="00275434">
        <w:rPr>
          <w:rFonts w:eastAsia="Calibri"/>
          <w:lang w:eastAsia="en-GB"/>
        </w:rPr>
        <w:t xml:space="preserve">hybrid </w:t>
      </w:r>
      <w:r w:rsidR="00054280">
        <w:rPr>
          <w:rFonts w:eastAsia="Calibri"/>
          <w:lang w:eastAsia="en-GB"/>
        </w:rPr>
        <w:t>region</w:t>
      </w:r>
      <w:r w:rsidR="00165413" w:rsidRPr="00275434">
        <w:rPr>
          <w:rFonts w:eastAsia="Calibri"/>
          <w:lang w:eastAsia="en-GB"/>
        </w:rPr>
        <w:t xml:space="preserve">s </w:t>
      </w:r>
      <w:r w:rsidRPr="00275434">
        <w:rPr>
          <w:rFonts w:eastAsia="Calibri"/>
          <w:lang w:eastAsia="en-GB"/>
        </w:rPr>
        <w:t xml:space="preserve">appeared in the same PCA quadrant </w:t>
      </w:r>
      <w:r>
        <w:rPr>
          <w:rFonts w:eastAsia="Calibri"/>
          <w:lang w:eastAsia="en-GB"/>
        </w:rPr>
        <w:t xml:space="preserve">as </w:t>
      </w:r>
      <w:r w:rsidRPr="00275434">
        <w:rPr>
          <w:rFonts w:eastAsia="Calibri"/>
          <w:lang w:eastAsia="en-GB"/>
        </w:rPr>
        <w:t>those occupied by the pure species from the allopatric distribution</w:t>
      </w:r>
      <w:r w:rsidR="00FB341C">
        <w:rPr>
          <w:rFonts w:eastAsia="Calibri"/>
          <w:lang w:eastAsia="en-GB"/>
        </w:rPr>
        <w:t>, while hybrids occupied intermediate positions</w:t>
      </w:r>
      <w:r w:rsidR="0025238F">
        <w:rPr>
          <w:rFonts w:eastAsia="Calibri"/>
          <w:lang w:eastAsia="en-GB"/>
        </w:rPr>
        <w:t xml:space="preserve"> of the first axis</w:t>
      </w:r>
      <w:r w:rsidR="00FB341C">
        <w:rPr>
          <w:rFonts w:eastAsia="Calibri"/>
          <w:lang w:eastAsia="en-GB"/>
        </w:rPr>
        <w:t xml:space="preserve">.  </w:t>
      </w:r>
    </w:p>
    <w:p w14:paraId="16EF526B" w14:textId="45760402" w:rsidR="007F32FD" w:rsidRPr="00275434" w:rsidRDefault="000A5EBB">
      <w:pPr>
        <w:autoSpaceDE w:val="0"/>
        <w:autoSpaceDN w:val="0"/>
        <w:adjustRightInd w:val="0"/>
        <w:spacing w:after="120" w:line="276" w:lineRule="auto"/>
        <w:rPr>
          <w:lang w:eastAsia="es-ES"/>
        </w:rPr>
        <w:pPrChange w:id="431" w:author="LRAV" w:date="2023-04-23T22:43:00Z">
          <w:pPr>
            <w:autoSpaceDE w:val="0"/>
            <w:autoSpaceDN w:val="0"/>
            <w:adjustRightInd w:val="0"/>
            <w:spacing w:after="120" w:line="480" w:lineRule="auto"/>
          </w:pPr>
        </w:pPrChange>
      </w:pPr>
      <w:r w:rsidRPr="00275434">
        <w:rPr>
          <w:b/>
          <w:bCs/>
        </w:rPr>
        <w:t>3</w:t>
      </w:r>
      <w:r w:rsidR="006236C4" w:rsidRPr="00275434">
        <w:rPr>
          <w:b/>
          <w:bCs/>
        </w:rPr>
        <w:t>.</w:t>
      </w:r>
      <w:r w:rsidR="00176BBE">
        <w:rPr>
          <w:b/>
          <w:bCs/>
        </w:rPr>
        <w:t>5</w:t>
      </w:r>
      <w:r w:rsidR="006236C4" w:rsidRPr="00275434">
        <w:rPr>
          <w:b/>
          <w:bCs/>
        </w:rPr>
        <w:t>.</w:t>
      </w:r>
      <w:r w:rsidR="00176BBE">
        <w:rPr>
          <w:b/>
          <w:bCs/>
        </w:rPr>
        <w:t>2</w:t>
      </w:r>
      <w:r w:rsidR="006236C4" w:rsidRPr="00275434">
        <w:rPr>
          <w:b/>
          <w:bCs/>
        </w:rPr>
        <w:t xml:space="preserve"> Genetic diversity </w:t>
      </w:r>
      <w:r w:rsidR="006236C4" w:rsidRPr="00275434">
        <w:rPr>
          <w:b/>
          <w:bCs/>
          <w:lang w:eastAsia="es-ES"/>
        </w:rPr>
        <w:t>and Hardy Weinberg equilibrium</w:t>
      </w:r>
      <w:r w:rsidR="007F32FD" w:rsidRPr="00275434">
        <w:rPr>
          <w:lang w:eastAsia="es-ES"/>
        </w:rPr>
        <w:t xml:space="preserve"> </w:t>
      </w:r>
    </w:p>
    <w:p w14:paraId="34BA4C2A" w14:textId="77777777" w:rsidR="000E1F89" w:rsidRDefault="001318A7" w:rsidP="007F07A4">
      <w:pPr>
        <w:autoSpaceDE w:val="0"/>
        <w:autoSpaceDN w:val="0"/>
        <w:adjustRightInd w:val="0"/>
        <w:spacing w:after="120" w:line="276" w:lineRule="auto"/>
        <w:jc w:val="both"/>
      </w:pPr>
      <w:r w:rsidRPr="00495493">
        <w:rPr>
          <w:lang w:eastAsia="es-ES"/>
        </w:rPr>
        <w:t>H</w:t>
      </w:r>
      <w:r w:rsidR="005B1F0E" w:rsidRPr="00495493">
        <w:rPr>
          <w:lang w:eastAsia="es-ES"/>
        </w:rPr>
        <w:t xml:space="preserve">ybridization and introgression resulted in </w:t>
      </w:r>
      <w:r w:rsidRPr="00495493">
        <w:rPr>
          <w:lang w:eastAsia="es-ES"/>
        </w:rPr>
        <w:t xml:space="preserve">an </w:t>
      </w:r>
      <w:r w:rsidR="005B1F0E" w:rsidRPr="00495493">
        <w:rPr>
          <w:lang w:eastAsia="es-ES"/>
        </w:rPr>
        <w:t>increase</w:t>
      </w:r>
      <w:r w:rsidR="007F22D0" w:rsidRPr="00495493">
        <w:rPr>
          <w:lang w:eastAsia="es-ES"/>
        </w:rPr>
        <w:t xml:space="preserve"> </w:t>
      </w:r>
      <w:ins w:id="432" w:author="LRAV" w:date="2023-04-23T22:43:00Z">
        <w:r w:rsidR="00DD2CE7" w:rsidRPr="00495493">
          <w:rPr>
            <w:lang w:eastAsia="es-ES"/>
          </w:rPr>
          <w:t xml:space="preserve">or </w:t>
        </w:r>
      </w:ins>
      <w:ins w:id="433" w:author="Maren Wellenreuther" w:date="2023-04-25T10:35:00Z">
        <w:r w:rsidR="0085475E">
          <w:rPr>
            <w:lang w:eastAsia="es-ES"/>
          </w:rPr>
          <w:t xml:space="preserve">the </w:t>
        </w:r>
      </w:ins>
      <w:ins w:id="434" w:author="LRAV" w:date="2023-04-23T22:43:00Z">
        <w:r w:rsidR="00DD2CE7" w:rsidRPr="00495493">
          <w:rPr>
            <w:lang w:eastAsia="es-ES"/>
          </w:rPr>
          <w:t xml:space="preserve">maintenance </w:t>
        </w:r>
      </w:ins>
      <w:r w:rsidR="007F22D0" w:rsidRPr="00495493">
        <w:rPr>
          <w:lang w:eastAsia="es-ES"/>
        </w:rPr>
        <w:t>of</w:t>
      </w:r>
      <w:r w:rsidR="005B1F0E" w:rsidRPr="00495493">
        <w:rPr>
          <w:lang w:eastAsia="es-ES"/>
        </w:rPr>
        <w:t xml:space="preserve"> genetic diversity</w:t>
      </w:r>
      <w:r w:rsidRPr="00495493">
        <w:rPr>
          <w:lang w:eastAsia="es-ES"/>
        </w:rPr>
        <w:t xml:space="preserve"> </w:t>
      </w:r>
      <w:r w:rsidRPr="00495493">
        <w:t>(</w:t>
      </w:r>
      <w:r w:rsidR="004E2FE4" w:rsidRPr="00495493">
        <w:t xml:space="preserve">π, </w:t>
      </w:r>
      <w:r w:rsidR="00E81153" w:rsidRPr="00495493">
        <w:t>A</w:t>
      </w:r>
      <w:r w:rsidRPr="00495493">
        <w:t xml:space="preserve">, </w:t>
      </w:r>
      <w:r w:rsidRPr="00495493">
        <w:rPr>
          <w:lang w:eastAsia="es-ES"/>
        </w:rPr>
        <w:t>Ar, Ho and H</w:t>
      </w:r>
      <w:r w:rsidRPr="00495493">
        <w:rPr>
          <w:vertAlign w:val="subscript"/>
          <w:lang w:eastAsia="es-ES"/>
        </w:rPr>
        <w:t>E</w:t>
      </w:r>
      <w:r w:rsidRPr="00495493">
        <w:rPr>
          <w:lang w:eastAsia="es-ES"/>
        </w:rPr>
        <w:t>)</w:t>
      </w:r>
      <w:r w:rsidR="004E3789" w:rsidRPr="00495493">
        <w:rPr>
          <w:lang w:eastAsia="es-ES"/>
        </w:rPr>
        <w:t xml:space="preserve"> in the </w:t>
      </w:r>
      <w:r w:rsidR="00A65C0C">
        <w:rPr>
          <w:lang w:eastAsia="es-ES"/>
        </w:rPr>
        <w:t>younger-</w:t>
      </w:r>
      <w:ins w:id="435" w:author="LRAV" w:date="2023-04-23T22:43:00Z">
        <w:r w:rsidR="00DD2CE7" w:rsidRPr="00495493">
          <w:rPr>
            <w:lang w:eastAsia="es-ES"/>
          </w:rPr>
          <w:t xml:space="preserve">central </w:t>
        </w:r>
      </w:ins>
      <w:r w:rsidR="00A65C0C">
        <w:rPr>
          <w:lang w:eastAsia="es-ES"/>
        </w:rPr>
        <w:t xml:space="preserve">and the older-west </w:t>
      </w:r>
      <w:r w:rsidR="004E3789" w:rsidRPr="00495493">
        <w:rPr>
          <w:lang w:eastAsia="es-ES"/>
        </w:rPr>
        <w:t xml:space="preserve">hybrid </w:t>
      </w:r>
      <w:r w:rsidR="00054280">
        <w:rPr>
          <w:lang w:eastAsia="es-ES"/>
        </w:rPr>
        <w:t>region</w:t>
      </w:r>
      <w:r w:rsidR="009D2808" w:rsidRPr="00495493">
        <w:rPr>
          <w:lang w:eastAsia="es-ES"/>
        </w:rPr>
        <w:t>s</w:t>
      </w:r>
      <w:r w:rsidR="00283796" w:rsidRPr="00495493">
        <w:rPr>
          <w:lang w:eastAsia="es-ES"/>
        </w:rPr>
        <w:t>,</w:t>
      </w:r>
      <w:r w:rsidR="005B1F0E" w:rsidRPr="00495493">
        <w:rPr>
          <w:lang w:eastAsia="es-ES"/>
        </w:rPr>
        <w:t xml:space="preserve"> </w:t>
      </w:r>
      <w:r w:rsidR="007F22D0" w:rsidRPr="00495493">
        <w:rPr>
          <w:lang w:eastAsia="es-ES"/>
        </w:rPr>
        <w:t xml:space="preserve">which was </w:t>
      </w:r>
      <w:r w:rsidR="003832D5" w:rsidRPr="00495493">
        <w:t xml:space="preserve">estimated with </w:t>
      </w:r>
      <w:r w:rsidR="00283796" w:rsidRPr="00495493">
        <w:t xml:space="preserve">the </w:t>
      </w:r>
      <w:r w:rsidR="00283796" w:rsidRPr="00495493">
        <w:rPr>
          <w:lang w:eastAsia="es-ES"/>
        </w:rPr>
        <w:t xml:space="preserve">whole set of </w:t>
      </w:r>
      <w:r w:rsidR="00283796" w:rsidRPr="00495493">
        <w:t>5,702 SNPs</w:t>
      </w:r>
      <w:r w:rsidR="007B7609" w:rsidRPr="00495493">
        <w:t xml:space="preserve"> </w:t>
      </w:r>
      <w:r w:rsidR="002C22DA" w:rsidRPr="00495493">
        <w:t>(</w:t>
      </w:r>
      <w:r w:rsidR="002C22DA" w:rsidRPr="00C91495">
        <w:rPr>
          <w:lang w:eastAsia="es-ES"/>
        </w:rPr>
        <w:t>Figure 4 and Supplementary Tables S</w:t>
      </w:r>
      <w:r w:rsidR="00B30B83" w:rsidRPr="00C91495">
        <w:rPr>
          <w:lang w:eastAsia="es-ES"/>
        </w:rPr>
        <w:t>10</w:t>
      </w:r>
      <w:r w:rsidR="002C22DA" w:rsidRPr="00C91495">
        <w:rPr>
          <w:lang w:eastAsia="es-ES"/>
        </w:rPr>
        <w:t>-S</w:t>
      </w:r>
      <w:r w:rsidR="00B30B83" w:rsidRPr="00C91495">
        <w:rPr>
          <w:lang w:eastAsia="es-ES"/>
        </w:rPr>
        <w:t>12</w:t>
      </w:r>
      <w:r w:rsidR="002C22DA" w:rsidRPr="00495493">
        <w:rPr>
          <w:lang w:eastAsia="es-ES"/>
        </w:rPr>
        <w:t>)</w:t>
      </w:r>
      <w:r w:rsidR="003832D5" w:rsidRPr="00495493">
        <w:t xml:space="preserve">. </w:t>
      </w:r>
    </w:p>
    <w:p w14:paraId="4371EDB5" w14:textId="521F6A21" w:rsidR="00C6601D" w:rsidRDefault="0067584B" w:rsidP="007F07A4">
      <w:pPr>
        <w:autoSpaceDE w:val="0"/>
        <w:autoSpaceDN w:val="0"/>
        <w:adjustRightInd w:val="0"/>
        <w:spacing w:after="120" w:line="276" w:lineRule="auto"/>
        <w:jc w:val="both"/>
        <w:rPr>
          <w:lang w:eastAsia="es-ES"/>
        </w:rPr>
      </w:pPr>
      <w:r w:rsidRPr="00495493">
        <w:t xml:space="preserve">When </w:t>
      </w:r>
      <w:r w:rsidR="00617BD9" w:rsidRPr="00495493">
        <w:t xml:space="preserve">the </w:t>
      </w:r>
      <w:r w:rsidR="003832D5" w:rsidRPr="00495493">
        <w:rPr>
          <w:lang w:eastAsia="es-ES"/>
        </w:rPr>
        <w:t>genetic</w:t>
      </w:r>
      <w:r w:rsidR="003832D5" w:rsidRPr="00CE6449">
        <w:rPr>
          <w:lang w:eastAsia="es-ES"/>
        </w:rPr>
        <w:t xml:space="preserve"> diversity </w:t>
      </w:r>
      <w:r w:rsidR="00617BD9" w:rsidRPr="00CE6449">
        <w:rPr>
          <w:lang w:eastAsia="es-ES"/>
        </w:rPr>
        <w:t xml:space="preserve">parameters </w:t>
      </w:r>
      <w:r w:rsidR="00A72C8B" w:rsidRPr="00CE6449">
        <w:rPr>
          <w:lang w:eastAsia="es-ES"/>
        </w:rPr>
        <w:t>were</w:t>
      </w:r>
      <w:r w:rsidRPr="00CE6449">
        <w:rPr>
          <w:lang w:eastAsia="es-ES"/>
        </w:rPr>
        <w:t xml:space="preserve"> compared </w:t>
      </w:r>
      <w:r w:rsidR="00A72C8B" w:rsidRPr="00CE6449">
        <w:rPr>
          <w:lang w:eastAsia="es-ES"/>
        </w:rPr>
        <w:t xml:space="preserve">between </w:t>
      </w:r>
      <w:r w:rsidR="00A72C8B" w:rsidRPr="00CE6449">
        <w:rPr>
          <w:i/>
          <w:iCs/>
          <w:lang w:eastAsia="es-ES"/>
        </w:rPr>
        <w:t>I. elegans</w:t>
      </w:r>
      <w:r w:rsidR="00A72C8B" w:rsidRPr="00CE6449">
        <w:rPr>
          <w:lang w:eastAsia="es-ES"/>
        </w:rPr>
        <w:t xml:space="preserve"> from allopatry and </w:t>
      </w:r>
      <w:r w:rsidR="00A72C8B" w:rsidRPr="00CE6449">
        <w:rPr>
          <w:i/>
          <w:iCs/>
          <w:lang w:eastAsia="es-ES"/>
        </w:rPr>
        <w:t>I. elegans</w:t>
      </w:r>
      <w:r w:rsidR="00A72C8B" w:rsidRPr="00CE6449">
        <w:rPr>
          <w:lang w:eastAsia="es-ES"/>
        </w:rPr>
        <w:t xml:space="preserve"> from sympatry </w:t>
      </w:r>
      <w:r w:rsidR="00617BD9" w:rsidRPr="00CE6449">
        <w:rPr>
          <w:lang w:eastAsia="es-ES"/>
        </w:rPr>
        <w:t xml:space="preserve">in </w:t>
      </w:r>
      <w:ins w:id="436" w:author="LRAV" w:date="2023-04-23T22:43:00Z">
        <w:r w:rsidR="004C0CA1">
          <w:rPr>
            <w:lang w:eastAsia="es-ES"/>
          </w:rPr>
          <w:t>both</w:t>
        </w:r>
      </w:ins>
      <w:r w:rsidR="00617BD9" w:rsidRPr="00CE6449">
        <w:rPr>
          <w:lang w:eastAsia="es-ES"/>
        </w:rPr>
        <w:t xml:space="preserve"> hybrid </w:t>
      </w:r>
      <w:r w:rsidR="00054280">
        <w:rPr>
          <w:lang w:eastAsia="es-ES"/>
        </w:rPr>
        <w:t>region</w:t>
      </w:r>
      <w:r w:rsidR="009D2808" w:rsidRPr="00CE6449">
        <w:rPr>
          <w:lang w:eastAsia="es-ES"/>
        </w:rPr>
        <w:t xml:space="preserve">s </w:t>
      </w:r>
      <w:ins w:id="437" w:author="LRAV" w:date="2023-04-23T22:43:00Z">
        <w:r w:rsidR="004C0CA1">
          <w:rPr>
            <w:lang w:eastAsia="es-ES"/>
          </w:rPr>
          <w:t>(</w:t>
        </w:r>
      </w:ins>
      <w:r w:rsidR="00A72C8B" w:rsidRPr="00CE6449">
        <w:rPr>
          <w:lang w:eastAsia="es-ES"/>
        </w:rPr>
        <w:t>excluding F</w:t>
      </w:r>
      <w:r w:rsidR="00A72C8B" w:rsidRPr="00CE6449">
        <w:rPr>
          <w:vertAlign w:val="subscript"/>
          <w:lang w:eastAsia="es-ES"/>
        </w:rPr>
        <w:t>1</w:t>
      </w:r>
      <w:r w:rsidR="00A65C0C">
        <w:rPr>
          <w:vertAlign w:val="subscript"/>
          <w:lang w:eastAsia="es-ES"/>
        </w:rPr>
        <w:t xml:space="preserve"> </w:t>
      </w:r>
      <w:r w:rsidR="007F07A4">
        <w:rPr>
          <w:lang w:eastAsia="es-ES"/>
        </w:rPr>
        <w:t>and F</w:t>
      </w:r>
      <w:r w:rsidR="007F07A4" w:rsidRPr="007F07A4">
        <w:rPr>
          <w:vertAlign w:val="subscript"/>
          <w:lang w:eastAsia="es-ES"/>
        </w:rPr>
        <w:t>2</w:t>
      </w:r>
      <w:r w:rsidR="00A72C8B" w:rsidRPr="00CE6449">
        <w:rPr>
          <w:lang w:eastAsia="es-ES"/>
        </w:rPr>
        <w:t xml:space="preserve"> </w:t>
      </w:r>
      <w:r w:rsidR="00346D9B">
        <w:rPr>
          <w:lang w:eastAsia="es-ES"/>
        </w:rPr>
        <w:t>hybrids</w:t>
      </w:r>
      <w:r w:rsidR="004C0CA1">
        <w:rPr>
          <w:lang w:eastAsia="es-ES"/>
        </w:rPr>
        <w:t>)</w:t>
      </w:r>
      <w:r w:rsidR="00F10666" w:rsidRPr="00CE6449">
        <w:rPr>
          <w:lang w:eastAsia="es-ES"/>
        </w:rPr>
        <w:t xml:space="preserve">, </w:t>
      </w:r>
      <w:r w:rsidR="00A72C8B" w:rsidRPr="00CE6449">
        <w:rPr>
          <w:lang w:eastAsia="es-ES"/>
        </w:rPr>
        <w:t xml:space="preserve">significant differences </w:t>
      </w:r>
      <w:r w:rsidR="00AB05FC" w:rsidRPr="00CE6449">
        <w:rPr>
          <w:lang w:eastAsia="es-ES"/>
        </w:rPr>
        <w:t xml:space="preserve">in </w:t>
      </w:r>
      <w:ins w:id="438" w:author="LRAV" w:date="2023-04-23T22:43:00Z">
        <w:r w:rsidR="00346D9B">
          <w:rPr>
            <w:lang w:eastAsia="es-ES"/>
          </w:rPr>
          <w:t>four</w:t>
        </w:r>
      </w:ins>
      <w:r w:rsidR="00AB05FC" w:rsidRPr="00CE6449">
        <w:rPr>
          <w:lang w:eastAsia="es-ES"/>
        </w:rPr>
        <w:t xml:space="preserve"> </w:t>
      </w:r>
      <w:r w:rsidR="00C94603" w:rsidRPr="00CE6449">
        <w:rPr>
          <w:lang w:eastAsia="es-ES"/>
        </w:rPr>
        <w:t>e</w:t>
      </w:r>
      <w:r w:rsidR="00AB05FC" w:rsidRPr="00CE6449">
        <w:rPr>
          <w:lang w:eastAsia="es-ES"/>
        </w:rPr>
        <w:t>stimates (Ar, Ho</w:t>
      </w:r>
      <w:ins w:id="439" w:author="LRAV" w:date="2023-04-23T22:43:00Z">
        <w:r w:rsidR="00346D9B">
          <w:rPr>
            <w:lang w:eastAsia="es-ES"/>
          </w:rPr>
          <w:t>,</w:t>
        </w:r>
      </w:ins>
      <w:r w:rsidR="00AB05FC" w:rsidRPr="00CE6449">
        <w:rPr>
          <w:lang w:eastAsia="es-ES"/>
        </w:rPr>
        <w:t xml:space="preserve"> H</w:t>
      </w:r>
      <w:r w:rsidR="00AB05FC" w:rsidRPr="00CE6449">
        <w:rPr>
          <w:vertAlign w:val="subscript"/>
          <w:lang w:eastAsia="es-ES"/>
        </w:rPr>
        <w:t>E</w:t>
      </w:r>
      <w:r w:rsidR="00346D9B" w:rsidRPr="004D1D89">
        <w:rPr>
          <w:lang w:eastAsia="es-ES"/>
        </w:rPr>
        <w:t xml:space="preserve"> and </w:t>
      </w:r>
      <w:r w:rsidR="00346D9B" w:rsidRPr="00346D9B">
        <w:t>π</w:t>
      </w:r>
      <w:r w:rsidR="00AB05FC" w:rsidRPr="00CE6449">
        <w:rPr>
          <w:lang w:eastAsia="es-ES"/>
        </w:rPr>
        <w:t xml:space="preserve">) </w:t>
      </w:r>
      <w:r w:rsidR="00615D40" w:rsidRPr="00CE6449">
        <w:rPr>
          <w:lang w:eastAsia="es-ES"/>
        </w:rPr>
        <w:t xml:space="preserve">were detected </w:t>
      </w:r>
      <w:r w:rsidR="00E508D3" w:rsidRPr="00CE6449">
        <w:rPr>
          <w:lang w:eastAsia="es-ES"/>
        </w:rPr>
        <w:t xml:space="preserve">for </w:t>
      </w:r>
      <w:r w:rsidR="00385C9E" w:rsidRPr="00CE6449">
        <w:rPr>
          <w:lang w:eastAsia="es-ES"/>
        </w:rPr>
        <w:t xml:space="preserve">the </w:t>
      </w:r>
      <w:r w:rsidR="00A9402F">
        <w:rPr>
          <w:lang w:eastAsia="es-ES"/>
        </w:rPr>
        <w:t>older-</w:t>
      </w:r>
      <w:r w:rsidR="00385C9E" w:rsidRPr="00CE6449">
        <w:rPr>
          <w:lang w:eastAsia="es-ES"/>
        </w:rPr>
        <w:t xml:space="preserve">west hybrid </w:t>
      </w:r>
      <w:r w:rsidR="00054280">
        <w:rPr>
          <w:lang w:eastAsia="es-ES"/>
        </w:rPr>
        <w:t>region</w:t>
      </w:r>
      <w:r w:rsidR="009D2808" w:rsidRPr="00CE6449">
        <w:rPr>
          <w:lang w:eastAsia="es-ES"/>
        </w:rPr>
        <w:t xml:space="preserve"> </w:t>
      </w:r>
      <w:r w:rsidR="00385C9E" w:rsidRPr="00CE6449">
        <w:rPr>
          <w:lang w:eastAsia="es-ES"/>
        </w:rPr>
        <w:t>(</w:t>
      </w:r>
      <w:r w:rsidR="00C92359" w:rsidRPr="00CE6449">
        <w:rPr>
          <w:lang w:eastAsia="es-ES"/>
        </w:rPr>
        <w:t xml:space="preserve">all </w:t>
      </w:r>
      <w:r w:rsidR="00E508D3" w:rsidRPr="00CE6449">
        <w:rPr>
          <w:lang w:eastAsia="es-ES"/>
        </w:rPr>
        <w:t xml:space="preserve">estimates were </w:t>
      </w:r>
      <w:r w:rsidR="00385C9E" w:rsidRPr="00CE6449">
        <w:rPr>
          <w:lang w:eastAsia="es-ES"/>
        </w:rPr>
        <w:t xml:space="preserve">higher </w:t>
      </w:r>
      <w:r w:rsidR="00C92359" w:rsidRPr="00CE6449">
        <w:rPr>
          <w:lang w:eastAsia="es-ES"/>
        </w:rPr>
        <w:t xml:space="preserve">in the west hybrid </w:t>
      </w:r>
      <w:r w:rsidR="00054280">
        <w:rPr>
          <w:lang w:eastAsia="es-ES"/>
        </w:rPr>
        <w:t>region</w:t>
      </w:r>
      <w:r w:rsidR="00C92359" w:rsidRPr="00CE6449">
        <w:rPr>
          <w:lang w:eastAsia="es-ES"/>
        </w:rPr>
        <w:t xml:space="preserve">; </w:t>
      </w:r>
      <w:ins w:id="440" w:author="LRAV" w:date="2023-04-23T22:43:00Z">
        <w:r w:rsidR="002C22DA" w:rsidRPr="00CE6449">
          <w:rPr>
            <w:lang w:eastAsia="es-ES"/>
          </w:rPr>
          <w:t>Fig</w:t>
        </w:r>
        <w:r w:rsidR="00346D9B">
          <w:rPr>
            <w:lang w:eastAsia="es-ES"/>
          </w:rPr>
          <w:t>.</w:t>
        </w:r>
      </w:ins>
      <w:r w:rsidR="002C22DA" w:rsidRPr="00CE6449">
        <w:rPr>
          <w:lang w:eastAsia="es-ES"/>
        </w:rPr>
        <w:t xml:space="preserve"> 4 and Tables S</w:t>
      </w:r>
      <w:r w:rsidR="00346D9B">
        <w:rPr>
          <w:lang w:eastAsia="es-ES"/>
        </w:rPr>
        <w:t>10</w:t>
      </w:r>
      <w:r w:rsidR="002C22DA" w:rsidRPr="00CE6449">
        <w:rPr>
          <w:lang w:eastAsia="es-ES"/>
        </w:rPr>
        <w:t>-</w:t>
      </w:r>
      <w:r w:rsidR="00346D9B">
        <w:rPr>
          <w:lang w:eastAsia="es-ES"/>
        </w:rPr>
        <w:t>S12</w:t>
      </w:r>
      <w:r w:rsidR="002C22DA" w:rsidRPr="00CE6449">
        <w:rPr>
          <w:lang w:eastAsia="es-ES"/>
        </w:rPr>
        <w:t xml:space="preserve">). </w:t>
      </w:r>
      <w:r w:rsidR="00E508D3" w:rsidRPr="00CE6449">
        <w:rPr>
          <w:lang w:eastAsia="es-ES"/>
        </w:rPr>
        <w:t xml:space="preserve">We also found significantly higher </w:t>
      </w:r>
      <w:r w:rsidR="000B2C6A" w:rsidRPr="00CE6449">
        <w:rPr>
          <w:lang w:eastAsia="es-ES"/>
        </w:rPr>
        <w:t>Ar, Ho</w:t>
      </w:r>
      <w:r w:rsidR="00DB253A">
        <w:rPr>
          <w:lang w:eastAsia="es-ES"/>
        </w:rPr>
        <w:t xml:space="preserve">, </w:t>
      </w:r>
      <w:r w:rsidR="000B2C6A" w:rsidRPr="00CE6449">
        <w:rPr>
          <w:lang w:eastAsia="es-ES"/>
        </w:rPr>
        <w:t>H</w:t>
      </w:r>
      <w:r w:rsidR="000B2C6A" w:rsidRPr="00CE6449">
        <w:rPr>
          <w:vertAlign w:val="subscript"/>
          <w:lang w:eastAsia="es-ES"/>
        </w:rPr>
        <w:t>E</w:t>
      </w:r>
      <w:r w:rsidR="00346D9B">
        <w:rPr>
          <w:vertAlign w:val="subscript"/>
          <w:rPrChange w:id="441" w:author="LRAV" w:date="2023-04-23T22:43:00Z">
            <w:rPr/>
          </w:rPrChange>
        </w:rPr>
        <w:t xml:space="preserve"> </w:t>
      </w:r>
      <w:ins w:id="442" w:author="LRAV" w:date="2023-04-23T22:43:00Z">
        <w:r w:rsidR="00346D9B" w:rsidRPr="00926A66">
          <w:rPr>
            <w:lang w:eastAsia="es-ES"/>
          </w:rPr>
          <w:t xml:space="preserve">and </w:t>
        </w:r>
        <w:r w:rsidR="00346D9B" w:rsidRPr="00346D9B">
          <w:t>π</w:t>
        </w:r>
        <w:r w:rsidR="000B2C6A" w:rsidRPr="00CE6449">
          <w:rPr>
            <w:lang w:eastAsia="es-ES"/>
          </w:rPr>
          <w:t xml:space="preserve"> </w:t>
        </w:r>
      </w:ins>
      <w:r w:rsidR="000B2C6A" w:rsidRPr="00CE6449">
        <w:rPr>
          <w:lang w:eastAsia="es-ES"/>
        </w:rPr>
        <w:t xml:space="preserve">in </w:t>
      </w:r>
      <w:r w:rsidR="00E508D3" w:rsidRPr="00CE6449">
        <w:rPr>
          <w:lang w:eastAsia="es-ES"/>
        </w:rPr>
        <w:t xml:space="preserve">the </w:t>
      </w:r>
      <w:r w:rsidR="00A9402F">
        <w:rPr>
          <w:lang w:eastAsia="es-ES"/>
        </w:rPr>
        <w:t>older-</w:t>
      </w:r>
      <w:r w:rsidR="00B95F37" w:rsidRPr="00CE6449">
        <w:rPr>
          <w:lang w:eastAsia="es-ES"/>
        </w:rPr>
        <w:t>west</w:t>
      </w:r>
      <w:r w:rsidR="000B2C6A" w:rsidRPr="00CE6449">
        <w:rPr>
          <w:lang w:eastAsia="es-ES"/>
        </w:rPr>
        <w:t xml:space="preserve"> hybrid </w:t>
      </w:r>
      <w:r w:rsidR="00054280">
        <w:rPr>
          <w:lang w:eastAsia="es-ES"/>
        </w:rPr>
        <w:t>region</w:t>
      </w:r>
      <w:r w:rsidR="000B2C6A" w:rsidRPr="00CE6449">
        <w:rPr>
          <w:lang w:eastAsia="es-ES"/>
        </w:rPr>
        <w:t xml:space="preserve"> </w:t>
      </w:r>
      <w:r w:rsidR="004E3CA2" w:rsidRPr="00CE6449">
        <w:rPr>
          <w:lang w:eastAsia="es-ES"/>
        </w:rPr>
        <w:t xml:space="preserve">compared </w:t>
      </w:r>
      <w:r w:rsidR="000B2C6A" w:rsidRPr="00CE6449">
        <w:rPr>
          <w:lang w:eastAsia="es-ES"/>
        </w:rPr>
        <w:t xml:space="preserve">to </w:t>
      </w:r>
      <w:r w:rsidR="00B95F37" w:rsidRPr="00CE6449">
        <w:rPr>
          <w:lang w:eastAsia="es-ES"/>
        </w:rPr>
        <w:t xml:space="preserve">the </w:t>
      </w:r>
      <w:r w:rsidR="000E1F89">
        <w:rPr>
          <w:lang w:eastAsia="es-ES"/>
        </w:rPr>
        <w:t>younger-</w:t>
      </w:r>
      <w:r w:rsidR="00B95F37" w:rsidRPr="00CE6449">
        <w:rPr>
          <w:lang w:eastAsia="es-ES"/>
        </w:rPr>
        <w:t xml:space="preserve">central hybrid </w:t>
      </w:r>
      <w:r w:rsidR="00054280">
        <w:rPr>
          <w:lang w:eastAsia="es-ES"/>
        </w:rPr>
        <w:t>region</w:t>
      </w:r>
      <w:r w:rsidR="00615D40" w:rsidRPr="00CE6449">
        <w:rPr>
          <w:lang w:eastAsia="es-ES"/>
        </w:rPr>
        <w:t xml:space="preserve"> </w:t>
      </w:r>
      <w:r w:rsidR="00C94603" w:rsidRPr="00CE6449">
        <w:rPr>
          <w:lang w:eastAsia="es-ES"/>
        </w:rPr>
        <w:t>(</w:t>
      </w:r>
      <w:r w:rsidR="002C22DA" w:rsidRPr="00CE6449">
        <w:rPr>
          <w:lang w:eastAsia="es-ES"/>
        </w:rPr>
        <w:t>Fig</w:t>
      </w:r>
      <w:r w:rsidR="00346D9B">
        <w:rPr>
          <w:lang w:eastAsia="es-ES"/>
        </w:rPr>
        <w:t>.</w:t>
      </w:r>
      <w:r w:rsidR="002C22DA" w:rsidRPr="00CE6449">
        <w:rPr>
          <w:lang w:eastAsia="es-ES"/>
        </w:rPr>
        <w:t xml:space="preserve"> 4 and</w:t>
      </w:r>
      <w:r w:rsidR="00346D9B">
        <w:rPr>
          <w:lang w:eastAsia="es-ES"/>
        </w:rPr>
        <w:t xml:space="preserve"> </w:t>
      </w:r>
      <w:r w:rsidR="002C22DA" w:rsidRPr="00CE6449">
        <w:rPr>
          <w:lang w:eastAsia="es-ES"/>
        </w:rPr>
        <w:t>Tables S</w:t>
      </w:r>
      <w:r w:rsidR="00346D9B">
        <w:rPr>
          <w:lang w:eastAsia="es-ES"/>
        </w:rPr>
        <w:t>10</w:t>
      </w:r>
      <w:r w:rsidR="002C22DA" w:rsidRPr="00CE6449">
        <w:rPr>
          <w:lang w:eastAsia="es-ES"/>
        </w:rPr>
        <w:t>-S</w:t>
      </w:r>
      <w:r w:rsidR="00346D9B">
        <w:rPr>
          <w:lang w:eastAsia="es-ES"/>
        </w:rPr>
        <w:t>12</w:t>
      </w:r>
      <w:r w:rsidR="002C22DA" w:rsidRPr="00CE6449">
        <w:rPr>
          <w:lang w:eastAsia="es-ES"/>
        </w:rPr>
        <w:t xml:space="preserve">). </w:t>
      </w:r>
      <w:ins w:id="443" w:author="LRAV" w:date="2023-04-23T22:43:00Z">
        <w:r w:rsidR="004A409A">
          <w:rPr>
            <w:lang w:eastAsia="es-ES"/>
          </w:rPr>
          <w:t>W</w:t>
        </w:r>
        <w:r w:rsidR="00C94603" w:rsidRPr="00CE6449">
          <w:rPr>
            <w:lang w:eastAsia="es-ES"/>
          </w:rPr>
          <w:t>hen</w:t>
        </w:r>
      </w:ins>
      <w:r w:rsidR="00C94603" w:rsidRPr="00CE6449">
        <w:rPr>
          <w:lang w:eastAsia="es-ES"/>
        </w:rPr>
        <w:t xml:space="preserve"> comparing </w:t>
      </w:r>
      <w:r w:rsidR="008579E8" w:rsidRPr="00CE6449">
        <w:rPr>
          <w:i/>
          <w:iCs/>
          <w:lang w:eastAsia="es-ES"/>
        </w:rPr>
        <w:t>I. elegans</w:t>
      </w:r>
      <w:r w:rsidR="008579E8" w:rsidRPr="00CE6449">
        <w:rPr>
          <w:lang w:eastAsia="es-ES"/>
        </w:rPr>
        <w:t xml:space="preserve"> from allopatry and </w:t>
      </w:r>
      <w:r w:rsidR="008579E8" w:rsidRPr="00CE6449">
        <w:rPr>
          <w:i/>
          <w:iCs/>
          <w:lang w:eastAsia="es-ES"/>
        </w:rPr>
        <w:t>I. elegans</w:t>
      </w:r>
      <w:r w:rsidR="008579E8" w:rsidRPr="00CE6449">
        <w:rPr>
          <w:lang w:eastAsia="es-ES"/>
        </w:rPr>
        <w:t xml:space="preserve"> from sympatry </w:t>
      </w:r>
      <w:r w:rsidR="00E508D3" w:rsidRPr="00CE6449">
        <w:rPr>
          <w:lang w:eastAsia="es-ES"/>
        </w:rPr>
        <w:t xml:space="preserve">in each of the hybrid </w:t>
      </w:r>
      <w:r w:rsidR="00054280">
        <w:rPr>
          <w:lang w:eastAsia="es-ES"/>
        </w:rPr>
        <w:t>region</w:t>
      </w:r>
      <w:r w:rsidR="001B52AF" w:rsidRPr="00CE6449">
        <w:rPr>
          <w:lang w:eastAsia="es-ES"/>
        </w:rPr>
        <w:t>s</w:t>
      </w:r>
      <w:r w:rsidR="00E508D3" w:rsidRPr="00CE6449">
        <w:rPr>
          <w:lang w:eastAsia="es-ES"/>
        </w:rPr>
        <w:t xml:space="preserve"> </w:t>
      </w:r>
      <w:r w:rsidR="008579E8" w:rsidRPr="00CE6449">
        <w:rPr>
          <w:lang w:eastAsia="es-ES"/>
        </w:rPr>
        <w:t>no</w:t>
      </w:r>
      <w:r w:rsidR="00E508D3" w:rsidRPr="00CE6449">
        <w:rPr>
          <w:lang w:eastAsia="es-ES"/>
        </w:rPr>
        <w:t xml:space="preserve">t </w:t>
      </w:r>
      <w:r w:rsidR="008579E8" w:rsidRPr="00CE6449">
        <w:rPr>
          <w:lang w:eastAsia="es-ES"/>
        </w:rPr>
        <w:t>excluding F</w:t>
      </w:r>
      <w:r w:rsidR="008579E8" w:rsidRPr="00CE6449">
        <w:rPr>
          <w:vertAlign w:val="subscript"/>
          <w:lang w:eastAsia="es-ES"/>
        </w:rPr>
        <w:t>1</w:t>
      </w:r>
      <w:r w:rsidR="008579E8" w:rsidRPr="00CE6449">
        <w:rPr>
          <w:lang w:eastAsia="es-ES"/>
        </w:rPr>
        <w:t xml:space="preserve"> and F</w:t>
      </w:r>
      <w:r w:rsidR="008579E8" w:rsidRPr="00CE6449">
        <w:rPr>
          <w:vertAlign w:val="subscript"/>
          <w:lang w:eastAsia="es-ES"/>
        </w:rPr>
        <w:t>2</w:t>
      </w:r>
      <w:r w:rsidR="008579E8" w:rsidRPr="00CE6449">
        <w:rPr>
          <w:lang w:eastAsia="es-ES"/>
        </w:rPr>
        <w:t xml:space="preserve"> hybrids</w:t>
      </w:r>
      <w:r w:rsidR="00F10666" w:rsidRPr="00CE6449">
        <w:rPr>
          <w:lang w:eastAsia="es-ES"/>
        </w:rPr>
        <w:t>,</w:t>
      </w:r>
      <w:r w:rsidR="008579E8" w:rsidRPr="00CE6449">
        <w:rPr>
          <w:lang w:eastAsia="es-ES"/>
        </w:rPr>
        <w:t xml:space="preserve"> all estimates </w:t>
      </w:r>
      <w:r w:rsidR="00B95F37" w:rsidRPr="00CE6449">
        <w:rPr>
          <w:lang w:eastAsia="es-ES"/>
        </w:rPr>
        <w:t xml:space="preserve">of </w:t>
      </w:r>
      <w:r w:rsidR="008579E8" w:rsidRPr="00CE6449">
        <w:rPr>
          <w:lang w:eastAsia="es-ES"/>
        </w:rPr>
        <w:t>genetic diversity (</w:t>
      </w:r>
      <w:ins w:id="444" w:author="LRAV" w:date="2023-04-23T22:43:00Z">
        <w:r w:rsidR="004A409A">
          <w:rPr>
            <w:lang w:eastAsia="es-ES"/>
          </w:rPr>
          <w:t>Na</w:t>
        </w:r>
      </w:ins>
      <w:r w:rsidR="004A409A">
        <w:rPr>
          <w:lang w:eastAsia="es-ES"/>
        </w:rPr>
        <w:t xml:space="preserve">, </w:t>
      </w:r>
      <w:r w:rsidR="004A409A" w:rsidRPr="00CE6449">
        <w:rPr>
          <w:lang w:eastAsia="es-ES"/>
        </w:rPr>
        <w:t>Ar, Ho</w:t>
      </w:r>
      <w:ins w:id="445" w:author="LRAV" w:date="2023-04-23T22:43:00Z">
        <w:r w:rsidR="004A409A">
          <w:rPr>
            <w:lang w:eastAsia="es-ES"/>
          </w:rPr>
          <w:t>,</w:t>
        </w:r>
        <w:r w:rsidR="004A409A" w:rsidRPr="00CE6449">
          <w:rPr>
            <w:lang w:eastAsia="es-ES"/>
          </w:rPr>
          <w:t xml:space="preserve"> H</w:t>
        </w:r>
        <w:r w:rsidR="004A409A" w:rsidRPr="00CE6449">
          <w:rPr>
            <w:vertAlign w:val="subscript"/>
            <w:lang w:eastAsia="es-ES"/>
          </w:rPr>
          <w:t>E</w:t>
        </w:r>
      </w:ins>
      <w:r w:rsidR="004A409A" w:rsidRPr="00926A66">
        <w:rPr>
          <w:lang w:eastAsia="es-ES"/>
        </w:rPr>
        <w:t xml:space="preserve"> and </w:t>
      </w:r>
      <w:ins w:id="446" w:author="LRAV" w:date="2023-04-23T22:43:00Z">
        <w:r w:rsidR="004A409A" w:rsidRPr="00346D9B">
          <w:t>π</w:t>
        </w:r>
      </w:ins>
      <w:r w:rsidR="008579E8" w:rsidRPr="00CE6449">
        <w:rPr>
          <w:lang w:eastAsia="es-ES"/>
        </w:rPr>
        <w:t xml:space="preserve">) were significantly higher </w:t>
      </w:r>
      <w:r w:rsidR="00E508D3" w:rsidRPr="00CE6449">
        <w:rPr>
          <w:lang w:eastAsia="es-ES"/>
        </w:rPr>
        <w:t xml:space="preserve">for the </w:t>
      </w:r>
      <w:r w:rsidR="009610F7" w:rsidRPr="00CE6449">
        <w:rPr>
          <w:lang w:eastAsia="es-ES"/>
        </w:rPr>
        <w:t>w</w:t>
      </w:r>
      <w:r w:rsidR="00B95F37" w:rsidRPr="00CE6449">
        <w:rPr>
          <w:lang w:eastAsia="es-ES"/>
        </w:rPr>
        <w:t xml:space="preserve">est hybrid </w:t>
      </w:r>
      <w:r w:rsidR="00054280">
        <w:rPr>
          <w:lang w:eastAsia="es-ES"/>
        </w:rPr>
        <w:t>region</w:t>
      </w:r>
      <w:r w:rsidR="00B95F37" w:rsidRPr="00CE6449">
        <w:rPr>
          <w:lang w:eastAsia="es-ES"/>
        </w:rPr>
        <w:t xml:space="preserve"> </w:t>
      </w:r>
      <w:r w:rsidR="004E3CA2" w:rsidRPr="00CE6449">
        <w:rPr>
          <w:lang w:eastAsia="es-ES"/>
        </w:rPr>
        <w:t xml:space="preserve">than for </w:t>
      </w:r>
      <w:r w:rsidR="00B95F37" w:rsidRPr="00CE6449">
        <w:rPr>
          <w:i/>
          <w:iCs/>
          <w:lang w:eastAsia="es-ES"/>
        </w:rPr>
        <w:t>I. elegans</w:t>
      </w:r>
      <w:r w:rsidR="00B95F37" w:rsidRPr="00CE6449">
        <w:rPr>
          <w:lang w:eastAsia="es-ES"/>
        </w:rPr>
        <w:t xml:space="preserve"> from </w:t>
      </w:r>
      <w:ins w:id="447" w:author="LRAV" w:date="2023-04-23T22:43:00Z">
        <w:r w:rsidR="004A409A">
          <w:rPr>
            <w:lang w:eastAsia="es-ES"/>
          </w:rPr>
          <w:t>allopatry</w:t>
        </w:r>
        <w:r w:rsidR="005A3D9B">
          <w:rPr>
            <w:lang w:eastAsia="es-ES"/>
          </w:rPr>
          <w:t>;</w:t>
        </w:r>
      </w:ins>
      <w:r w:rsidR="005A3D9B">
        <w:rPr>
          <w:lang w:eastAsia="es-ES"/>
        </w:rPr>
        <w:t xml:space="preserve"> and </w:t>
      </w:r>
      <w:ins w:id="448" w:author="LRAV" w:date="2023-04-23T22:43:00Z">
        <w:r w:rsidR="005A3D9B">
          <w:rPr>
            <w:lang w:eastAsia="es-ES"/>
          </w:rPr>
          <w:t>only Ho was significantly higher</w:t>
        </w:r>
        <w:r w:rsidR="00B95F37" w:rsidRPr="00CE6449">
          <w:rPr>
            <w:lang w:eastAsia="es-ES"/>
          </w:rPr>
          <w:t xml:space="preserve"> </w:t>
        </w:r>
      </w:ins>
      <w:r w:rsidR="00E669AB" w:rsidRPr="00CE6449">
        <w:rPr>
          <w:lang w:eastAsia="es-ES"/>
        </w:rPr>
        <w:t xml:space="preserve">than for </w:t>
      </w:r>
      <w:r w:rsidR="00B95F37" w:rsidRPr="00CE6449">
        <w:rPr>
          <w:i/>
          <w:iCs/>
          <w:lang w:eastAsia="es-ES"/>
        </w:rPr>
        <w:t>I. elegans</w:t>
      </w:r>
      <w:r w:rsidR="00B95F37" w:rsidRPr="00CE6449">
        <w:rPr>
          <w:lang w:eastAsia="es-ES"/>
        </w:rPr>
        <w:t xml:space="preserve"> from </w:t>
      </w:r>
      <w:r w:rsidR="009610F7" w:rsidRPr="00CE6449">
        <w:rPr>
          <w:lang w:eastAsia="es-ES"/>
        </w:rPr>
        <w:t xml:space="preserve">the central hybrid </w:t>
      </w:r>
      <w:r w:rsidR="00054280">
        <w:rPr>
          <w:lang w:eastAsia="es-ES"/>
        </w:rPr>
        <w:t>region</w:t>
      </w:r>
      <w:r w:rsidR="009610F7" w:rsidRPr="00CE6449">
        <w:rPr>
          <w:lang w:eastAsia="es-ES"/>
        </w:rPr>
        <w:t xml:space="preserve"> </w:t>
      </w:r>
      <w:r w:rsidR="00911547" w:rsidRPr="00CE6449">
        <w:t>(</w:t>
      </w:r>
      <w:r w:rsidR="00851A22" w:rsidRPr="00CE6449">
        <w:rPr>
          <w:lang w:eastAsia="es-ES"/>
        </w:rPr>
        <w:t>Fig</w:t>
      </w:r>
      <w:r w:rsidR="007F07A4">
        <w:rPr>
          <w:lang w:eastAsia="es-ES"/>
        </w:rPr>
        <w:t>.</w:t>
      </w:r>
      <w:r w:rsidR="00851A22" w:rsidRPr="00CE6449">
        <w:rPr>
          <w:lang w:eastAsia="es-ES"/>
        </w:rPr>
        <w:t xml:space="preserve"> 4 and </w:t>
      </w:r>
      <w:r w:rsidR="00916354" w:rsidRPr="00CE6449">
        <w:rPr>
          <w:lang w:eastAsia="es-ES"/>
        </w:rPr>
        <w:t>Table</w:t>
      </w:r>
      <w:r w:rsidR="00851A22" w:rsidRPr="00CE6449">
        <w:rPr>
          <w:lang w:eastAsia="es-ES"/>
        </w:rPr>
        <w:t>s</w:t>
      </w:r>
      <w:r w:rsidR="00916354" w:rsidRPr="00CE6449">
        <w:rPr>
          <w:lang w:eastAsia="es-ES"/>
        </w:rPr>
        <w:t xml:space="preserve"> S</w:t>
      </w:r>
      <w:r w:rsidR="005A3D9B">
        <w:rPr>
          <w:lang w:eastAsia="es-ES"/>
        </w:rPr>
        <w:t>10</w:t>
      </w:r>
      <w:r w:rsidR="003E1FAF" w:rsidRPr="00CE6449">
        <w:rPr>
          <w:lang w:eastAsia="es-ES"/>
        </w:rPr>
        <w:t>-</w:t>
      </w:r>
      <w:r w:rsidR="00916354" w:rsidRPr="00CE6449">
        <w:rPr>
          <w:lang w:eastAsia="es-ES"/>
        </w:rPr>
        <w:t>S</w:t>
      </w:r>
      <w:r w:rsidR="005A3D9B">
        <w:rPr>
          <w:lang w:eastAsia="es-ES"/>
        </w:rPr>
        <w:t>12</w:t>
      </w:r>
      <w:r w:rsidR="00911547" w:rsidRPr="00CE6449">
        <w:rPr>
          <w:lang w:eastAsia="es-ES"/>
        </w:rPr>
        <w:t>).</w:t>
      </w:r>
      <w:r w:rsidR="005A3D9B">
        <w:rPr>
          <w:lang w:eastAsia="es-ES"/>
        </w:rPr>
        <w:t xml:space="preserve"> </w:t>
      </w:r>
    </w:p>
    <w:p w14:paraId="25FCE7A5" w14:textId="77777777" w:rsidR="00CD4A6D" w:rsidRDefault="003C32B7" w:rsidP="007F07A4">
      <w:pPr>
        <w:autoSpaceDE w:val="0"/>
        <w:autoSpaceDN w:val="0"/>
        <w:adjustRightInd w:val="0"/>
        <w:spacing w:after="120" w:line="276" w:lineRule="auto"/>
        <w:jc w:val="both"/>
        <w:rPr>
          <w:lang w:eastAsia="es-ES"/>
        </w:rPr>
      </w:pPr>
      <w:r w:rsidRPr="00495493">
        <w:t xml:space="preserve">When the </w:t>
      </w:r>
      <w:r w:rsidRPr="00495493">
        <w:rPr>
          <w:lang w:eastAsia="es-ES"/>
        </w:rPr>
        <w:t>genetic</w:t>
      </w:r>
      <w:r w:rsidRPr="00CE6449">
        <w:rPr>
          <w:lang w:eastAsia="es-ES"/>
        </w:rPr>
        <w:t xml:space="preserve"> diversity parameters were compared between </w:t>
      </w:r>
      <w:r w:rsidRPr="00CE6449">
        <w:rPr>
          <w:i/>
          <w:iCs/>
          <w:lang w:eastAsia="es-ES"/>
        </w:rPr>
        <w:t xml:space="preserve">I. </w:t>
      </w:r>
      <w:r>
        <w:rPr>
          <w:i/>
          <w:iCs/>
          <w:lang w:eastAsia="es-ES"/>
        </w:rPr>
        <w:t>graellsii</w:t>
      </w:r>
      <w:r w:rsidRPr="00CE6449">
        <w:rPr>
          <w:lang w:eastAsia="es-ES"/>
        </w:rPr>
        <w:t xml:space="preserve"> from allopatry and </w:t>
      </w:r>
      <w:r w:rsidRPr="00CE6449">
        <w:rPr>
          <w:i/>
          <w:iCs/>
          <w:lang w:eastAsia="es-ES"/>
        </w:rPr>
        <w:t xml:space="preserve">I. </w:t>
      </w:r>
      <w:r>
        <w:rPr>
          <w:i/>
          <w:iCs/>
          <w:lang w:eastAsia="es-ES"/>
        </w:rPr>
        <w:t>graellsii</w:t>
      </w:r>
      <w:r w:rsidRPr="00CE6449">
        <w:rPr>
          <w:lang w:eastAsia="es-ES"/>
        </w:rPr>
        <w:t xml:space="preserve"> from sympatry in </w:t>
      </w:r>
      <w:ins w:id="449" w:author="LRAV" w:date="2023-04-23T22:43:00Z">
        <w:r>
          <w:rPr>
            <w:lang w:eastAsia="es-ES"/>
          </w:rPr>
          <w:t>both</w:t>
        </w:r>
      </w:ins>
      <w:r w:rsidRPr="00CE6449">
        <w:rPr>
          <w:lang w:eastAsia="es-ES"/>
        </w:rPr>
        <w:t xml:space="preserve"> hybrid </w:t>
      </w:r>
      <w:r>
        <w:rPr>
          <w:lang w:eastAsia="es-ES"/>
        </w:rPr>
        <w:t>region</w:t>
      </w:r>
      <w:r w:rsidRPr="00CE6449">
        <w:rPr>
          <w:lang w:eastAsia="es-ES"/>
        </w:rPr>
        <w:t>s</w:t>
      </w:r>
      <w:r>
        <w:rPr>
          <w:lang w:eastAsia="es-ES"/>
        </w:rPr>
        <w:t xml:space="preserve">, </w:t>
      </w:r>
      <w:ins w:id="450" w:author="LRAV" w:date="2023-04-23T22:43:00Z">
        <w:r w:rsidR="005A3D9B">
          <w:rPr>
            <w:lang w:eastAsia="es-ES"/>
          </w:rPr>
          <w:t xml:space="preserve">we only detected significant differences in Ar between allopatric samples and </w:t>
        </w:r>
        <w:r w:rsidR="005A3D9B">
          <w:rPr>
            <w:i/>
            <w:iCs/>
            <w:lang w:eastAsia="es-ES"/>
          </w:rPr>
          <w:t xml:space="preserve">I. graellsii </w:t>
        </w:r>
        <w:r w:rsidR="005A3D9B">
          <w:rPr>
            <w:lang w:eastAsia="es-ES"/>
          </w:rPr>
          <w:t xml:space="preserve">from the </w:t>
        </w:r>
      </w:ins>
      <w:r>
        <w:rPr>
          <w:lang w:eastAsia="es-ES"/>
        </w:rPr>
        <w:t>younger-</w:t>
      </w:r>
      <w:ins w:id="451" w:author="LRAV" w:date="2023-04-23T22:43:00Z">
        <w:r w:rsidR="005A3D9B">
          <w:rPr>
            <w:lang w:eastAsia="es-ES"/>
          </w:rPr>
          <w:t xml:space="preserve">central hybrid region when including hybrids </w:t>
        </w:r>
      </w:ins>
      <w:r w:rsidR="005A3D9B">
        <w:rPr>
          <w:lang w:eastAsia="es-ES"/>
        </w:rPr>
        <w:t>(Fig</w:t>
      </w:r>
      <w:r w:rsidR="007F07A4">
        <w:rPr>
          <w:lang w:eastAsia="es-ES"/>
        </w:rPr>
        <w:t>.</w:t>
      </w:r>
      <w:r w:rsidR="005A3D9B">
        <w:rPr>
          <w:lang w:eastAsia="es-ES"/>
        </w:rPr>
        <w:t xml:space="preserve"> 4 and Tables S10-12).</w:t>
      </w:r>
      <w:r w:rsidR="004E3CA2" w:rsidRPr="00CE6449">
        <w:rPr>
          <w:lang w:eastAsia="es-ES"/>
        </w:rPr>
        <w:t xml:space="preserve"> </w:t>
      </w:r>
    </w:p>
    <w:p w14:paraId="09B859FB" w14:textId="01293C5A" w:rsidR="004D34BD" w:rsidRDefault="004D34BD" w:rsidP="007F07A4">
      <w:pPr>
        <w:autoSpaceDE w:val="0"/>
        <w:autoSpaceDN w:val="0"/>
        <w:adjustRightInd w:val="0"/>
        <w:spacing w:after="120" w:line="276" w:lineRule="auto"/>
        <w:jc w:val="both"/>
        <w:rPr>
          <w:lang w:eastAsia="es-ES"/>
        </w:rPr>
      </w:pPr>
      <w:r w:rsidRPr="00CE6449">
        <w:rPr>
          <w:lang w:eastAsia="es-ES"/>
        </w:rPr>
        <w:t xml:space="preserve">No significant differences between </w:t>
      </w:r>
      <w:r w:rsidR="00054280">
        <w:rPr>
          <w:lang w:eastAsia="es-ES"/>
        </w:rPr>
        <w:t>region</w:t>
      </w:r>
      <w:r w:rsidRPr="00CE6449">
        <w:rPr>
          <w:lang w:eastAsia="es-ES"/>
        </w:rPr>
        <w:t xml:space="preserve">s were detected in the ratio of SNPs at HW disequilibrium per population (Tables </w:t>
      </w:r>
      <w:r w:rsidR="00CD4AEE" w:rsidRPr="00CE6449">
        <w:rPr>
          <w:lang w:eastAsia="es-ES"/>
        </w:rPr>
        <w:t>S</w:t>
      </w:r>
      <w:r w:rsidR="005A3D9B">
        <w:rPr>
          <w:lang w:eastAsia="es-ES"/>
        </w:rPr>
        <w:t>11</w:t>
      </w:r>
      <w:r w:rsidRPr="00CE6449">
        <w:rPr>
          <w:lang w:eastAsia="es-ES"/>
        </w:rPr>
        <w:t>-S</w:t>
      </w:r>
      <w:r w:rsidR="005A3D9B">
        <w:rPr>
          <w:lang w:eastAsia="es-ES"/>
        </w:rPr>
        <w:t>12</w:t>
      </w:r>
      <w:r w:rsidRPr="00CE6449">
        <w:rPr>
          <w:lang w:eastAsia="es-ES"/>
        </w:rPr>
        <w:t>).</w:t>
      </w:r>
    </w:p>
    <w:p w14:paraId="4916C4FE" w14:textId="71E809C7" w:rsidR="007F32FD" w:rsidRPr="00955177" w:rsidRDefault="000A5EBB">
      <w:pPr>
        <w:autoSpaceDE w:val="0"/>
        <w:autoSpaceDN w:val="0"/>
        <w:adjustRightInd w:val="0"/>
        <w:spacing w:after="120" w:line="276" w:lineRule="auto"/>
        <w:jc w:val="both"/>
        <w:rPr>
          <w:lang w:eastAsia="es-ES"/>
        </w:rPr>
        <w:pPrChange w:id="452" w:author="LRAV" w:date="2023-04-23T22:43:00Z">
          <w:pPr>
            <w:autoSpaceDE w:val="0"/>
            <w:autoSpaceDN w:val="0"/>
            <w:adjustRightInd w:val="0"/>
            <w:spacing w:after="120" w:line="480" w:lineRule="auto"/>
            <w:jc w:val="both"/>
          </w:pPr>
        </w:pPrChange>
      </w:pPr>
      <w:r w:rsidRPr="00275434">
        <w:rPr>
          <w:b/>
          <w:bCs/>
        </w:rPr>
        <w:t>3</w:t>
      </w:r>
      <w:r w:rsidR="001767E2" w:rsidRPr="00275434">
        <w:rPr>
          <w:b/>
          <w:bCs/>
        </w:rPr>
        <w:t>.</w:t>
      </w:r>
      <w:r w:rsidR="00176BBE">
        <w:rPr>
          <w:b/>
          <w:bCs/>
        </w:rPr>
        <w:t>5</w:t>
      </w:r>
      <w:r w:rsidR="001767E2" w:rsidRPr="00275434">
        <w:rPr>
          <w:b/>
          <w:bCs/>
        </w:rPr>
        <w:t>.</w:t>
      </w:r>
      <w:r w:rsidR="00176BBE">
        <w:rPr>
          <w:b/>
          <w:bCs/>
        </w:rPr>
        <w:t>3</w:t>
      </w:r>
      <w:r w:rsidR="001767E2" w:rsidRPr="00275434">
        <w:rPr>
          <w:b/>
          <w:bCs/>
        </w:rPr>
        <w:t xml:space="preserve"> Genetic differentiation between </w:t>
      </w:r>
      <w:r w:rsidR="00FF0008">
        <w:rPr>
          <w:b/>
          <w:bCs/>
        </w:rPr>
        <w:t xml:space="preserve">and within </w:t>
      </w:r>
      <w:r w:rsidR="001767E2" w:rsidRPr="00275434">
        <w:rPr>
          <w:b/>
          <w:bCs/>
        </w:rPr>
        <w:t>species in allopatry and sympatry</w:t>
      </w:r>
      <w:bookmarkStart w:id="453" w:name="_Hlk53657034"/>
      <w:r w:rsidR="007F32FD" w:rsidRPr="00275434">
        <w:rPr>
          <w:b/>
          <w:bCs/>
        </w:rPr>
        <w:t xml:space="preserve"> </w:t>
      </w:r>
    </w:p>
    <w:p w14:paraId="0EBEA40B" w14:textId="2E69B76B" w:rsidR="005E3E8C" w:rsidRDefault="00870735" w:rsidP="00010120">
      <w:pPr>
        <w:autoSpaceDE w:val="0"/>
        <w:autoSpaceDN w:val="0"/>
        <w:adjustRightInd w:val="0"/>
        <w:spacing w:after="120" w:line="276" w:lineRule="auto"/>
        <w:jc w:val="both"/>
        <w:rPr>
          <w:lang w:eastAsia="es-ES"/>
        </w:rPr>
      </w:pPr>
      <w:r>
        <w:rPr>
          <w:lang w:eastAsia="es-ES"/>
        </w:rPr>
        <w:t>Consistent</w:t>
      </w:r>
      <w:r w:rsidR="002347AA" w:rsidRPr="003D0339">
        <w:rPr>
          <w:lang w:eastAsia="es-ES"/>
        </w:rPr>
        <w:t xml:space="preserve"> </w:t>
      </w:r>
      <w:r>
        <w:rPr>
          <w:lang w:eastAsia="es-ES"/>
        </w:rPr>
        <w:t>with</w:t>
      </w:r>
      <w:r w:rsidR="002347AA" w:rsidRPr="003D0339">
        <w:rPr>
          <w:lang w:eastAsia="es-ES"/>
        </w:rPr>
        <w:t xml:space="preserve"> </w:t>
      </w:r>
      <w:r w:rsidR="001A38FF" w:rsidRPr="003D0339">
        <w:rPr>
          <w:lang w:eastAsia="es-ES"/>
        </w:rPr>
        <w:t xml:space="preserve">the </w:t>
      </w:r>
      <w:r w:rsidR="004E3CA2">
        <w:rPr>
          <w:lang w:eastAsia="es-ES"/>
        </w:rPr>
        <w:t>finding</w:t>
      </w:r>
      <w:r w:rsidR="004E3CA2" w:rsidRPr="003D0339">
        <w:rPr>
          <w:lang w:eastAsia="es-ES"/>
        </w:rPr>
        <w:t xml:space="preserve"> </w:t>
      </w:r>
      <w:r w:rsidR="002347AA" w:rsidRPr="003D0339">
        <w:rPr>
          <w:lang w:eastAsia="es-ES"/>
        </w:rPr>
        <w:t>that hybridization</w:t>
      </w:r>
      <w:r w:rsidR="00DC28A9">
        <w:rPr>
          <w:lang w:eastAsia="es-ES"/>
        </w:rPr>
        <w:t>,</w:t>
      </w:r>
      <w:r w:rsidR="002347AA" w:rsidRPr="003D0339">
        <w:rPr>
          <w:lang w:eastAsia="es-ES"/>
        </w:rPr>
        <w:t xml:space="preserve"> </w:t>
      </w:r>
      <w:r w:rsidR="00EA1053" w:rsidRPr="003D0339">
        <w:rPr>
          <w:lang w:eastAsia="es-ES"/>
        </w:rPr>
        <w:t>admixture</w:t>
      </w:r>
      <w:ins w:id="454" w:author="LRAV" w:date="2023-04-23T22:43:00Z">
        <w:r w:rsidR="00EA1053" w:rsidRPr="003D0339">
          <w:rPr>
            <w:lang w:eastAsia="es-ES"/>
          </w:rPr>
          <w:t>,</w:t>
        </w:r>
      </w:ins>
      <w:r w:rsidR="002347AA" w:rsidRPr="003D0339">
        <w:rPr>
          <w:lang w:eastAsia="es-ES"/>
        </w:rPr>
        <w:t xml:space="preserve"> </w:t>
      </w:r>
      <w:r w:rsidR="00DC28A9">
        <w:rPr>
          <w:lang w:eastAsia="es-ES"/>
        </w:rPr>
        <w:t xml:space="preserve">and introgression </w:t>
      </w:r>
      <w:r w:rsidR="00E4282C" w:rsidRPr="003D0339">
        <w:rPr>
          <w:lang w:eastAsia="es-ES"/>
        </w:rPr>
        <w:t>results</w:t>
      </w:r>
      <w:r w:rsidR="002347AA" w:rsidRPr="003D0339">
        <w:rPr>
          <w:lang w:eastAsia="es-ES"/>
        </w:rPr>
        <w:t xml:space="preserve"> in reduced </w:t>
      </w:r>
      <w:r w:rsidR="00FA4B15" w:rsidRPr="003D0339">
        <w:rPr>
          <w:lang w:eastAsia="es-ES"/>
        </w:rPr>
        <w:t xml:space="preserve">interspecific </w:t>
      </w:r>
      <w:r w:rsidR="002347AA" w:rsidRPr="003D0339">
        <w:rPr>
          <w:lang w:eastAsia="es-ES"/>
        </w:rPr>
        <w:t>differentiation in sympatry</w:t>
      </w:r>
      <w:r w:rsidR="008F2BE6" w:rsidRPr="003D0339">
        <w:rPr>
          <w:lang w:eastAsia="es-ES"/>
        </w:rPr>
        <w:t>,</w:t>
      </w:r>
      <w:r w:rsidR="002347AA" w:rsidRPr="003D0339">
        <w:rPr>
          <w:lang w:eastAsia="es-ES"/>
        </w:rPr>
        <w:t xml:space="preserve"> </w:t>
      </w:r>
      <w:r w:rsidR="004E3CA2">
        <w:rPr>
          <w:lang w:eastAsia="es-ES"/>
        </w:rPr>
        <w:t xml:space="preserve">we found that the </w:t>
      </w:r>
      <w:r>
        <w:rPr>
          <w:lang w:eastAsia="es-ES"/>
        </w:rPr>
        <w:t xml:space="preserve">overall </w:t>
      </w:r>
      <w:r w:rsidR="008F2BE6" w:rsidRPr="003D0339">
        <w:rPr>
          <w:lang w:eastAsia="es-ES"/>
        </w:rPr>
        <w:t>genetic differentiation</w:t>
      </w:r>
      <w:r w:rsidR="002347AA" w:rsidRPr="003D0339">
        <w:rPr>
          <w:lang w:eastAsia="es-ES"/>
        </w:rPr>
        <w:t xml:space="preserve"> </w:t>
      </w:r>
      <w:r w:rsidR="000C2421" w:rsidRPr="003D0339">
        <w:rPr>
          <w:lang w:eastAsia="es-ES"/>
        </w:rPr>
        <w:t xml:space="preserve">between </w:t>
      </w:r>
      <w:r w:rsidR="000C2421" w:rsidRPr="003D0339">
        <w:rPr>
          <w:i/>
          <w:iCs/>
          <w:lang w:eastAsia="es-ES"/>
        </w:rPr>
        <w:t>I. elegans</w:t>
      </w:r>
      <w:r w:rsidR="000C2421" w:rsidRPr="003D0339">
        <w:rPr>
          <w:lang w:eastAsia="es-ES"/>
        </w:rPr>
        <w:t xml:space="preserve"> and </w:t>
      </w:r>
      <w:r w:rsidR="000C2421" w:rsidRPr="003D0339">
        <w:rPr>
          <w:i/>
          <w:iCs/>
          <w:lang w:eastAsia="es-ES"/>
        </w:rPr>
        <w:t>I. graellsii</w:t>
      </w:r>
      <w:r w:rsidR="000C2421" w:rsidRPr="003D0339">
        <w:rPr>
          <w:lang w:eastAsia="es-ES"/>
        </w:rPr>
        <w:t xml:space="preserve"> </w:t>
      </w:r>
      <w:r w:rsidR="002209A6" w:rsidRPr="003D0339">
        <w:rPr>
          <w:lang w:eastAsia="es-ES"/>
        </w:rPr>
        <w:t>(excluding F</w:t>
      </w:r>
      <w:r w:rsidR="002209A6" w:rsidRPr="003D0339">
        <w:rPr>
          <w:vertAlign w:val="subscript"/>
          <w:lang w:eastAsia="es-ES"/>
        </w:rPr>
        <w:t>1</w:t>
      </w:r>
      <w:r w:rsidR="00010120">
        <w:rPr>
          <w:vertAlign w:val="subscript"/>
          <w:lang w:eastAsia="es-ES"/>
        </w:rPr>
        <w:t xml:space="preserve"> </w:t>
      </w:r>
      <w:r w:rsidR="00010120" w:rsidRPr="00010120">
        <w:rPr>
          <w:lang w:eastAsia="es-ES"/>
        </w:rPr>
        <w:t>and F</w:t>
      </w:r>
      <w:r w:rsidR="00010120" w:rsidRPr="00010120">
        <w:rPr>
          <w:vertAlign w:val="subscript"/>
          <w:lang w:eastAsia="es-ES"/>
        </w:rPr>
        <w:t>2</w:t>
      </w:r>
      <w:r w:rsidR="002209A6" w:rsidRPr="003D0339">
        <w:rPr>
          <w:lang w:eastAsia="es-ES"/>
        </w:rPr>
        <w:t xml:space="preserve"> hybrids)</w:t>
      </w:r>
      <w:r w:rsidR="002209A6">
        <w:rPr>
          <w:lang w:eastAsia="es-ES"/>
        </w:rPr>
        <w:t xml:space="preserve"> </w:t>
      </w:r>
      <w:r w:rsidR="002347AA" w:rsidRPr="003D0339">
        <w:rPr>
          <w:lang w:eastAsia="es-ES"/>
        </w:rPr>
        <w:t xml:space="preserve">was </w:t>
      </w:r>
      <w:r>
        <w:rPr>
          <w:lang w:eastAsia="es-ES"/>
        </w:rPr>
        <w:t>lower</w:t>
      </w:r>
      <w:r w:rsidR="002347AA" w:rsidRPr="003D0339">
        <w:rPr>
          <w:lang w:eastAsia="es-ES"/>
        </w:rPr>
        <w:t xml:space="preserve"> in </w:t>
      </w:r>
      <w:r w:rsidR="00D512E5" w:rsidRPr="003D0339">
        <w:rPr>
          <w:lang w:eastAsia="es-ES"/>
        </w:rPr>
        <w:t>the sympatric</w:t>
      </w:r>
      <w:r w:rsidR="00E4282C" w:rsidRPr="003D0339">
        <w:rPr>
          <w:lang w:eastAsia="es-ES"/>
        </w:rPr>
        <w:t xml:space="preserve"> </w:t>
      </w:r>
      <w:r w:rsidR="00D512E5" w:rsidRPr="00D90577">
        <w:rPr>
          <w:lang w:eastAsia="es-ES"/>
        </w:rPr>
        <w:t>(F</w:t>
      </w:r>
      <w:r w:rsidR="00D512E5" w:rsidRPr="00D90577">
        <w:rPr>
          <w:vertAlign w:val="subscript"/>
          <w:lang w:eastAsia="es-ES"/>
        </w:rPr>
        <w:t>ST</w:t>
      </w:r>
      <w:r w:rsidR="00D512E5" w:rsidRPr="00D90577">
        <w:rPr>
          <w:lang w:eastAsia="es-ES"/>
        </w:rPr>
        <w:t>=0.</w:t>
      </w:r>
      <w:ins w:id="455" w:author="LRAV" w:date="2023-04-23T22:43:00Z">
        <w:r w:rsidR="00D512E5" w:rsidRPr="00D90577">
          <w:rPr>
            <w:lang w:eastAsia="es-ES"/>
          </w:rPr>
          <w:t>6</w:t>
        </w:r>
        <w:r w:rsidR="002209A6">
          <w:rPr>
            <w:lang w:eastAsia="es-ES"/>
          </w:rPr>
          <w:t>83</w:t>
        </w:r>
      </w:ins>
      <w:r w:rsidR="00D512E5" w:rsidRPr="00D90577">
        <w:rPr>
          <w:lang w:eastAsia="es-ES"/>
        </w:rPr>
        <w:t xml:space="preserve">) than in </w:t>
      </w:r>
      <w:r w:rsidR="003F7F56" w:rsidRPr="00D90577">
        <w:rPr>
          <w:lang w:eastAsia="es-ES"/>
        </w:rPr>
        <w:t xml:space="preserve">the allopatric </w:t>
      </w:r>
      <w:r w:rsidR="008C2893" w:rsidRPr="00D90577">
        <w:rPr>
          <w:lang w:eastAsia="es-ES"/>
        </w:rPr>
        <w:t xml:space="preserve">distribution </w:t>
      </w:r>
      <w:r w:rsidR="00223697" w:rsidRPr="00D90577">
        <w:rPr>
          <w:lang w:eastAsia="es-ES"/>
        </w:rPr>
        <w:t>(F</w:t>
      </w:r>
      <w:r w:rsidR="00223697" w:rsidRPr="00D90577">
        <w:rPr>
          <w:vertAlign w:val="subscript"/>
          <w:lang w:eastAsia="es-ES"/>
        </w:rPr>
        <w:t>ST</w:t>
      </w:r>
      <w:r w:rsidR="00223697" w:rsidRPr="00D90577">
        <w:rPr>
          <w:lang w:eastAsia="es-ES"/>
        </w:rPr>
        <w:t>=</w:t>
      </w:r>
      <w:r w:rsidR="0093203B" w:rsidRPr="00D90577">
        <w:rPr>
          <w:lang w:eastAsia="es-ES"/>
        </w:rPr>
        <w:t>0.72</w:t>
      </w:r>
      <w:r w:rsidR="00D90577" w:rsidRPr="00D90577">
        <w:rPr>
          <w:lang w:eastAsia="es-ES"/>
        </w:rPr>
        <w:t>5</w:t>
      </w:r>
      <w:r w:rsidR="000A4BE4" w:rsidRPr="00D90577">
        <w:rPr>
          <w:lang w:eastAsia="es-ES"/>
        </w:rPr>
        <w:t>)</w:t>
      </w:r>
      <w:r w:rsidR="00F71A68" w:rsidRPr="00D90577">
        <w:rPr>
          <w:lang w:eastAsia="es-ES"/>
        </w:rPr>
        <w:t>.</w:t>
      </w:r>
      <w:r w:rsidR="00174D48" w:rsidRPr="00174D48">
        <w:rPr>
          <w:lang w:eastAsia="es-ES"/>
        </w:rPr>
        <w:t xml:space="preserve"> </w:t>
      </w:r>
      <w:ins w:id="456" w:author="LRAV" w:date="2023-04-23T22:43:00Z">
        <w:r w:rsidR="005E3E8C" w:rsidRPr="00DA1442">
          <w:rPr>
            <w:lang w:eastAsia="es-ES"/>
          </w:rPr>
          <w:t>When</w:t>
        </w:r>
      </w:ins>
      <w:ins w:id="457" w:author="Maren Wellenreuther" w:date="2023-04-25T10:35:00Z">
        <w:r w:rsidR="0085475E">
          <w:rPr>
            <w:lang w:eastAsia="es-ES"/>
          </w:rPr>
          <w:t xml:space="preserve"> the</w:t>
        </w:r>
      </w:ins>
      <w:ins w:id="458" w:author="LRAV" w:date="2023-04-23T22:43:00Z">
        <w:r w:rsidR="005E3E8C" w:rsidRPr="00DA1442">
          <w:rPr>
            <w:lang w:eastAsia="es-ES"/>
          </w:rPr>
          <w:t xml:space="preserve"> overall genetic differentiation was </w:t>
        </w:r>
        <w:r w:rsidR="00187D7A" w:rsidRPr="00DA1442">
          <w:rPr>
            <w:lang w:eastAsia="es-ES"/>
          </w:rPr>
          <w:t>compared</w:t>
        </w:r>
        <w:r w:rsidR="005E3E8C" w:rsidRPr="00DA1442">
          <w:rPr>
            <w:lang w:eastAsia="es-ES"/>
          </w:rPr>
          <w:t xml:space="preserve"> between </w:t>
        </w:r>
        <w:r w:rsidR="001D25F2" w:rsidRPr="00DA1442">
          <w:rPr>
            <w:lang w:eastAsia="es-ES"/>
          </w:rPr>
          <w:t xml:space="preserve">the studied </w:t>
        </w:r>
        <w:r w:rsidR="005E3E8C" w:rsidRPr="00DA1442">
          <w:rPr>
            <w:lang w:eastAsia="es-ES"/>
          </w:rPr>
          <w:t xml:space="preserve">hybrid </w:t>
        </w:r>
        <w:r w:rsidR="00054280" w:rsidRPr="00DA1442">
          <w:rPr>
            <w:lang w:eastAsia="es-ES"/>
          </w:rPr>
          <w:t>region</w:t>
        </w:r>
        <w:r w:rsidR="005E3E8C" w:rsidRPr="00DA1442">
          <w:rPr>
            <w:lang w:eastAsia="es-ES"/>
          </w:rPr>
          <w:t xml:space="preserve">s, we found that the overall genetic differentiation between </w:t>
        </w:r>
        <w:r w:rsidR="005E3E8C" w:rsidRPr="00DA1442">
          <w:rPr>
            <w:i/>
            <w:iCs/>
            <w:lang w:eastAsia="es-ES"/>
          </w:rPr>
          <w:t>I. elegans</w:t>
        </w:r>
        <w:r w:rsidR="005E3E8C" w:rsidRPr="00DA1442">
          <w:rPr>
            <w:lang w:eastAsia="es-ES"/>
          </w:rPr>
          <w:t xml:space="preserve"> and </w:t>
        </w:r>
        <w:r w:rsidR="005E3E8C" w:rsidRPr="00DA1442">
          <w:rPr>
            <w:i/>
            <w:iCs/>
            <w:lang w:eastAsia="es-ES"/>
          </w:rPr>
          <w:t>I. graellsii</w:t>
        </w:r>
        <w:r w:rsidR="005E3E8C" w:rsidRPr="00DA1442">
          <w:rPr>
            <w:lang w:eastAsia="es-ES"/>
          </w:rPr>
          <w:t xml:space="preserve"> </w:t>
        </w:r>
      </w:ins>
      <w:r w:rsidR="002209A6" w:rsidRPr="00C7257E">
        <w:rPr>
          <w:lang w:eastAsia="es-ES"/>
        </w:rPr>
        <w:t>(excluding F</w:t>
      </w:r>
      <w:r w:rsidR="002209A6" w:rsidRPr="00C7257E">
        <w:rPr>
          <w:vertAlign w:val="subscript"/>
          <w:lang w:eastAsia="es-ES"/>
        </w:rPr>
        <w:t>1</w:t>
      </w:r>
      <w:r w:rsidR="00034E25">
        <w:rPr>
          <w:lang w:eastAsia="es-ES"/>
        </w:rPr>
        <w:t xml:space="preserve"> and F</w:t>
      </w:r>
      <w:r w:rsidR="00034E25" w:rsidRPr="00034E25">
        <w:rPr>
          <w:vertAlign w:val="subscript"/>
          <w:lang w:eastAsia="es-ES"/>
        </w:rPr>
        <w:t>2</w:t>
      </w:r>
      <w:r w:rsidR="002209A6" w:rsidRPr="00C7257E">
        <w:rPr>
          <w:lang w:eastAsia="es-ES"/>
        </w:rPr>
        <w:t xml:space="preserve"> hybrids)</w:t>
      </w:r>
      <w:r w:rsidR="002209A6">
        <w:rPr>
          <w:lang w:eastAsia="es-ES"/>
        </w:rPr>
        <w:t xml:space="preserve"> </w:t>
      </w:r>
      <w:ins w:id="459" w:author="LRAV" w:date="2023-04-23T22:43:00Z">
        <w:r w:rsidR="005E3E8C" w:rsidRPr="00DA1442">
          <w:rPr>
            <w:lang w:eastAsia="es-ES"/>
          </w:rPr>
          <w:t xml:space="preserve">was lower in the </w:t>
        </w:r>
      </w:ins>
      <w:r w:rsidR="00CD4A6D">
        <w:rPr>
          <w:lang w:eastAsia="es-ES"/>
        </w:rPr>
        <w:t>older-</w:t>
      </w:r>
      <w:ins w:id="460" w:author="LRAV" w:date="2023-04-23T22:43:00Z">
        <w:r w:rsidR="005E3E8C" w:rsidRPr="00DA1442">
          <w:rPr>
            <w:lang w:eastAsia="es-ES"/>
          </w:rPr>
          <w:t>west (F</w:t>
        </w:r>
        <w:r w:rsidR="005E3E8C" w:rsidRPr="00DA1442">
          <w:rPr>
            <w:vertAlign w:val="subscript"/>
            <w:lang w:eastAsia="es-ES"/>
          </w:rPr>
          <w:t>ST</w:t>
        </w:r>
        <w:r w:rsidR="005E3E8C" w:rsidRPr="00DA1442">
          <w:rPr>
            <w:lang w:eastAsia="es-ES"/>
          </w:rPr>
          <w:t>=</w:t>
        </w:r>
        <w:r w:rsidR="002209A6">
          <w:rPr>
            <w:lang w:eastAsia="es-ES"/>
          </w:rPr>
          <w:t>0.625</w:t>
        </w:r>
        <w:r w:rsidR="005E3E8C" w:rsidRPr="00DA1442">
          <w:rPr>
            <w:lang w:eastAsia="es-ES"/>
          </w:rPr>
          <w:t xml:space="preserve">) than in the </w:t>
        </w:r>
      </w:ins>
      <w:r w:rsidR="00CD4A6D">
        <w:rPr>
          <w:lang w:eastAsia="es-ES"/>
        </w:rPr>
        <w:t>younger-</w:t>
      </w:r>
      <w:ins w:id="461" w:author="LRAV" w:date="2023-04-23T22:43:00Z">
        <w:r w:rsidR="005E3E8C" w:rsidRPr="00DA1442">
          <w:rPr>
            <w:lang w:eastAsia="es-ES"/>
          </w:rPr>
          <w:t xml:space="preserve">central hybrid </w:t>
        </w:r>
        <w:r w:rsidR="00054280" w:rsidRPr="00DA1442">
          <w:rPr>
            <w:lang w:eastAsia="es-ES"/>
          </w:rPr>
          <w:t>region</w:t>
        </w:r>
        <w:r w:rsidR="005E3E8C" w:rsidRPr="00DA1442">
          <w:rPr>
            <w:lang w:eastAsia="es-ES"/>
          </w:rPr>
          <w:t xml:space="preserve"> (F</w:t>
        </w:r>
        <w:r w:rsidR="005E3E8C" w:rsidRPr="00DA1442">
          <w:rPr>
            <w:vertAlign w:val="subscript"/>
            <w:lang w:eastAsia="es-ES"/>
          </w:rPr>
          <w:t>ST</w:t>
        </w:r>
        <w:r w:rsidR="005E3E8C" w:rsidRPr="00DA1442">
          <w:rPr>
            <w:lang w:eastAsia="es-ES"/>
          </w:rPr>
          <w:t>=</w:t>
        </w:r>
        <w:r w:rsidR="002209A6">
          <w:rPr>
            <w:lang w:eastAsia="es-ES"/>
          </w:rPr>
          <w:t>0.731</w:t>
        </w:r>
        <w:r w:rsidR="005E3E8C" w:rsidRPr="00DA1442">
          <w:rPr>
            <w:lang w:eastAsia="es-ES"/>
          </w:rPr>
          <w:t>)</w:t>
        </w:r>
        <w:r w:rsidR="002209A6" w:rsidRPr="002209A6">
          <w:rPr>
            <w:lang w:eastAsia="es-ES"/>
          </w:rPr>
          <w:t>.</w:t>
        </w:r>
      </w:ins>
    </w:p>
    <w:p w14:paraId="4CEDE2C3" w14:textId="25471C32" w:rsidR="00E7472D" w:rsidRPr="0068516C" w:rsidRDefault="00403F61" w:rsidP="007F07A4">
      <w:pPr>
        <w:spacing w:after="120" w:line="276" w:lineRule="auto"/>
        <w:jc w:val="both"/>
        <w:rPr>
          <w:lang w:eastAsia="es-ES"/>
        </w:rPr>
      </w:pPr>
      <w:bookmarkStart w:id="462" w:name="_Hlk67649025"/>
      <w:bookmarkStart w:id="463" w:name="_Hlk88564252"/>
      <w:bookmarkEnd w:id="453"/>
      <w:r w:rsidRPr="0068516C">
        <w:t>P</w:t>
      </w:r>
      <w:r w:rsidR="001767E2" w:rsidRPr="0068516C">
        <w:t xml:space="preserve">airwise </w:t>
      </w:r>
      <w:r w:rsidR="00994C04" w:rsidRPr="0068516C">
        <w:rPr>
          <w:lang w:eastAsia="es-ES"/>
        </w:rPr>
        <w:t>intraspecific</w:t>
      </w:r>
      <w:r w:rsidR="00994C04" w:rsidRPr="0068516C">
        <w:t xml:space="preserve"> </w:t>
      </w:r>
      <w:r w:rsidR="001767E2" w:rsidRPr="0068516C">
        <w:t>population differentiation</w:t>
      </w:r>
      <w:bookmarkEnd w:id="462"/>
      <w:r w:rsidR="001767E2" w:rsidRPr="0068516C">
        <w:t xml:space="preserve"> </w:t>
      </w:r>
      <w:r w:rsidR="002335D8" w:rsidRPr="0068516C">
        <w:t>in</w:t>
      </w:r>
      <w:r w:rsidR="000C0646" w:rsidRPr="0068516C">
        <w:t xml:space="preserve"> </w:t>
      </w:r>
      <w:r w:rsidR="000C0646" w:rsidRPr="0068516C">
        <w:rPr>
          <w:i/>
          <w:iCs/>
        </w:rPr>
        <w:t>I. elegans</w:t>
      </w:r>
      <w:r w:rsidR="000C0646" w:rsidRPr="0068516C">
        <w:t xml:space="preserve"> </w:t>
      </w:r>
      <w:r w:rsidR="00C43DDC" w:rsidRPr="0068516C">
        <w:t xml:space="preserve">from allopatry </w:t>
      </w:r>
      <w:r w:rsidR="001767E2" w:rsidRPr="0068516C">
        <w:t>ranged from F</w:t>
      </w:r>
      <w:r w:rsidR="001767E2" w:rsidRPr="0068516C">
        <w:rPr>
          <w:vertAlign w:val="subscript"/>
        </w:rPr>
        <w:t>ST</w:t>
      </w:r>
      <w:r w:rsidR="001767E2" w:rsidRPr="0068516C">
        <w:t>=0</w:t>
      </w:r>
      <w:r w:rsidR="00A12BF9" w:rsidRPr="0068516C">
        <w:t>.002</w:t>
      </w:r>
      <w:r w:rsidR="004E3CA2" w:rsidRPr="0068516C">
        <w:t>-</w:t>
      </w:r>
      <w:r w:rsidR="001767E2" w:rsidRPr="0068516C">
        <w:t>0.</w:t>
      </w:r>
      <w:ins w:id="464" w:author="LRAV" w:date="2023-04-23T22:43:00Z">
        <w:r w:rsidR="002209A6">
          <w:t>044</w:t>
        </w:r>
      </w:ins>
      <w:r w:rsidR="001767E2" w:rsidRPr="0068516C">
        <w:t xml:space="preserve"> </w:t>
      </w:r>
      <w:r w:rsidR="00651440" w:rsidRPr="0068516C">
        <w:t>(</w:t>
      </w:r>
      <w:r w:rsidR="00CF0E24" w:rsidRPr="0068516C">
        <w:t xml:space="preserve">8 </w:t>
      </w:r>
      <w:r w:rsidR="00651440" w:rsidRPr="0068516C">
        <w:t xml:space="preserve">out of the </w:t>
      </w:r>
      <w:r w:rsidR="00CF0E24" w:rsidRPr="0068516C">
        <w:t>10</w:t>
      </w:r>
      <w:r w:rsidR="00651440" w:rsidRPr="0068516C">
        <w:t xml:space="preserve"> pairwise F</w:t>
      </w:r>
      <w:r w:rsidR="00651440" w:rsidRPr="0068516C">
        <w:rPr>
          <w:vertAlign w:val="subscript"/>
        </w:rPr>
        <w:t>ST</w:t>
      </w:r>
      <w:r w:rsidR="00651440" w:rsidRPr="0068516C">
        <w:t xml:space="preserve"> values </w:t>
      </w:r>
      <w:r w:rsidR="007822C4" w:rsidRPr="0068516C">
        <w:t>were significant a</w:t>
      </w:r>
      <w:r w:rsidR="002209A6">
        <w:t>t</w:t>
      </w:r>
      <w:r w:rsidR="007822C4" w:rsidRPr="0068516C">
        <w:t xml:space="preserve"> </w:t>
      </w:r>
      <w:r w:rsidR="00651440" w:rsidRPr="0068516C">
        <w:rPr>
          <w:i/>
          <w:iCs/>
        </w:rPr>
        <w:t>p</w:t>
      </w:r>
      <w:r w:rsidR="00651440" w:rsidRPr="0068516C">
        <w:t>&lt;0.05/</w:t>
      </w:r>
      <w:r w:rsidR="00CF0E24" w:rsidRPr="0068516C">
        <w:t>10</w:t>
      </w:r>
      <w:r w:rsidR="00651440" w:rsidRPr="0068516C">
        <w:t xml:space="preserve">), </w:t>
      </w:r>
      <w:r w:rsidR="00C43DDC" w:rsidRPr="0068516C">
        <w:t xml:space="preserve">from the </w:t>
      </w:r>
      <w:r w:rsidR="00CD4A6D">
        <w:t>older-</w:t>
      </w:r>
      <w:r w:rsidR="00C43DDC" w:rsidRPr="0068516C">
        <w:t xml:space="preserve">west hybrid </w:t>
      </w:r>
      <w:r w:rsidR="00054280">
        <w:t>region</w:t>
      </w:r>
      <w:r w:rsidR="00C43DDC" w:rsidRPr="0068516C">
        <w:t xml:space="preserve"> </w:t>
      </w:r>
      <w:r w:rsidR="00656C0F" w:rsidRPr="0068516C">
        <w:rPr>
          <w:lang w:eastAsia="es-ES"/>
        </w:rPr>
        <w:t>(excluding F</w:t>
      </w:r>
      <w:r w:rsidR="00656C0F" w:rsidRPr="0068516C">
        <w:rPr>
          <w:vertAlign w:val="subscript"/>
          <w:lang w:eastAsia="es-ES"/>
        </w:rPr>
        <w:t>1</w:t>
      </w:r>
      <w:r w:rsidR="00656C0F" w:rsidRPr="0068516C">
        <w:rPr>
          <w:lang w:eastAsia="es-ES"/>
        </w:rPr>
        <w:t xml:space="preserve"> and F</w:t>
      </w:r>
      <w:r w:rsidR="00656C0F" w:rsidRPr="0068516C">
        <w:rPr>
          <w:vertAlign w:val="subscript"/>
          <w:lang w:eastAsia="es-ES"/>
        </w:rPr>
        <w:t>2</w:t>
      </w:r>
      <w:r w:rsidR="00656C0F" w:rsidRPr="0068516C">
        <w:rPr>
          <w:lang w:eastAsia="es-ES"/>
        </w:rPr>
        <w:t xml:space="preserve"> hybrids) </w:t>
      </w:r>
      <w:r w:rsidR="00C43DDC" w:rsidRPr="0068516C">
        <w:t xml:space="preserve">ranged from </w:t>
      </w:r>
      <w:r w:rsidR="00030E26" w:rsidRPr="0068516C">
        <w:t>F</w:t>
      </w:r>
      <w:r w:rsidR="00030E26" w:rsidRPr="0068516C">
        <w:rPr>
          <w:vertAlign w:val="subscript"/>
        </w:rPr>
        <w:t>ST</w:t>
      </w:r>
      <w:r w:rsidR="00030E26" w:rsidRPr="0068516C">
        <w:t>=0.012-0.1</w:t>
      </w:r>
      <w:r w:rsidR="002209A6">
        <w:t>00</w:t>
      </w:r>
      <w:r w:rsidR="00030E26" w:rsidRPr="0068516C">
        <w:t xml:space="preserve"> (3 out of the 3 pairwise F</w:t>
      </w:r>
      <w:r w:rsidR="00030E26" w:rsidRPr="0068516C">
        <w:rPr>
          <w:vertAlign w:val="subscript"/>
        </w:rPr>
        <w:t>ST</w:t>
      </w:r>
      <w:r w:rsidR="00030E26" w:rsidRPr="0068516C">
        <w:t xml:space="preserve"> values were significant at </w:t>
      </w:r>
      <w:r w:rsidR="00030E26" w:rsidRPr="0068516C">
        <w:rPr>
          <w:i/>
          <w:iCs/>
        </w:rPr>
        <w:t>p</w:t>
      </w:r>
      <w:r w:rsidR="00030E26" w:rsidRPr="0068516C">
        <w:t>&lt;0.05/3)</w:t>
      </w:r>
      <w:r w:rsidR="00C43DDC" w:rsidRPr="0068516C">
        <w:t xml:space="preserve">, from the </w:t>
      </w:r>
      <w:r w:rsidR="00CD4A6D">
        <w:t>younger-</w:t>
      </w:r>
      <w:r w:rsidR="00C43DDC" w:rsidRPr="0068516C">
        <w:t xml:space="preserve">central hybrid </w:t>
      </w:r>
      <w:r w:rsidR="00054280">
        <w:t>region</w:t>
      </w:r>
      <w:r w:rsidR="00C43DDC" w:rsidRPr="0068516C">
        <w:t xml:space="preserve"> </w:t>
      </w:r>
      <w:r w:rsidR="00656C0F" w:rsidRPr="0068516C">
        <w:rPr>
          <w:lang w:eastAsia="es-ES"/>
        </w:rPr>
        <w:t>(excluding F</w:t>
      </w:r>
      <w:r w:rsidR="00656C0F" w:rsidRPr="0068516C">
        <w:rPr>
          <w:vertAlign w:val="subscript"/>
          <w:lang w:eastAsia="es-ES"/>
        </w:rPr>
        <w:t>1</w:t>
      </w:r>
      <w:r w:rsidR="00656C0F" w:rsidRPr="0068516C">
        <w:rPr>
          <w:lang w:eastAsia="es-ES"/>
        </w:rPr>
        <w:t xml:space="preserve"> and F</w:t>
      </w:r>
      <w:r w:rsidR="00656C0F" w:rsidRPr="0068516C">
        <w:rPr>
          <w:vertAlign w:val="subscript"/>
          <w:lang w:eastAsia="es-ES"/>
        </w:rPr>
        <w:t>2</w:t>
      </w:r>
      <w:r w:rsidR="00656C0F" w:rsidRPr="0068516C">
        <w:rPr>
          <w:lang w:eastAsia="es-ES"/>
        </w:rPr>
        <w:t xml:space="preserve"> hybrids) </w:t>
      </w:r>
      <w:r w:rsidR="00C43DDC" w:rsidRPr="0068516C">
        <w:t xml:space="preserve">ranged </w:t>
      </w:r>
      <w:r w:rsidR="009F7E28" w:rsidRPr="0068516C">
        <w:t xml:space="preserve">from </w:t>
      </w:r>
      <w:r w:rsidR="00030E26" w:rsidRPr="0068516C">
        <w:t>F</w:t>
      </w:r>
      <w:r w:rsidR="00030E26" w:rsidRPr="0068516C">
        <w:rPr>
          <w:vertAlign w:val="subscript"/>
        </w:rPr>
        <w:t>ST</w:t>
      </w:r>
      <w:r w:rsidR="00030E26" w:rsidRPr="0068516C">
        <w:t>=0.</w:t>
      </w:r>
      <w:ins w:id="465" w:author="LRAV" w:date="2023-04-23T22:43:00Z">
        <w:r w:rsidR="00030E26" w:rsidRPr="0068516C">
          <w:t>00</w:t>
        </w:r>
        <w:r w:rsidR="002209A6">
          <w:t>2</w:t>
        </w:r>
      </w:ins>
      <w:r w:rsidR="00030E26" w:rsidRPr="0068516C">
        <w:t>-0.013 (</w:t>
      </w:r>
      <w:ins w:id="466" w:author="LRAV" w:date="2023-04-23T22:43:00Z">
        <w:r w:rsidR="00210A8A">
          <w:t>3</w:t>
        </w:r>
      </w:ins>
      <w:r w:rsidR="00030E26" w:rsidRPr="0068516C">
        <w:t xml:space="preserve"> out of 10 pairwise F</w:t>
      </w:r>
      <w:r w:rsidR="00030E26" w:rsidRPr="0068516C">
        <w:rPr>
          <w:vertAlign w:val="subscript"/>
        </w:rPr>
        <w:t>ST</w:t>
      </w:r>
      <w:r w:rsidR="00030E26" w:rsidRPr="0068516C">
        <w:t xml:space="preserve"> values </w:t>
      </w:r>
      <w:ins w:id="467" w:author="LRAV" w:date="2023-04-23T22:43:00Z">
        <w:r w:rsidR="00030E26" w:rsidRPr="0068516C">
          <w:t>w</w:t>
        </w:r>
        <w:r w:rsidR="00210A8A">
          <w:t>ere</w:t>
        </w:r>
      </w:ins>
      <w:r w:rsidR="00030E26" w:rsidRPr="0068516C">
        <w:t xml:space="preserve"> significant at </w:t>
      </w:r>
      <w:r w:rsidR="00030E26" w:rsidRPr="0068516C">
        <w:rPr>
          <w:i/>
          <w:iCs/>
        </w:rPr>
        <w:t>p</w:t>
      </w:r>
      <w:r w:rsidR="00030E26" w:rsidRPr="0068516C">
        <w:t>&lt;0.05/10</w:t>
      </w:r>
      <w:ins w:id="468" w:author="LRAV" w:date="2023-04-23T22:43:00Z">
        <w:r w:rsidR="00210A8A">
          <w:t>;</w:t>
        </w:r>
      </w:ins>
      <w:r w:rsidR="00210A8A">
        <w:t xml:space="preserve"> </w:t>
      </w:r>
      <w:r w:rsidR="002102DF" w:rsidRPr="0068516C">
        <w:rPr>
          <w:lang w:eastAsia="es-ES"/>
        </w:rPr>
        <w:t xml:space="preserve">Table </w:t>
      </w:r>
      <w:ins w:id="469" w:author="LRAV" w:date="2023-04-23T22:43:00Z">
        <w:r w:rsidR="002102DF" w:rsidRPr="0068516C">
          <w:rPr>
            <w:lang w:eastAsia="es-ES"/>
          </w:rPr>
          <w:t>S1</w:t>
        </w:r>
        <w:r w:rsidR="00210A8A">
          <w:rPr>
            <w:lang w:eastAsia="es-ES"/>
          </w:rPr>
          <w:t>3</w:t>
        </w:r>
      </w:ins>
      <w:r w:rsidR="002102DF" w:rsidRPr="0068516C">
        <w:t>)</w:t>
      </w:r>
      <w:r w:rsidR="009F7B39" w:rsidRPr="0068516C">
        <w:t>.</w:t>
      </w:r>
      <w:bookmarkEnd w:id="463"/>
      <w:r w:rsidR="00520FA8" w:rsidRPr="0068516C">
        <w:t xml:space="preserve"> </w:t>
      </w:r>
      <w:r w:rsidR="00E7472D" w:rsidRPr="0068516C">
        <w:t xml:space="preserve">Pairwise </w:t>
      </w:r>
      <w:r w:rsidR="00E7472D" w:rsidRPr="0068516C">
        <w:rPr>
          <w:lang w:eastAsia="es-ES"/>
        </w:rPr>
        <w:t>intraspecific</w:t>
      </w:r>
      <w:r w:rsidR="00E7472D" w:rsidRPr="0068516C">
        <w:t xml:space="preserve"> population differentiation in </w:t>
      </w:r>
      <w:r w:rsidR="00E7472D" w:rsidRPr="0068516C">
        <w:rPr>
          <w:i/>
          <w:iCs/>
        </w:rPr>
        <w:t>I. graellsii</w:t>
      </w:r>
      <w:r w:rsidR="00E7472D" w:rsidRPr="0068516C">
        <w:t xml:space="preserve"> from allopatry ranged from F</w:t>
      </w:r>
      <w:r w:rsidR="00E7472D" w:rsidRPr="0068516C">
        <w:rPr>
          <w:vertAlign w:val="subscript"/>
        </w:rPr>
        <w:t>ST</w:t>
      </w:r>
      <w:r w:rsidR="00E7472D" w:rsidRPr="0068516C">
        <w:t>=0</w:t>
      </w:r>
      <w:r w:rsidR="00091001" w:rsidRPr="0068516C">
        <w:t>.00</w:t>
      </w:r>
      <w:r w:rsidR="002D5C1B" w:rsidRPr="0068516C">
        <w:t>8-</w:t>
      </w:r>
      <w:r w:rsidR="00E7472D" w:rsidRPr="0068516C">
        <w:t>0.</w:t>
      </w:r>
      <w:r w:rsidR="00091001" w:rsidRPr="0068516C">
        <w:t>068</w:t>
      </w:r>
      <w:r w:rsidR="00E7472D" w:rsidRPr="0068516C">
        <w:t xml:space="preserve"> (</w:t>
      </w:r>
      <w:r w:rsidR="00091001" w:rsidRPr="0068516C">
        <w:t>2</w:t>
      </w:r>
      <w:r w:rsidR="00E7472D" w:rsidRPr="0068516C">
        <w:t xml:space="preserve"> </w:t>
      </w:r>
      <w:r w:rsidR="00E7472D" w:rsidRPr="0068516C">
        <w:lastRenderedPageBreak/>
        <w:t xml:space="preserve">out of the </w:t>
      </w:r>
      <w:r w:rsidR="00091001" w:rsidRPr="0068516C">
        <w:t>3</w:t>
      </w:r>
      <w:r w:rsidR="00E7472D" w:rsidRPr="0068516C">
        <w:t xml:space="preserve"> pairwise F</w:t>
      </w:r>
      <w:r w:rsidR="00E7472D" w:rsidRPr="0068516C">
        <w:rPr>
          <w:vertAlign w:val="subscript"/>
        </w:rPr>
        <w:t>ST</w:t>
      </w:r>
      <w:r w:rsidR="00E7472D" w:rsidRPr="0068516C">
        <w:t xml:space="preserve"> values </w:t>
      </w:r>
      <w:r w:rsidR="00B11F62" w:rsidRPr="0068516C">
        <w:t xml:space="preserve">were </w:t>
      </w:r>
      <w:r w:rsidR="00B653F4" w:rsidRPr="0068516C">
        <w:t xml:space="preserve">significant at </w:t>
      </w:r>
      <w:r w:rsidR="00B653F4" w:rsidRPr="0068516C">
        <w:rPr>
          <w:i/>
          <w:iCs/>
        </w:rPr>
        <w:t>p</w:t>
      </w:r>
      <w:r w:rsidR="00E7472D" w:rsidRPr="0068516C">
        <w:t>&lt;0.05/</w:t>
      </w:r>
      <w:r w:rsidR="00091001" w:rsidRPr="0068516C">
        <w:t>3</w:t>
      </w:r>
      <w:r w:rsidR="00E7472D" w:rsidRPr="0068516C">
        <w:t xml:space="preserve">), from the </w:t>
      </w:r>
      <w:r w:rsidR="00614B60">
        <w:t>older-</w:t>
      </w:r>
      <w:r w:rsidR="00E7472D" w:rsidRPr="0068516C">
        <w:t xml:space="preserve">west hybrid </w:t>
      </w:r>
      <w:r w:rsidR="00054280">
        <w:t>region</w:t>
      </w:r>
      <w:r w:rsidR="00E7472D" w:rsidRPr="0068516C">
        <w:t xml:space="preserve"> </w:t>
      </w:r>
      <w:r w:rsidR="00320E98" w:rsidRPr="0068516C">
        <w:t>F</w:t>
      </w:r>
      <w:r w:rsidR="00320E98" w:rsidRPr="0068516C">
        <w:rPr>
          <w:vertAlign w:val="subscript"/>
        </w:rPr>
        <w:t>ST</w:t>
      </w:r>
      <w:r w:rsidR="00320E98" w:rsidRPr="0068516C">
        <w:t>=0.</w:t>
      </w:r>
      <w:ins w:id="470" w:author="LRAV" w:date="2023-04-23T22:43:00Z">
        <w:r w:rsidR="00320E98" w:rsidRPr="0068516C">
          <w:t>0</w:t>
        </w:r>
        <w:r w:rsidR="00210A8A">
          <w:t>79</w:t>
        </w:r>
      </w:ins>
      <w:r w:rsidR="00320E98" w:rsidRPr="0068516C">
        <w:t xml:space="preserve"> (1 out of the 1 pairwise F</w:t>
      </w:r>
      <w:r w:rsidR="00320E98" w:rsidRPr="0068516C">
        <w:rPr>
          <w:vertAlign w:val="subscript"/>
        </w:rPr>
        <w:t>ST</w:t>
      </w:r>
      <w:r w:rsidR="00320E98" w:rsidRPr="0068516C">
        <w:t xml:space="preserve"> values</w:t>
      </w:r>
      <w:r w:rsidR="00B11F62" w:rsidRPr="0068516C">
        <w:t xml:space="preserve"> was significant at </w:t>
      </w:r>
      <w:r w:rsidR="00B11F62" w:rsidRPr="0068516C">
        <w:rPr>
          <w:i/>
          <w:iCs/>
        </w:rPr>
        <w:t>p</w:t>
      </w:r>
      <w:r w:rsidR="00320E98" w:rsidRPr="0068516C">
        <w:t xml:space="preserve">&lt;0.05), and from the </w:t>
      </w:r>
      <w:r w:rsidR="00614B60">
        <w:t>younger-</w:t>
      </w:r>
      <w:r w:rsidR="00320E98" w:rsidRPr="0068516C">
        <w:t xml:space="preserve">central hybrid </w:t>
      </w:r>
      <w:r w:rsidR="00054280">
        <w:t>region</w:t>
      </w:r>
      <w:r w:rsidR="00320E98" w:rsidRPr="0068516C">
        <w:t xml:space="preserve"> ranged from F</w:t>
      </w:r>
      <w:r w:rsidR="00320E98" w:rsidRPr="0068516C">
        <w:rPr>
          <w:vertAlign w:val="subscript"/>
        </w:rPr>
        <w:t>ST</w:t>
      </w:r>
      <w:r w:rsidR="00320E98" w:rsidRPr="0068516C">
        <w:t>=0</w:t>
      </w:r>
      <w:r w:rsidR="002D5C1B" w:rsidRPr="0068516C">
        <w:t>-</w:t>
      </w:r>
      <w:r w:rsidR="00320E98" w:rsidRPr="0068516C">
        <w:t>0.</w:t>
      </w:r>
      <w:ins w:id="471" w:author="LRAV" w:date="2023-04-23T22:43:00Z">
        <w:r w:rsidR="00605D9B" w:rsidRPr="0068516C">
          <w:t>0</w:t>
        </w:r>
        <w:r w:rsidR="00210A8A">
          <w:t xml:space="preserve">36 </w:t>
        </w:r>
        <w:r w:rsidR="00320E98" w:rsidRPr="0068516C">
          <w:t>(</w:t>
        </w:r>
        <w:r w:rsidR="00210A8A">
          <w:t>5</w:t>
        </w:r>
      </w:ins>
      <w:r w:rsidR="0040448F" w:rsidRPr="0068516C">
        <w:t xml:space="preserve"> </w:t>
      </w:r>
      <w:r w:rsidR="00320E98" w:rsidRPr="0068516C">
        <w:t>out of the 15 pairwise F</w:t>
      </w:r>
      <w:r w:rsidR="00320E98" w:rsidRPr="0068516C">
        <w:rPr>
          <w:vertAlign w:val="subscript"/>
        </w:rPr>
        <w:t>ST</w:t>
      </w:r>
      <w:r w:rsidR="00320E98" w:rsidRPr="0068516C">
        <w:t xml:space="preserve"> values</w:t>
      </w:r>
      <w:r w:rsidR="00DF0304" w:rsidRPr="0068516C">
        <w:t xml:space="preserve"> </w:t>
      </w:r>
      <w:ins w:id="472" w:author="LRAV" w:date="2023-04-23T22:43:00Z">
        <w:r w:rsidR="00DF0304" w:rsidRPr="0068516C">
          <w:t>w</w:t>
        </w:r>
        <w:r w:rsidR="00210A8A">
          <w:t>ere</w:t>
        </w:r>
      </w:ins>
      <w:r w:rsidR="00DF0304" w:rsidRPr="0068516C">
        <w:t xml:space="preserve"> significant at </w:t>
      </w:r>
      <w:r w:rsidR="00DF0304" w:rsidRPr="0068516C">
        <w:rPr>
          <w:i/>
          <w:iCs/>
        </w:rPr>
        <w:t>p</w:t>
      </w:r>
      <w:r w:rsidR="00320E98" w:rsidRPr="0068516C">
        <w:t>&lt;0.05/15</w:t>
      </w:r>
      <w:r w:rsidR="00210A8A">
        <w:t xml:space="preserve">; </w:t>
      </w:r>
      <w:r w:rsidR="00AD2852" w:rsidRPr="0068516C">
        <w:rPr>
          <w:lang w:eastAsia="es-ES"/>
        </w:rPr>
        <w:t>Table</w:t>
      </w:r>
      <w:r w:rsidR="004D34BD" w:rsidRPr="0068516C">
        <w:rPr>
          <w:lang w:eastAsia="es-ES"/>
        </w:rPr>
        <w:t xml:space="preserve"> </w:t>
      </w:r>
      <w:r w:rsidR="00AD2852" w:rsidRPr="0068516C">
        <w:rPr>
          <w:lang w:eastAsia="es-ES"/>
        </w:rPr>
        <w:t>S1</w:t>
      </w:r>
      <w:r w:rsidR="00210A8A">
        <w:rPr>
          <w:lang w:eastAsia="es-ES"/>
        </w:rPr>
        <w:t>4</w:t>
      </w:r>
      <w:r w:rsidR="00E7472D" w:rsidRPr="0068516C">
        <w:t>).</w:t>
      </w:r>
    </w:p>
    <w:p w14:paraId="3A5C1A00" w14:textId="755F42C6" w:rsidR="00471C8A" w:rsidRDefault="001767E2" w:rsidP="007F07A4">
      <w:pPr>
        <w:spacing w:after="240" w:line="276" w:lineRule="auto"/>
        <w:jc w:val="both"/>
      </w:pPr>
      <w:r w:rsidRPr="0068516C">
        <w:t xml:space="preserve">Some populations were highly genetically distinct from many populations. Specifically, the </w:t>
      </w:r>
      <w:r w:rsidRPr="0068516C">
        <w:rPr>
          <w:i/>
          <w:iCs/>
        </w:rPr>
        <w:t>I. elegans</w:t>
      </w:r>
      <w:r w:rsidRPr="0068516C">
        <w:t xml:space="preserve"> Doniños population from </w:t>
      </w:r>
      <w:r w:rsidR="00373E5B" w:rsidRPr="0068516C">
        <w:t xml:space="preserve">the </w:t>
      </w:r>
      <w:r w:rsidR="00614B60">
        <w:t>older-</w:t>
      </w:r>
      <w:r w:rsidR="00373E5B" w:rsidRPr="0068516C">
        <w:t xml:space="preserve">west hybrid </w:t>
      </w:r>
      <w:r w:rsidR="00054280">
        <w:t>region</w:t>
      </w:r>
      <w:r w:rsidR="00373E5B" w:rsidRPr="0068516C">
        <w:t xml:space="preserve"> </w:t>
      </w:r>
      <w:r w:rsidRPr="0068516C">
        <w:t>showed comparatively large and statistically significant genetic differences with several other populations (</w:t>
      </w:r>
      <w:r w:rsidR="00210A8A">
        <w:rPr>
          <w:lang w:eastAsia="es-ES"/>
        </w:rPr>
        <w:t>Table S13</w:t>
      </w:r>
      <w:r w:rsidR="00916354" w:rsidRPr="0068516C">
        <w:rPr>
          <w:lang w:eastAsia="es-ES"/>
        </w:rPr>
        <w:t xml:space="preserve">). </w:t>
      </w:r>
      <w:r w:rsidRPr="0068516C">
        <w:t>Similarly</w:t>
      </w:r>
      <w:r w:rsidRPr="00275434">
        <w:t xml:space="preserve">, </w:t>
      </w:r>
      <w:r w:rsidR="002D5C1B">
        <w:t xml:space="preserve">the </w:t>
      </w:r>
      <w:r w:rsidR="002D5C1B" w:rsidRPr="00275434">
        <w:rPr>
          <w:i/>
          <w:iCs/>
        </w:rPr>
        <w:t xml:space="preserve">I. elegans </w:t>
      </w:r>
      <w:r w:rsidRPr="00275434">
        <w:t xml:space="preserve">Leuven </w:t>
      </w:r>
      <w:r w:rsidR="002D5C1B">
        <w:t xml:space="preserve">population </w:t>
      </w:r>
      <w:r w:rsidRPr="00275434">
        <w:t>and</w:t>
      </w:r>
      <w:r w:rsidR="002D5C1B">
        <w:t xml:space="preserve"> the</w:t>
      </w:r>
      <w:r w:rsidRPr="00275434">
        <w:t xml:space="preserve"> </w:t>
      </w:r>
      <w:r w:rsidR="002D5C1B" w:rsidRPr="00275434">
        <w:rPr>
          <w:i/>
          <w:iCs/>
        </w:rPr>
        <w:t xml:space="preserve">I. graellsii </w:t>
      </w:r>
      <w:r w:rsidRPr="00275434">
        <w:t xml:space="preserve">Seyhouse </w:t>
      </w:r>
      <w:r w:rsidR="002D5C1B">
        <w:t xml:space="preserve">population </w:t>
      </w:r>
      <w:r w:rsidRPr="00275434">
        <w:t>from the allopatric distribution</w:t>
      </w:r>
      <w:r w:rsidR="002D5C1B">
        <w:t>s</w:t>
      </w:r>
      <w:r w:rsidRPr="00275434">
        <w:t xml:space="preserve"> showed </w:t>
      </w:r>
      <w:r w:rsidRPr="0068516C">
        <w:t xml:space="preserve">comparatively large and statistically significant genetic differences </w:t>
      </w:r>
      <w:r w:rsidR="002D5C1B" w:rsidRPr="0068516C">
        <w:t xml:space="preserve">with </w:t>
      </w:r>
      <w:r w:rsidRPr="0068516C">
        <w:t>several other populations (</w:t>
      </w:r>
      <w:r w:rsidR="00AD2852" w:rsidRPr="0068516C">
        <w:rPr>
          <w:lang w:eastAsia="es-ES"/>
        </w:rPr>
        <w:t>Tables S1</w:t>
      </w:r>
      <w:r w:rsidR="00210A8A">
        <w:rPr>
          <w:lang w:eastAsia="es-ES"/>
        </w:rPr>
        <w:t>3</w:t>
      </w:r>
      <w:r w:rsidR="00AD2852" w:rsidRPr="0068516C">
        <w:rPr>
          <w:lang w:eastAsia="es-ES"/>
        </w:rPr>
        <w:t>-S1</w:t>
      </w:r>
      <w:r w:rsidR="00210A8A">
        <w:rPr>
          <w:lang w:eastAsia="es-ES"/>
        </w:rPr>
        <w:t>4</w:t>
      </w:r>
      <w:r w:rsidRPr="0068516C">
        <w:t>).</w:t>
      </w:r>
      <w:r w:rsidRPr="00275434">
        <w:t xml:space="preserve"> </w:t>
      </w:r>
    </w:p>
    <w:p w14:paraId="209FC2A6" w14:textId="1CAC1187" w:rsidR="00693E15" w:rsidRDefault="006706C9">
      <w:pPr>
        <w:autoSpaceDE w:val="0"/>
        <w:autoSpaceDN w:val="0"/>
        <w:adjustRightInd w:val="0"/>
        <w:spacing w:after="120" w:line="276" w:lineRule="auto"/>
        <w:jc w:val="both"/>
        <w:rPr>
          <w:rFonts w:eastAsia="MinionPro-Regular"/>
          <w:b/>
          <w:bCs/>
          <w:sz w:val="28"/>
          <w:szCs w:val="28"/>
        </w:rPr>
        <w:pPrChange w:id="473" w:author="LRAV" w:date="2023-04-23T22:43:00Z">
          <w:pPr>
            <w:autoSpaceDE w:val="0"/>
            <w:autoSpaceDN w:val="0"/>
            <w:adjustRightInd w:val="0"/>
            <w:spacing w:after="120" w:line="480" w:lineRule="auto"/>
            <w:jc w:val="both"/>
          </w:pPr>
        </w:pPrChange>
      </w:pPr>
      <w:r>
        <w:rPr>
          <w:rFonts w:eastAsia="MinionPro-Regular"/>
          <w:b/>
          <w:bCs/>
          <w:sz w:val="28"/>
          <w:szCs w:val="28"/>
        </w:rPr>
        <w:t>DISCUSSION</w:t>
      </w:r>
    </w:p>
    <w:p w14:paraId="16969F13" w14:textId="0FD7B71D" w:rsidR="00326805" w:rsidRPr="00A31027" w:rsidRDefault="00614DB7" w:rsidP="00AB351F">
      <w:pPr>
        <w:autoSpaceDE w:val="0"/>
        <w:autoSpaceDN w:val="0"/>
        <w:adjustRightInd w:val="0"/>
        <w:spacing w:after="120" w:line="276" w:lineRule="auto"/>
        <w:jc w:val="both"/>
        <w:rPr>
          <w:ins w:id="474" w:author="LRAV" w:date="2023-04-23T22:43:00Z"/>
          <w:bCs/>
          <w:iCs/>
        </w:rPr>
      </w:pPr>
      <w:bookmarkStart w:id="475" w:name="_Hlk131877242"/>
      <w:ins w:id="476" w:author="LRAV" w:date="2023-04-23T22:43:00Z">
        <w:r w:rsidRPr="00B535FD">
          <w:rPr>
            <w:rFonts w:eastAsia="MinionPro-Regular"/>
          </w:rPr>
          <w:t>In this study</w:t>
        </w:r>
      </w:ins>
      <w:ins w:id="477" w:author="Maren Wellenreuther" w:date="2023-04-25T10:35:00Z">
        <w:r w:rsidR="0085475E">
          <w:rPr>
            <w:rFonts w:eastAsia="MinionPro-Regular"/>
          </w:rPr>
          <w:t>,</w:t>
        </w:r>
      </w:ins>
      <w:ins w:id="478" w:author="LRAV" w:date="2023-04-23T22:43:00Z">
        <w:r w:rsidR="00AB351F" w:rsidRPr="00A31027">
          <w:rPr>
            <w:rFonts w:eastAsia="MinionPro-Regular"/>
          </w:rPr>
          <w:t xml:space="preserve"> we </w:t>
        </w:r>
        <w:r w:rsidR="00E60371" w:rsidRPr="00A31027">
          <w:rPr>
            <w:rFonts w:eastAsia="MinionPro-Regular"/>
          </w:rPr>
          <w:t xml:space="preserve">characterized </w:t>
        </w:r>
        <w:r w:rsidR="00073B3A" w:rsidRPr="00B535FD">
          <w:rPr>
            <w:rFonts w:eastAsia="MinionPro-Regular"/>
          </w:rPr>
          <w:t>two mottled hybrid</w:t>
        </w:r>
        <w:r w:rsidR="00233A06" w:rsidRPr="00B535FD">
          <w:rPr>
            <w:rFonts w:eastAsia="MinionPro-Regular"/>
          </w:rPr>
          <w:t xml:space="preserve"> </w:t>
        </w:r>
        <w:r w:rsidR="00054280">
          <w:rPr>
            <w:rFonts w:eastAsia="MinionPro-Regular"/>
          </w:rPr>
          <w:t>zone</w:t>
        </w:r>
        <w:r w:rsidR="0042746A">
          <w:rPr>
            <w:rFonts w:eastAsia="MinionPro-Regular"/>
          </w:rPr>
          <w:t>s</w:t>
        </w:r>
        <w:r w:rsidR="00233A06" w:rsidRPr="00B535FD">
          <w:rPr>
            <w:rFonts w:eastAsia="MinionPro-Regular"/>
          </w:rPr>
          <w:t xml:space="preserve"> </w:t>
        </w:r>
        <w:r w:rsidR="00E92830" w:rsidRPr="00B535FD">
          <w:rPr>
            <w:rFonts w:eastAsia="MinionPro-Regular"/>
          </w:rPr>
          <w:t xml:space="preserve">of </w:t>
        </w:r>
        <w:r w:rsidR="00E92830" w:rsidRPr="00B535FD">
          <w:rPr>
            <w:rFonts w:eastAsia="MinionPro-Regular"/>
            <w:i/>
            <w:iCs/>
          </w:rPr>
          <w:t>I. elegans</w:t>
        </w:r>
        <w:r w:rsidR="00E92830" w:rsidRPr="00B535FD">
          <w:rPr>
            <w:rFonts w:eastAsia="MinionPro-Regular"/>
          </w:rPr>
          <w:t xml:space="preserve"> and </w:t>
        </w:r>
        <w:r w:rsidR="00E92830" w:rsidRPr="00B535FD">
          <w:rPr>
            <w:rFonts w:eastAsia="MinionPro-Regular"/>
            <w:i/>
            <w:iCs/>
          </w:rPr>
          <w:t>I. graellsii</w:t>
        </w:r>
        <w:r w:rsidR="00E92830" w:rsidRPr="00B535FD">
          <w:rPr>
            <w:rFonts w:eastAsia="MinionPro-Regular"/>
          </w:rPr>
          <w:t xml:space="preserve"> </w:t>
        </w:r>
        <w:r w:rsidR="008860B6" w:rsidRPr="00B535FD">
          <w:rPr>
            <w:rFonts w:eastAsia="MinionPro-Regular"/>
          </w:rPr>
          <w:t>in Spai</w:t>
        </w:r>
        <w:r w:rsidR="00073B3A" w:rsidRPr="00B535FD">
          <w:rPr>
            <w:rFonts w:eastAsia="MinionPro-Regular"/>
          </w:rPr>
          <w:t>n</w:t>
        </w:r>
      </w:ins>
      <w:ins w:id="479" w:author="Maren Wellenreuther" w:date="2023-04-25T10:36:00Z">
        <w:r w:rsidR="0085475E">
          <w:rPr>
            <w:rFonts w:eastAsia="MinionPro-Regular"/>
          </w:rPr>
          <w:t>. One hybrid zone was</w:t>
        </w:r>
      </w:ins>
      <w:ins w:id="480" w:author="LRAV" w:date="2023-04-23T22:43:00Z">
        <w:r w:rsidR="00AA6222" w:rsidRPr="00A31027">
          <w:rPr>
            <w:rFonts w:eastAsia="MinionPro-Regular"/>
          </w:rPr>
          <w:t xml:space="preserve"> </w:t>
        </w:r>
      </w:ins>
      <w:ins w:id="481" w:author="Bengt Hansson" w:date="2023-04-25T11:47:00Z">
        <w:r w:rsidR="000F3496">
          <w:rPr>
            <w:rFonts w:eastAsia="MinionPro-Regular"/>
          </w:rPr>
          <w:t xml:space="preserve">large </w:t>
        </w:r>
      </w:ins>
      <w:ins w:id="482" w:author="LRAV" w:date="2023-04-23T22:43:00Z">
        <w:r w:rsidR="00BC011E" w:rsidRPr="00A31027">
          <w:rPr>
            <w:rFonts w:eastAsia="MinionPro-Regular"/>
          </w:rPr>
          <w:t xml:space="preserve">and </w:t>
        </w:r>
      </w:ins>
      <w:ins w:id="483" w:author="Maren Wellenreuther" w:date="2023-04-25T10:36:00Z">
        <w:r w:rsidR="0085475E">
          <w:rPr>
            <w:rFonts w:eastAsia="MinionPro-Regular"/>
          </w:rPr>
          <w:t>is still undergoing</w:t>
        </w:r>
      </w:ins>
      <w:ins w:id="484" w:author="LRAV" w:date="2023-04-23T22:43:00Z">
        <w:r w:rsidR="0018379C">
          <w:rPr>
            <w:rFonts w:eastAsia="MinionPro-Regular"/>
          </w:rPr>
          <w:t xml:space="preserve"> </w:t>
        </w:r>
        <w:r w:rsidR="00BC011E" w:rsidRPr="00A31027">
          <w:rPr>
            <w:rFonts w:eastAsia="MinionPro-Regular"/>
          </w:rPr>
          <w:t>expan</w:t>
        </w:r>
        <w:r w:rsidR="0018379C">
          <w:rPr>
            <w:rFonts w:eastAsia="MinionPro-Regular"/>
          </w:rPr>
          <w:t>sion</w:t>
        </w:r>
      </w:ins>
      <w:ins w:id="485" w:author="Maren Wellenreuther" w:date="2023-04-25T10:36:00Z">
        <w:r w:rsidR="0085475E">
          <w:rPr>
            <w:rFonts w:eastAsia="MinionPro-Regular"/>
          </w:rPr>
          <w:t xml:space="preserve"> and is situated in</w:t>
        </w:r>
      </w:ins>
      <w:ins w:id="486" w:author="LRAV" w:date="2023-04-23T22:43:00Z">
        <w:r w:rsidR="0042746A">
          <w:rPr>
            <w:rFonts w:eastAsia="MinionPro-Regular"/>
          </w:rPr>
          <w:t xml:space="preserve"> the north-central</w:t>
        </w:r>
        <w:r w:rsidR="0021723C">
          <w:rPr>
            <w:rFonts w:eastAsia="MinionPro-Regular"/>
          </w:rPr>
          <w:t xml:space="preserve"> and Mediterranean</w:t>
        </w:r>
      </w:ins>
      <w:ins w:id="487" w:author="Bengt Hansson" w:date="2023-04-25T11:47:00Z">
        <w:r w:rsidR="000F3496">
          <w:rPr>
            <w:rFonts w:eastAsia="MinionPro-Regular"/>
          </w:rPr>
          <w:t xml:space="preserve"> part of Spain</w:t>
        </w:r>
      </w:ins>
      <w:ins w:id="488" w:author="LRAV" w:date="2023-04-23T22:43:00Z">
        <w:r w:rsidR="0018379C">
          <w:rPr>
            <w:rFonts w:eastAsia="MinionPro-Regular"/>
          </w:rPr>
          <w:t>,</w:t>
        </w:r>
        <w:r w:rsidR="00BC011E" w:rsidRPr="00A31027">
          <w:rPr>
            <w:rFonts w:eastAsia="MinionPro-Regular"/>
          </w:rPr>
          <w:t xml:space="preserve"> and </w:t>
        </w:r>
      </w:ins>
      <w:ins w:id="489" w:author="Maren Wellenreuther" w:date="2023-04-25T10:37:00Z">
        <w:r w:rsidR="008366B9">
          <w:rPr>
            <w:rFonts w:eastAsia="MinionPro-Regular"/>
          </w:rPr>
          <w:t>another</w:t>
        </w:r>
      </w:ins>
      <w:ins w:id="490" w:author="Maren Wellenreuther" w:date="2023-04-25T10:36:00Z">
        <w:r w:rsidR="0085475E">
          <w:rPr>
            <w:rFonts w:eastAsia="MinionPro-Regular"/>
          </w:rPr>
          <w:t xml:space="preserve"> small zone</w:t>
        </w:r>
      </w:ins>
      <w:ins w:id="491" w:author="Maren Wellenreuther" w:date="2023-04-25T10:37:00Z">
        <w:r w:rsidR="008366B9">
          <w:rPr>
            <w:rFonts w:eastAsia="MinionPro-Regular"/>
          </w:rPr>
          <w:t xml:space="preserve"> </w:t>
        </w:r>
      </w:ins>
      <w:ins w:id="492" w:author="Maren Wellenreuther" w:date="2023-04-25T10:36:00Z">
        <w:r w:rsidR="008366B9">
          <w:rPr>
            <w:rFonts w:eastAsia="MinionPro-Regular"/>
          </w:rPr>
          <w:t xml:space="preserve">that was generally </w:t>
        </w:r>
      </w:ins>
      <w:ins w:id="493" w:author="Maren Wellenreuther" w:date="2023-04-25T10:37:00Z">
        <w:r w:rsidR="008366B9">
          <w:rPr>
            <w:rFonts w:eastAsia="MinionPro-Regular"/>
          </w:rPr>
          <w:t>more stable and situated at the</w:t>
        </w:r>
      </w:ins>
      <w:ins w:id="494" w:author="LRAV" w:date="2023-04-23T22:43:00Z">
        <w:r w:rsidR="0042746A">
          <w:rPr>
            <w:rFonts w:eastAsia="MinionPro-Regular"/>
          </w:rPr>
          <w:t xml:space="preserve"> north-west</w:t>
        </w:r>
      </w:ins>
      <w:ins w:id="495" w:author="Maren Wellenreuther" w:date="2023-04-25T10:37:00Z">
        <w:r w:rsidR="008366B9">
          <w:rPr>
            <w:rFonts w:eastAsia="MinionPro-Regular"/>
          </w:rPr>
          <w:t xml:space="preserve"> of Spain</w:t>
        </w:r>
      </w:ins>
      <w:ins w:id="496" w:author="LRAV" w:date="2023-04-23T22:43:00Z">
        <w:r w:rsidR="0042746A">
          <w:rPr>
            <w:rFonts w:eastAsia="MinionPro-Regular"/>
          </w:rPr>
          <w:t xml:space="preserve">. </w:t>
        </w:r>
      </w:ins>
      <w:ins w:id="497" w:author="Bengt Hansson" w:date="2023-04-25T11:48:00Z">
        <w:r w:rsidR="000F3496">
          <w:rPr>
            <w:rFonts w:eastAsia="MinionPro-Regular"/>
          </w:rPr>
          <w:t>Thus, w</w:t>
        </w:r>
      </w:ins>
      <w:ins w:id="498" w:author="LRAV" w:date="2023-04-23T22:43:00Z">
        <w:r w:rsidR="003050D6" w:rsidRPr="00B535FD">
          <w:rPr>
            <w:bCs/>
            <w:iCs/>
          </w:rPr>
          <w:t xml:space="preserve">e </w:t>
        </w:r>
        <w:r w:rsidR="00A637B5">
          <w:rPr>
            <w:bCs/>
            <w:iCs/>
          </w:rPr>
          <w:t xml:space="preserve">focused </w:t>
        </w:r>
        <w:r w:rsidR="002B7C5C">
          <w:rPr>
            <w:bCs/>
            <w:iCs/>
          </w:rPr>
          <w:t>our</w:t>
        </w:r>
        <w:r w:rsidR="00A637B5">
          <w:rPr>
            <w:bCs/>
            <w:iCs/>
          </w:rPr>
          <w:t xml:space="preserve"> study </w:t>
        </w:r>
      </w:ins>
      <w:ins w:id="499" w:author="Maren Wellenreuther" w:date="2023-04-25T10:37:00Z">
        <w:r w:rsidR="008366B9">
          <w:rPr>
            <w:bCs/>
            <w:iCs/>
          </w:rPr>
          <w:t>on</w:t>
        </w:r>
      </w:ins>
      <w:ins w:id="500" w:author="LRAV" w:date="2023-04-23T22:43:00Z">
        <w:r w:rsidR="002B7C5C">
          <w:rPr>
            <w:bCs/>
            <w:iCs/>
          </w:rPr>
          <w:t xml:space="preserve"> two </w:t>
        </w:r>
        <w:r w:rsidR="003277F9">
          <w:rPr>
            <w:bCs/>
            <w:iCs/>
          </w:rPr>
          <w:t xml:space="preserve">evolutionary independent and differently aged hybrid </w:t>
        </w:r>
        <w:r w:rsidR="00054280">
          <w:rPr>
            <w:bCs/>
            <w:iCs/>
          </w:rPr>
          <w:t>region</w:t>
        </w:r>
        <w:r w:rsidR="002B7C5C">
          <w:rPr>
            <w:bCs/>
            <w:iCs/>
          </w:rPr>
          <w:t>s</w:t>
        </w:r>
        <w:r w:rsidR="00A637B5">
          <w:rPr>
            <w:bCs/>
            <w:iCs/>
          </w:rPr>
          <w:t xml:space="preserve">. We </w:t>
        </w:r>
        <w:r w:rsidR="003050D6" w:rsidRPr="00B535FD">
          <w:rPr>
            <w:bCs/>
            <w:iCs/>
          </w:rPr>
          <w:t xml:space="preserve">provided evidence for </w:t>
        </w:r>
        <w:r w:rsidR="003050D6" w:rsidRPr="00B535FD">
          <w:t xml:space="preserve">on-going hybridization and </w:t>
        </w:r>
        <w:r w:rsidR="00E32C33" w:rsidRPr="00B535FD">
          <w:t>introgression</w:t>
        </w:r>
        <w:r w:rsidR="0021723C">
          <w:t>, and</w:t>
        </w:r>
      </w:ins>
      <w:ins w:id="501" w:author="Bengt Hansson" w:date="2023-04-25T11:48:00Z">
        <w:r w:rsidR="000F3496">
          <w:t>,</w:t>
        </w:r>
      </w:ins>
      <w:ins w:id="502" w:author="LRAV" w:date="2023-04-23T22:43:00Z">
        <w:r w:rsidR="0021723C">
          <w:t xml:space="preserve"> a</w:t>
        </w:r>
        <w:r w:rsidR="00D769F3" w:rsidRPr="00A31027">
          <w:t>s</w:t>
        </w:r>
        <w:r w:rsidR="005B7866" w:rsidRPr="00A31027">
          <w:t xml:space="preserve"> we predicted</w:t>
        </w:r>
        <w:r w:rsidR="003277F9">
          <w:t>,</w:t>
        </w:r>
        <w:r w:rsidR="005B7866" w:rsidRPr="00A31027">
          <w:t xml:space="preserve"> we</w:t>
        </w:r>
        <w:r w:rsidR="00D2200D" w:rsidRPr="00A31027">
          <w:t xml:space="preserve"> </w:t>
        </w:r>
        <w:r w:rsidR="005B7866" w:rsidRPr="00A31027">
          <w:t xml:space="preserve">detected variable genomic patterns of hybridization between hybrid </w:t>
        </w:r>
        <w:r w:rsidR="00054280">
          <w:t>region</w:t>
        </w:r>
        <w:r w:rsidR="005B7866" w:rsidRPr="00A31027">
          <w:t>s</w:t>
        </w:r>
        <w:r w:rsidR="006370F5" w:rsidRPr="00A31027">
          <w:t xml:space="preserve"> </w:t>
        </w:r>
        <w:r w:rsidR="0054008D" w:rsidRPr="00B535FD">
          <w:t>and</w:t>
        </w:r>
        <w:r w:rsidR="00911447" w:rsidRPr="00B535FD">
          <w:t xml:space="preserve"> </w:t>
        </w:r>
        <w:r w:rsidR="005E43D1" w:rsidRPr="00B535FD">
          <w:t>populations</w:t>
        </w:r>
        <w:r w:rsidR="006370F5" w:rsidRPr="00A31027">
          <w:t>,</w:t>
        </w:r>
        <w:r w:rsidR="005E43D1" w:rsidRPr="00B535FD">
          <w:t xml:space="preserve"> </w:t>
        </w:r>
        <w:r w:rsidR="003050D6" w:rsidRPr="00B535FD">
          <w:t xml:space="preserve">which </w:t>
        </w:r>
        <w:r w:rsidR="004043DB" w:rsidRPr="00B535FD">
          <w:t xml:space="preserve">were </w:t>
        </w:r>
        <w:r w:rsidR="003050D6" w:rsidRPr="00B535FD">
          <w:rPr>
            <w:bCs/>
            <w:iCs/>
          </w:rPr>
          <w:t xml:space="preserve">in part explained by </w:t>
        </w:r>
        <w:r w:rsidR="00DC5CEA" w:rsidRPr="00A31027">
          <w:t>1</w:t>
        </w:r>
        <w:r w:rsidR="00B24B43" w:rsidRPr="00A31027">
          <w:t xml:space="preserve">) </w:t>
        </w:r>
        <w:r w:rsidR="00DD7A55" w:rsidRPr="00A31027">
          <w:t>species proportion</w:t>
        </w:r>
        <w:r w:rsidR="00B24B43" w:rsidRPr="00A31027">
          <w:t>s</w:t>
        </w:r>
        <w:r w:rsidR="00FD24A9" w:rsidRPr="00A31027">
          <w:t xml:space="preserve">, </w:t>
        </w:r>
        <w:r w:rsidR="00BD614C" w:rsidRPr="00A31027">
          <w:rPr>
            <w:bCs/>
            <w:iCs/>
          </w:rPr>
          <w:t>2</w:t>
        </w:r>
        <w:r w:rsidR="00FD24A9" w:rsidRPr="00A31027">
          <w:rPr>
            <w:bCs/>
            <w:iCs/>
          </w:rPr>
          <w:t xml:space="preserve">) </w:t>
        </w:r>
        <w:r w:rsidR="00FD24A9" w:rsidRPr="00A31027">
          <w:t xml:space="preserve">recolonization events, </w:t>
        </w:r>
        <w:r w:rsidR="004B3C6F">
          <w:rPr>
            <w:bCs/>
            <w:iCs/>
          </w:rPr>
          <w:t>3</w:t>
        </w:r>
        <w:r w:rsidR="004B3C6F" w:rsidRPr="00777B45">
          <w:t xml:space="preserve">) </w:t>
        </w:r>
        <w:r w:rsidR="004B3C6F" w:rsidRPr="00777B45">
          <w:rPr>
            <w:bCs/>
            <w:iCs/>
          </w:rPr>
          <w:t>time elapsed since colonization</w:t>
        </w:r>
        <w:r w:rsidR="004B3C6F">
          <w:rPr>
            <w:bCs/>
            <w:iCs/>
          </w:rPr>
          <w:t>, and 4</w:t>
        </w:r>
        <w:r w:rsidR="00ED1ED8" w:rsidRPr="00A31027">
          <w:rPr>
            <w:bCs/>
            <w:iCs/>
          </w:rPr>
          <w:t xml:space="preserve">) </w:t>
        </w:r>
        <w:r w:rsidR="003050D6" w:rsidRPr="00A31027">
          <w:rPr>
            <w:bCs/>
            <w:iCs/>
          </w:rPr>
          <w:t>the strength of reproductive barriers</w:t>
        </w:r>
        <w:r w:rsidR="00ED1ED8" w:rsidRPr="00B535FD">
          <w:rPr>
            <w:bCs/>
            <w:iCs/>
          </w:rPr>
          <w:t>. We also provide</w:t>
        </w:r>
        <w:r w:rsidR="003277F9">
          <w:rPr>
            <w:bCs/>
            <w:iCs/>
          </w:rPr>
          <w:t>d</w:t>
        </w:r>
        <w:r w:rsidR="00ED1ED8" w:rsidRPr="00B535FD">
          <w:rPr>
            <w:bCs/>
            <w:iCs/>
          </w:rPr>
          <w:t xml:space="preserve"> evidence</w:t>
        </w:r>
        <w:r w:rsidR="00ED1ED8" w:rsidRPr="00B535FD">
          <w:t xml:space="preserve"> </w:t>
        </w:r>
      </w:ins>
      <w:ins w:id="503" w:author="Maren Wellenreuther" w:date="2023-04-25T10:38:00Z">
        <w:r w:rsidR="008366B9">
          <w:t>for a</w:t>
        </w:r>
      </w:ins>
      <w:ins w:id="504" w:author="Bengt Hansson" w:date="2023-04-25T11:48:00Z">
        <w:r w:rsidR="000F3496">
          <w:t xml:space="preserve"> </w:t>
        </w:r>
      </w:ins>
      <w:ins w:id="505" w:author="LRAV" w:date="2023-04-23T22:43:00Z">
        <w:r w:rsidR="00FD7EEA" w:rsidRPr="00B535FD">
          <w:t xml:space="preserve">role of </w:t>
        </w:r>
        <w:r w:rsidR="00B11C59" w:rsidRPr="00B535FD">
          <w:t xml:space="preserve">hybridization </w:t>
        </w:r>
        <w:r w:rsidR="008130D4" w:rsidRPr="00B535FD">
          <w:t>as a</w:t>
        </w:r>
        <w:r w:rsidR="00B11C59" w:rsidRPr="00B535FD">
          <w:t xml:space="preserve"> facilitat</w:t>
        </w:r>
        <w:r w:rsidR="008130D4" w:rsidRPr="00B535FD">
          <w:t>or of species</w:t>
        </w:r>
        <w:r w:rsidR="00B11C59" w:rsidRPr="00B535FD">
          <w:t xml:space="preserve"> range expansion</w:t>
        </w:r>
        <w:r w:rsidR="00CF2DF6" w:rsidRPr="00B535FD">
          <w:t>s</w:t>
        </w:r>
        <w:r w:rsidR="00B11C59" w:rsidRPr="00B535FD">
          <w:t xml:space="preserve">. </w:t>
        </w:r>
      </w:ins>
    </w:p>
    <w:bookmarkEnd w:id="475"/>
    <w:p w14:paraId="5451FDE7" w14:textId="74A3B216" w:rsidR="00A8052F" w:rsidRPr="00A8052F" w:rsidRDefault="00366B46" w:rsidP="00AE68BA">
      <w:pPr>
        <w:autoSpaceDE w:val="0"/>
        <w:autoSpaceDN w:val="0"/>
        <w:adjustRightInd w:val="0"/>
        <w:spacing w:before="120" w:after="120" w:line="276" w:lineRule="auto"/>
        <w:jc w:val="both"/>
        <w:rPr>
          <w:b/>
          <w:bCs/>
          <w:i/>
          <w:iCs/>
          <w:lang w:val="en-GB"/>
        </w:rPr>
      </w:pPr>
      <w:r>
        <w:rPr>
          <w:b/>
          <w:bCs/>
          <w:i/>
          <w:iCs/>
          <w:lang w:val="en-GB"/>
        </w:rPr>
        <w:t xml:space="preserve">Characterization of the </w:t>
      </w:r>
      <w:r w:rsidR="00146DEC">
        <w:rPr>
          <w:b/>
          <w:bCs/>
          <w:i/>
          <w:iCs/>
          <w:lang w:val="en-GB"/>
        </w:rPr>
        <w:t xml:space="preserve">Spanish </w:t>
      </w:r>
      <w:r w:rsidR="00EE638D">
        <w:rPr>
          <w:b/>
          <w:bCs/>
          <w:i/>
          <w:iCs/>
          <w:lang w:val="en-GB"/>
        </w:rPr>
        <w:t xml:space="preserve">sympatric </w:t>
      </w:r>
      <w:bookmarkStart w:id="506" w:name="_Hlk93913233"/>
      <w:r w:rsidR="00EE638D" w:rsidRPr="00034E25">
        <w:rPr>
          <w:b/>
          <w:i/>
          <w:lang w:val="en-GB"/>
        </w:rPr>
        <w:t>distribution</w:t>
      </w:r>
      <w:r>
        <w:rPr>
          <w:b/>
          <w:bCs/>
          <w:i/>
          <w:iCs/>
          <w:lang w:val="en-GB"/>
        </w:rPr>
        <w:t xml:space="preserve">: </w:t>
      </w:r>
      <w:r w:rsidR="00E07A38">
        <w:rPr>
          <w:b/>
          <w:bCs/>
          <w:i/>
          <w:iCs/>
          <w:lang w:val="en-GB"/>
        </w:rPr>
        <w:t xml:space="preserve">two </w:t>
      </w:r>
      <w:r>
        <w:rPr>
          <w:b/>
          <w:bCs/>
          <w:i/>
          <w:iCs/>
          <w:lang w:val="en-GB"/>
        </w:rPr>
        <w:t>mottled</w:t>
      </w:r>
      <w:r w:rsidRPr="00034E25">
        <w:rPr>
          <w:b/>
          <w:i/>
          <w:lang w:val="en-GB"/>
        </w:rPr>
        <w:t xml:space="preserve"> </w:t>
      </w:r>
      <w:r w:rsidR="00AA3A63" w:rsidRPr="00034E25">
        <w:rPr>
          <w:b/>
          <w:i/>
          <w:lang w:val="en-GB"/>
        </w:rPr>
        <w:t xml:space="preserve">and </w:t>
      </w:r>
      <w:r w:rsidR="00AA3A63">
        <w:rPr>
          <w:b/>
          <w:bCs/>
          <w:i/>
          <w:iCs/>
          <w:lang w:val="en-GB"/>
        </w:rPr>
        <w:t xml:space="preserve">independent </w:t>
      </w:r>
      <w:r w:rsidR="00EE638D" w:rsidRPr="00034E25">
        <w:rPr>
          <w:b/>
          <w:i/>
          <w:lang w:val="en-GB"/>
        </w:rPr>
        <w:t xml:space="preserve">hybrid </w:t>
      </w:r>
      <w:r w:rsidR="00054280">
        <w:rPr>
          <w:b/>
          <w:bCs/>
          <w:i/>
          <w:iCs/>
          <w:lang w:val="en-GB"/>
        </w:rPr>
        <w:t>zone</w:t>
      </w:r>
      <w:r w:rsidR="00EE638D">
        <w:rPr>
          <w:b/>
          <w:bCs/>
          <w:i/>
          <w:iCs/>
          <w:lang w:val="en-GB"/>
        </w:rPr>
        <w:t>s</w:t>
      </w:r>
      <w:r w:rsidR="00BF20E7">
        <w:rPr>
          <w:b/>
          <w:bCs/>
          <w:i/>
          <w:iCs/>
          <w:lang w:val="en-GB"/>
        </w:rPr>
        <w:t xml:space="preserve"> </w:t>
      </w:r>
    </w:p>
    <w:p w14:paraId="5096EC2F" w14:textId="77777777" w:rsidR="00614B60" w:rsidRDefault="008366B9" w:rsidP="002C0A6E">
      <w:pPr>
        <w:autoSpaceDE w:val="0"/>
        <w:autoSpaceDN w:val="0"/>
        <w:adjustRightInd w:val="0"/>
        <w:spacing w:before="120" w:after="120" w:line="276" w:lineRule="auto"/>
        <w:jc w:val="both"/>
        <w:rPr>
          <w:lang w:val="en-GB"/>
        </w:rPr>
      </w:pPr>
      <w:ins w:id="507" w:author="Maren Wellenreuther" w:date="2023-04-25T10:38:00Z">
        <w:r>
          <w:rPr>
            <w:lang w:val="en-GB"/>
          </w:rPr>
          <w:t>The h</w:t>
        </w:r>
      </w:ins>
      <w:ins w:id="508" w:author="LRAV" w:date="2023-04-23T22:43:00Z">
        <w:r w:rsidR="00A94C3E" w:rsidRPr="00A31027">
          <w:rPr>
            <w:lang w:val="en-GB"/>
          </w:rPr>
          <w:t xml:space="preserve">ybrid </w:t>
        </w:r>
        <w:r w:rsidR="00054280">
          <w:rPr>
            <w:lang w:val="en-GB"/>
          </w:rPr>
          <w:t>zone</w:t>
        </w:r>
        <w:r w:rsidR="00A94C3E" w:rsidRPr="00A31027">
          <w:rPr>
            <w:lang w:val="en-GB"/>
          </w:rPr>
          <w:t xml:space="preserve">s </w:t>
        </w:r>
      </w:ins>
      <w:ins w:id="509" w:author="Maren Wellenreuther" w:date="2023-04-25T10:38:00Z">
        <w:r>
          <w:rPr>
            <w:lang w:val="en-GB"/>
          </w:rPr>
          <w:t>were of different</w:t>
        </w:r>
      </w:ins>
      <w:ins w:id="510" w:author="LRAV" w:date="2023-04-23T22:43:00Z">
        <w:r w:rsidR="00A94C3E" w:rsidRPr="00A31027">
          <w:rPr>
            <w:lang w:val="en-GB"/>
          </w:rPr>
          <w:t xml:space="preserve"> aged</w:t>
        </w:r>
        <w:r w:rsidR="000D0A14">
          <w:rPr>
            <w:lang w:val="en-GB"/>
          </w:rPr>
          <w:t>,</w:t>
        </w:r>
        <w:r w:rsidR="00A94C3E" w:rsidRPr="00A94C3E">
          <w:rPr>
            <w:lang w:val="en-GB"/>
          </w:rPr>
          <w:t xml:space="preserve"> in</w:t>
        </w:r>
        <w:r w:rsidR="00A94C3E">
          <w:rPr>
            <w:lang w:val="en-GB"/>
          </w:rPr>
          <w:t xml:space="preserve"> the</w:t>
        </w:r>
      </w:ins>
      <w:r w:rsidR="00A94C3E">
        <w:rPr>
          <w:lang w:val="en-GB"/>
          <w:rPrChange w:id="511" w:author="LRAV" w:date="2023-04-23T22:43:00Z">
            <w:rPr>
              <w:lang w:val="en-NZ"/>
            </w:rPr>
          </w:rPrChange>
        </w:rPr>
        <w:t xml:space="preserve"> </w:t>
      </w:r>
      <w:r w:rsidR="00A94C3E" w:rsidRPr="00AE68BA">
        <w:rPr>
          <w:lang w:val="en-GB"/>
          <w:rPrChange w:id="512" w:author="LRAV" w:date="2023-04-23T22:43:00Z">
            <w:rPr>
              <w:lang w:val="en-NZ"/>
            </w:rPr>
          </w:rPrChange>
        </w:rPr>
        <w:t>north-central</w:t>
      </w:r>
      <w:r w:rsidR="00A94C3E">
        <w:rPr>
          <w:lang w:val="en-GB"/>
          <w:rPrChange w:id="513" w:author="LRAV" w:date="2023-04-23T22:43:00Z">
            <w:rPr>
              <w:lang w:val="en-NZ"/>
            </w:rPr>
          </w:rPrChange>
        </w:rPr>
        <w:t xml:space="preserve"> </w:t>
      </w:r>
      <w:ins w:id="514" w:author="LRAV" w:date="2023-04-23T22:43:00Z">
        <w:r w:rsidR="00A94C3E">
          <w:rPr>
            <w:lang w:val="en-GB"/>
          </w:rPr>
          <w:t>and Mediterranean</w:t>
        </w:r>
        <w:r w:rsidR="00A94C3E" w:rsidRPr="00AE68BA">
          <w:rPr>
            <w:lang w:val="en-GB"/>
          </w:rPr>
          <w:t xml:space="preserve"> hybrid </w:t>
        </w:r>
        <w:r w:rsidR="00054280">
          <w:rPr>
            <w:lang w:val="en-GB"/>
          </w:rPr>
          <w:t>zone</w:t>
        </w:r>
        <w:r w:rsidR="00A94C3E" w:rsidRPr="00AE68BA">
          <w:rPr>
            <w:lang w:val="en-GB"/>
          </w:rPr>
          <w:t xml:space="preserve"> </w:t>
        </w:r>
        <w:r w:rsidR="00A94C3E" w:rsidRPr="00742646">
          <w:rPr>
            <w:i/>
            <w:iCs/>
            <w:lang w:val="en-GB"/>
          </w:rPr>
          <w:t>I. elegans</w:t>
        </w:r>
        <w:r w:rsidR="00A94C3E">
          <w:rPr>
            <w:lang w:val="en-GB"/>
          </w:rPr>
          <w:t xml:space="preserve"> </w:t>
        </w:r>
        <w:r w:rsidR="00A94C3E">
          <w:t xml:space="preserve">was detected </w:t>
        </w:r>
        <w:r w:rsidR="00A94C3E" w:rsidRPr="00275434">
          <w:t>from the early 1</w:t>
        </w:r>
        <w:r w:rsidR="00A94C3E">
          <w:t>9</w:t>
        </w:r>
        <w:r w:rsidR="003E4B15">
          <w:t>0</w:t>
        </w:r>
        <w:r w:rsidR="00A94C3E" w:rsidRPr="00275434">
          <w:t>0s</w:t>
        </w:r>
        <w:r w:rsidR="006E2D67">
          <w:t xml:space="preserve"> while </w:t>
        </w:r>
        <w:r w:rsidR="000D0A14">
          <w:t xml:space="preserve">in </w:t>
        </w:r>
        <w:r w:rsidR="006E2D67">
          <w:t xml:space="preserve">the </w:t>
        </w:r>
        <w:r w:rsidR="00A94C3E">
          <w:t xml:space="preserve">north-west hybrid </w:t>
        </w:r>
        <w:r w:rsidR="00054280">
          <w:t>zone</w:t>
        </w:r>
        <w:r w:rsidR="00A94C3E">
          <w:t xml:space="preserve"> was detected </w:t>
        </w:r>
        <w:r w:rsidR="00A94C3E" w:rsidRPr="00275434">
          <w:t>from 1</w:t>
        </w:r>
        <w:r w:rsidR="00A94C3E">
          <w:t>98</w:t>
        </w:r>
        <w:r w:rsidR="00A94C3E" w:rsidRPr="00275434">
          <w:t>0s</w:t>
        </w:r>
        <w:r w:rsidR="00DD6D17">
          <w:t xml:space="preserve">. Both </w:t>
        </w:r>
        <w:r w:rsidR="003D53B5">
          <w:t xml:space="preserve">hybrid </w:t>
        </w:r>
        <w:r w:rsidR="00054280">
          <w:t>zone</w:t>
        </w:r>
        <w:r w:rsidR="00DD6D17">
          <w:t>s</w:t>
        </w:r>
        <w:r w:rsidR="006E2D67">
          <w:t xml:space="preserve"> </w:t>
        </w:r>
        <w:r w:rsidR="00AE68BA" w:rsidRPr="00FE2E8C">
          <w:rPr>
            <w:lang w:val="en-GB"/>
          </w:rPr>
          <w:t xml:space="preserve">showed patchy sympatric distributions, with </w:t>
        </w:r>
      </w:ins>
      <w:ins w:id="515" w:author="Maren Wellenreuther" w:date="2023-04-25T10:38:00Z">
        <w:r>
          <w:rPr>
            <w:lang w:val="en-GB"/>
          </w:rPr>
          <w:t xml:space="preserve">a mix of </w:t>
        </w:r>
      </w:ins>
      <w:ins w:id="516" w:author="LRAV" w:date="2023-04-23T22:43:00Z">
        <w:r w:rsidR="00AE68BA" w:rsidRPr="00FE2E8C">
          <w:rPr>
            <w:lang w:val="en-GB"/>
          </w:rPr>
          <w:t xml:space="preserve">populations </w:t>
        </w:r>
      </w:ins>
      <w:ins w:id="517" w:author="Maren Wellenreuther" w:date="2023-04-25T10:39:00Z">
        <w:r>
          <w:rPr>
            <w:lang w:val="en-GB"/>
          </w:rPr>
          <w:t>containing</w:t>
        </w:r>
      </w:ins>
      <w:ins w:id="518" w:author="Maren Wellenreuther" w:date="2023-04-25T10:38:00Z">
        <w:r>
          <w:rPr>
            <w:lang w:val="en-GB"/>
          </w:rPr>
          <w:t xml:space="preserve"> only</w:t>
        </w:r>
      </w:ins>
      <w:ins w:id="519" w:author="LRAV" w:date="2023-04-23T22:43:00Z">
        <w:r w:rsidR="00AE68BA" w:rsidRPr="00FE2E8C">
          <w:rPr>
            <w:lang w:val="en-GB"/>
          </w:rPr>
          <w:t xml:space="preserve"> one species, </w:t>
        </w:r>
      </w:ins>
      <w:ins w:id="520" w:author="Maren Wellenreuther" w:date="2023-04-25T10:39:00Z">
        <w:r>
          <w:rPr>
            <w:lang w:val="en-GB"/>
          </w:rPr>
          <w:t xml:space="preserve">and populations of </w:t>
        </w:r>
      </w:ins>
      <w:ins w:id="521" w:author="LRAV" w:date="2023-04-23T22:43:00Z">
        <w:r w:rsidR="00AE68BA" w:rsidRPr="00FE2E8C">
          <w:rPr>
            <w:lang w:val="en-GB"/>
          </w:rPr>
          <w:t>both species at different proportions</w:t>
        </w:r>
        <w:r w:rsidR="003243AB">
          <w:rPr>
            <w:lang w:val="en-GB"/>
          </w:rPr>
          <w:t xml:space="preserve"> </w:t>
        </w:r>
        <w:r w:rsidR="005171F3" w:rsidRPr="005171F3">
          <w:t>(Sánchez-Guillén et al., 2005, 2011)</w:t>
        </w:r>
        <w:r w:rsidR="00AE68BA" w:rsidRPr="00FE2E8C">
          <w:rPr>
            <w:lang w:val="en-GB"/>
          </w:rPr>
          <w:t>.</w:t>
        </w:r>
        <w:r w:rsidR="002B0DDC">
          <w:rPr>
            <w:lang w:val="en-GB"/>
          </w:rPr>
          <w:t xml:space="preserve"> </w:t>
        </w:r>
        <w:r w:rsidR="00FD31BC" w:rsidRPr="00A31027">
          <w:rPr>
            <w:i/>
            <w:iCs/>
            <w:lang w:val="en-GB"/>
          </w:rPr>
          <w:t>Ischnura elegans</w:t>
        </w:r>
        <w:r w:rsidR="00FD31BC">
          <w:rPr>
            <w:lang w:val="en-GB"/>
          </w:rPr>
          <w:t xml:space="preserve"> ha</w:t>
        </w:r>
        <w:r w:rsidR="00A90939">
          <w:rPr>
            <w:lang w:val="en-GB"/>
          </w:rPr>
          <w:t>s</w:t>
        </w:r>
        <w:r w:rsidR="00FD31BC">
          <w:rPr>
            <w:lang w:val="en-GB"/>
          </w:rPr>
          <w:t xml:space="preserve"> adapted </w:t>
        </w:r>
        <w:r w:rsidR="00A90939">
          <w:rPr>
            <w:lang w:val="en-GB"/>
          </w:rPr>
          <w:t xml:space="preserve">to the Spanish thermal regime </w:t>
        </w:r>
        <w:r w:rsidR="00FD31BC">
          <w:rPr>
            <w:lang w:val="en-GB"/>
          </w:rPr>
          <w:t xml:space="preserve">through </w:t>
        </w:r>
        <w:r w:rsidR="00FD31BC" w:rsidRPr="00934D0D">
          <w:rPr>
            <w:lang w:val="en-GB"/>
          </w:rPr>
          <w:t>(evolved) plasticity and associated epigenetic mechanisms</w:t>
        </w:r>
        <w:r w:rsidR="003243AB">
          <w:rPr>
            <w:lang w:val="en-GB"/>
          </w:rPr>
          <w:t xml:space="preserve"> </w:t>
        </w:r>
        <w:r w:rsidR="005171F3" w:rsidRPr="005171F3">
          <w:t>(Swaegers et al., 2022</w:t>
        </w:r>
      </w:ins>
      <w:ins w:id="522" w:author="Rosa Ana Sánchez Guillen" w:date="2023-04-25T15:20:00Z">
        <w:r w:rsidR="008A3447">
          <w:t>a</w:t>
        </w:r>
      </w:ins>
      <w:ins w:id="523" w:author="LRAV" w:date="2023-04-23T22:43:00Z">
        <w:r w:rsidR="005171F3" w:rsidRPr="005171F3">
          <w:t>, 2023)</w:t>
        </w:r>
        <w:r w:rsidR="00A90939">
          <w:rPr>
            <w:lang w:val="en-GB"/>
          </w:rPr>
          <w:t xml:space="preserve">. In fact, </w:t>
        </w:r>
        <w:r w:rsidR="00FD31BC">
          <w:rPr>
            <w:lang w:val="en-GB"/>
          </w:rPr>
          <w:t>the</w:t>
        </w:r>
        <w:r w:rsidR="008C2536">
          <w:rPr>
            <w:lang w:val="en-GB"/>
          </w:rPr>
          <w:t xml:space="preserve"> </w:t>
        </w:r>
        <w:r w:rsidR="00FD31BC">
          <w:rPr>
            <w:lang w:val="en-GB"/>
          </w:rPr>
          <w:t>occup</w:t>
        </w:r>
        <w:r w:rsidR="008C2536">
          <w:rPr>
            <w:lang w:val="en-GB"/>
          </w:rPr>
          <w:t>ied</w:t>
        </w:r>
        <w:r w:rsidR="00967427">
          <w:rPr>
            <w:lang w:val="en-GB"/>
          </w:rPr>
          <w:t xml:space="preserve"> niche </w:t>
        </w:r>
        <w:r w:rsidR="008C2536">
          <w:rPr>
            <w:lang w:val="en-GB"/>
          </w:rPr>
          <w:t>by</w:t>
        </w:r>
        <w:r w:rsidR="00967427">
          <w:rPr>
            <w:lang w:val="en-GB"/>
          </w:rPr>
          <w:t xml:space="preserve"> </w:t>
        </w:r>
        <w:r w:rsidR="00967427" w:rsidRPr="00A31027">
          <w:rPr>
            <w:i/>
            <w:iCs/>
            <w:lang w:val="en-GB"/>
          </w:rPr>
          <w:t>I. elegans</w:t>
        </w:r>
        <w:r w:rsidR="00967427">
          <w:rPr>
            <w:lang w:val="en-GB"/>
          </w:rPr>
          <w:t xml:space="preserve"> in Spain is like that of </w:t>
        </w:r>
        <w:r w:rsidR="00967427" w:rsidRPr="00A31027">
          <w:rPr>
            <w:i/>
            <w:iCs/>
            <w:lang w:val="en-GB"/>
          </w:rPr>
          <w:t>I. graellsii</w:t>
        </w:r>
        <w:r w:rsidR="003243AB">
          <w:rPr>
            <w:i/>
            <w:iCs/>
            <w:lang w:val="en-GB"/>
          </w:rPr>
          <w:t xml:space="preserve"> </w:t>
        </w:r>
        <w:r w:rsidR="005171F3" w:rsidRPr="005171F3">
          <w:t>(Wellenreuther et al., 2018)</w:t>
        </w:r>
        <w:r w:rsidR="008C2536">
          <w:rPr>
            <w:lang w:val="en-GB"/>
          </w:rPr>
          <w:t>.</w:t>
        </w:r>
        <w:r w:rsidR="00EE638D">
          <w:rPr>
            <w:lang w:val="en-GB"/>
          </w:rPr>
          <w:t xml:space="preserve"> </w:t>
        </w:r>
        <w:r w:rsidR="00427683" w:rsidRPr="00F93057">
          <w:rPr>
            <w:i/>
            <w:iCs/>
          </w:rPr>
          <w:t xml:space="preserve">Ischnura </w:t>
        </w:r>
      </w:ins>
      <w:r w:rsidR="00427683" w:rsidRPr="00F93057">
        <w:rPr>
          <w:i/>
          <w:rPrChange w:id="524" w:author="LRAV" w:date="2023-04-23T22:43:00Z">
            <w:rPr>
              <w:i/>
              <w:lang w:val="en-NZ"/>
            </w:rPr>
          </w:rPrChange>
        </w:rPr>
        <w:t>elegans</w:t>
      </w:r>
      <w:r w:rsidR="00427683" w:rsidRPr="00AB1E37">
        <w:rPr>
          <w:rPrChange w:id="525" w:author="LRAV" w:date="2023-04-23T22:43:00Z">
            <w:rPr>
              <w:lang w:val="en-NZ"/>
            </w:rPr>
          </w:rPrChange>
        </w:rPr>
        <w:t xml:space="preserve"> </w:t>
      </w:r>
      <w:ins w:id="526" w:author="LRAV" w:date="2023-04-23T22:43:00Z">
        <w:r w:rsidR="001A1BF1">
          <w:t xml:space="preserve">is a species that </w:t>
        </w:r>
        <w:r w:rsidR="00427683" w:rsidRPr="00AB1E37">
          <w:t>disperse</w:t>
        </w:r>
      </w:ins>
      <w:ins w:id="527" w:author="Maren Wellenreuther" w:date="2023-04-25T10:40:00Z">
        <w:r w:rsidR="00AA6553">
          <w:t>s</w:t>
        </w:r>
      </w:ins>
      <w:ins w:id="528" w:author="LRAV" w:date="2023-04-23T22:43:00Z">
        <w:r w:rsidR="00427683" w:rsidRPr="00AB1E37">
          <w:t xml:space="preserve"> readily to new locations</w:t>
        </w:r>
        <w:r w:rsidR="001A1BF1">
          <w:t>,</w:t>
        </w:r>
        <w:r w:rsidR="00427683" w:rsidRPr="00AB1E37">
          <w:t xml:space="preserve"> and this dispersion is influenced by its reproductive ecology (e.g., females disperse </w:t>
        </w:r>
      </w:ins>
      <w:ins w:id="529" w:author="Bengt Hansson" w:date="2023-04-25T11:50:00Z">
        <w:r w:rsidR="000F3496">
          <w:t xml:space="preserve">longer </w:t>
        </w:r>
      </w:ins>
      <w:ins w:id="530" w:author="LRAV" w:date="2023-04-23T22:43:00Z">
        <w:r w:rsidR="00427683" w:rsidRPr="00AB1E37">
          <w:t>distance than males) although much more by landscape topology and connectivity</w:t>
        </w:r>
        <w:r w:rsidR="003243AB">
          <w:t xml:space="preserve"> </w:t>
        </w:r>
        <w:r w:rsidR="005171F3" w:rsidRPr="005171F3">
          <w:t>(Conrad et al., 2002)</w:t>
        </w:r>
        <w:r w:rsidR="00427683" w:rsidRPr="00AB1E37">
          <w:t xml:space="preserve">. </w:t>
        </w:r>
        <w:r w:rsidR="000E65EF">
          <w:t xml:space="preserve">The </w:t>
        </w:r>
      </w:ins>
      <w:r w:rsidR="009B1411">
        <w:rPr>
          <w:rPrChange w:id="531" w:author="LRAV" w:date="2023-04-23T22:43:00Z">
            <w:rPr>
              <w:lang w:val="en-NZ"/>
            </w:rPr>
          </w:rPrChange>
        </w:rPr>
        <w:t>north-</w:t>
      </w:r>
      <w:r w:rsidR="000E65EF">
        <w:rPr>
          <w:rPrChange w:id="532" w:author="LRAV" w:date="2023-04-23T22:43:00Z">
            <w:rPr>
              <w:lang w:val="en-NZ"/>
            </w:rPr>
          </w:rPrChange>
        </w:rPr>
        <w:t xml:space="preserve">west hybrid </w:t>
      </w:r>
      <w:ins w:id="533" w:author="LRAV" w:date="2023-04-23T22:43:00Z">
        <w:r w:rsidR="009B1411">
          <w:t>zone</w:t>
        </w:r>
        <w:r w:rsidR="000E65EF">
          <w:t xml:space="preserve"> is geographically isolated from the north-central </w:t>
        </w:r>
        <w:r w:rsidR="00EA1E54">
          <w:t xml:space="preserve">and Mediterranean </w:t>
        </w:r>
        <w:r w:rsidR="000E65EF">
          <w:t xml:space="preserve">hybrid </w:t>
        </w:r>
        <w:r w:rsidR="009B1411">
          <w:t>zo</w:t>
        </w:r>
        <w:r w:rsidR="00032143">
          <w:t>n</w:t>
        </w:r>
        <w:r w:rsidR="009B1411">
          <w:t>e</w:t>
        </w:r>
        <w:r w:rsidR="000E65EF">
          <w:t xml:space="preserve"> and from the allopatric distribution of </w:t>
        </w:r>
        <w:r w:rsidR="000E65EF" w:rsidRPr="00C55B54">
          <w:rPr>
            <w:i/>
            <w:iCs/>
          </w:rPr>
          <w:t>I. elegans</w:t>
        </w:r>
        <w:r w:rsidR="000E65EF">
          <w:t>, t</w:t>
        </w:r>
        <w:r w:rsidR="00F418C4">
          <w:t>herefore</w:t>
        </w:r>
        <w:r w:rsidR="00805A4E">
          <w:t xml:space="preserve">, the </w:t>
        </w:r>
        <w:r w:rsidR="0069123F">
          <w:t xml:space="preserve">arrival </w:t>
        </w:r>
        <w:r w:rsidR="00805A4E">
          <w:t xml:space="preserve">of </w:t>
        </w:r>
        <w:r w:rsidR="00805A4E" w:rsidRPr="00D201DB">
          <w:rPr>
            <w:i/>
            <w:iCs/>
          </w:rPr>
          <w:t>I. elegans</w:t>
        </w:r>
        <w:r w:rsidR="00805A4E">
          <w:t xml:space="preserve"> </w:t>
        </w:r>
        <w:r w:rsidR="0069123F">
          <w:t>to</w:t>
        </w:r>
        <w:r w:rsidR="00427683" w:rsidRPr="00AB1E37">
          <w:t xml:space="preserve"> </w:t>
        </w:r>
        <w:r w:rsidR="000E65EF">
          <w:t>this</w:t>
        </w:r>
        <w:r w:rsidR="00427683" w:rsidRPr="00AB1E37">
          <w:t xml:space="preserve"> hybrid </w:t>
        </w:r>
      </w:ins>
      <w:r w:rsidR="00614B60">
        <w:t>zone</w:t>
      </w:r>
      <w:ins w:id="534" w:author="LRAV" w:date="2023-04-23T22:43:00Z">
        <w:r w:rsidR="00427683" w:rsidRPr="00AB1E37">
          <w:t xml:space="preserve"> could have been passive due to wind, a fairly common type of dispersal in this genus</w:t>
        </w:r>
        <w:r w:rsidR="00805A4E">
          <w:t>. F</w:t>
        </w:r>
        <w:r w:rsidR="00427683" w:rsidRPr="00AB1E37">
          <w:t>or instance</w:t>
        </w:r>
        <w:r w:rsidR="00805A4E">
          <w:t>,</w:t>
        </w:r>
        <w:r w:rsidR="00427683" w:rsidRPr="00AB1E37">
          <w:t xml:space="preserve"> </w:t>
        </w:r>
        <w:r w:rsidR="00427683" w:rsidRPr="00F93057">
          <w:rPr>
            <w:i/>
            <w:iCs/>
          </w:rPr>
          <w:t>I. hastata</w:t>
        </w:r>
        <w:r w:rsidR="00427683" w:rsidRPr="00AB1E37">
          <w:t xml:space="preserve"> has been able to colonize</w:t>
        </w:r>
        <w:r w:rsidR="009B1411">
          <w:t xml:space="preserve"> the</w:t>
        </w:r>
        <w:r w:rsidR="00427683" w:rsidRPr="00AB1E37">
          <w:t xml:space="preserve"> Gal</w:t>
        </w:r>
        <w:r w:rsidR="00032143">
          <w:t>a</w:t>
        </w:r>
        <w:r w:rsidR="00427683" w:rsidRPr="00AB1E37">
          <w:t>pagos Archipelago and</w:t>
        </w:r>
        <w:r w:rsidR="009B1411">
          <w:t xml:space="preserve"> the</w:t>
        </w:r>
        <w:r w:rsidR="00427683" w:rsidRPr="00AB1E37">
          <w:t xml:space="preserve"> Caribbean islands</w:t>
        </w:r>
        <w:r w:rsidR="003243AB">
          <w:t xml:space="preserve"> </w:t>
        </w:r>
        <w:r w:rsidR="005171F3" w:rsidRPr="005171F3">
          <w:t>(Cordero-Rivera et al., 2023)</w:t>
        </w:r>
        <w:r w:rsidR="00427683" w:rsidRPr="00AB1E37">
          <w:t xml:space="preserve">. </w:t>
        </w:r>
        <w:r w:rsidR="00CE34B9">
          <w:rPr>
            <w:lang w:val="en-GB"/>
          </w:rPr>
          <w:t>Meanwhile, arrival</w:t>
        </w:r>
        <w:r w:rsidR="00CE34B9">
          <w:t xml:space="preserve"> and</w:t>
        </w:r>
        <w:r w:rsidR="00CE34B9">
          <w:rPr>
            <w:lang w:val="en-GB"/>
          </w:rPr>
          <w:t xml:space="preserve"> dispersion of </w:t>
        </w:r>
        <w:r w:rsidR="00CE34B9" w:rsidRPr="0063309E">
          <w:rPr>
            <w:i/>
            <w:iCs/>
            <w:lang w:val="en-GB"/>
          </w:rPr>
          <w:t>I. elegans</w:t>
        </w:r>
        <w:r w:rsidR="00CE34B9">
          <w:rPr>
            <w:lang w:val="en-GB"/>
          </w:rPr>
          <w:t xml:space="preserve"> in the north-central and </w:t>
        </w:r>
        <w:r w:rsidR="00CE34B9">
          <w:t xml:space="preserve">Mediterranean </w:t>
        </w:r>
        <w:r w:rsidR="00054280">
          <w:t>zone</w:t>
        </w:r>
        <w:r w:rsidR="00CE34B9">
          <w:rPr>
            <w:lang w:val="en-GB"/>
          </w:rPr>
          <w:t xml:space="preserve"> was </w:t>
        </w:r>
        <w:r w:rsidR="00CE34B9" w:rsidRPr="00AE68BA">
          <w:rPr>
            <w:lang w:val="en-GB"/>
          </w:rPr>
          <w:t xml:space="preserve">probably </w:t>
        </w:r>
        <w:r w:rsidR="00CE34B9" w:rsidRPr="00AE68BA">
          <w:rPr>
            <w:lang w:val="en-GB"/>
          </w:rPr>
          <w:lastRenderedPageBreak/>
          <w:t xml:space="preserve">facilitated by the </w:t>
        </w:r>
        <w:r w:rsidR="00CE34B9">
          <w:rPr>
            <w:lang w:val="en-GB"/>
          </w:rPr>
          <w:t>increasing</w:t>
        </w:r>
        <w:r w:rsidR="00CE34B9" w:rsidRPr="00AE68BA">
          <w:rPr>
            <w:lang w:val="en-GB"/>
          </w:rPr>
          <w:t xml:space="preserve"> presence</w:t>
        </w:r>
        <w:r w:rsidR="00CE34B9">
          <w:rPr>
            <w:lang w:val="en-GB"/>
          </w:rPr>
          <w:t>,</w:t>
        </w:r>
        <w:r w:rsidR="00CE34B9" w:rsidRPr="00AE68BA">
          <w:rPr>
            <w:lang w:val="en-GB"/>
          </w:rPr>
          <w:t xml:space="preserve"> </w:t>
        </w:r>
        <w:r w:rsidR="00CE34B9" w:rsidRPr="00CD7A0D">
          <w:rPr>
            <w:lang w:val="en-GB"/>
          </w:rPr>
          <w:t xml:space="preserve">during the </w:t>
        </w:r>
        <w:r w:rsidR="00CE34B9">
          <w:rPr>
            <w:lang w:val="en-GB"/>
          </w:rPr>
          <w:t>20</w:t>
        </w:r>
        <w:r w:rsidR="00CE34B9" w:rsidRPr="0063309E">
          <w:rPr>
            <w:vertAlign w:val="superscript"/>
            <w:lang w:val="en-GB"/>
          </w:rPr>
          <w:t>th</w:t>
        </w:r>
        <w:r w:rsidR="00CE34B9" w:rsidRPr="00CD7A0D">
          <w:rPr>
            <w:lang w:val="en-GB"/>
          </w:rPr>
          <w:t xml:space="preserve"> century</w:t>
        </w:r>
        <w:r w:rsidR="00CE34B9">
          <w:rPr>
            <w:lang w:val="en-GB"/>
          </w:rPr>
          <w:t>,</w:t>
        </w:r>
        <w:r w:rsidR="00CE34B9" w:rsidRPr="00AE68BA">
          <w:rPr>
            <w:lang w:val="en-GB"/>
          </w:rPr>
          <w:t xml:space="preserve"> of</w:t>
        </w:r>
        <w:r w:rsidR="00CE34B9">
          <w:rPr>
            <w:lang w:val="en-GB"/>
          </w:rPr>
          <w:t xml:space="preserve"> suitable habitat such as small ponds</w:t>
        </w:r>
        <w:r w:rsidR="00CE34B9" w:rsidRPr="0080757D">
          <w:rPr>
            <w:lang w:val="en-GB"/>
          </w:rPr>
          <w:t xml:space="preserve"> </w:t>
        </w:r>
        <w:r w:rsidR="00CE34B9" w:rsidRPr="00CD7A0D">
          <w:rPr>
            <w:lang w:val="en-GB"/>
          </w:rPr>
          <w:t>to satisfy agricultural demands</w:t>
        </w:r>
        <w:r w:rsidR="003243AB">
          <w:rPr>
            <w:lang w:val="en-GB"/>
          </w:rPr>
          <w:t xml:space="preserve"> </w:t>
        </w:r>
        <w:r w:rsidR="005171F3" w:rsidRPr="005171F3">
          <w:t>(Duarte et al., 2014; Jlassi et al., 2016)</w:t>
        </w:r>
        <w:r w:rsidR="003243AB">
          <w:rPr>
            <w:lang w:val="en-GB"/>
          </w:rPr>
          <w:t>.</w:t>
        </w:r>
        <w:r w:rsidR="00CE34B9">
          <w:rPr>
            <w:lang w:val="en-GB"/>
          </w:rPr>
          <w:t xml:space="preserve"> </w:t>
        </w:r>
        <w:r w:rsidR="000D0A14">
          <w:rPr>
            <w:lang w:val="en-GB"/>
          </w:rPr>
          <w:t xml:space="preserve">In both hybrid </w:t>
        </w:r>
        <w:r w:rsidR="009B1411">
          <w:rPr>
            <w:lang w:val="en-GB"/>
          </w:rPr>
          <w:t>zones</w:t>
        </w:r>
        <w:r w:rsidR="000D0A14">
          <w:rPr>
            <w:lang w:val="en-GB"/>
          </w:rPr>
          <w:t>, the</w:t>
        </w:r>
        <w:r w:rsidR="000D0A14" w:rsidRPr="00AE68BA">
          <w:rPr>
            <w:lang w:val="en-GB"/>
          </w:rPr>
          <w:t xml:space="preserve"> patchy sympatric distribution </w:t>
        </w:r>
        <w:r w:rsidR="000D0A14">
          <w:rPr>
            <w:lang w:val="en-GB"/>
          </w:rPr>
          <w:t xml:space="preserve">is </w:t>
        </w:r>
        <w:r w:rsidR="000D0A14" w:rsidRPr="00AE68BA">
          <w:rPr>
            <w:lang w:val="en-GB"/>
          </w:rPr>
          <w:t xml:space="preserve">probably </w:t>
        </w:r>
      </w:ins>
      <w:ins w:id="535" w:author="Maren Wellenreuther" w:date="2023-04-25T10:41:00Z">
        <w:r w:rsidR="00AA6553">
          <w:rPr>
            <w:lang w:val="en-GB"/>
          </w:rPr>
          <w:t xml:space="preserve">a </w:t>
        </w:r>
      </w:ins>
      <w:ins w:id="536" w:author="LRAV" w:date="2023-04-23T22:43:00Z">
        <w:r w:rsidR="000D0A14" w:rsidRPr="00AE68BA">
          <w:rPr>
            <w:lang w:val="en-GB"/>
          </w:rPr>
          <w:t xml:space="preserve">consequence of the colonization routes that </w:t>
        </w:r>
        <w:r w:rsidR="000D0A14" w:rsidRPr="00AE68BA">
          <w:rPr>
            <w:i/>
            <w:iCs/>
            <w:lang w:val="en-GB"/>
          </w:rPr>
          <w:t>I. elegans</w:t>
        </w:r>
        <w:r w:rsidR="000D0A14" w:rsidRPr="00AE68BA">
          <w:rPr>
            <w:lang w:val="en-GB"/>
          </w:rPr>
          <w:t xml:space="preserve"> </w:t>
        </w:r>
      </w:ins>
      <w:ins w:id="537" w:author="Maren Wellenreuther" w:date="2023-04-25T10:41:00Z">
        <w:r w:rsidR="00AA6553">
          <w:rPr>
            <w:lang w:val="en-GB"/>
          </w:rPr>
          <w:t>has been</w:t>
        </w:r>
      </w:ins>
      <w:ins w:id="538" w:author="LRAV" w:date="2023-04-23T22:43:00Z">
        <w:r w:rsidR="000D0A14" w:rsidRPr="00AE68BA">
          <w:rPr>
            <w:lang w:val="en-GB"/>
          </w:rPr>
          <w:t xml:space="preserve"> tak</w:t>
        </w:r>
      </w:ins>
      <w:ins w:id="539" w:author="Maren Wellenreuther" w:date="2023-04-25T10:41:00Z">
        <w:r w:rsidR="00AA6553">
          <w:rPr>
            <w:lang w:val="en-GB"/>
          </w:rPr>
          <w:t>en</w:t>
        </w:r>
      </w:ins>
      <w:ins w:id="540" w:author="LRAV" w:date="2023-04-23T22:43:00Z">
        <w:r w:rsidR="000D0A14" w:rsidRPr="00AE68BA">
          <w:rPr>
            <w:lang w:val="en-GB"/>
          </w:rPr>
          <w:t xml:space="preserve"> along rivers and its affluents</w:t>
        </w:r>
        <w:r w:rsidR="000D0A14">
          <w:rPr>
            <w:lang w:val="en-GB"/>
          </w:rPr>
          <w:t xml:space="preserve">. </w:t>
        </w:r>
      </w:ins>
    </w:p>
    <w:p w14:paraId="67988C35" w14:textId="3B3C0A0C" w:rsidR="000405FB" w:rsidRPr="008106DC" w:rsidRDefault="000A56A5" w:rsidP="002C0A6E">
      <w:pPr>
        <w:autoSpaceDE w:val="0"/>
        <w:autoSpaceDN w:val="0"/>
        <w:adjustRightInd w:val="0"/>
        <w:spacing w:before="120" w:after="120" w:line="276" w:lineRule="auto"/>
        <w:jc w:val="both"/>
        <w:rPr>
          <w:ins w:id="541" w:author="LRAV" w:date="2023-04-23T22:43:00Z"/>
          <w:lang w:val="en-GB"/>
        </w:rPr>
      </w:pPr>
      <w:ins w:id="542" w:author="LRAV" w:date="2023-04-23T22:43:00Z">
        <w:r w:rsidRPr="000405FB">
          <w:rPr>
            <w:lang w:val="en-GB"/>
          </w:rPr>
          <w:t xml:space="preserve">Genetic structure </w:t>
        </w:r>
        <w:r w:rsidR="000405FB">
          <w:rPr>
            <w:lang w:val="en-GB"/>
          </w:rPr>
          <w:t xml:space="preserve">analyses </w:t>
        </w:r>
        <w:r w:rsidR="007F4D66">
          <w:rPr>
            <w:lang w:val="en-GB"/>
          </w:rPr>
          <w:t xml:space="preserve">of the two </w:t>
        </w:r>
      </w:ins>
      <w:ins w:id="543" w:author="Rosa Ana Sánchez Guillen" w:date="2023-04-25T15:36:00Z">
        <w:r w:rsidR="00B056C7">
          <w:rPr>
            <w:lang w:val="en-GB"/>
          </w:rPr>
          <w:t xml:space="preserve">studied </w:t>
        </w:r>
      </w:ins>
      <w:ins w:id="544" w:author="LRAV" w:date="2023-04-23T22:43:00Z">
        <w:r w:rsidR="007F4D66">
          <w:rPr>
            <w:lang w:val="en-GB"/>
          </w:rPr>
          <w:t xml:space="preserve">hybrid regions </w:t>
        </w:r>
        <w:r w:rsidR="000405FB">
          <w:rPr>
            <w:lang w:val="en-GB"/>
          </w:rPr>
          <w:t xml:space="preserve">confirmed the independent evolution of </w:t>
        </w:r>
        <w:r w:rsidR="006E21C7">
          <w:rPr>
            <w:lang w:val="en-GB"/>
          </w:rPr>
          <w:t xml:space="preserve">the </w:t>
        </w:r>
        <w:r w:rsidR="000405FB">
          <w:rPr>
            <w:lang w:val="en-GB"/>
          </w:rPr>
          <w:t xml:space="preserve">hybrid </w:t>
        </w:r>
        <w:r w:rsidR="007F4D66">
          <w:rPr>
            <w:lang w:val="en-GB"/>
          </w:rPr>
          <w:t xml:space="preserve">zones </w:t>
        </w:r>
        <w:r w:rsidR="008106DC">
          <w:rPr>
            <w:lang w:val="en-GB"/>
          </w:rPr>
          <w:t>since</w:t>
        </w:r>
        <w:r w:rsidR="000405FB">
          <w:rPr>
            <w:lang w:val="en-GB"/>
          </w:rPr>
          <w:t xml:space="preserve"> </w:t>
        </w:r>
        <w:r w:rsidR="00D70857">
          <w:rPr>
            <w:lang w:val="en-GB"/>
          </w:rPr>
          <w:t>ADMIXTURE</w:t>
        </w:r>
        <w:r w:rsidR="0005139B">
          <w:rPr>
            <w:lang w:val="en-GB"/>
          </w:rPr>
          <w:t xml:space="preserve"> analysis identified </w:t>
        </w:r>
        <w:r w:rsidR="0005139B" w:rsidRPr="0005139B">
          <w:rPr>
            <w:lang w:val="en-GB"/>
          </w:rPr>
          <w:t>three genetic clusters</w:t>
        </w:r>
        <w:r w:rsidR="008106DC">
          <w:rPr>
            <w:lang w:val="en-GB"/>
          </w:rPr>
          <w:t>, one</w:t>
        </w:r>
        <w:r w:rsidR="0005139B" w:rsidRPr="0005139B">
          <w:rPr>
            <w:lang w:val="en-GB"/>
          </w:rPr>
          <w:t xml:space="preserve"> correspond</w:t>
        </w:r>
        <w:r w:rsidR="0005139B">
          <w:rPr>
            <w:lang w:val="en-GB"/>
          </w:rPr>
          <w:t>ing</w:t>
        </w:r>
        <w:r w:rsidR="0005139B" w:rsidRPr="0005139B">
          <w:rPr>
            <w:lang w:val="en-GB"/>
          </w:rPr>
          <w:t xml:space="preserve"> to </w:t>
        </w:r>
        <w:r w:rsidR="0005139B" w:rsidRPr="008106DC">
          <w:rPr>
            <w:i/>
            <w:iCs/>
            <w:lang w:val="en-GB"/>
          </w:rPr>
          <w:t>I. graellsii</w:t>
        </w:r>
        <w:r w:rsidR="0005139B" w:rsidRPr="0005139B">
          <w:rPr>
            <w:lang w:val="en-GB"/>
          </w:rPr>
          <w:t xml:space="preserve">, </w:t>
        </w:r>
        <w:r w:rsidR="008106DC">
          <w:rPr>
            <w:lang w:val="en-GB"/>
          </w:rPr>
          <w:t xml:space="preserve">one corresponding to </w:t>
        </w:r>
        <w:r w:rsidR="0005139B" w:rsidRPr="0005139B">
          <w:rPr>
            <w:i/>
            <w:iCs/>
            <w:lang w:val="en-GB"/>
          </w:rPr>
          <w:t>I. elegans</w:t>
        </w:r>
        <w:r w:rsidR="0005139B" w:rsidRPr="0005139B">
          <w:rPr>
            <w:lang w:val="en-GB"/>
          </w:rPr>
          <w:t xml:space="preserve"> from allopatry and the </w:t>
        </w:r>
      </w:ins>
      <w:r w:rsidR="00614B60">
        <w:rPr>
          <w:lang w:val="en-GB"/>
        </w:rPr>
        <w:t>younger-</w:t>
      </w:r>
      <w:ins w:id="545" w:author="LRAV" w:date="2023-04-23T22:43:00Z">
        <w:r w:rsidR="0005139B" w:rsidRPr="0005139B">
          <w:rPr>
            <w:lang w:val="en-GB"/>
          </w:rPr>
          <w:t>central hybrid region</w:t>
        </w:r>
        <w:r w:rsidR="008106DC">
          <w:rPr>
            <w:lang w:val="en-GB"/>
          </w:rPr>
          <w:t xml:space="preserve">, and one corresponding to </w:t>
        </w:r>
        <w:r w:rsidR="0005139B" w:rsidRPr="0005139B">
          <w:rPr>
            <w:i/>
            <w:iCs/>
            <w:lang w:val="en-GB"/>
          </w:rPr>
          <w:t>I. elegans</w:t>
        </w:r>
        <w:r w:rsidR="0005139B" w:rsidRPr="0005139B">
          <w:rPr>
            <w:lang w:val="en-GB"/>
          </w:rPr>
          <w:t xml:space="preserve"> from the </w:t>
        </w:r>
      </w:ins>
      <w:r w:rsidR="00614B60">
        <w:rPr>
          <w:lang w:val="en-GB"/>
        </w:rPr>
        <w:t>older-</w:t>
      </w:r>
      <w:ins w:id="546" w:author="LRAV" w:date="2023-04-23T22:43:00Z">
        <w:r w:rsidR="0005139B" w:rsidRPr="0005139B">
          <w:rPr>
            <w:lang w:val="en-GB"/>
          </w:rPr>
          <w:t>west hybrid region</w:t>
        </w:r>
        <w:r w:rsidR="009B1411">
          <w:rPr>
            <w:lang w:val="en-GB"/>
          </w:rPr>
          <w:t>.</w:t>
        </w:r>
        <w:r w:rsidR="0005139B">
          <w:rPr>
            <w:lang w:val="en-GB"/>
          </w:rPr>
          <w:t xml:space="preserve"> </w:t>
        </w:r>
      </w:ins>
      <w:ins w:id="547" w:author="Maren Wellenreuther" w:date="2023-04-25T10:41:00Z">
        <w:r w:rsidR="00AA6553">
          <w:rPr>
            <w:lang w:val="en-GB"/>
          </w:rPr>
          <w:t>Con</w:t>
        </w:r>
      </w:ins>
      <w:ins w:id="548" w:author="Bengt Hansson" w:date="2023-04-25T11:51:00Z">
        <w:r w:rsidR="000F3496">
          <w:rPr>
            <w:lang w:val="en-GB"/>
          </w:rPr>
          <w:t>s</w:t>
        </w:r>
      </w:ins>
      <w:ins w:id="549" w:author="Maren Wellenreuther" w:date="2023-04-25T10:41:00Z">
        <w:r w:rsidR="00AA6553">
          <w:rPr>
            <w:lang w:val="en-GB"/>
          </w:rPr>
          <w:t>istent with this finding</w:t>
        </w:r>
      </w:ins>
      <w:ins w:id="550" w:author="LRAV" w:date="2023-04-23T22:43:00Z">
        <w:r w:rsidR="009B1411">
          <w:rPr>
            <w:lang w:val="en-GB"/>
          </w:rPr>
          <w:t>,</w:t>
        </w:r>
        <w:r w:rsidR="0005139B">
          <w:rPr>
            <w:lang w:val="en-GB"/>
          </w:rPr>
          <w:t xml:space="preserve"> </w:t>
        </w:r>
      </w:ins>
      <w:ins w:id="551" w:author="Maren Wellenreuther" w:date="2023-04-25T10:41:00Z">
        <w:r w:rsidR="00AA6553">
          <w:rPr>
            <w:lang w:val="en-GB"/>
          </w:rPr>
          <w:t xml:space="preserve">our </w:t>
        </w:r>
      </w:ins>
      <w:ins w:id="552" w:author="LRAV" w:date="2023-04-23T22:43:00Z">
        <w:r w:rsidR="00DB6F91">
          <w:rPr>
            <w:lang w:val="en-GB"/>
          </w:rPr>
          <w:t>PCA</w:t>
        </w:r>
        <w:r w:rsidR="009B1411">
          <w:rPr>
            <w:lang w:val="en-GB"/>
          </w:rPr>
          <w:t xml:space="preserve"> analysis</w:t>
        </w:r>
        <w:r w:rsidR="00DB6F91">
          <w:rPr>
            <w:lang w:val="en-GB"/>
          </w:rPr>
          <w:t xml:space="preserve"> </w:t>
        </w:r>
        <w:r w:rsidR="00DB6F91" w:rsidRPr="00DC2239">
          <w:rPr>
            <w:lang w:val="en-GB"/>
          </w:rPr>
          <w:t xml:space="preserve">separated </w:t>
        </w:r>
        <w:r w:rsidR="00DB6F91" w:rsidRPr="00DC2239">
          <w:rPr>
            <w:i/>
            <w:iCs/>
            <w:lang w:val="en-GB"/>
          </w:rPr>
          <w:t>I. elegans</w:t>
        </w:r>
        <w:r w:rsidR="00DB6F91" w:rsidRPr="00DC2239">
          <w:rPr>
            <w:lang w:val="en-GB"/>
          </w:rPr>
          <w:t xml:space="preserve"> from </w:t>
        </w:r>
        <w:r w:rsidR="008106DC" w:rsidRPr="00DC2239">
          <w:rPr>
            <w:lang w:val="en-GB"/>
          </w:rPr>
          <w:t xml:space="preserve">the </w:t>
        </w:r>
      </w:ins>
      <w:r w:rsidR="00614B60">
        <w:rPr>
          <w:lang w:val="en-GB"/>
        </w:rPr>
        <w:t>younger-</w:t>
      </w:r>
      <w:ins w:id="553" w:author="LRAV" w:date="2023-04-23T22:43:00Z">
        <w:r w:rsidR="008106DC" w:rsidRPr="00DC2239">
          <w:rPr>
            <w:lang w:val="en-GB"/>
          </w:rPr>
          <w:t xml:space="preserve">central hybrid region </w:t>
        </w:r>
        <w:r w:rsidR="00DB6F91" w:rsidRPr="00DC2239">
          <w:rPr>
            <w:lang w:val="en-GB"/>
          </w:rPr>
          <w:t>and allopatry</w:t>
        </w:r>
        <w:r w:rsidR="008106DC" w:rsidRPr="00DC2239">
          <w:rPr>
            <w:lang w:val="en-GB"/>
          </w:rPr>
          <w:t xml:space="preserve"> to those from the </w:t>
        </w:r>
      </w:ins>
      <w:r w:rsidR="00614B60">
        <w:rPr>
          <w:lang w:val="en-GB"/>
        </w:rPr>
        <w:t>older-</w:t>
      </w:r>
      <w:ins w:id="554" w:author="LRAV" w:date="2023-04-23T22:43:00Z">
        <w:r w:rsidR="008106DC" w:rsidRPr="00DC2239">
          <w:rPr>
            <w:lang w:val="en-GB"/>
          </w:rPr>
          <w:t xml:space="preserve">west hybrid region. </w:t>
        </w:r>
        <w:r w:rsidR="00DC2239">
          <w:rPr>
            <w:lang w:val="en-GB"/>
          </w:rPr>
          <w:t xml:space="preserve">The independent evolution or </w:t>
        </w:r>
        <w:r w:rsidR="00187D7A">
          <w:rPr>
            <w:lang w:val="en-GB"/>
          </w:rPr>
          <w:t>origin</w:t>
        </w:r>
        <w:r w:rsidR="00DC2239">
          <w:rPr>
            <w:lang w:val="en-GB"/>
          </w:rPr>
          <w:t xml:space="preserve"> of hybrid regions was also detected in </w:t>
        </w:r>
        <w:r w:rsidR="002C0A6E" w:rsidRPr="002C0A6E">
          <w:rPr>
            <w:lang w:val="en-GB"/>
          </w:rPr>
          <w:t>two Iberian endemic cyprinid</w:t>
        </w:r>
        <w:r w:rsidR="002C0A6E">
          <w:rPr>
            <w:lang w:val="en-GB"/>
          </w:rPr>
          <w:t xml:space="preserve"> </w:t>
        </w:r>
        <w:r w:rsidR="002C0A6E" w:rsidRPr="002C0A6E">
          <w:rPr>
            <w:lang w:val="en-GB"/>
          </w:rPr>
          <w:t>fish</w:t>
        </w:r>
        <w:r w:rsidR="00146DEC">
          <w:rPr>
            <w:lang w:val="en-GB"/>
          </w:rPr>
          <w:t xml:space="preserve"> </w:t>
        </w:r>
        <w:r w:rsidR="005171F3" w:rsidRPr="005171F3">
          <w:t>(Aboim et al., 2010)</w:t>
        </w:r>
        <w:r w:rsidR="00146DEC">
          <w:rPr>
            <w:lang w:val="en-GB"/>
          </w:rPr>
          <w:t>.</w:t>
        </w:r>
      </w:ins>
    </w:p>
    <w:p w14:paraId="13B4108F" w14:textId="41A1DEF1" w:rsidR="00AB1E37" w:rsidRPr="00AB1E37" w:rsidRDefault="001E722B" w:rsidP="00AB1E37">
      <w:pPr>
        <w:autoSpaceDE w:val="0"/>
        <w:autoSpaceDN w:val="0"/>
        <w:adjustRightInd w:val="0"/>
        <w:spacing w:after="120" w:line="276" w:lineRule="auto"/>
        <w:jc w:val="both"/>
        <w:rPr>
          <w:rFonts w:eastAsia="MinionPro-Regular"/>
          <w:b/>
          <w:bCs/>
          <w:i/>
          <w:iCs/>
        </w:rPr>
      </w:pPr>
      <w:r w:rsidRPr="00A31027">
        <w:rPr>
          <w:b/>
          <w:bCs/>
          <w:i/>
          <w:iCs/>
          <w:lang w:val="en-GB"/>
        </w:rPr>
        <w:t>F</w:t>
      </w:r>
      <w:r w:rsidR="00AB1E37">
        <w:rPr>
          <w:rFonts w:eastAsia="MinionPro-Regular"/>
          <w:b/>
          <w:bCs/>
          <w:i/>
          <w:iCs/>
        </w:rPr>
        <w:t>actors</w:t>
      </w:r>
      <w:r w:rsidR="00AB1E37" w:rsidRPr="00406EAC">
        <w:rPr>
          <w:rFonts w:eastAsia="MinionPro-Regular"/>
          <w:b/>
          <w:bCs/>
          <w:i/>
          <w:iCs/>
        </w:rPr>
        <w:t xml:space="preserve"> </w:t>
      </w:r>
      <w:r w:rsidR="00AB1E37">
        <w:rPr>
          <w:rFonts w:eastAsia="MinionPro-Regular"/>
          <w:b/>
          <w:bCs/>
          <w:i/>
          <w:iCs/>
        </w:rPr>
        <w:t>shaping genotypic composition</w:t>
      </w:r>
      <w:r w:rsidR="00AB1E37" w:rsidRPr="00406EAC">
        <w:rPr>
          <w:rFonts w:eastAsia="MinionPro-Regular"/>
          <w:b/>
          <w:bCs/>
          <w:i/>
          <w:iCs/>
        </w:rPr>
        <w:t xml:space="preserve"> </w:t>
      </w:r>
      <w:r w:rsidR="00AB1E37">
        <w:rPr>
          <w:rFonts w:eastAsia="MinionPro-Regular"/>
          <w:b/>
          <w:bCs/>
          <w:i/>
          <w:iCs/>
        </w:rPr>
        <w:t xml:space="preserve">and </w:t>
      </w:r>
      <w:proofErr w:type="gramStart"/>
      <w:r w:rsidR="00EA1053">
        <w:rPr>
          <w:rFonts w:eastAsia="MinionPro-Regular"/>
          <w:b/>
          <w:bCs/>
          <w:i/>
          <w:iCs/>
        </w:rPr>
        <w:t>introgression</w:t>
      </w:r>
      <w:proofErr w:type="gramEnd"/>
    </w:p>
    <w:p w14:paraId="3C3E3969" w14:textId="255F536B" w:rsidR="00040412" w:rsidRDefault="00AA6553" w:rsidP="00D23B55">
      <w:pPr>
        <w:autoSpaceDE w:val="0"/>
        <w:autoSpaceDN w:val="0"/>
        <w:adjustRightInd w:val="0"/>
        <w:spacing w:after="120" w:line="276" w:lineRule="auto"/>
        <w:jc w:val="both"/>
        <w:rPr>
          <w:ins w:id="555" w:author="LRAV" w:date="2023-04-23T22:43:00Z"/>
        </w:rPr>
      </w:pPr>
      <w:bookmarkStart w:id="556" w:name="_Hlk93908861"/>
      <w:ins w:id="557" w:author="Maren Wellenreuther" w:date="2023-04-25T10:41:00Z">
        <w:r>
          <w:rPr>
            <w:rFonts w:eastAsia="MinionPro-Regular"/>
          </w:rPr>
          <w:t>In line</w:t>
        </w:r>
      </w:ins>
      <w:ins w:id="558" w:author="LRAV" w:date="2023-04-23T22:43:00Z">
        <w:r w:rsidR="00C90C28">
          <w:rPr>
            <w:rFonts w:eastAsia="MinionPro-Regular"/>
          </w:rPr>
          <w:t xml:space="preserve"> with our predictions</w:t>
        </w:r>
        <w:r w:rsidR="003F5C88">
          <w:rPr>
            <w:rFonts w:eastAsia="MinionPro-Regular"/>
          </w:rPr>
          <w:t xml:space="preserve"> </w:t>
        </w:r>
        <w:r w:rsidR="00DB40E2">
          <w:rPr>
            <w:rFonts w:eastAsia="MinionPro-Regular"/>
          </w:rPr>
          <w:t xml:space="preserve">we </w:t>
        </w:r>
      </w:ins>
      <w:ins w:id="559" w:author="Maren Wellenreuther" w:date="2023-04-25T10:41:00Z">
        <w:r>
          <w:rPr>
            <w:rFonts w:eastAsia="MinionPro-Regular"/>
          </w:rPr>
          <w:t xml:space="preserve">also </w:t>
        </w:r>
      </w:ins>
      <w:ins w:id="560" w:author="LRAV" w:date="2023-04-23T22:43:00Z">
        <w:r w:rsidR="00DB40E2">
          <w:rPr>
            <w:rFonts w:eastAsia="MinionPro-Regular"/>
          </w:rPr>
          <w:t xml:space="preserve">detected variable genomic patterns of hybridization and introgression </w:t>
        </w:r>
        <w:r w:rsidR="00DB40E2" w:rsidRPr="00471C8A">
          <w:rPr>
            <w:rFonts w:eastAsia="MinionPro-Regular"/>
          </w:rPr>
          <w:t xml:space="preserve">between </w:t>
        </w:r>
        <w:r w:rsidR="00826EAD">
          <w:rPr>
            <w:rFonts w:eastAsia="MinionPro-Regular"/>
          </w:rPr>
          <w:t xml:space="preserve">both </w:t>
        </w:r>
        <w:r w:rsidR="00DB40E2" w:rsidRPr="00471C8A">
          <w:rPr>
            <w:rFonts w:eastAsia="MinionPro-Regular"/>
          </w:rPr>
          <w:t xml:space="preserve">hybrid </w:t>
        </w:r>
        <w:r w:rsidR="00054280">
          <w:rPr>
            <w:rFonts w:eastAsia="MinionPro-Regular"/>
          </w:rPr>
          <w:t>region</w:t>
        </w:r>
        <w:r w:rsidR="00DB40E2" w:rsidRPr="00471C8A">
          <w:rPr>
            <w:rFonts w:eastAsia="MinionPro-Regular"/>
          </w:rPr>
          <w:t>s</w:t>
        </w:r>
        <w:r w:rsidR="00DB40E2">
          <w:rPr>
            <w:rFonts w:eastAsia="MinionPro-Regular"/>
          </w:rPr>
          <w:t>. O</w:t>
        </w:r>
        <w:r w:rsidR="003F5C88">
          <w:rPr>
            <w:rFonts w:eastAsia="MinionPro-Regular"/>
          </w:rPr>
          <w:t>n-going hybridization</w:t>
        </w:r>
        <w:r w:rsidR="00E1549F">
          <w:rPr>
            <w:rFonts w:eastAsia="MinionPro-Regular"/>
          </w:rPr>
          <w:t xml:space="preserve"> </w:t>
        </w:r>
        <w:r w:rsidR="00154FA4">
          <w:t xml:space="preserve">was greater </w:t>
        </w:r>
        <w:r w:rsidR="00154FA4" w:rsidRPr="001B2FF8">
          <w:t xml:space="preserve">in the </w:t>
        </w:r>
        <w:r w:rsidR="00154FA4">
          <w:t>older</w:t>
        </w:r>
        <w:r w:rsidR="00AD08E7">
          <w:t>-</w:t>
        </w:r>
        <w:r w:rsidR="00154FA4">
          <w:t xml:space="preserve">west hybrid </w:t>
        </w:r>
        <w:r w:rsidR="00054280">
          <w:t>region</w:t>
        </w:r>
        <w:r w:rsidR="00154FA4">
          <w:t xml:space="preserve"> than in the </w:t>
        </w:r>
        <w:r w:rsidR="00826EAD">
          <w:t>younger</w:t>
        </w:r>
        <w:r w:rsidR="00AD08E7">
          <w:t>-</w:t>
        </w:r>
        <w:r w:rsidR="00154FA4">
          <w:t xml:space="preserve">central hybrid </w:t>
        </w:r>
        <w:r w:rsidR="00054280">
          <w:t>region</w:t>
        </w:r>
        <w:r w:rsidR="00154FA4">
          <w:t xml:space="preserve">. </w:t>
        </w:r>
        <w:r w:rsidR="005732F0">
          <w:rPr>
            <w:rFonts w:eastAsia="MinionPro-Regular"/>
          </w:rPr>
          <w:t>T</w:t>
        </w:r>
        <w:r w:rsidR="003F5C88">
          <w:rPr>
            <w:rFonts w:eastAsia="MinionPro-Regular"/>
          </w:rPr>
          <w:t xml:space="preserve">he </w:t>
        </w:r>
        <w:r w:rsidR="00C90C28" w:rsidRPr="00C90C28">
          <w:rPr>
            <w:rFonts w:eastAsia="MinionPro-Regular"/>
          </w:rPr>
          <w:t xml:space="preserve">patterns of introgression </w:t>
        </w:r>
        <w:r w:rsidR="005732F0">
          <w:rPr>
            <w:rFonts w:eastAsia="MinionPro-Regular"/>
          </w:rPr>
          <w:t xml:space="preserve">also </w:t>
        </w:r>
        <w:r w:rsidR="00C90C28" w:rsidRPr="00C90C28">
          <w:rPr>
            <w:rFonts w:eastAsia="MinionPro-Regular"/>
          </w:rPr>
          <w:t>var</w:t>
        </w:r>
        <w:r w:rsidR="0002544B">
          <w:rPr>
            <w:rFonts w:eastAsia="MinionPro-Regular"/>
          </w:rPr>
          <w:t>ied</w:t>
        </w:r>
        <w:r w:rsidR="00C90C28" w:rsidRPr="00C90C28">
          <w:rPr>
            <w:rFonts w:eastAsia="MinionPro-Regular"/>
          </w:rPr>
          <w:t xml:space="preserve"> </w:t>
        </w:r>
        <w:r w:rsidR="00377E5F">
          <w:rPr>
            <w:rFonts w:eastAsia="MinionPro-Regular"/>
          </w:rPr>
          <w:t xml:space="preserve">greatly </w:t>
        </w:r>
        <w:r w:rsidR="0002544B">
          <w:rPr>
            <w:rFonts w:eastAsia="MinionPro-Regular"/>
          </w:rPr>
          <w:t xml:space="preserve">between </w:t>
        </w:r>
        <w:r w:rsidR="005732F0">
          <w:rPr>
            <w:rFonts w:eastAsia="MinionPro-Regular"/>
          </w:rPr>
          <w:t xml:space="preserve">hybrid </w:t>
        </w:r>
        <w:r w:rsidR="00054280">
          <w:rPr>
            <w:rFonts w:eastAsia="MinionPro-Regular"/>
          </w:rPr>
          <w:t>region</w:t>
        </w:r>
        <w:r w:rsidR="005732F0">
          <w:rPr>
            <w:rFonts w:eastAsia="MinionPro-Regular"/>
          </w:rPr>
          <w:t>s</w:t>
        </w:r>
        <w:r w:rsidR="000636AA">
          <w:rPr>
            <w:rFonts w:eastAsia="MinionPro-Regular"/>
          </w:rPr>
          <w:t>:</w:t>
        </w:r>
        <w:r w:rsidR="005B7A2D">
          <w:rPr>
            <w:rFonts w:eastAsia="MinionPro-Regular"/>
          </w:rPr>
          <w:t xml:space="preserve"> </w:t>
        </w:r>
        <w:r w:rsidR="00546D90">
          <w:rPr>
            <w:rFonts w:eastAsia="MinionPro-Regular"/>
          </w:rPr>
          <w:t xml:space="preserve">introgression was unidirectional toward </w:t>
        </w:r>
        <w:r w:rsidR="00546D90" w:rsidRPr="00352C2E">
          <w:rPr>
            <w:rFonts w:eastAsia="MinionPro-Regular"/>
            <w:i/>
            <w:iCs/>
          </w:rPr>
          <w:t>I. graellsii</w:t>
        </w:r>
        <w:r w:rsidR="00546D90">
          <w:rPr>
            <w:rFonts w:eastAsia="MinionPro-Regular"/>
          </w:rPr>
          <w:t xml:space="preserve"> in</w:t>
        </w:r>
        <w:r w:rsidR="0002544B">
          <w:rPr>
            <w:rFonts w:eastAsia="MinionPro-Regular"/>
            <w:lang w:val="en-NZ"/>
          </w:rPr>
          <w:t xml:space="preserve"> the </w:t>
        </w:r>
        <w:r w:rsidR="00ED7627">
          <w:rPr>
            <w:rFonts w:eastAsia="MinionPro-Regular"/>
            <w:lang w:val="en-NZ"/>
          </w:rPr>
          <w:t>younger</w:t>
        </w:r>
        <w:r w:rsidR="00351745">
          <w:rPr>
            <w:rFonts w:eastAsia="MinionPro-Regular"/>
            <w:lang w:val="en-NZ"/>
          </w:rPr>
          <w:t>-</w:t>
        </w:r>
        <w:r w:rsidR="0002544B">
          <w:rPr>
            <w:rFonts w:eastAsia="MinionPro-Regular"/>
            <w:lang w:val="en-NZ"/>
          </w:rPr>
          <w:t xml:space="preserve">central hybrid </w:t>
        </w:r>
        <w:r w:rsidR="00054280">
          <w:rPr>
            <w:rFonts w:eastAsia="MinionPro-Regular"/>
            <w:lang w:val="en-NZ"/>
          </w:rPr>
          <w:t>region</w:t>
        </w:r>
        <w:r w:rsidR="0002544B">
          <w:rPr>
            <w:rFonts w:eastAsia="MinionPro-Regular"/>
            <w:lang w:val="en-NZ"/>
          </w:rPr>
          <w:t xml:space="preserve"> </w:t>
        </w:r>
        <w:r w:rsidR="0002544B" w:rsidRPr="00352C2E">
          <w:rPr>
            <w:rFonts w:eastAsia="MinionPro-Regular"/>
          </w:rPr>
          <w:t>while</w:t>
        </w:r>
        <w:r w:rsidR="0002544B">
          <w:rPr>
            <w:rFonts w:eastAsia="MinionPro-Regular"/>
            <w:i/>
            <w:iCs/>
          </w:rPr>
          <w:t xml:space="preserve"> </w:t>
        </w:r>
        <w:r w:rsidR="00546D90">
          <w:rPr>
            <w:rFonts w:eastAsia="MinionPro-Regular"/>
          </w:rPr>
          <w:t>i</w:t>
        </w:r>
        <w:r w:rsidR="005F3313">
          <w:rPr>
            <w:rFonts w:eastAsia="MinionPro-Regular"/>
          </w:rPr>
          <w:t>t</w:t>
        </w:r>
        <w:r w:rsidR="00546D90">
          <w:rPr>
            <w:rFonts w:eastAsia="MinionPro-Regular"/>
          </w:rPr>
          <w:t xml:space="preserve"> was bidirectional </w:t>
        </w:r>
        <w:r w:rsidR="005F3313">
          <w:rPr>
            <w:rFonts w:eastAsia="MinionPro-Regular"/>
          </w:rPr>
          <w:t>(</w:t>
        </w:r>
        <w:r w:rsidR="00546D90">
          <w:rPr>
            <w:rFonts w:eastAsia="MinionPro-Regular"/>
          </w:rPr>
          <w:t xml:space="preserve">toward </w:t>
        </w:r>
        <w:r w:rsidR="006C4C51" w:rsidRPr="00A31027">
          <w:rPr>
            <w:rFonts w:eastAsia="MinionPro-Regular"/>
          </w:rPr>
          <w:t>both species</w:t>
        </w:r>
        <w:r w:rsidR="005F3313">
          <w:rPr>
            <w:rFonts w:eastAsia="MinionPro-Regular"/>
          </w:rPr>
          <w:t>)</w:t>
        </w:r>
        <w:r w:rsidR="00546D90">
          <w:rPr>
            <w:rFonts w:eastAsia="MinionPro-Regular"/>
          </w:rPr>
          <w:t xml:space="preserve"> </w:t>
        </w:r>
        <w:r w:rsidR="0002544B">
          <w:rPr>
            <w:rFonts w:eastAsia="MinionPro-Regular"/>
          </w:rPr>
          <w:t xml:space="preserve">in the </w:t>
        </w:r>
        <w:r w:rsidR="00ED7627">
          <w:t>older</w:t>
        </w:r>
        <w:r w:rsidR="00351745">
          <w:rPr>
            <w:rFonts w:eastAsia="MinionPro-Regular"/>
          </w:rPr>
          <w:t>-</w:t>
        </w:r>
        <w:r w:rsidR="0002544B">
          <w:rPr>
            <w:rFonts w:eastAsia="MinionPro-Regular"/>
          </w:rPr>
          <w:t xml:space="preserve">west hybrid </w:t>
        </w:r>
        <w:r w:rsidR="00054280">
          <w:rPr>
            <w:rFonts w:eastAsia="MinionPro-Regular"/>
          </w:rPr>
          <w:t>region</w:t>
        </w:r>
        <w:r w:rsidR="0002544B">
          <w:rPr>
            <w:rFonts w:eastAsia="MinionPro-Regular"/>
          </w:rPr>
          <w:t xml:space="preserve">. </w:t>
        </w:r>
        <w:r w:rsidR="008A5E18" w:rsidRPr="00B6669C">
          <w:t xml:space="preserve">Differential outcomes of hybridization </w:t>
        </w:r>
        <w:r w:rsidR="008A5E18" w:rsidRPr="00966DFD">
          <w:t xml:space="preserve">may partly be explained by the strength </w:t>
        </w:r>
        <w:r w:rsidR="00B6669C" w:rsidRPr="00966DFD">
          <w:t>and direction of reproductive barriers</w:t>
        </w:r>
        <w:r w:rsidR="0058037D">
          <w:t xml:space="preserve"> </w:t>
        </w:r>
        <w:r w:rsidR="005171F3" w:rsidRPr="005171F3">
          <w:t>(Lepais et al., 2009; Mandeville et al., 2017; Vines et al., 2003)</w:t>
        </w:r>
        <w:r w:rsidR="00B6669C" w:rsidRPr="00A31027">
          <w:t xml:space="preserve"> </w:t>
        </w:r>
        <w:r w:rsidR="00F42F33">
          <w:t xml:space="preserve">and therefore </w:t>
        </w:r>
        <w:r w:rsidR="00C75B9C">
          <w:t>by</w:t>
        </w:r>
        <w:r w:rsidR="008A5E18" w:rsidRPr="00F42F33">
          <w:t xml:space="preserve"> the time since sympatry</w:t>
        </w:r>
        <w:r w:rsidR="0058037D">
          <w:t xml:space="preserve"> </w:t>
        </w:r>
        <w:r w:rsidR="005171F3" w:rsidRPr="005171F3">
          <w:t>(Kronforst et al., 2007; Lemmon &amp; Juenger, 2017; Liao et al., 2019)</w:t>
        </w:r>
        <w:r w:rsidR="008A5E18" w:rsidRPr="00F87AA0">
          <w:t xml:space="preserve">. </w:t>
        </w:r>
        <w:r w:rsidR="002D49AC" w:rsidRPr="00C22ADF">
          <w:t>A bimodal distribution of the genotypic classes (</w:t>
        </w:r>
        <w:r w:rsidR="00E33583" w:rsidRPr="00C22ADF">
          <w:t xml:space="preserve">mainly </w:t>
        </w:r>
        <w:r w:rsidR="002D49AC" w:rsidRPr="00C22ADF">
          <w:t>parental</w:t>
        </w:r>
        <w:r w:rsidR="00E33583" w:rsidRPr="00C22ADF">
          <w:t xml:space="preserve"> genotypes and few hybrids</w:t>
        </w:r>
        <w:r w:rsidR="002D49AC" w:rsidRPr="00C22ADF">
          <w:t xml:space="preserve">) </w:t>
        </w:r>
        <w:r w:rsidR="0058037D">
          <w:rPr>
            <w:rFonts w:eastAsia="MinionPro-Regular"/>
          </w:rPr>
          <w:t>is</w:t>
        </w:r>
        <w:r w:rsidR="002D49AC" w:rsidRPr="00C22ADF">
          <w:rPr>
            <w:rFonts w:eastAsia="MinionPro-Regular"/>
          </w:rPr>
          <w:t xml:space="preserve"> thought to be the consequence of </w:t>
        </w:r>
        <w:r w:rsidR="002D49AC" w:rsidRPr="00C22ADF">
          <w:t xml:space="preserve">strong but </w:t>
        </w:r>
        <w:r w:rsidR="002D49AC" w:rsidRPr="00C22ADF">
          <w:rPr>
            <w:rFonts w:eastAsia="MinionPro-Regular"/>
          </w:rPr>
          <w:t>incomplete</w:t>
        </w:r>
        <w:r w:rsidR="002D49AC" w:rsidRPr="00C22ADF">
          <w:t xml:space="preserve"> reproductive isolation</w:t>
        </w:r>
        <w:r w:rsidR="0058037D">
          <w:t xml:space="preserve"> </w:t>
        </w:r>
        <w:r w:rsidR="005171F3" w:rsidRPr="005171F3">
          <w:t>(Harrison &amp; Bogdanowicz, 1997)</w:t>
        </w:r>
        <w:r w:rsidR="0017612C">
          <w:t>, while weak reproductive</w:t>
        </w:r>
        <w:r w:rsidR="002D49AC" w:rsidRPr="00C22ADF">
          <w:t xml:space="preserve"> isolation result</w:t>
        </w:r>
        <w:r w:rsidR="006C469E" w:rsidRPr="00C22ADF">
          <w:t>s</w:t>
        </w:r>
        <w:r w:rsidR="002D49AC" w:rsidRPr="00C22ADF">
          <w:t xml:space="preserve"> in a unimodal distribution on the genotypic classes (the distribution spans a range of admixture and backcrosses</w:t>
        </w:r>
        <w:r w:rsidR="0058037D">
          <w:t xml:space="preserve">; </w:t>
        </w:r>
        <w:r w:rsidR="0058037D" w:rsidRPr="0058037D">
          <w:t>Szymura &amp; Barton, 1991)</w:t>
        </w:r>
        <w:r w:rsidR="006C469E" w:rsidRPr="00C22ADF">
          <w:t xml:space="preserve">. </w:t>
        </w:r>
        <w:r w:rsidR="00062D81" w:rsidRPr="00C22ADF">
          <w:t>W</w:t>
        </w:r>
        <w:r w:rsidR="00F930F7" w:rsidRPr="00A31027">
          <w:t xml:space="preserve">hen </w:t>
        </w:r>
        <w:r w:rsidR="00F930F7" w:rsidRPr="00A31027">
          <w:rPr>
            <w:shd w:val="clear" w:color="auto" w:fill="FFFFFF"/>
          </w:rPr>
          <w:t xml:space="preserve">reproductive barriers </w:t>
        </w:r>
        <w:r w:rsidR="0017612C">
          <w:rPr>
            <w:shd w:val="clear" w:color="auto" w:fill="FFFFFF"/>
          </w:rPr>
          <w:t>are</w:t>
        </w:r>
        <w:r w:rsidR="00F930F7" w:rsidRPr="00A31027">
          <w:rPr>
            <w:shd w:val="clear" w:color="auto" w:fill="FFFFFF"/>
          </w:rPr>
          <w:t xml:space="preserve"> </w:t>
        </w:r>
        <w:r w:rsidR="00062D81" w:rsidRPr="00C22ADF">
          <w:rPr>
            <w:shd w:val="clear" w:color="auto" w:fill="FFFFFF"/>
          </w:rPr>
          <w:t>weak,</w:t>
        </w:r>
        <w:r w:rsidR="00F930F7" w:rsidRPr="00A31027">
          <w:rPr>
            <w:shd w:val="clear" w:color="auto" w:fill="FFFFFF"/>
          </w:rPr>
          <w:t xml:space="preserve"> and hybrids have some kind of advantage</w:t>
        </w:r>
        <w:r w:rsidR="007675FA" w:rsidRPr="00C22ADF">
          <w:rPr>
            <w:shd w:val="clear" w:color="auto" w:fill="FFFFFF"/>
          </w:rPr>
          <w:t>, the unimodal distribution</w:t>
        </w:r>
        <w:r w:rsidR="00F930F7" w:rsidRPr="00A31027">
          <w:rPr>
            <w:shd w:val="clear" w:color="auto" w:fill="FFFFFF"/>
          </w:rPr>
          <w:t xml:space="preserve"> </w:t>
        </w:r>
        <w:r w:rsidR="00062D81" w:rsidRPr="00C22ADF">
          <w:t xml:space="preserve">consist largely of a ‘hybrid swarm’. </w:t>
        </w:r>
        <w:r w:rsidR="008D4B89">
          <w:t>On</w:t>
        </w:r>
        <w:r w:rsidR="0058037D">
          <w:t xml:space="preserve"> the</w:t>
        </w:r>
        <w:r w:rsidR="00062D81" w:rsidRPr="00C22ADF">
          <w:t xml:space="preserve"> other hand, w</w:t>
        </w:r>
        <w:r w:rsidR="006C469E" w:rsidRPr="00C22ADF">
          <w:t xml:space="preserve">hen reproductive barriers </w:t>
        </w:r>
        <w:r w:rsidR="000F6A1D">
          <w:t>are</w:t>
        </w:r>
        <w:r w:rsidR="006C469E" w:rsidRPr="00C22ADF">
          <w:t xml:space="preserve"> asymmetrical</w:t>
        </w:r>
        <w:r w:rsidR="000F6A1D">
          <w:t xml:space="preserve"> between reciprocal crosses</w:t>
        </w:r>
        <w:r w:rsidR="006C469E" w:rsidRPr="00C22ADF">
          <w:t xml:space="preserve">, </w:t>
        </w:r>
        <w:r w:rsidR="00C63CDE" w:rsidRPr="00C22ADF">
          <w:t xml:space="preserve">the distribution </w:t>
        </w:r>
        <w:r w:rsidR="00985372" w:rsidRPr="00C22ADF">
          <w:t xml:space="preserve">of the genotypic classes </w:t>
        </w:r>
        <w:r w:rsidR="00C63CDE" w:rsidRPr="00C22ADF">
          <w:t xml:space="preserve">spans a range of admixture and backcrosses to </w:t>
        </w:r>
        <w:r w:rsidR="00985372">
          <w:t xml:space="preserve">only </w:t>
        </w:r>
        <w:r w:rsidR="00C63CDE" w:rsidRPr="00C22ADF">
          <w:t xml:space="preserve">one </w:t>
        </w:r>
        <w:r w:rsidR="00E6471B" w:rsidRPr="00C22ADF">
          <w:t xml:space="preserve">of the </w:t>
        </w:r>
        <w:r w:rsidR="00C63CDE" w:rsidRPr="00C22ADF">
          <w:t>parental species</w:t>
        </w:r>
        <w:r w:rsidR="008D4B89">
          <w:t xml:space="preserve"> </w:t>
        </w:r>
        <w:r w:rsidR="005171F3" w:rsidRPr="005171F3">
          <w:t>(Gompert et al., 2017; Jiggins &amp; Mallet, 2000)</w:t>
        </w:r>
        <w:r w:rsidR="00062D81" w:rsidRPr="00C22ADF">
          <w:t xml:space="preserve">. </w:t>
        </w:r>
      </w:ins>
    </w:p>
    <w:p w14:paraId="763D78AB" w14:textId="3AE2027A" w:rsidR="001950E3" w:rsidRDefault="00217FDD" w:rsidP="00D23B55">
      <w:pPr>
        <w:autoSpaceDE w:val="0"/>
        <w:autoSpaceDN w:val="0"/>
        <w:adjustRightInd w:val="0"/>
        <w:spacing w:after="120" w:line="276" w:lineRule="auto"/>
        <w:jc w:val="both"/>
        <w:rPr>
          <w:ins w:id="561" w:author="LRAV" w:date="2023-04-23T22:43:00Z"/>
        </w:rPr>
      </w:pPr>
      <w:ins w:id="562" w:author="LRAV" w:date="2023-04-23T22:43:00Z">
        <w:r>
          <w:t xml:space="preserve">In the </w:t>
        </w:r>
        <w:r w:rsidR="00351745">
          <w:t>younger-</w:t>
        </w:r>
        <w:r>
          <w:t>central hybrid</w:t>
        </w:r>
        <w:r w:rsidR="007A07D8">
          <w:t xml:space="preserve"> region</w:t>
        </w:r>
        <w:r w:rsidR="001A0FFD">
          <w:t xml:space="preserve">, </w:t>
        </w:r>
        <w:r w:rsidR="00BE0F19">
          <w:t xml:space="preserve">the </w:t>
        </w:r>
        <w:r w:rsidR="00BE0F19" w:rsidRPr="00BE0F19">
          <w:t xml:space="preserve">distribution of the genotypic classes </w:t>
        </w:r>
        <w:r w:rsidR="00BE0F19">
          <w:t>was</w:t>
        </w:r>
        <w:r w:rsidR="00F21C7A">
          <w:t xml:space="preserve"> consistent with </w:t>
        </w:r>
        <w:r w:rsidR="00BF5430">
          <w:t xml:space="preserve">a </w:t>
        </w:r>
        <w:r w:rsidR="00BF5430" w:rsidRPr="002A5026">
          <w:t>bimodal</w:t>
        </w:r>
        <w:r w:rsidR="00BF5430">
          <w:t xml:space="preserve"> pattern</w:t>
        </w:r>
        <w:r w:rsidR="00BE0F19">
          <w:t>,</w:t>
        </w:r>
        <w:r w:rsidR="00BF5430">
          <w:t xml:space="preserve"> </w:t>
        </w:r>
        <w:r>
          <w:t xml:space="preserve">while in the </w:t>
        </w:r>
        <w:r w:rsidR="00351745">
          <w:t>older-</w:t>
        </w:r>
        <w:r>
          <w:t xml:space="preserve">west hybrid </w:t>
        </w:r>
        <w:r w:rsidR="00054280">
          <w:t>region</w:t>
        </w:r>
        <w:r>
          <w:t xml:space="preserve">, </w:t>
        </w:r>
        <w:r w:rsidR="00BE0F19">
          <w:t xml:space="preserve">the </w:t>
        </w:r>
        <w:r w:rsidR="00BE0F19" w:rsidRPr="00BE0F19">
          <w:t xml:space="preserve">distribution of the genotypic classes </w:t>
        </w:r>
        <w:r w:rsidR="00BE0F19">
          <w:t xml:space="preserve">was </w:t>
        </w:r>
        <w:r w:rsidR="00F21C7A">
          <w:t xml:space="preserve">consistent with </w:t>
        </w:r>
        <w:r w:rsidR="00BF5430">
          <w:t>a</w:t>
        </w:r>
        <w:r w:rsidR="00BF5430" w:rsidRPr="002A5026">
          <w:t xml:space="preserve"> </w:t>
        </w:r>
        <w:r w:rsidR="00BF5430">
          <w:t xml:space="preserve">flat </w:t>
        </w:r>
        <w:r w:rsidR="00BF5430" w:rsidRPr="002A5026">
          <w:t>unimodal patter</w:t>
        </w:r>
        <w:r w:rsidR="00BF5430">
          <w:t xml:space="preserve">n </w:t>
        </w:r>
        <w:r w:rsidR="0002707D">
          <w:t>“</w:t>
        </w:r>
        <w:r w:rsidR="00BF5430">
          <w:t xml:space="preserve">hybrid </w:t>
        </w:r>
        <w:r w:rsidR="0002707D">
          <w:t>swarm”</w:t>
        </w:r>
        <w:r w:rsidR="00BE0F19">
          <w:t>.</w:t>
        </w:r>
        <w:r w:rsidR="00103C2C" w:rsidRPr="00103C2C">
          <w:rPr>
            <w:lang w:val="en-GB"/>
          </w:rPr>
          <w:t xml:space="preserve"> </w:t>
        </w:r>
        <w:r w:rsidR="00103C2C">
          <w:rPr>
            <w:lang w:val="en-GB"/>
          </w:rPr>
          <w:t xml:space="preserve">In both hybrid </w:t>
        </w:r>
        <w:r w:rsidR="00054280">
          <w:rPr>
            <w:lang w:val="en-GB"/>
          </w:rPr>
          <w:t>region</w:t>
        </w:r>
        <w:r w:rsidR="00103C2C">
          <w:rPr>
            <w:lang w:val="en-GB"/>
          </w:rPr>
          <w:t xml:space="preserve">s, </w:t>
        </w:r>
        <w:r w:rsidR="00537B1B" w:rsidRPr="00A31027">
          <w:rPr>
            <w:lang w:val="en-GB"/>
          </w:rPr>
          <w:t>three</w:t>
        </w:r>
        <w:r w:rsidR="00CF7AA0" w:rsidRPr="00537B1B">
          <w:rPr>
            <w:lang w:val="en-GB"/>
          </w:rPr>
          <w:t xml:space="preserve"> </w:t>
        </w:r>
        <w:r w:rsidR="00537B1B" w:rsidRPr="00A31027">
          <w:rPr>
            <w:lang w:val="en-GB"/>
          </w:rPr>
          <w:t>o</w:t>
        </w:r>
        <w:r w:rsidR="00CF7AA0" w:rsidRPr="00537B1B">
          <w:rPr>
            <w:lang w:val="en-GB"/>
          </w:rPr>
          <w:t>ut of the five</w:t>
        </w:r>
        <w:r w:rsidR="00BE0F19" w:rsidRPr="00537B1B">
          <w:rPr>
            <w:lang w:val="en-GB"/>
          </w:rPr>
          <w:t xml:space="preserve"> studied </w:t>
        </w:r>
        <w:r w:rsidR="00103C2C" w:rsidRPr="00537B1B">
          <w:rPr>
            <w:lang w:val="en-GB"/>
          </w:rPr>
          <w:t xml:space="preserve">populations </w:t>
        </w:r>
        <w:r w:rsidR="007A07D8" w:rsidRPr="00537B1B">
          <w:rPr>
            <w:lang w:val="en-GB"/>
          </w:rPr>
          <w:t xml:space="preserve">with </w:t>
        </w:r>
        <w:r w:rsidR="00103C2C" w:rsidRPr="00537B1B">
          <w:rPr>
            <w:lang w:val="en-GB"/>
          </w:rPr>
          <w:t xml:space="preserve">only </w:t>
        </w:r>
        <w:r w:rsidR="007A07D8" w:rsidRPr="00537B1B">
          <w:rPr>
            <w:lang w:val="en-GB"/>
          </w:rPr>
          <w:t>one</w:t>
        </w:r>
        <w:r w:rsidR="00103C2C" w:rsidRPr="00537B1B">
          <w:rPr>
            <w:lang w:val="en-GB"/>
          </w:rPr>
          <w:t xml:space="preserve"> species</w:t>
        </w:r>
        <w:r w:rsidR="00BE0F19" w:rsidRPr="00537B1B">
          <w:rPr>
            <w:lang w:val="en-GB"/>
          </w:rPr>
          <w:t xml:space="preserve"> (</w:t>
        </w:r>
        <w:r w:rsidR="00BE0F19" w:rsidRPr="00A31027">
          <w:rPr>
            <w:i/>
            <w:iCs/>
            <w:lang w:val="en-GB"/>
          </w:rPr>
          <w:t>I. elegans</w:t>
        </w:r>
        <w:r w:rsidR="00BE0F19" w:rsidRPr="00537B1B">
          <w:rPr>
            <w:lang w:val="en-GB"/>
          </w:rPr>
          <w:t xml:space="preserve"> or </w:t>
        </w:r>
        <w:r w:rsidR="00BE0F19" w:rsidRPr="00A31027">
          <w:rPr>
            <w:i/>
            <w:iCs/>
            <w:lang w:val="en-GB"/>
          </w:rPr>
          <w:t>I. graellsii</w:t>
        </w:r>
        <w:r w:rsidR="00BE0F19" w:rsidRPr="00537B1B">
          <w:rPr>
            <w:lang w:val="en-GB"/>
          </w:rPr>
          <w:t>)</w:t>
        </w:r>
        <w:r w:rsidR="00103C2C" w:rsidRPr="00537B1B">
          <w:rPr>
            <w:lang w:val="en-GB"/>
          </w:rPr>
          <w:t xml:space="preserve"> showed different levels of introgression or </w:t>
        </w:r>
      </w:ins>
      <w:ins w:id="563" w:author="Rosa Ana Sánchez Guillen" w:date="2023-04-25T15:17:00Z">
        <w:r w:rsidR="00D06C1F" w:rsidRPr="00537B1B">
          <w:rPr>
            <w:lang w:val="en-GB"/>
          </w:rPr>
          <w:t>backcros</w:t>
        </w:r>
        <w:r w:rsidR="00D06C1F">
          <w:rPr>
            <w:lang w:val="en-GB"/>
          </w:rPr>
          <w:t>ses</w:t>
        </w:r>
      </w:ins>
      <w:ins w:id="564" w:author="LRAV" w:date="2023-04-23T22:43:00Z">
        <w:r w:rsidR="00103C2C" w:rsidRPr="00537B1B">
          <w:rPr>
            <w:lang w:val="en-GB"/>
          </w:rPr>
          <w:t>, indicating that although only one species was detected</w:t>
        </w:r>
        <w:r w:rsidR="00103C2C" w:rsidRPr="00331A22">
          <w:rPr>
            <w:lang w:val="en-GB"/>
          </w:rPr>
          <w:t xml:space="preserve"> in the sampling year</w:t>
        </w:r>
        <w:r w:rsidR="00287F52">
          <w:rPr>
            <w:lang w:val="en-GB"/>
          </w:rPr>
          <w:t>,</w:t>
        </w:r>
        <w:r w:rsidR="00103C2C" w:rsidRPr="00331A22">
          <w:rPr>
            <w:lang w:val="en-GB"/>
          </w:rPr>
          <w:t xml:space="preserve"> both species were </w:t>
        </w:r>
        <w:r w:rsidR="000945E2">
          <w:rPr>
            <w:lang w:val="en-GB"/>
          </w:rPr>
          <w:t>probably</w:t>
        </w:r>
        <w:r w:rsidR="00103C2C" w:rsidRPr="00331A22">
          <w:rPr>
            <w:lang w:val="en-GB"/>
          </w:rPr>
          <w:t xml:space="preserve"> present in </w:t>
        </w:r>
        <w:r w:rsidR="00F0137B">
          <w:rPr>
            <w:lang w:val="en-GB"/>
          </w:rPr>
          <w:t>previous</w:t>
        </w:r>
        <w:r w:rsidR="00103C2C" w:rsidRPr="00331A22">
          <w:rPr>
            <w:lang w:val="en-GB"/>
          </w:rPr>
          <w:t xml:space="preserve"> years. </w:t>
        </w:r>
        <w:r w:rsidR="001310D6" w:rsidRPr="001310D6">
          <w:rPr>
            <w:lang w:val="en-GB"/>
          </w:rPr>
          <w:t xml:space="preserve">The </w:t>
        </w:r>
        <w:r w:rsidR="001310D6" w:rsidRPr="001310D6">
          <w:t>d</w:t>
        </w:r>
        <w:r w:rsidR="00C22ADF" w:rsidRPr="00A31027">
          <w:t xml:space="preserve">ifference in </w:t>
        </w:r>
        <w:r w:rsidR="000945E2" w:rsidRPr="001310D6">
          <w:t xml:space="preserve">the distribution of the genotypic classes </w:t>
        </w:r>
        <w:r w:rsidR="00103C2C" w:rsidRPr="001310D6">
          <w:t xml:space="preserve">and introgression </w:t>
        </w:r>
        <w:r w:rsidR="00C22ADF" w:rsidRPr="00A31027">
          <w:t xml:space="preserve">between </w:t>
        </w:r>
        <w:r w:rsidR="001310D6" w:rsidRPr="001310D6">
          <w:t>both</w:t>
        </w:r>
        <w:r w:rsidR="0002707D" w:rsidRPr="001310D6">
          <w:t xml:space="preserve"> </w:t>
        </w:r>
        <w:r w:rsidR="00C22ADF" w:rsidRPr="00A31027">
          <w:t xml:space="preserve">hybrid </w:t>
        </w:r>
        <w:r w:rsidR="00054280" w:rsidRPr="001310D6">
          <w:t>region</w:t>
        </w:r>
        <w:r w:rsidR="0002707D" w:rsidRPr="001310D6">
          <w:t>s</w:t>
        </w:r>
        <w:r w:rsidR="00C22ADF" w:rsidRPr="00A31027">
          <w:rPr>
            <w:rFonts w:eastAsia="MinionPro-Regular"/>
            <w:lang w:val="en-NZ"/>
          </w:rPr>
          <w:t xml:space="preserve"> </w:t>
        </w:r>
        <w:r w:rsidR="00C22ADF" w:rsidRPr="00A31027">
          <w:t>can be explained by</w:t>
        </w:r>
        <w:r w:rsidR="003A337A" w:rsidRPr="00F95CDA">
          <w:t xml:space="preserve"> </w:t>
        </w:r>
        <w:r w:rsidR="006227BD" w:rsidRPr="00F95CDA">
          <w:t xml:space="preserve">the </w:t>
        </w:r>
        <w:r w:rsidR="00A70F54" w:rsidRPr="00A31027">
          <w:t>asymmetric</w:t>
        </w:r>
        <w:r w:rsidR="006227BD" w:rsidRPr="00F95CDA">
          <w:t xml:space="preserve"> </w:t>
        </w:r>
        <w:r w:rsidR="003A337A" w:rsidRPr="00F95CDA">
          <w:t xml:space="preserve">reinforcement </w:t>
        </w:r>
        <w:r w:rsidR="00F23349" w:rsidRPr="00A31027">
          <w:t xml:space="preserve">of the prezygotic barriers and the </w:t>
        </w:r>
        <w:r w:rsidR="00187D7A" w:rsidRPr="00187D7A">
          <w:t>weakening</w:t>
        </w:r>
        <w:r w:rsidR="00F23349" w:rsidRPr="00A31027">
          <w:t xml:space="preserve"> of the </w:t>
        </w:r>
        <w:r w:rsidR="00187D7A" w:rsidRPr="00187D7A">
          <w:t>postzygotic</w:t>
        </w:r>
        <w:r w:rsidR="00F23349" w:rsidRPr="00A31027">
          <w:t xml:space="preserve"> barriers</w:t>
        </w:r>
        <w:r w:rsidR="00A70F54" w:rsidRPr="00A31027">
          <w:t xml:space="preserve"> detected in the older-west hybrid region </w:t>
        </w:r>
        <w:r w:rsidR="00CE6828">
          <w:t>(Arce-Valdés et al., 2023)</w:t>
        </w:r>
        <w:r w:rsidR="005D278D" w:rsidRPr="00A31027">
          <w:t xml:space="preserve">. In detail, </w:t>
        </w:r>
        <w:r w:rsidR="00A4652C" w:rsidRPr="00F95CDA">
          <w:t>i</w:t>
        </w:r>
        <w:r w:rsidR="006D7732" w:rsidRPr="00F95CDA">
          <w:t xml:space="preserve">n </w:t>
        </w:r>
        <w:r w:rsidR="006D7732" w:rsidRPr="00F95CDA">
          <w:lastRenderedPageBreak/>
          <w:t>the</w:t>
        </w:r>
        <w:r w:rsidR="006D7732" w:rsidRPr="001310D6">
          <w:t xml:space="preserve"> </w:t>
        </w:r>
        <w:r w:rsidR="00A4652C">
          <w:t>older-</w:t>
        </w:r>
        <w:r w:rsidR="006D7732" w:rsidRPr="001310D6">
          <w:t>west</w:t>
        </w:r>
        <w:r w:rsidR="006D7732" w:rsidRPr="00D76666">
          <w:t xml:space="preserve"> hybrid </w:t>
        </w:r>
        <w:r w:rsidR="00054280">
          <w:t>region</w:t>
        </w:r>
        <w:r w:rsidR="00A4652C">
          <w:t>,</w:t>
        </w:r>
        <w:r w:rsidR="006D7732" w:rsidRPr="00D76666">
          <w:rPr>
            <w:bCs/>
            <w:color w:val="000000"/>
          </w:rPr>
          <w:t xml:space="preserve"> </w:t>
        </w:r>
        <w:r w:rsidR="00A55C97" w:rsidRPr="00D76666">
          <w:rPr>
            <w:bCs/>
            <w:color w:val="000000"/>
          </w:rPr>
          <w:t xml:space="preserve">the </w:t>
        </w:r>
        <w:r w:rsidR="006D7732" w:rsidRPr="00D76666">
          <w:t>asymmetrical reinforcemen</w:t>
        </w:r>
        <w:r w:rsidR="00A55C97" w:rsidRPr="00D76666">
          <w:t>t of the</w:t>
        </w:r>
        <w:r w:rsidR="006D7732" w:rsidRPr="00D76666">
          <w:t xml:space="preserve"> </w:t>
        </w:r>
        <w:r w:rsidR="00123983" w:rsidRPr="00D76666">
          <w:t xml:space="preserve">prezygotic isolation </w:t>
        </w:r>
        <w:r w:rsidR="00A04077" w:rsidRPr="00D76666">
          <w:t xml:space="preserve">between </w:t>
        </w:r>
        <w:r w:rsidR="00A04077" w:rsidRPr="00A31027">
          <w:rPr>
            <w:i/>
            <w:iCs/>
          </w:rPr>
          <w:t>I. graellsii</w:t>
        </w:r>
        <w:r w:rsidR="00A04077" w:rsidRPr="00D76666">
          <w:t xml:space="preserve"> males and </w:t>
        </w:r>
        <w:r w:rsidR="00A04077" w:rsidRPr="00A31027">
          <w:rPr>
            <w:i/>
            <w:iCs/>
          </w:rPr>
          <w:t>I. elegans</w:t>
        </w:r>
        <w:r w:rsidR="00A04077" w:rsidRPr="00D76666">
          <w:t xml:space="preserve"> females prevent</w:t>
        </w:r>
        <w:r w:rsidR="00BF4ACF">
          <w:t>s</w:t>
        </w:r>
        <w:r w:rsidR="006D7732" w:rsidRPr="00D76666">
          <w:t xml:space="preserve"> </w:t>
        </w:r>
        <w:r w:rsidR="00BF4ACF">
          <w:t>98</w:t>
        </w:r>
        <w:r w:rsidR="00A4652C">
          <w:t xml:space="preserve">% of the </w:t>
        </w:r>
        <w:r w:rsidR="00A55C97" w:rsidRPr="00D76666">
          <w:t>hybridization</w:t>
        </w:r>
        <w:r w:rsidR="00123983" w:rsidRPr="00D76666">
          <w:t xml:space="preserve"> in this cross</w:t>
        </w:r>
        <w:r w:rsidR="00123983">
          <w:t xml:space="preserve"> direction</w:t>
        </w:r>
        <w:r w:rsidR="006D7732">
          <w:t xml:space="preserve">, </w:t>
        </w:r>
        <w:r w:rsidR="00820EB3">
          <w:t xml:space="preserve">while </w:t>
        </w:r>
        <w:r w:rsidR="00BF4ACF">
          <w:t xml:space="preserve">the </w:t>
        </w:r>
        <w:r w:rsidR="006D7732">
          <w:t xml:space="preserve">interspecific gene flow has </w:t>
        </w:r>
        <w:r w:rsidR="006D7732" w:rsidRPr="001B2FF8">
          <w:t>purg</w:t>
        </w:r>
        <w:r w:rsidR="006D7732">
          <w:t>ed</w:t>
        </w:r>
        <w:r w:rsidR="006D7732" w:rsidRPr="001B2FF8">
          <w:t xml:space="preserve"> BDM incompatibilities </w:t>
        </w:r>
        <w:r w:rsidR="006D7732">
          <w:t>weakening</w:t>
        </w:r>
        <w:r w:rsidR="006D7732" w:rsidRPr="001B2FF8">
          <w:t xml:space="preserve"> </w:t>
        </w:r>
        <w:r w:rsidR="006D7732">
          <w:t>postzygotic barriers</w:t>
        </w:r>
        <w:r w:rsidR="0096278C">
          <w:t xml:space="preserve"> in the opposite cross direction, </w:t>
        </w:r>
        <w:r w:rsidR="00604446">
          <w:t>i.e.,</w:t>
        </w:r>
      </w:ins>
      <w:r w:rsidR="00604446">
        <w:t xml:space="preserve"> </w:t>
      </w:r>
      <w:r w:rsidR="0096278C">
        <w:t xml:space="preserve">between </w:t>
      </w:r>
      <w:r w:rsidR="0096278C" w:rsidRPr="00A31027">
        <w:rPr>
          <w:i/>
          <w:iCs/>
        </w:rPr>
        <w:t xml:space="preserve">I. </w:t>
      </w:r>
      <w:ins w:id="565" w:author="LRAV" w:date="2023-04-23T22:43:00Z">
        <w:r w:rsidR="0096278C" w:rsidRPr="00A31027">
          <w:rPr>
            <w:i/>
            <w:iCs/>
          </w:rPr>
          <w:t>elegans</w:t>
        </w:r>
        <w:r w:rsidR="0096278C">
          <w:t xml:space="preserve"> males and </w:t>
        </w:r>
        <w:r w:rsidR="0096278C" w:rsidRPr="00A31027">
          <w:rPr>
            <w:i/>
            <w:iCs/>
          </w:rPr>
          <w:t>I. graellsii</w:t>
        </w:r>
        <w:r w:rsidR="0096278C">
          <w:t xml:space="preserve"> females</w:t>
        </w:r>
        <w:r w:rsidR="006D7732">
          <w:t xml:space="preserve"> </w:t>
        </w:r>
        <w:r w:rsidR="00CE6828">
          <w:t>(Arce-Valdés et al., 2023)</w:t>
        </w:r>
        <w:r w:rsidR="006D7732">
          <w:rPr>
            <w:bCs/>
            <w:color w:val="000000"/>
          </w:rPr>
          <w:t>.</w:t>
        </w:r>
        <w:r w:rsidR="00604446">
          <w:rPr>
            <w:bCs/>
            <w:color w:val="000000"/>
          </w:rPr>
          <w:t xml:space="preserve"> </w:t>
        </w:r>
        <w:r w:rsidR="0096278C">
          <w:rPr>
            <w:bCs/>
            <w:color w:val="000000"/>
          </w:rPr>
          <w:t>Although</w:t>
        </w:r>
        <w:r w:rsidR="009C0E2E">
          <w:rPr>
            <w:bCs/>
            <w:color w:val="000000"/>
          </w:rPr>
          <w:t xml:space="preserve"> </w:t>
        </w:r>
        <w:r w:rsidR="0096278C">
          <w:rPr>
            <w:bCs/>
            <w:color w:val="000000"/>
          </w:rPr>
          <w:t xml:space="preserve">reinforcement </w:t>
        </w:r>
        <w:r w:rsidR="00ED5B6C">
          <w:rPr>
            <w:bCs/>
            <w:color w:val="000000"/>
          </w:rPr>
          <w:t xml:space="preserve">of reproductive isolation </w:t>
        </w:r>
        <w:r w:rsidR="006D7732">
          <w:rPr>
            <w:bCs/>
            <w:color w:val="000000"/>
          </w:rPr>
          <w:t>has not</w:t>
        </w:r>
        <w:r w:rsidR="00E71AAF">
          <w:rPr>
            <w:bCs/>
            <w:color w:val="000000"/>
          </w:rPr>
          <w:t xml:space="preserve"> yet</w:t>
        </w:r>
        <w:r w:rsidR="006D7732">
          <w:rPr>
            <w:bCs/>
            <w:color w:val="000000"/>
          </w:rPr>
          <w:t xml:space="preserve"> been tested</w:t>
        </w:r>
        <w:r w:rsidR="0096278C" w:rsidRPr="0096278C">
          <w:rPr>
            <w:bCs/>
            <w:color w:val="000000"/>
          </w:rPr>
          <w:t xml:space="preserve"> </w:t>
        </w:r>
        <w:r w:rsidR="0096278C">
          <w:rPr>
            <w:bCs/>
            <w:color w:val="000000"/>
          </w:rPr>
          <w:t xml:space="preserve">in the </w:t>
        </w:r>
        <w:r w:rsidR="00E71AAF">
          <w:rPr>
            <w:bCs/>
            <w:color w:val="000000"/>
          </w:rPr>
          <w:t>younger-</w:t>
        </w:r>
        <w:r w:rsidR="0096278C">
          <w:rPr>
            <w:bCs/>
            <w:color w:val="000000"/>
          </w:rPr>
          <w:t xml:space="preserve">central hybrid </w:t>
        </w:r>
        <w:r w:rsidR="00054280">
          <w:rPr>
            <w:bCs/>
            <w:color w:val="000000"/>
          </w:rPr>
          <w:t>region</w:t>
        </w:r>
        <w:r w:rsidR="006D7732">
          <w:rPr>
            <w:bCs/>
            <w:color w:val="000000"/>
          </w:rPr>
          <w:t>,</w:t>
        </w:r>
        <w:r w:rsidR="00AC204E">
          <w:rPr>
            <w:bCs/>
            <w:color w:val="000000"/>
          </w:rPr>
          <w:t xml:space="preserve"> </w:t>
        </w:r>
        <w:r w:rsidR="006D7732" w:rsidRPr="00C0372A">
          <w:rPr>
            <w:bCs/>
            <w:color w:val="000000"/>
          </w:rPr>
          <w:t xml:space="preserve">the strength of the </w:t>
        </w:r>
        <w:r w:rsidR="00AC204E">
          <w:rPr>
            <w:bCs/>
            <w:color w:val="000000"/>
          </w:rPr>
          <w:t>prezygot</w:t>
        </w:r>
        <w:r w:rsidR="009C0E2E">
          <w:rPr>
            <w:bCs/>
            <w:color w:val="000000"/>
          </w:rPr>
          <w:t>i</w:t>
        </w:r>
        <w:r w:rsidR="00AC204E">
          <w:rPr>
            <w:bCs/>
            <w:color w:val="000000"/>
          </w:rPr>
          <w:t>c barriers</w:t>
        </w:r>
        <w:r w:rsidR="00EE5244">
          <w:rPr>
            <w:bCs/>
            <w:color w:val="000000"/>
          </w:rPr>
          <w:t xml:space="preserve"> </w:t>
        </w:r>
        <w:r w:rsidR="008B740D">
          <w:rPr>
            <w:bCs/>
            <w:color w:val="000000"/>
          </w:rPr>
          <w:t>was</w:t>
        </w:r>
        <w:r w:rsidR="006D7732">
          <w:rPr>
            <w:bCs/>
            <w:color w:val="000000"/>
          </w:rPr>
          <w:t xml:space="preserve"> </w:t>
        </w:r>
        <w:r w:rsidR="006D7732" w:rsidRPr="00C0372A">
          <w:rPr>
            <w:bCs/>
            <w:color w:val="000000"/>
          </w:rPr>
          <w:t xml:space="preserve">similar </w:t>
        </w:r>
        <w:r w:rsidR="009C0E2E">
          <w:rPr>
            <w:bCs/>
            <w:color w:val="000000"/>
          </w:rPr>
          <w:t xml:space="preserve">in </w:t>
        </w:r>
        <w:r w:rsidR="00187D7A">
          <w:rPr>
            <w:bCs/>
            <w:color w:val="000000"/>
          </w:rPr>
          <w:t>strength</w:t>
        </w:r>
        <w:r w:rsidR="009C0E2E">
          <w:rPr>
            <w:bCs/>
            <w:color w:val="000000"/>
          </w:rPr>
          <w:t xml:space="preserve"> and direction </w:t>
        </w:r>
        <w:r w:rsidR="009C0E2E" w:rsidRPr="00C0372A">
          <w:rPr>
            <w:bCs/>
            <w:color w:val="000000"/>
          </w:rPr>
          <w:t xml:space="preserve">to </w:t>
        </w:r>
        <w:r w:rsidR="006D7732" w:rsidRPr="00C0372A">
          <w:rPr>
            <w:bCs/>
            <w:color w:val="000000"/>
          </w:rPr>
          <w:t xml:space="preserve">that detected in the </w:t>
        </w:r>
        <w:r w:rsidR="008B740D">
          <w:rPr>
            <w:bCs/>
            <w:color w:val="000000"/>
          </w:rPr>
          <w:t>older-</w:t>
        </w:r>
        <w:r w:rsidR="006D7732" w:rsidRPr="00C0372A">
          <w:rPr>
            <w:bCs/>
            <w:color w:val="000000"/>
          </w:rPr>
          <w:t xml:space="preserve">west </w:t>
        </w:r>
        <w:r w:rsidR="006D7732">
          <w:rPr>
            <w:bCs/>
            <w:color w:val="000000"/>
          </w:rPr>
          <w:t xml:space="preserve">hybrid </w:t>
        </w:r>
        <w:r w:rsidR="00054280">
          <w:rPr>
            <w:bCs/>
            <w:color w:val="000000"/>
          </w:rPr>
          <w:t>region</w:t>
        </w:r>
        <w:r w:rsidR="006D7732">
          <w:rPr>
            <w:bCs/>
            <w:color w:val="000000"/>
          </w:rPr>
          <w:t xml:space="preserve"> (unpublished data)</w:t>
        </w:r>
        <w:r w:rsidR="008B740D">
          <w:rPr>
            <w:bCs/>
            <w:color w:val="000000"/>
          </w:rPr>
          <w:t xml:space="preserve">, </w:t>
        </w:r>
        <w:r w:rsidR="006D7732">
          <w:rPr>
            <w:bCs/>
            <w:color w:val="000000"/>
          </w:rPr>
          <w:t xml:space="preserve">and </w:t>
        </w:r>
        <w:r w:rsidR="00574600">
          <w:rPr>
            <w:bCs/>
            <w:color w:val="000000"/>
          </w:rPr>
          <w:t>consistently with the reinforcement</w:t>
        </w:r>
        <w:r w:rsidR="00CF4FB5" w:rsidRPr="00CF4FB5">
          <w:t xml:space="preserve"> </w:t>
        </w:r>
        <w:r w:rsidR="007B32F5">
          <w:t xml:space="preserve">of the RI </w:t>
        </w:r>
        <w:r w:rsidR="00CF4FB5" w:rsidRPr="00D76666">
          <w:t xml:space="preserve">between </w:t>
        </w:r>
        <w:r w:rsidR="00CF4FB5" w:rsidRPr="00C55B54">
          <w:rPr>
            <w:i/>
            <w:iCs/>
          </w:rPr>
          <w:t>I. graellsii</w:t>
        </w:r>
        <w:r w:rsidR="00CF4FB5" w:rsidRPr="00D76666">
          <w:t xml:space="preserve"> males and </w:t>
        </w:r>
        <w:r w:rsidR="00CF4FB5" w:rsidRPr="00C55B54">
          <w:rPr>
            <w:i/>
            <w:iCs/>
          </w:rPr>
          <w:t>I. elegans</w:t>
        </w:r>
        <w:r w:rsidR="00CF4FB5" w:rsidRPr="00D76666">
          <w:t xml:space="preserve"> females</w:t>
        </w:r>
        <w:r w:rsidR="00574600">
          <w:rPr>
            <w:bCs/>
            <w:color w:val="000000"/>
          </w:rPr>
          <w:t xml:space="preserve">, in both hybrid </w:t>
        </w:r>
        <w:r w:rsidR="00054280">
          <w:rPr>
            <w:bCs/>
            <w:color w:val="000000"/>
          </w:rPr>
          <w:t>region</w:t>
        </w:r>
        <w:r w:rsidR="00574600">
          <w:rPr>
            <w:bCs/>
            <w:color w:val="000000"/>
          </w:rPr>
          <w:t xml:space="preserve">s </w:t>
        </w:r>
        <w:r w:rsidR="009227AC">
          <w:rPr>
            <w:bCs/>
            <w:color w:val="000000"/>
          </w:rPr>
          <w:t xml:space="preserve">it has recently been detected </w:t>
        </w:r>
        <w:r w:rsidR="001B1C5E">
          <w:rPr>
            <w:bCs/>
            <w:color w:val="000000"/>
          </w:rPr>
          <w:t xml:space="preserve">a </w:t>
        </w:r>
        <w:r w:rsidR="006D7732">
          <w:rPr>
            <w:bCs/>
            <w:color w:val="000000"/>
          </w:rPr>
          <w:t xml:space="preserve">reproductive character displacement of the traits responsible of the mechanical isolation in </w:t>
        </w:r>
        <w:r w:rsidR="001B1C5E" w:rsidRPr="00A31027">
          <w:rPr>
            <w:bCs/>
            <w:i/>
            <w:iCs/>
            <w:color w:val="000000"/>
          </w:rPr>
          <w:t>I. graellsii</w:t>
        </w:r>
        <w:r w:rsidR="001B1C5E">
          <w:rPr>
            <w:bCs/>
            <w:color w:val="000000"/>
          </w:rPr>
          <w:t xml:space="preserve"> males and </w:t>
        </w:r>
        <w:r w:rsidR="001B1C5E" w:rsidRPr="00A31027">
          <w:rPr>
            <w:bCs/>
            <w:i/>
            <w:iCs/>
            <w:color w:val="000000"/>
          </w:rPr>
          <w:t>I. elegans</w:t>
        </w:r>
        <w:r w:rsidR="001B1C5E">
          <w:rPr>
            <w:bCs/>
            <w:color w:val="000000"/>
          </w:rPr>
          <w:t xml:space="preserve"> females</w:t>
        </w:r>
        <w:r w:rsidR="006D7732">
          <w:rPr>
            <w:bCs/>
            <w:color w:val="000000"/>
          </w:rPr>
          <w:t xml:space="preserve"> </w:t>
        </w:r>
        <w:r w:rsidR="006D7732" w:rsidRPr="00CE6828">
          <w:rPr>
            <w:bCs/>
            <w:color w:val="000000"/>
          </w:rPr>
          <w:t>(Ballén-Guapacha</w:t>
        </w:r>
        <w:r w:rsidR="00CE6828">
          <w:rPr>
            <w:bCs/>
            <w:color w:val="000000"/>
          </w:rPr>
          <w:t>,</w:t>
        </w:r>
        <w:r w:rsidR="006D7732" w:rsidRPr="00CE6828">
          <w:rPr>
            <w:bCs/>
            <w:color w:val="000000"/>
          </w:rPr>
          <w:t xml:space="preserve"> in </w:t>
        </w:r>
      </w:ins>
      <w:ins w:id="566" w:author="Maren Wellenreuther" w:date="2023-04-25T10:44:00Z">
        <w:r w:rsidR="009B175C">
          <w:rPr>
            <w:bCs/>
            <w:color w:val="000000"/>
          </w:rPr>
          <w:t>preparation</w:t>
        </w:r>
      </w:ins>
      <w:ins w:id="567" w:author="LRAV" w:date="2023-04-23T22:43:00Z">
        <w:r w:rsidR="006D7732" w:rsidRPr="00CE6828">
          <w:rPr>
            <w:bCs/>
            <w:color w:val="000000"/>
          </w:rPr>
          <w:t>)</w:t>
        </w:r>
        <w:r w:rsidR="00554789">
          <w:rPr>
            <w:bCs/>
            <w:color w:val="000000"/>
          </w:rPr>
          <w:t>.</w:t>
        </w:r>
        <w:r w:rsidR="0064718C">
          <w:rPr>
            <w:bCs/>
            <w:color w:val="000000"/>
          </w:rPr>
          <w:t xml:space="preserve"> </w:t>
        </w:r>
        <w:r w:rsidR="007B32F5">
          <w:rPr>
            <w:bCs/>
            <w:color w:val="000000"/>
          </w:rPr>
          <w:t xml:space="preserve">The above </w:t>
        </w:r>
        <w:r w:rsidR="00187D7A">
          <w:rPr>
            <w:bCs/>
            <w:color w:val="000000"/>
          </w:rPr>
          <w:t>evidence</w:t>
        </w:r>
        <w:r w:rsidR="007B32F5">
          <w:rPr>
            <w:bCs/>
            <w:color w:val="000000"/>
          </w:rPr>
          <w:t xml:space="preserve"> </w:t>
        </w:r>
        <w:r w:rsidR="008D4B89">
          <w:rPr>
            <w:bCs/>
            <w:color w:val="000000"/>
          </w:rPr>
          <w:t>supports</w:t>
        </w:r>
        <w:r w:rsidR="007B32F5">
          <w:rPr>
            <w:bCs/>
            <w:color w:val="000000"/>
          </w:rPr>
          <w:t xml:space="preserve"> the presence of reinforcement also in the younger-central hybrid region, although </w:t>
        </w:r>
        <w:r w:rsidR="00486EAF">
          <w:rPr>
            <w:bCs/>
            <w:color w:val="000000"/>
          </w:rPr>
          <w:t>its intensity would be l</w:t>
        </w:r>
        <w:r w:rsidR="00D23B55">
          <w:rPr>
            <w:bCs/>
            <w:color w:val="000000"/>
          </w:rPr>
          <w:t xml:space="preserve">ower </w:t>
        </w:r>
        <w:r w:rsidR="006D7732">
          <w:rPr>
            <w:bCs/>
            <w:color w:val="000000"/>
          </w:rPr>
          <w:t xml:space="preserve">than in the </w:t>
        </w:r>
        <w:r w:rsidR="007B32F5">
          <w:rPr>
            <w:bCs/>
            <w:color w:val="000000"/>
          </w:rPr>
          <w:t>older-</w:t>
        </w:r>
        <w:r w:rsidR="006D7732">
          <w:rPr>
            <w:bCs/>
            <w:color w:val="000000"/>
          </w:rPr>
          <w:t xml:space="preserve">west hybrid </w:t>
        </w:r>
        <w:r w:rsidR="00054280">
          <w:rPr>
            <w:bCs/>
            <w:color w:val="000000"/>
          </w:rPr>
          <w:t>region</w:t>
        </w:r>
        <w:r w:rsidR="006D7732" w:rsidRPr="00C0372A">
          <w:rPr>
            <w:bCs/>
            <w:color w:val="000000"/>
          </w:rPr>
          <w:t>, due to</w:t>
        </w:r>
        <w:r w:rsidR="00DE7121">
          <w:rPr>
            <w:bCs/>
            <w:color w:val="000000"/>
          </w:rPr>
          <w:t xml:space="preserve"> </w:t>
        </w:r>
        <w:r w:rsidR="006D7732" w:rsidRPr="00C0372A">
          <w:rPr>
            <w:bCs/>
            <w:color w:val="000000"/>
          </w:rPr>
          <w:t>its proximity to the allopatr</w:t>
        </w:r>
        <w:r w:rsidR="006D7732">
          <w:rPr>
            <w:bCs/>
            <w:color w:val="000000"/>
          </w:rPr>
          <w:t>ic</w:t>
        </w:r>
        <w:r w:rsidR="006D7732" w:rsidRPr="00C0372A">
          <w:rPr>
            <w:bCs/>
            <w:color w:val="000000"/>
          </w:rPr>
          <w:t xml:space="preserve"> </w:t>
        </w:r>
        <w:r w:rsidR="006D7732">
          <w:rPr>
            <w:bCs/>
            <w:color w:val="000000"/>
          </w:rPr>
          <w:t xml:space="preserve">distribution of </w:t>
        </w:r>
        <w:r w:rsidR="006D7732" w:rsidRPr="0089533F">
          <w:rPr>
            <w:bCs/>
            <w:i/>
            <w:iCs/>
            <w:color w:val="000000"/>
          </w:rPr>
          <w:t>I. elegans</w:t>
        </w:r>
        <w:r w:rsidR="006D7732">
          <w:rPr>
            <w:bCs/>
            <w:i/>
            <w:iCs/>
            <w:color w:val="000000"/>
          </w:rPr>
          <w:t xml:space="preserve"> </w:t>
        </w:r>
        <w:r w:rsidR="007B32F5" w:rsidRPr="00A31027">
          <w:rPr>
            <w:bCs/>
            <w:color w:val="000000"/>
          </w:rPr>
          <w:t xml:space="preserve">which </w:t>
        </w:r>
        <w:r w:rsidR="006D7732" w:rsidRPr="00BC1F5C">
          <w:rPr>
            <w:bCs/>
            <w:color w:val="000000"/>
          </w:rPr>
          <w:t>facili</w:t>
        </w:r>
        <w:r w:rsidR="006D7732">
          <w:rPr>
            <w:bCs/>
            <w:color w:val="000000"/>
          </w:rPr>
          <w:t>ta</w:t>
        </w:r>
        <w:r w:rsidR="006D7732" w:rsidRPr="00BC1F5C">
          <w:rPr>
            <w:bCs/>
            <w:color w:val="000000"/>
          </w:rPr>
          <w:t>t</w:t>
        </w:r>
        <w:r w:rsidR="007B32F5">
          <w:rPr>
            <w:bCs/>
            <w:color w:val="000000"/>
          </w:rPr>
          <w:t>es</w:t>
        </w:r>
        <w:r w:rsidR="006D7732" w:rsidRPr="00BC1F5C">
          <w:rPr>
            <w:bCs/>
            <w:color w:val="000000"/>
          </w:rPr>
          <w:t xml:space="preserve"> the introduction of </w:t>
        </w:r>
        <w:r w:rsidR="006D7732">
          <w:rPr>
            <w:bCs/>
            <w:color w:val="000000"/>
          </w:rPr>
          <w:t>non-admixed/introgressed individuals</w:t>
        </w:r>
        <w:r w:rsidR="00E4311B">
          <w:rPr>
            <w:bCs/>
            <w:color w:val="000000"/>
          </w:rPr>
          <w:t xml:space="preserve">, </w:t>
        </w:r>
        <w:r w:rsidR="006D7732">
          <w:rPr>
            <w:bCs/>
            <w:color w:val="000000"/>
          </w:rPr>
          <w:t xml:space="preserve">and </w:t>
        </w:r>
        <w:r w:rsidR="00E4311B">
          <w:rPr>
            <w:bCs/>
            <w:color w:val="000000"/>
          </w:rPr>
          <w:t xml:space="preserve">due to the </w:t>
        </w:r>
        <w:r w:rsidR="006D7732">
          <w:rPr>
            <w:bCs/>
            <w:color w:val="000000"/>
          </w:rPr>
          <w:t xml:space="preserve">most recent sympatry of </w:t>
        </w:r>
        <w:r w:rsidR="006D7732" w:rsidRPr="000326FE">
          <w:rPr>
            <w:bCs/>
            <w:i/>
            <w:iCs/>
            <w:color w:val="000000"/>
          </w:rPr>
          <w:t>I. graellsii</w:t>
        </w:r>
        <w:r w:rsidR="006D7732">
          <w:rPr>
            <w:bCs/>
            <w:color w:val="000000"/>
          </w:rPr>
          <w:t>, and thus less</w:t>
        </w:r>
        <w:r w:rsidR="00E4311B">
          <w:rPr>
            <w:bCs/>
            <w:color w:val="000000"/>
          </w:rPr>
          <w:t xml:space="preserve"> time</w:t>
        </w:r>
        <w:r w:rsidR="00554789">
          <w:rPr>
            <w:bCs/>
            <w:color w:val="000000"/>
          </w:rPr>
          <w:t>/opportunity</w:t>
        </w:r>
        <w:r w:rsidR="00E4311B">
          <w:rPr>
            <w:bCs/>
            <w:color w:val="000000"/>
          </w:rPr>
          <w:t xml:space="preserve"> for</w:t>
        </w:r>
        <w:r w:rsidR="006D7732">
          <w:rPr>
            <w:bCs/>
            <w:color w:val="000000"/>
          </w:rPr>
          <w:t xml:space="preserve"> purg</w:t>
        </w:r>
        <w:r w:rsidR="00E4311B">
          <w:rPr>
            <w:bCs/>
            <w:color w:val="000000"/>
          </w:rPr>
          <w:t>ing</w:t>
        </w:r>
        <w:r w:rsidR="006D7732">
          <w:t xml:space="preserve"> BDM incompatibilities</w:t>
        </w:r>
        <w:r w:rsidR="00E4311B">
          <w:t>.</w:t>
        </w:r>
        <w:r w:rsidR="00201F98">
          <w:t xml:space="preserve"> </w:t>
        </w:r>
        <w:r w:rsidR="001950E3" w:rsidRPr="00A31027">
          <w:t xml:space="preserve">In </w:t>
        </w:r>
        <w:r w:rsidR="001950E3" w:rsidRPr="00A31027">
          <w:rPr>
            <w:i/>
            <w:iCs/>
          </w:rPr>
          <w:t>Drosophila</w:t>
        </w:r>
        <w:r w:rsidR="001950E3" w:rsidRPr="00A31027">
          <w:t xml:space="preserve">, </w:t>
        </w:r>
        <w:r w:rsidR="0064718C" w:rsidRPr="00A31027">
          <w:t xml:space="preserve">for instance, </w:t>
        </w:r>
        <w:r w:rsidR="001950E3" w:rsidRPr="00A31027">
          <w:t xml:space="preserve">reinforcement can act rapidly, and within only five generations RI can reach 100% </w:t>
        </w:r>
        <w:r w:rsidR="005171F3" w:rsidRPr="005171F3">
          <w:t>(Koopman, 1950; Matute, 2010)</w:t>
        </w:r>
        <w:r w:rsidR="00F41B2B" w:rsidRPr="00966DFD">
          <w:t>.</w:t>
        </w:r>
        <w:r w:rsidR="00F41B2B">
          <w:t xml:space="preserve"> </w:t>
        </w:r>
      </w:ins>
    </w:p>
    <w:p w14:paraId="129D3383" w14:textId="30C4FC7C" w:rsidR="00454080" w:rsidRPr="00E6067D" w:rsidRDefault="00446D25" w:rsidP="00034E25">
      <w:pPr>
        <w:spacing w:after="240" w:line="276" w:lineRule="auto"/>
        <w:jc w:val="both"/>
        <w:rPr>
          <w:rPrChange w:id="568" w:author="LRAV" w:date="2023-04-23T22:43:00Z">
            <w:rPr>
              <w:highlight w:val="yellow"/>
              <w:lang w:val="en-NZ"/>
            </w:rPr>
          </w:rPrChange>
        </w:rPr>
      </w:pPr>
      <w:r w:rsidRPr="00A31027">
        <w:rPr>
          <w:lang w:val="en-NZ"/>
        </w:rPr>
        <w:t xml:space="preserve">In </w:t>
      </w:r>
      <w:r w:rsidRPr="00A31027">
        <w:rPr>
          <w:rFonts w:eastAsia="MinionPro-Regular"/>
        </w:rPr>
        <w:t xml:space="preserve">both hybrid </w:t>
      </w:r>
      <w:r w:rsidR="00517ECC">
        <w:rPr>
          <w:rFonts w:eastAsia="MinionPro-Regular"/>
        </w:rPr>
        <w:t>regions</w:t>
      </w:r>
      <w:r w:rsidRPr="00A31027">
        <w:rPr>
          <w:rFonts w:eastAsia="MinionPro-Regular"/>
        </w:rPr>
        <w:t xml:space="preserve"> </w:t>
      </w:r>
      <w:r w:rsidRPr="00A31027">
        <w:rPr>
          <w:lang w:val="en-NZ"/>
        </w:rPr>
        <w:t xml:space="preserve">local populations showed pronounced variation in species composition and in the degree of hybridization and introgression, which suggests that the local dynamics is even more distinct than the </w:t>
      </w:r>
      <w:r w:rsidR="00CE26EE">
        <w:rPr>
          <w:lang w:val="en-NZ"/>
        </w:rPr>
        <w:t>regional</w:t>
      </w:r>
      <w:r w:rsidRPr="00A31027">
        <w:rPr>
          <w:lang w:val="en-NZ"/>
        </w:rPr>
        <w:t xml:space="preserve"> dynamics in this system</w:t>
      </w:r>
      <w:r w:rsidRPr="00323DD5">
        <w:rPr>
          <w:lang w:val="en-NZ"/>
        </w:rPr>
        <w:t xml:space="preserve"> (Fig.</w:t>
      </w:r>
      <w:r w:rsidR="00872209" w:rsidRPr="00323DD5">
        <w:rPr>
          <w:lang w:val="en-NZ"/>
        </w:rPr>
        <w:t xml:space="preserve"> 2</w:t>
      </w:r>
      <w:r w:rsidRPr="00323DD5">
        <w:rPr>
          <w:lang w:val="en-NZ"/>
        </w:rPr>
        <w:t xml:space="preserve">). </w:t>
      </w:r>
      <w:bookmarkEnd w:id="506"/>
      <w:r w:rsidR="00C93A14" w:rsidRPr="00A31027">
        <w:rPr>
          <w:rFonts w:eastAsia="MinionPro-Regular"/>
          <w:lang w:val="en-NZ"/>
        </w:rPr>
        <w:t xml:space="preserve">The proximity to </w:t>
      </w:r>
      <w:r w:rsidR="00203FB5" w:rsidRPr="00A31027">
        <w:rPr>
          <w:rFonts w:eastAsia="MinionPro-Regular"/>
          <w:lang w:val="en-NZ"/>
        </w:rPr>
        <w:t xml:space="preserve">the </w:t>
      </w:r>
      <w:r w:rsidR="00C93A14" w:rsidRPr="00A31027">
        <w:rPr>
          <w:rFonts w:eastAsia="MinionPro-Regular"/>
          <w:lang w:val="en-NZ"/>
        </w:rPr>
        <w:t xml:space="preserve">introduction </w:t>
      </w:r>
      <w:r w:rsidR="00203FB5" w:rsidRPr="00A31027">
        <w:rPr>
          <w:rFonts w:eastAsia="MinionPro-Regular"/>
          <w:lang w:val="en-NZ"/>
        </w:rPr>
        <w:t>or source locality</w:t>
      </w:r>
      <w:r w:rsidR="00203FB5" w:rsidRPr="00323DD5">
        <w:rPr>
          <w:rFonts w:eastAsia="MinionPro-Regular"/>
          <w:lang w:val="en-NZ"/>
        </w:rPr>
        <w:t xml:space="preserve"> </w:t>
      </w:r>
      <w:r w:rsidR="00C93A14" w:rsidRPr="00323DD5">
        <w:rPr>
          <w:rFonts w:eastAsia="MinionPro-Regular"/>
          <w:lang w:val="en-NZ"/>
        </w:rPr>
        <w:t xml:space="preserve">could affect </w:t>
      </w:r>
      <w:ins w:id="569" w:author="LRAV" w:date="2023-04-23T22:43:00Z">
        <w:r w:rsidR="00EA26BF" w:rsidRPr="00323DD5">
          <w:rPr>
            <w:rFonts w:eastAsia="MinionPro-Regular"/>
            <w:lang w:val="en-NZ"/>
          </w:rPr>
          <w:t>genotypic composition and introgression</w:t>
        </w:r>
        <w:r w:rsidR="00223835">
          <w:rPr>
            <w:rFonts w:eastAsia="MinionPro-Regular"/>
            <w:lang w:val="en-NZ"/>
          </w:rPr>
          <w:t xml:space="preserve"> </w:t>
        </w:r>
      </w:ins>
      <w:r w:rsidR="005171F3" w:rsidRPr="005171F3">
        <w:rPr>
          <w:rPrChange w:id="570" w:author="LRAV" w:date="2023-04-23T22:43:00Z">
            <w:rPr>
              <w:lang w:val="en-NZ"/>
            </w:rPr>
          </w:rPrChange>
        </w:rPr>
        <w:t>(</w:t>
      </w:r>
      <w:r w:rsidR="005171F3" w:rsidRPr="00034E25">
        <w:t>Fitzpatrick et</w:t>
      </w:r>
      <w:r w:rsidR="005171F3" w:rsidRPr="005171F3">
        <w:t> </w:t>
      </w:r>
      <w:r w:rsidR="005171F3" w:rsidRPr="00034E25">
        <w:t>al., 2010; Lepais et</w:t>
      </w:r>
      <w:r w:rsidR="005171F3" w:rsidRPr="005171F3">
        <w:t> </w:t>
      </w:r>
      <w:r w:rsidR="005171F3" w:rsidRPr="00034E25">
        <w:t>al., 2009)</w:t>
      </w:r>
      <w:r w:rsidR="00C93A14" w:rsidRPr="00323DD5">
        <w:rPr>
          <w:rFonts w:eastAsia="MinionPro-Regular"/>
          <w:lang w:val="en-NZ"/>
        </w:rPr>
        <w:t xml:space="preserve">, </w:t>
      </w:r>
      <w:r w:rsidR="00203FB5" w:rsidRPr="00323DD5">
        <w:rPr>
          <w:rFonts w:eastAsia="MinionPro-Regular"/>
          <w:lang w:val="en-NZ"/>
        </w:rPr>
        <w:t xml:space="preserve">as </w:t>
      </w:r>
      <w:r w:rsidR="00C93A14" w:rsidRPr="00323DD5">
        <w:rPr>
          <w:rFonts w:eastAsia="MinionPro-Regular"/>
          <w:lang w:val="en-NZ"/>
        </w:rPr>
        <w:t>the rate and directionality of introgression can be influenced by the species</w:t>
      </w:r>
      <w:r w:rsidR="00203FB5" w:rsidRPr="00323DD5">
        <w:rPr>
          <w:rFonts w:eastAsia="MinionPro-Regular"/>
          <w:lang w:val="en-NZ"/>
        </w:rPr>
        <w:t>’</w:t>
      </w:r>
      <w:r w:rsidR="00C93A14" w:rsidRPr="00323DD5">
        <w:rPr>
          <w:rFonts w:eastAsia="MinionPro-Regular"/>
          <w:lang w:val="en-NZ"/>
        </w:rPr>
        <w:t xml:space="preserve"> relative abundance </w:t>
      </w:r>
      <w:r w:rsidR="00203FB5" w:rsidRPr="00323DD5">
        <w:rPr>
          <w:rFonts w:eastAsia="MinionPro-Regular"/>
          <w:lang w:val="en-NZ"/>
        </w:rPr>
        <w:t xml:space="preserve">and therefore </w:t>
      </w:r>
      <w:r w:rsidR="00766D00" w:rsidRPr="00323DD5">
        <w:rPr>
          <w:rFonts w:eastAsia="MinionPro-Regular"/>
          <w:lang w:val="en-NZ"/>
        </w:rPr>
        <w:t xml:space="preserve">by </w:t>
      </w:r>
      <w:r w:rsidR="00C93A14" w:rsidRPr="00323DD5">
        <w:rPr>
          <w:rFonts w:eastAsia="MinionPro-Regular"/>
          <w:lang w:val="en-NZ"/>
        </w:rPr>
        <w:t xml:space="preserve">gene flow from the native to the non-native species. </w:t>
      </w:r>
      <w:bookmarkEnd w:id="556"/>
      <w:r w:rsidR="009E659D" w:rsidRPr="00323DD5">
        <w:rPr>
          <w:rFonts w:eastAsia="MinionPro-Regular"/>
          <w:lang w:val="en-NZ"/>
        </w:rPr>
        <w:t xml:space="preserve">A </w:t>
      </w:r>
      <w:r w:rsidR="00C93A14" w:rsidRPr="00323DD5">
        <w:rPr>
          <w:rFonts w:eastAsia="MinionPro-Regular"/>
          <w:lang w:val="en-NZ"/>
        </w:rPr>
        <w:t xml:space="preserve">non-native </w:t>
      </w:r>
      <w:r w:rsidR="009E659D" w:rsidRPr="00323DD5">
        <w:rPr>
          <w:rFonts w:eastAsia="MinionPro-Regular"/>
          <w:lang w:val="en-NZ"/>
        </w:rPr>
        <w:t xml:space="preserve">colonising </w:t>
      </w:r>
      <w:r w:rsidR="00C93A14" w:rsidRPr="00323DD5">
        <w:rPr>
          <w:rFonts w:eastAsia="MinionPro-Regular"/>
          <w:lang w:val="en-NZ"/>
        </w:rPr>
        <w:t xml:space="preserve">species </w:t>
      </w:r>
      <w:r w:rsidR="009E659D" w:rsidRPr="00323DD5">
        <w:rPr>
          <w:rFonts w:eastAsia="MinionPro-Regular"/>
          <w:lang w:val="en-NZ"/>
        </w:rPr>
        <w:t xml:space="preserve">is </w:t>
      </w:r>
      <w:r w:rsidR="00C93A14" w:rsidRPr="00323DD5">
        <w:rPr>
          <w:rFonts w:eastAsia="MinionPro-Regular"/>
          <w:lang w:val="en-NZ"/>
        </w:rPr>
        <w:t xml:space="preserve">usually </w:t>
      </w:r>
      <w:r w:rsidR="009E659D" w:rsidRPr="00323DD5">
        <w:rPr>
          <w:rFonts w:eastAsia="MinionPro-Regular"/>
          <w:lang w:val="en-NZ"/>
        </w:rPr>
        <w:t xml:space="preserve">rare </w:t>
      </w:r>
      <w:r w:rsidR="00C93A14" w:rsidRPr="00323DD5">
        <w:rPr>
          <w:rFonts w:eastAsia="MinionPro-Regular"/>
          <w:lang w:val="en-NZ"/>
        </w:rPr>
        <w:t>and matings with the native species are likely, as was detected in other studied organisms</w:t>
      </w:r>
      <w:r w:rsidR="00223835">
        <w:rPr>
          <w:rFonts w:eastAsia="MinionPro-Regular"/>
          <w:lang w:val="en-NZ"/>
        </w:rPr>
        <w:t xml:space="preserve"> </w:t>
      </w:r>
      <w:r w:rsidR="005171F3" w:rsidRPr="00034E25">
        <w:t>(Fitzpatrick et</w:t>
      </w:r>
      <w:r w:rsidR="005171F3" w:rsidRPr="005171F3">
        <w:t> </w:t>
      </w:r>
      <w:r w:rsidR="005171F3" w:rsidRPr="00034E25">
        <w:t>al., 2010; Lepais et</w:t>
      </w:r>
      <w:r w:rsidR="005171F3" w:rsidRPr="005171F3">
        <w:t> </w:t>
      </w:r>
      <w:r w:rsidR="005171F3" w:rsidRPr="00034E25">
        <w:t>al., 2009; Quilodrán</w:t>
      </w:r>
      <w:r w:rsidR="005171F3" w:rsidRPr="005171F3">
        <w:t xml:space="preserve"> et al.,</w:t>
      </w:r>
      <w:r w:rsidR="005171F3" w:rsidRPr="00034E25">
        <w:t xml:space="preserve"> 2019)</w:t>
      </w:r>
      <w:r w:rsidR="00C93A14" w:rsidRPr="00323DD5">
        <w:rPr>
          <w:rFonts w:eastAsia="MinionPro-Regular"/>
          <w:lang w:val="en-NZ"/>
        </w:rPr>
        <w:t>. Introgressed genes can reach</w:t>
      </w:r>
      <w:r w:rsidR="00C93A14" w:rsidRPr="00C93A14">
        <w:rPr>
          <w:rFonts w:eastAsia="MinionPro-Regular"/>
          <w:lang w:val="en-NZ"/>
        </w:rPr>
        <w:t xml:space="preserve"> high frequency in the non-native species by a rapid demographic growth, resulting in asymmetric introgression of neutral genes</w:t>
      </w:r>
      <w:r w:rsidR="00223835">
        <w:rPr>
          <w:rFonts w:eastAsia="MinionPro-Regular"/>
          <w:lang w:val="en-NZ"/>
        </w:rPr>
        <w:t xml:space="preserve"> </w:t>
      </w:r>
      <w:r w:rsidR="005171F3" w:rsidRPr="00034E25">
        <w:t>(Currat</w:t>
      </w:r>
      <w:r w:rsidR="005171F3" w:rsidRPr="005171F3">
        <w:t xml:space="preserve"> et al., 2008)</w:t>
      </w:r>
      <w:r w:rsidR="00C93A14" w:rsidRPr="00D22939">
        <w:rPr>
          <w:rFonts w:eastAsia="MinionPro-Regular"/>
          <w:lang w:val="en-NZ"/>
        </w:rPr>
        <w:t xml:space="preserve">. </w:t>
      </w:r>
      <w:ins w:id="571" w:author="LRAV" w:date="2023-04-23T22:43:00Z">
        <w:r w:rsidR="00B847E5">
          <w:rPr>
            <w:rFonts w:eastAsia="MinionPro-Regular"/>
            <w:lang w:val="en-NZ"/>
          </w:rPr>
          <w:t>Consistent</w:t>
        </w:r>
      </w:ins>
      <w:ins w:id="572" w:author="Maren Wellenreuther" w:date="2023-04-25T10:44:00Z">
        <w:r w:rsidR="009B175C">
          <w:rPr>
            <w:rFonts w:eastAsia="MinionPro-Regular"/>
            <w:lang w:val="en-NZ"/>
          </w:rPr>
          <w:t xml:space="preserve"> with this finding</w:t>
        </w:r>
      </w:ins>
      <w:ins w:id="573" w:author="LRAV" w:date="2023-04-23T22:43:00Z">
        <w:r w:rsidR="00B847E5">
          <w:rPr>
            <w:rFonts w:eastAsia="MinionPro-Regular"/>
            <w:lang w:val="en-NZ"/>
          </w:rPr>
          <w:t xml:space="preserve">, we </w:t>
        </w:r>
        <w:r w:rsidR="00B847E5">
          <w:t>detected</w:t>
        </w:r>
        <w:r w:rsidR="00B847E5" w:rsidRPr="001B2FF8">
          <w:t xml:space="preserve"> greater </w:t>
        </w:r>
        <w:r w:rsidR="00B847E5">
          <w:t>ad</w:t>
        </w:r>
        <w:r w:rsidR="00B847E5" w:rsidRPr="001B2FF8">
          <w:t>mixture</w:t>
        </w:r>
        <w:r w:rsidR="00B847E5">
          <w:t xml:space="preserve"> in populations with both species, specifically when species proportion</w:t>
        </w:r>
      </w:ins>
      <w:ins w:id="574" w:author="Maren Wellenreuther" w:date="2023-04-25T10:45:00Z">
        <w:r w:rsidR="009B175C">
          <w:t>s were</w:t>
        </w:r>
      </w:ins>
      <w:ins w:id="575" w:author="Bengt Hansson" w:date="2023-04-25T11:54:00Z">
        <w:r w:rsidR="000041F5">
          <w:t xml:space="preserve"> </w:t>
        </w:r>
      </w:ins>
      <w:ins w:id="576" w:author="LRAV" w:date="2023-04-23T22:43:00Z">
        <w:r w:rsidR="00B847E5">
          <w:t xml:space="preserve">biased toward </w:t>
        </w:r>
        <w:r w:rsidR="00B847E5" w:rsidRPr="000F317D">
          <w:rPr>
            <w:i/>
            <w:iCs/>
          </w:rPr>
          <w:t>I. elegans</w:t>
        </w:r>
        <w:r w:rsidR="00B847E5">
          <w:t xml:space="preserve">. This </w:t>
        </w:r>
      </w:ins>
      <w:ins w:id="577" w:author="Maren Wellenreuther" w:date="2023-04-25T10:45:00Z">
        <w:r w:rsidR="009B175C">
          <w:t>may be</w:t>
        </w:r>
      </w:ins>
      <w:ins w:id="578" w:author="LRAV" w:date="2023-04-23T22:43:00Z">
        <w:r w:rsidR="00B847E5">
          <w:t xml:space="preserve"> because of hybridization </w:t>
        </w:r>
      </w:ins>
      <w:ins w:id="579" w:author="Rosa Ana Sánchez Guillen" w:date="2023-04-25T15:38:00Z">
        <w:r w:rsidR="0056306F">
          <w:t>occurring</w:t>
        </w:r>
      </w:ins>
      <w:ins w:id="580" w:author="LRAV" w:date="2023-04-23T22:43:00Z">
        <w:r w:rsidR="00B847E5">
          <w:t xml:space="preserve"> only in the cross direction formed by </w:t>
        </w:r>
        <w:r w:rsidR="00B847E5" w:rsidRPr="00993B4C">
          <w:rPr>
            <w:i/>
            <w:iCs/>
          </w:rPr>
          <w:t>I. elegans</w:t>
        </w:r>
        <w:r w:rsidR="00B847E5">
          <w:t xml:space="preserve"> males and </w:t>
        </w:r>
        <w:r w:rsidR="00B847E5" w:rsidRPr="00993B4C">
          <w:rPr>
            <w:i/>
            <w:iCs/>
          </w:rPr>
          <w:t>I. graellsii</w:t>
        </w:r>
        <w:r w:rsidR="00B847E5">
          <w:t xml:space="preserve"> females</w:t>
        </w:r>
        <w:r w:rsidR="004D5E87">
          <w:t xml:space="preserve"> </w:t>
        </w:r>
        <w:r w:rsidR="00CE6828">
          <w:t xml:space="preserve">(Arce-Valdés et al., 2023; </w:t>
        </w:r>
        <w:r w:rsidR="005171F3" w:rsidRPr="005171F3">
          <w:t>Sánchez-Guillén et al., 2011)</w:t>
        </w:r>
        <w:r w:rsidR="00B847E5">
          <w:t xml:space="preserve">. Hybrid matings will be more probable when the rarer species contributes to hybridization with the female (in our hybrid system, when the rarer species is </w:t>
        </w:r>
        <w:r w:rsidR="00B847E5" w:rsidRPr="005E6A76">
          <w:rPr>
            <w:i/>
            <w:iCs/>
          </w:rPr>
          <w:t>I. graellsii</w:t>
        </w:r>
        <w:r w:rsidR="00B847E5">
          <w:t>)</w:t>
        </w:r>
      </w:ins>
      <w:ins w:id="581" w:author="Maren Wellenreuther" w:date="2023-04-25T10:46:00Z">
        <w:r w:rsidR="009B175C">
          <w:t>. This is because half</w:t>
        </w:r>
      </w:ins>
      <w:ins w:id="582" w:author="LRAV" w:date="2023-04-23T22:43:00Z">
        <w:r w:rsidR="00B847E5">
          <w:t xml:space="preserve"> of the mature males</w:t>
        </w:r>
      </w:ins>
      <w:ins w:id="583" w:author="Maren Wellenreuther" w:date="2023-04-25T10:46:00Z">
        <w:r w:rsidR="009B175C">
          <w:t xml:space="preserve"> of the rare species</w:t>
        </w:r>
      </w:ins>
      <w:ins w:id="584" w:author="LRAV" w:date="2023-04-23T22:43:00Z">
        <w:r w:rsidR="00B847E5">
          <w:t xml:space="preserve">, </w:t>
        </w:r>
      </w:ins>
      <w:ins w:id="585" w:author="Maren Wellenreuther" w:date="2023-04-25T10:46:00Z">
        <w:r w:rsidR="009B175C">
          <w:t>but only a</w:t>
        </w:r>
      </w:ins>
      <w:ins w:id="586" w:author="LRAV" w:date="2023-04-23T22:43:00Z">
        <w:r w:rsidR="00B847E5">
          <w:t xml:space="preserve"> </w:t>
        </w:r>
      </w:ins>
      <w:ins w:id="587" w:author="Maren Wellenreuther" w:date="2023-04-25T10:46:00Z">
        <w:r w:rsidR="00CD0089">
          <w:t xml:space="preserve">very small </w:t>
        </w:r>
      </w:ins>
      <w:ins w:id="588" w:author="LRAV" w:date="2023-04-23T22:43:00Z">
        <w:r w:rsidR="00B847E5">
          <w:t>minority of females</w:t>
        </w:r>
      </w:ins>
      <w:ins w:id="589" w:author="Maren Wellenreuther" w:date="2023-04-25T10:46:00Z">
        <w:r w:rsidR="00CD0089">
          <w:t>,</w:t>
        </w:r>
      </w:ins>
      <w:ins w:id="590" w:author="LRAV" w:date="2023-04-23T22:43:00Z">
        <w:r w:rsidR="00B847E5">
          <w:t xml:space="preserve"> are never seen in copula</w:t>
        </w:r>
        <w:r w:rsidR="004B2E0E">
          <w:t xml:space="preserve"> </w:t>
        </w:r>
        <w:r w:rsidR="005171F3" w:rsidRPr="005171F3">
          <w:t>(Rivera &amp; Abad, 1999)</w:t>
        </w:r>
        <w:r w:rsidR="004B2E0E">
          <w:t>.</w:t>
        </w:r>
        <w:r w:rsidR="00B847E5">
          <w:t xml:space="preserve"> </w:t>
        </w:r>
        <w:r w:rsidR="00B847E5" w:rsidRPr="00F07FC3">
          <w:t xml:space="preserve">This is especially true in </w:t>
        </w:r>
        <w:r w:rsidR="00B847E5">
          <w:t>populations</w:t>
        </w:r>
        <w:r w:rsidR="00B847E5" w:rsidRPr="00F07FC3">
          <w:t xml:space="preserve"> experienc</w:t>
        </w:r>
        <w:r w:rsidR="00B847E5">
          <w:t>ing</w:t>
        </w:r>
        <w:r w:rsidR="00B847E5" w:rsidRPr="00F07FC3">
          <w:t xml:space="preserve"> recolonization events, since </w:t>
        </w:r>
        <w:r w:rsidR="00B847E5" w:rsidRPr="00404148">
          <w:rPr>
            <w:i/>
            <w:iCs/>
          </w:rPr>
          <w:t>I.</w:t>
        </w:r>
        <w:r w:rsidR="00B847E5" w:rsidRPr="0064223C">
          <w:rPr>
            <w:i/>
            <w:iCs/>
          </w:rPr>
          <w:t xml:space="preserve"> elegans</w:t>
        </w:r>
        <w:r w:rsidR="00B847E5">
          <w:t xml:space="preserve"> can colonize an empty locality before or at the same time than </w:t>
        </w:r>
        <w:r w:rsidR="00B847E5" w:rsidRPr="00A44DE8">
          <w:rPr>
            <w:i/>
            <w:iCs/>
          </w:rPr>
          <w:t>I. graellsii</w:t>
        </w:r>
        <w:r w:rsidR="00B847E5">
          <w:t xml:space="preserve">, thus species proportion can bias to </w:t>
        </w:r>
        <w:r w:rsidR="00B847E5" w:rsidRPr="00604B8E">
          <w:rPr>
            <w:i/>
            <w:iCs/>
          </w:rPr>
          <w:t>I. elegans</w:t>
        </w:r>
        <w:r w:rsidR="00B847E5">
          <w:t xml:space="preserve"> facilitating hybrid matings between the common </w:t>
        </w:r>
        <w:r w:rsidR="00B847E5" w:rsidRPr="007A46A8">
          <w:rPr>
            <w:i/>
            <w:iCs/>
          </w:rPr>
          <w:t>I. elegans</w:t>
        </w:r>
        <w:r w:rsidR="00B847E5">
          <w:t xml:space="preserve"> males and the rarer </w:t>
        </w:r>
        <w:r w:rsidR="00B847E5" w:rsidRPr="007A46A8">
          <w:rPr>
            <w:i/>
            <w:iCs/>
          </w:rPr>
          <w:t>I. graellsii</w:t>
        </w:r>
        <w:r w:rsidR="00B847E5">
          <w:t xml:space="preserve"> females. </w:t>
        </w:r>
        <w:r w:rsidR="0013034B">
          <w:rPr>
            <w:rFonts w:eastAsia="MinionPro-Regular"/>
          </w:rPr>
          <w:t xml:space="preserve">In fact, </w:t>
        </w:r>
        <w:r w:rsidR="0013034B">
          <w:rPr>
            <w:lang w:val="en-GB"/>
          </w:rPr>
          <w:t>l</w:t>
        </w:r>
        <w:r w:rsidR="00A30FB3" w:rsidRPr="00287F52">
          <w:rPr>
            <w:lang w:val="en-GB"/>
          </w:rPr>
          <w:t xml:space="preserve">ocal dynamics </w:t>
        </w:r>
      </w:ins>
      <w:ins w:id="591" w:author="Maren Wellenreuther" w:date="2023-04-25T10:47:00Z">
        <w:r w:rsidR="00CD0089">
          <w:rPr>
            <w:lang w:val="en-GB"/>
          </w:rPr>
          <w:t>are commonly</w:t>
        </w:r>
      </w:ins>
      <w:ins w:id="592" w:author="LRAV" w:date="2023-04-23T22:43:00Z">
        <w:r w:rsidR="00A30FB3" w:rsidRPr="00287F52">
          <w:rPr>
            <w:lang w:val="en-GB"/>
          </w:rPr>
          <w:t xml:space="preserve"> dominated by periodic </w:t>
        </w:r>
        <w:r w:rsidR="007C7979" w:rsidRPr="00287F52">
          <w:rPr>
            <w:lang w:val="en-GB"/>
          </w:rPr>
          <w:t>dry-</w:t>
        </w:r>
        <w:r w:rsidR="00A30FB3" w:rsidRPr="00287F52">
          <w:rPr>
            <w:lang w:val="en-GB"/>
          </w:rPr>
          <w:t xml:space="preserve">ups </w:t>
        </w:r>
        <w:r w:rsidR="00755D7F" w:rsidRPr="00287F52">
          <w:rPr>
            <w:lang w:val="en-GB"/>
          </w:rPr>
          <w:t>followed</w:t>
        </w:r>
        <w:r w:rsidR="00755D7F" w:rsidRPr="00AD6A3F">
          <w:rPr>
            <w:lang w:val="en-GB"/>
          </w:rPr>
          <w:t xml:space="preserve"> by recolonizations by one or both species</w:t>
        </w:r>
        <w:r w:rsidR="00AD6A3F" w:rsidRPr="00A31027">
          <w:rPr>
            <w:lang w:val="en-GB"/>
          </w:rPr>
          <w:t xml:space="preserve"> because water is used for irrigation of neighbouring wine crops, or by management of invasive species (mainly American crab).</w:t>
        </w:r>
        <w:r w:rsidR="00755D7F" w:rsidRPr="00AD6A3F">
          <w:rPr>
            <w:lang w:val="en-GB"/>
          </w:rPr>
          <w:t xml:space="preserve"> </w:t>
        </w:r>
        <w:r w:rsidR="0013034B">
          <w:rPr>
            <w:lang w:val="en-GB"/>
          </w:rPr>
          <w:lastRenderedPageBreak/>
          <w:t xml:space="preserve">Moreover, </w:t>
        </w:r>
        <w:r w:rsidR="000D1DC0" w:rsidRPr="000D1DC0">
          <w:rPr>
            <w:lang w:val="en-GB"/>
          </w:rPr>
          <w:t>if a locality with a new environmental condition is recolonized</w:t>
        </w:r>
        <w:r w:rsidR="000D1DC0">
          <w:rPr>
            <w:lang w:val="en-GB"/>
          </w:rPr>
          <w:t xml:space="preserve">, </w:t>
        </w:r>
        <w:r w:rsidR="0013034B">
          <w:rPr>
            <w:lang w:val="en-GB"/>
          </w:rPr>
          <w:t xml:space="preserve">recolonization </w:t>
        </w:r>
        <w:r w:rsidR="00F30CA8">
          <w:rPr>
            <w:lang w:val="en-GB"/>
          </w:rPr>
          <w:t xml:space="preserve">not only </w:t>
        </w:r>
        <w:r w:rsidR="00D6307E">
          <w:t>facilitate</w:t>
        </w:r>
        <w:r w:rsidR="00ED5B6C">
          <w:t>s</w:t>
        </w:r>
        <w:r w:rsidR="00D6307E">
          <w:t xml:space="preserve"> hybrid matings</w:t>
        </w:r>
        <w:r w:rsidR="00F30CA8">
          <w:rPr>
            <w:lang w:val="en-GB"/>
          </w:rPr>
          <w:t xml:space="preserve">, but also, </w:t>
        </w:r>
        <w:r w:rsidR="000D1DC0">
          <w:rPr>
            <w:lang w:val="en-GB"/>
          </w:rPr>
          <w:t xml:space="preserve">may </w:t>
        </w:r>
        <w:r w:rsidR="00AA215D">
          <w:rPr>
            <w:lang w:val="en-GB"/>
          </w:rPr>
          <w:t>favo</w:t>
        </w:r>
        <w:r w:rsidR="000D1DC0">
          <w:rPr>
            <w:lang w:val="en-GB"/>
          </w:rPr>
          <w:t>ur</w:t>
        </w:r>
        <w:r w:rsidR="00AA215D">
          <w:rPr>
            <w:lang w:val="en-GB"/>
          </w:rPr>
          <w:t xml:space="preserve"> transgressive </w:t>
        </w:r>
        <w:r w:rsidR="000D1DC0">
          <w:rPr>
            <w:lang w:val="en-GB"/>
          </w:rPr>
          <w:t>hybrids</w:t>
        </w:r>
        <w:r w:rsidR="00B912DF" w:rsidRPr="00B912DF">
          <w:rPr>
            <w:color w:val="1C1D1E"/>
            <w:shd w:val="clear" w:color="auto" w:fill="FFFFFF"/>
            <w:lang w:val="en-GB" w:eastAsia="en-GB"/>
          </w:rPr>
          <w:t xml:space="preserve"> </w:t>
        </w:r>
        <w:r w:rsidR="00471C8A">
          <w:rPr>
            <w:color w:val="1C1D1E"/>
            <w:shd w:val="clear" w:color="auto" w:fill="FFFFFF"/>
            <w:lang w:val="en-GB" w:eastAsia="en-GB"/>
          </w:rPr>
          <w:t>adapted</w:t>
        </w:r>
        <w:r w:rsidR="00B912DF">
          <w:rPr>
            <w:color w:val="1C1D1E"/>
            <w:shd w:val="clear" w:color="auto" w:fill="FFFFFF"/>
            <w:lang w:val="en-GB" w:eastAsia="en-GB"/>
          </w:rPr>
          <w:t xml:space="preserve"> to</w:t>
        </w:r>
        <w:r w:rsidR="00B912DF" w:rsidRPr="0046562B">
          <w:rPr>
            <w:color w:val="1C1D1E"/>
            <w:shd w:val="clear" w:color="auto" w:fill="FFFFFF"/>
            <w:lang w:val="en-GB" w:eastAsia="en-GB"/>
          </w:rPr>
          <w:t xml:space="preserve"> </w:t>
        </w:r>
        <w:r w:rsidR="00B912DF">
          <w:rPr>
            <w:color w:val="1C1D1E"/>
            <w:shd w:val="clear" w:color="auto" w:fill="FFFFFF"/>
            <w:lang w:val="en-GB" w:eastAsia="en-GB"/>
          </w:rPr>
          <w:t xml:space="preserve">the </w:t>
        </w:r>
        <w:r w:rsidR="00B912DF" w:rsidRPr="0046562B">
          <w:rPr>
            <w:color w:val="1C1D1E"/>
            <w:shd w:val="clear" w:color="auto" w:fill="FFFFFF"/>
            <w:lang w:val="en-GB" w:eastAsia="en-GB"/>
          </w:rPr>
          <w:t>new environments</w:t>
        </w:r>
        <w:r w:rsidR="00471C8A">
          <w:rPr>
            <w:color w:val="1C1D1E"/>
            <w:shd w:val="clear" w:color="auto" w:fill="FFFFFF"/>
            <w:lang w:val="en-GB" w:eastAsia="en-GB"/>
          </w:rPr>
          <w:t xml:space="preserve"> </w:t>
        </w:r>
        <w:r w:rsidR="005171F3" w:rsidRPr="005171F3">
          <w:t>(Stelkens et al., 2014)</w:t>
        </w:r>
        <w:r w:rsidR="004D5E87">
          <w:rPr>
            <w:color w:val="1C1D1E"/>
            <w:shd w:val="clear" w:color="auto" w:fill="FFFFFF"/>
            <w:lang w:val="en-GB" w:eastAsia="en-GB"/>
          </w:rPr>
          <w:t xml:space="preserve">. </w:t>
        </w:r>
        <w:r w:rsidR="000D1DC0">
          <w:rPr>
            <w:lang w:val="en-GB"/>
          </w:rPr>
          <w:t>This could be the case of the</w:t>
        </w:r>
        <w:r w:rsidR="00EF7707" w:rsidRPr="00331A22">
          <w:rPr>
            <w:lang w:val="en-GB"/>
          </w:rPr>
          <w:t xml:space="preserve"> north-western population</w:t>
        </w:r>
        <w:r w:rsidR="000D1DC0">
          <w:rPr>
            <w:lang w:val="en-GB"/>
          </w:rPr>
          <w:t>,</w:t>
        </w:r>
        <w:r w:rsidR="00EF7707" w:rsidRPr="00331A22">
          <w:rPr>
            <w:lang w:val="en-GB"/>
          </w:rPr>
          <w:t xml:space="preserve"> Louro</w:t>
        </w:r>
        <w:r w:rsidR="000D1DC0">
          <w:rPr>
            <w:lang w:val="en-GB"/>
          </w:rPr>
          <w:t>,</w:t>
        </w:r>
        <w:r w:rsidR="00EF7707" w:rsidRPr="00331A22">
          <w:rPr>
            <w:lang w:val="en-GB"/>
          </w:rPr>
          <w:t xml:space="preserve"> </w:t>
        </w:r>
        <w:r w:rsidR="000D1DC0">
          <w:rPr>
            <w:lang w:val="en-GB"/>
          </w:rPr>
          <w:t xml:space="preserve">that </w:t>
        </w:r>
        <w:r w:rsidR="00EF7707" w:rsidRPr="00331A22">
          <w:rPr>
            <w:lang w:val="en-GB"/>
          </w:rPr>
          <w:t>became extinct due to</w:t>
        </w:r>
        <w:r w:rsidR="00ED5B6C">
          <w:rPr>
            <w:lang w:val="en-GB"/>
          </w:rPr>
          <w:t xml:space="preserve"> water</w:t>
        </w:r>
        <w:r w:rsidR="00EF7707" w:rsidRPr="00331A22">
          <w:rPr>
            <w:lang w:val="en-GB"/>
          </w:rPr>
          <w:t xml:space="preserve"> </w:t>
        </w:r>
        <w:r w:rsidR="00ED5B6C">
          <w:rPr>
            <w:lang w:val="en-GB"/>
          </w:rPr>
          <w:t xml:space="preserve">salination </w:t>
        </w:r>
        <w:r w:rsidR="00EF7707" w:rsidRPr="00331A22">
          <w:rPr>
            <w:lang w:val="en-GB"/>
          </w:rPr>
          <w:t xml:space="preserve">by seawater in 2009, and </w:t>
        </w:r>
      </w:ins>
      <w:ins w:id="593" w:author="Maren Wellenreuther" w:date="2023-04-25T10:47:00Z">
        <w:r w:rsidR="00CD0089">
          <w:rPr>
            <w:lang w:val="en-GB"/>
          </w:rPr>
          <w:t>has</w:t>
        </w:r>
      </w:ins>
      <w:ins w:id="594" w:author="LRAV" w:date="2023-04-23T22:43:00Z">
        <w:r w:rsidR="00EF7707" w:rsidRPr="00331A22">
          <w:rPr>
            <w:lang w:val="en-GB"/>
          </w:rPr>
          <w:t xml:space="preserve"> </w:t>
        </w:r>
      </w:ins>
      <w:ins w:id="595" w:author="Maren Wellenreuther" w:date="2023-04-25T10:47:00Z">
        <w:r w:rsidR="00CD0089">
          <w:rPr>
            <w:lang w:val="en-GB"/>
          </w:rPr>
          <w:t xml:space="preserve">since then become </w:t>
        </w:r>
      </w:ins>
      <w:ins w:id="596" w:author="LRAV" w:date="2023-04-23T22:43:00Z">
        <w:r w:rsidR="00EF7707" w:rsidRPr="00331A22">
          <w:rPr>
            <w:lang w:val="en-GB"/>
          </w:rPr>
          <w:t xml:space="preserve">recolonized by both species, forming a </w:t>
        </w:r>
        <w:r w:rsidR="0038006C">
          <w:rPr>
            <w:lang w:val="en-GB"/>
          </w:rPr>
          <w:t>hybrid swarm</w:t>
        </w:r>
        <w:r w:rsidR="00EF7707" w:rsidRPr="00331A22">
          <w:rPr>
            <w:lang w:val="en-GB"/>
          </w:rPr>
          <w:t>.</w:t>
        </w:r>
      </w:ins>
      <w:r w:rsidR="00EF7707" w:rsidRPr="00331A22">
        <w:rPr>
          <w:lang w:val="en-GB"/>
          <w:rPrChange w:id="597" w:author="LRAV" w:date="2023-04-23T22:43:00Z">
            <w:rPr>
              <w:lang w:val="en-NZ"/>
            </w:rPr>
          </w:rPrChange>
        </w:rPr>
        <w:t xml:space="preserve"> </w:t>
      </w:r>
    </w:p>
    <w:p w14:paraId="745E7F09" w14:textId="70B95FCD" w:rsidR="00F87AA0" w:rsidRPr="00A0299F" w:rsidRDefault="00687338" w:rsidP="00A31027">
      <w:pPr>
        <w:spacing w:after="240" w:line="276" w:lineRule="auto"/>
        <w:jc w:val="both"/>
        <w:rPr>
          <w:b/>
          <w:bCs/>
          <w:i/>
          <w:iCs/>
        </w:rPr>
      </w:pPr>
      <w:r>
        <w:rPr>
          <w:b/>
          <w:bCs/>
          <w:i/>
          <w:iCs/>
        </w:rPr>
        <w:t>H</w:t>
      </w:r>
      <w:r w:rsidRPr="00687338">
        <w:rPr>
          <w:b/>
          <w:bCs/>
          <w:i/>
          <w:iCs/>
        </w:rPr>
        <w:t xml:space="preserve">ybridization as a facilitator of species range expansions </w:t>
      </w:r>
    </w:p>
    <w:p w14:paraId="72B10903" w14:textId="27694081" w:rsidR="00F87AA0" w:rsidRPr="00A31027" w:rsidRDefault="008539D0" w:rsidP="00034E25">
      <w:pPr>
        <w:autoSpaceDE w:val="0"/>
        <w:autoSpaceDN w:val="0"/>
        <w:adjustRightInd w:val="0"/>
        <w:spacing w:after="120" w:line="276" w:lineRule="auto"/>
        <w:jc w:val="both"/>
        <w:rPr>
          <w:rPrChange w:id="598" w:author="LRAV" w:date="2023-04-23T22:43:00Z">
            <w:rPr>
              <w:highlight w:val="green"/>
            </w:rPr>
          </w:rPrChange>
        </w:rPr>
      </w:pPr>
      <w:ins w:id="599" w:author="LRAV" w:date="2023-04-23T22:43:00Z">
        <w:r>
          <w:rPr>
            <w:rFonts w:eastAsia="MinionPro-Regular"/>
          </w:rPr>
          <w:t>Consistently with our prediction</w:t>
        </w:r>
      </w:ins>
      <w:ins w:id="600" w:author="Maren Wellenreuther" w:date="2023-04-25T10:48:00Z">
        <w:r w:rsidR="00CD0089">
          <w:rPr>
            <w:rFonts w:eastAsia="MinionPro-Regular"/>
          </w:rPr>
          <w:t>, we found that</w:t>
        </w:r>
      </w:ins>
      <w:ins w:id="601" w:author="LRAV" w:date="2023-04-23T22:43:00Z">
        <w:r>
          <w:rPr>
            <w:rFonts w:eastAsia="MinionPro-Regular"/>
          </w:rPr>
          <w:t xml:space="preserve"> </w:t>
        </w:r>
        <w:r w:rsidRPr="008539D0">
          <w:t xml:space="preserve">hybridization </w:t>
        </w:r>
      </w:ins>
      <w:ins w:id="602" w:author="Maren Wellenreuther" w:date="2023-04-25T10:48:00Z">
        <w:r w:rsidR="00CD0089">
          <w:t>has</w:t>
        </w:r>
      </w:ins>
      <w:ins w:id="603" w:author="LRAV" w:date="2023-04-23T22:43:00Z">
        <w:r w:rsidRPr="008539D0">
          <w:t xml:space="preserve"> facilitated the range expansion of </w:t>
        </w:r>
        <w:r w:rsidRPr="00A31027">
          <w:rPr>
            <w:i/>
            <w:iCs/>
          </w:rPr>
          <w:t>I. elegans</w:t>
        </w:r>
        <w:r w:rsidRPr="008539D0">
          <w:t xml:space="preserve"> </w:t>
        </w:r>
        <w:r w:rsidR="00517ECC">
          <w:t>in</w:t>
        </w:r>
        <w:r>
          <w:t xml:space="preserve"> both hybrid </w:t>
        </w:r>
        <w:r w:rsidR="00517ECC">
          <w:t>regions</w:t>
        </w:r>
        <w:r>
          <w:t xml:space="preserve"> in </w:t>
        </w:r>
        <w:r w:rsidRPr="008539D0">
          <w:t>Spain</w:t>
        </w:r>
        <w:r>
          <w:rPr>
            <w:rFonts w:eastAsia="MinionPro-Regular"/>
          </w:rPr>
          <w:t xml:space="preserve">. </w:t>
        </w:r>
      </w:ins>
      <w:r w:rsidR="00F87AA0" w:rsidRPr="00A0299F">
        <w:t xml:space="preserve">A common signature of range expansions is </w:t>
      </w:r>
      <w:r w:rsidR="00692C14" w:rsidRPr="00A0299F">
        <w:t xml:space="preserve">a </w:t>
      </w:r>
      <w:r w:rsidR="00F87AA0" w:rsidRPr="00A0299F">
        <w:t>reduced genetic diversity due to founder effects</w:t>
      </w:r>
      <w:r w:rsidR="004D5E87">
        <w:t xml:space="preserve"> </w:t>
      </w:r>
      <w:r w:rsidR="005171F3" w:rsidRPr="005171F3">
        <w:t>(Slatkin &amp; Excoffier, 2012)</w:t>
      </w:r>
      <w:r w:rsidR="00F87AA0" w:rsidRPr="00A0299F">
        <w:t xml:space="preserve">. </w:t>
      </w:r>
      <w:r w:rsidR="00265233" w:rsidRPr="00A0299F">
        <w:t xml:space="preserve">However, hybridization and introgression with a locally adapted resident species during the range expansion </w:t>
      </w:r>
      <w:r w:rsidR="00D532A2" w:rsidRPr="00A0299F">
        <w:t xml:space="preserve">process </w:t>
      </w:r>
      <w:r w:rsidR="00265233" w:rsidRPr="00A0299F">
        <w:t>can be a counterforce that increases overall genetic diversity and/or specific alleles</w:t>
      </w:r>
      <w:r w:rsidR="004D5E87">
        <w:t xml:space="preserve"> </w:t>
      </w:r>
      <w:r w:rsidR="005171F3" w:rsidRPr="005171F3">
        <w:t>(Behm et al., 2010; Mehner et al., 2010; Pfennig et al., 2016; Rieseberg et al., 2007)</w:t>
      </w:r>
      <w:r w:rsidR="00265233" w:rsidRPr="00A0299F">
        <w:t xml:space="preserve">. </w:t>
      </w:r>
      <w:r w:rsidR="00F20299" w:rsidRPr="00A0299F">
        <w:t xml:space="preserve">Introgressive hybridization during the range expansion of </w:t>
      </w:r>
      <w:r w:rsidR="00F20299" w:rsidRPr="00A0299F">
        <w:rPr>
          <w:i/>
          <w:iCs/>
        </w:rPr>
        <w:t>I. elegans</w:t>
      </w:r>
      <w:r w:rsidR="00F20299" w:rsidRPr="00A0299F">
        <w:t xml:space="preserve"> in Spain can be a source of new alleles to recently expanded populations in </w:t>
      </w:r>
      <w:r w:rsidR="006136C4">
        <w:t xml:space="preserve">both </w:t>
      </w:r>
      <w:r w:rsidR="00F20299" w:rsidRPr="00A0299F">
        <w:t xml:space="preserve">hybrid </w:t>
      </w:r>
      <w:r w:rsidR="00054280">
        <w:t>zone</w:t>
      </w:r>
      <w:r w:rsidR="006136C4">
        <w:t>s</w:t>
      </w:r>
      <w:r w:rsidR="00F20299" w:rsidRPr="00A0299F">
        <w:t>.</w:t>
      </w:r>
      <w:r w:rsidR="004B3496" w:rsidRPr="00A0299F">
        <w:t xml:space="preserve"> It appears</w:t>
      </w:r>
      <w:r w:rsidR="00F20299" w:rsidRPr="00A0299F">
        <w:t xml:space="preserve"> </w:t>
      </w:r>
      <w:r w:rsidR="004B3496" w:rsidRPr="00A0299F">
        <w:t xml:space="preserve">that </w:t>
      </w:r>
      <w:r w:rsidR="00F20299" w:rsidRPr="00A0299F">
        <w:t xml:space="preserve">the range expansion </w:t>
      </w:r>
      <w:r w:rsidR="004B3496" w:rsidRPr="00A0299F">
        <w:t xml:space="preserve">has coincided with the </w:t>
      </w:r>
      <w:r w:rsidR="00F20299" w:rsidRPr="00A0299F">
        <w:t xml:space="preserve">hybridization of </w:t>
      </w:r>
      <w:r w:rsidR="00F20299" w:rsidRPr="00A0299F">
        <w:rPr>
          <w:i/>
          <w:iCs/>
        </w:rPr>
        <w:t>I. elegans</w:t>
      </w:r>
      <w:r w:rsidR="00F20299" w:rsidRPr="00A0299F">
        <w:t xml:space="preserve"> in </w:t>
      </w:r>
      <w:r w:rsidR="00C14C1A" w:rsidRPr="00382D4E">
        <w:t>Spain,</w:t>
      </w:r>
      <w:r w:rsidR="00F20299" w:rsidRPr="00382D4E">
        <w:t xml:space="preserve"> </w:t>
      </w:r>
      <w:r w:rsidR="004B3496" w:rsidRPr="00382D4E">
        <w:t xml:space="preserve">and this </w:t>
      </w:r>
      <w:r w:rsidR="00F20299" w:rsidRPr="00382D4E">
        <w:t xml:space="preserve">has not only </w:t>
      </w:r>
      <w:bookmarkStart w:id="604" w:name="_Hlk131918936"/>
      <w:r w:rsidR="00F20299" w:rsidRPr="00382D4E">
        <w:t xml:space="preserve">prevented the </w:t>
      </w:r>
      <w:r w:rsidR="004B3496" w:rsidRPr="00382D4E">
        <w:t xml:space="preserve">loss </w:t>
      </w:r>
      <w:r w:rsidR="00F20299" w:rsidRPr="00382D4E">
        <w:t xml:space="preserve">of genetic diversity in both hybrid </w:t>
      </w:r>
      <w:r w:rsidR="00054280">
        <w:t>zone</w:t>
      </w:r>
      <w:r w:rsidR="00F20299" w:rsidRPr="00382D4E">
        <w:t xml:space="preserve">s, but also increased </w:t>
      </w:r>
      <w:r w:rsidR="004B3496" w:rsidRPr="00382D4E">
        <w:t xml:space="preserve">diversity </w:t>
      </w:r>
      <w:r w:rsidR="00F20299" w:rsidRPr="00382D4E">
        <w:t xml:space="preserve">in </w:t>
      </w:r>
      <w:r w:rsidR="00390BF2" w:rsidRPr="00382D4E">
        <w:t xml:space="preserve">the </w:t>
      </w:r>
      <w:r w:rsidR="00F20299" w:rsidRPr="00382D4E">
        <w:t xml:space="preserve">north-west hybrid </w:t>
      </w:r>
      <w:r w:rsidR="00054280">
        <w:t>zone</w:t>
      </w:r>
      <w:bookmarkEnd w:id="604"/>
      <w:r w:rsidR="00F20299" w:rsidRPr="00382D4E">
        <w:t>.</w:t>
      </w:r>
      <w:r w:rsidR="00706AEF">
        <w:t xml:space="preserve"> </w:t>
      </w:r>
      <w:r w:rsidR="00706AEF" w:rsidRPr="00706AEF">
        <w:t xml:space="preserve">Dudaniec et al. </w:t>
      </w:r>
      <w:r w:rsidR="00706AEF">
        <w:t>(</w:t>
      </w:r>
      <w:r w:rsidR="00706AEF" w:rsidRPr="00706AEF">
        <w:t>2018)</w:t>
      </w:r>
      <w:r w:rsidR="00F20299" w:rsidRPr="00382D4E">
        <w:t xml:space="preserve"> </w:t>
      </w:r>
      <w:r w:rsidR="00F87AA0" w:rsidRPr="00382D4E">
        <w:t>investigated neutral and adaptive molecular signatures along the northward</w:t>
      </w:r>
      <w:r w:rsidR="00F87AA0" w:rsidRPr="00F87AA0">
        <w:t xml:space="preserve"> range expansion axis of </w:t>
      </w:r>
      <w:r w:rsidR="00F87AA0" w:rsidRPr="00F87AA0">
        <w:rPr>
          <w:i/>
          <w:iCs/>
        </w:rPr>
        <w:t xml:space="preserve">I. elegans </w:t>
      </w:r>
      <w:r w:rsidR="00F87AA0" w:rsidRPr="00F87AA0">
        <w:t xml:space="preserve">in where no </w:t>
      </w:r>
      <w:r w:rsidR="0073291E">
        <w:t xml:space="preserve">other </w:t>
      </w:r>
      <w:r w:rsidR="00487A80" w:rsidRPr="006605FD">
        <w:rPr>
          <w:i/>
          <w:iCs/>
        </w:rPr>
        <w:t>Ischnura</w:t>
      </w:r>
      <w:r w:rsidR="00487A80">
        <w:t xml:space="preserve"> spp. occur</w:t>
      </w:r>
      <w:r w:rsidR="00F87AA0" w:rsidRPr="00F87AA0">
        <w:t xml:space="preserve">. Interestingly, also no decrease in genetic diversity along </w:t>
      </w:r>
      <w:r w:rsidR="00F87AA0" w:rsidRPr="00A0299F">
        <w:t xml:space="preserve">this axis was found; </w:t>
      </w:r>
      <w:r w:rsidR="004B3496" w:rsidRPr="00A0299F">
        <w:t xml:space="preserve">and </w:t>
      </w:r>
      <w:r w:rsidR="00F87AA0" w:rsidRPr="00A0299F">
        <w:t xml:space="preserve">observed heterozygosity was similar between core and range-expanded populations, even without hybridization opportunities. Another study investigating the genetic consequences of northern range expansion in </w:t>
      </w:r>
      <w:r w:rsidR="00A16686" w:rsidRPr="00A0299F">
        <w:t>damse</w:t>
      </w:r>
      <w:r w:rsidR="00F56287" w:rsidRPr="00A0299F">
        <w:t>lflies</w:t>
      </w:r>
      <w:r w:rsidR="00F87AA0" w:rsidRPr="00A0299F">
        <w:t xml:space="preserve"> </w:t>
      </w:r>
      <w:r w:rsidR="00487A80" w:rsidRPr="00A0299F">
        <w:t>did</w:t>
      </w:r>
      <w:r w:rsidR="00F87AA0" w:rsidRPr="00A0299F">
        <w:t>, however, report small genetic diversity losses in recently established populations</w:t>
      </w:r>
      <w:r w:rsidR="00706AEF">
        <w:t xml:space="preserve"> </w:t>
      </w:r>
      <w:r w:rsidR="005171F3" w:rsidRPr="005171F3">
        <w:t>(Swaegers et al., 2015)</w:t>
      </w:r>
      <w:r w:rsidR="00F87AA0" w:rsidRPr="00A0299F">
        <w:t xml:space="preserve">. </w:t>
      </w:r>
      <w:bookmarkStart w:id="605" w:name="_Hlk131918845"/>
      <w:r w:rsidR="00F87AA0" w:rsidRPr="00A0299F">
        <w:t>D</w:t>
      </w:r>
      <w:r w:rsidR="001B028E" w:rsidRPr="00A0299F">
        <w:t>ue to</w:t>
      </w:r>
      <w:r w:rsidR="00F87AA0" w:rsidRPr="00A0299F">
        <w:t xml:space="preserve"> introgression,</w:t>
      </w:r>
      <w:r w:rsidR="00F87AA0" w:rsidRPr="00A0299F">
        <w:rPr>
          <w:i/>
          <w:iCs/>
        </w:rPr>
        <w:t xml:space="preserve"> I. elegans</w:t>
      </w:r>
      <w:r w:rsidR="00F87AA0" w:rsidRPr="00A0299F">
        <w:t xml:space="preserve"> and </w:t>
      </w:r>
      <w:r w:rsidR="00F87AA0" w:rsidRPr="00A0299F">
        <w:rPr>
          <w:i/>
          <w:iCs/>
        </w:rPr>
        <w:t>I. graellsii</w:t>
      </w:r>
      <w:r w:rsidR="00F87AA0" w:rsidRPr="00A0299F">
        <w:t xml:space="preserve"> populations showed slightly </w:t>
      </w:r>
      <w:r w:rsidR="00D90577" w:rsidRPr="00A0299F">
        <w:t>lowe</w:t>
      </w:r>
      <w:r w:rsidR="001B028E" w:rsidRPr="00A0299F">
        <w:t>r</w:t>
      </w:r>
      <w:r w:rsidR="00F87AA0" w:rsidRPr="00A0299F">
        <w:t xml:space="preserve"> overall </w:t>
      </w:r>
      <w:r w:rsidR="000A05DE">
        <w:t xml:space="preserve">interspecific </w:t>
      </w:r>
      <w:r w:rsidR="00F87AA0" w:rsidRPr="00A0299F">
        <w:t>genetic differentiation in sympatry (</w:t>
      </w:r>
      <w:r w:rsidR="00B16BEB" w:rsidRPr="00D90577">
        <w:rPr>
          <w:lang w:eastAsia="es-ES"/>
        </w:rPr>
        <w:t>F</w:t>
      </w:r>
      <w:r w:rsidR="00B16BEB" w:rsidRPr="00D90577">
        <w:rPr>
          <w:vertAlign w:val="subscript"/>
          <w:lang w:eastAsia="es-ES"/>
        </w:rPr>
        <w:t>ST</w:t>
      </w:r>
      <w:r w:rsidR="00B16BEB" w:rsidRPr="00D90577">
        <w:rPr>
          <w:lang w:eastAsia="es-ES"/>
        </w:rPr>
        <w:t>=0.6</w:t>
      </w:r>
      <w:r w:rsidR="00B16BEB">
        <w:rPr>
          <w:lang w:eastAsia="es-ES"/>
        </w:rPr>
        <w:t>83</w:t>
      </w:r>
      <w:r w:rsidR="00F87AA0" w:rsidRPr="00A0299F">
        <w:t>) than in allopatry (</w:t>
      </w:r>
      <w:r w:rsidR="00B16BEB" w:rsidRPr="00D90577">
        <w:rPr>
          <w:lang w:eastAsia="es-ES"/>
        </w:rPr>
        <w:t>F</w:t>
      </w:r>
      <w:r w:rsidR="00B16BEB" w:rsidRPr="00D90577">
        <w:rPr>
          <w:vertAlign w:val="subscript"/>
          <w:lang w:eastAsia="es-ES"/>
        </w:rPr>
        <w:t>ST</w:t>
      </w:r>
      <w:r w:rsidR="00B16BEB" w:rsidRPr="00D90577">
        <w:rPr>
          <w:lang w:eastAsia="es-ES"/>
        </w:rPr>
        <w:t>=0.725</w:t>
      </w:r>
      <w:r w:rsidR="00F87AA0" w:rsidRPr="00A0299F">
        <w:t>)</w:t>
      </w:r>
      <w:r w:rsidR="00487A80" w:rsidRPr="00A0299F">
        <w:t>, similar to patterns</w:t>
      </w:r>
      <w:r w:rsidR="00F87AA0" w:rsidRPr="00A0299F">
        <w:t xml:space="preserve"> </w:t>
      </w:r>
      <w:r w:rsidR="002C5538" w:rsidRPr="00A0299F">
        <w:t>detected in other taxa</w:t>
      </w:r>
      <w:r w:rsidR="00706AEF">
        <w:t xml:space="preserve"> </w:t>
      </w:r>
      <w:r w:rsidR="005171F3" w:rsidRPr="005171F3">
        <w:t>(Anderson &amp; Hubricht, 1938; Fu et al., 2020)</w:t>
      </w:r>
      <w:r w:rsidR="00F87AA0" w:rsidRPr="00A0299F">
        <w:t xml:space="preserve">. Demographic processes </w:t>
      </w:r>
      <w:r w:rsidR="00F87AA0" w:rsidRPr="00F97A19">
        <w:t xml:space="preserve">associated with range expansions, such as </w:t>
      </w:r>
      <w:bookmarkStart w:id="606" w:name="_Hlk131920633"/>
      <w:r w:rsidR="00F87AA0" w:rsidRPr="00F97A19">
        <w:t>repeated bottlenecks and genetic drift can also increase the level of differentiation between species</w:t>
      </w:r>
      <w:r w:rsidR="00706AEF">
        <w:t xml:space="preserve"> </w:t>
      </w:r>
      <w:r w:rsidR="005171F3" w:rsidRPr="005171F3">
        <w:t>(Freedman et al., 2010;</w:t>
      </w:r>
      <w:r w:rsidR="00CE6828">
        <w:t xml:space="preserve"> </w:t>
      </w:r>
      <w:r w:rsidR="005171F3" w:rsidRPr="005171F3">
        <w:t>Wang et al., 2014)</w:t>
      </w:r>
      <w:bookmarkEnd w:id="606"/>
      <w:r w:rsidR="00F87AA0" w:rsidRPr="00F87AA0">
        <w:t>. This may have contributed to the</w:t>
      </w:r>
      <w:r w:rsidR="004E712B" w:rsidRPr="004E712B">
        <w:t xml:space="preserve"> high</w:t>
      </w:r>
      <w:r w:rsidR="004E712B" w:rsidRPr="00F87AA0">
        <w:t xml:space="preserve"> </w:t>
      </w:r>
      <w:r w:rsidR="004E712B" w:rsidRPr="004E712B">
        <w:t xml:space="preserve">and significantly </w:t>
      </w:r>
      <w:r w:rsidR="00F87AA0" w:rsidRPr="00F87AA0">
        <w:t xml:space="preserve">observed </w:t>
      </w:r>
      <w:r w:rsidR="00036514" w:rsidRPr="004E712B">
        <w:t>pairwise</w:t>
      </w:r>
      <w:r w:rsidR="00F87AA0" w:rsidRPr="00F87AA0">
        <w:t xml:space="preserve"> genetic differentiation between </w:t>
      </w:r>
      <w:r w:rsidR="00F87AA0" w:rsidRPr="00F87AA0">
        <w:rPr>
          <w:i/>
          <w:iCs/>
        </w:rPr>
        <w:t>I. elegans</w:t>
      </w:r>
      <w:r w:rsidR="00F87AA0" w:rsidRPr="00F87AA0">
        <w:t xml:space="preserve"> and </w:t>
      </w:r>
      <w:r w:rsidR="00F87AA0" w:rsidRPr="00F87AA0">
        <w:rPr>
          <w:i/>
          <w:iCs/>
        </w:rPr>
        <w:t>I. graellsii</w:t>
      </w:r>
      <w:r w:rsidR="00F87AA0" w:rsidRPr="00F87AA0">
        <w:t xml:space="preserve"> in the </w:t>
      </w:r>
      <w:r w:rsidR="00036514" w:rsidRPr="004E712B">
        <w:t>north-west</w:t>
      </w:r>
      <w:r w:rsidR="00F87AA0" w:rsidRPr="00F87AA0">
        <w:t xml:space="preserve"> hybrid </w:t>
      </w:r>
      <w:r w:rsidR="00054280">
        <w:t>zone</w:t>
      </w:r>
      <w:r w:rsidR="00AE6847">
        <w:t xml:space="preserve"> respect to the north-central and the allopatric </w:t>
      </w:r>
      <w:r w:rsidR="00054280">
        <w:t>zone</w:t>
      </w:r>
      <w:r w:rsidR="00AE6847">
        <w:t>s</w:t>
      </w:r>
      <w:r w:rsidR="004516B7" w:rsidRPr="008A0594">
        <w:t xml:space="preserve">. </w:t>
      </w:r>
    </w:p>
    <w:bookmarkEnd w:id="605"/>
    <w:p w14:paraId="65250D67" w14:textId="7F199574" w:rsidR="00F87AA0" w:rsidRPr="00F87AA0" w:rsidRDefault="00F87AA0">
      <w:pPr>
        <w:autoSpaceDE w:val="0"/>
        <w:autoSpaceDN w:val="0"/>
        <w:adjustRightInd w:val="0"/>
        <w:spacing w:after="120" w:line="276" w:lineRule="auto"/>
        <w:jc w:val="both"/>
        <w:rPr>
          <w:b/>
          <w:i/>
        </w:rPr>
        <w:pPrChange w:id="607" w:author="LRAV" w:date="2023-04-23T22:43:00Z">
          <w:pPr>
            <w:autoSpaceDE w:val="0"/>
            <w:autoSpaceDN w:val="0"/>
            <w:adjustRightInd w:val="0"/>
            <w:spacing w:after="120" w:line="480" w:lineRule="auto"/>
            <w:jc w:val="both"/>
          </w:pPr>
        </w:pPrChange>
      </w:pPr>
      <w:r w:rsidRPr="00F87AA0">
        <w:rPr>
          <w:b/>
          <w:i/>
        </w:rPr>
        <w:t>Conclusions</w:t>
      </w:r>
    </w:p>
    <w:p w14:paraId="1852F411" w14:textId="7B1ADE52" w:rsidR="004A7ACE" w:rsidRDefault="00F87AA0" w:rsidP="00A31027">
      <w:pPr>
        <w:autoSpaceDE w:val="0"/>
        <w:autoSpaceDN w:val="0"/>
        <w:adjustRightInd w:val="0"/>
        <w:spacing w:line="276" w:lineRule="auto"/>
        <w:jc w:val="both"/>
        <w:rPr>
          <w:ins w:id="608" w:author="LRAV" w:date="2023-04-23T22:43:00Z"/>
          <w:bCs/>
          <w:iCs/>
        </w:rPr>
      </w:pPr>
      <w:r w:rsidRPr="00732C38">
        <w:rPr>
          <w:bCs/>
          <w:iCs/>
        </w:rPr>
        <w:t xml:space="preserve">Studies examining the evolutionary outcomes of hybridization </w:t>
      </w:r>
      <w:ins w:id="609" w:author="LRAV" w:date="2023-04-23T22:43:00Z">
        <w:r w:rsidR="0070604E">
          <w:rPr>
            <w:bCs/>
            <w:iCs/>
          </w:rPr>
          <w:t xml:space="preserve">in complex hybrid </w:t>
        </w:r>
        <w:r w:rsidR="00054280">
          <w:rPr>
            <w:bCs/>
            <w:iCs/>
          </w:rPr>
          <w:t>region</w:t>
        </w:r>
        <w:r w:rsidR="0070604E">
          <w:rPr>
            <w:bCs/>
            <w:iCs/>
          </w:rPr>
          <w:t xml:space="preserve">s </w:t>
        </w:r>
        <w:r w:rsidR="00E5661D">
          <w:rPr>
            <w:bCs/>
            <w:iCs/>
          </w:rPr>
          <w:t>such</w:t>
        </w:r>
        <w:r w:rsidR="0070604E">
          <w:rPr>
            <w:bCs/>
            <w:iCs/>
          </w:rPr>
          <w:t xml:space="preserve"> as </w:t>
        </w:r>
        <w:r w:rsidR="00E5661D">
          <w:rPr>
            <w:bCs/>
            <w:iCs/>
          </w:rPr>
          <w:t>mottled</w:t>
        </w:r>
        <w:r w:rsidR="0070604E">
          <w:rPr>
            <w:bCs/>
            <w:iCs/>
          </w:rPr>
          <w:t xml:space="preserve"> </w:t>
        </w:r>
        <w:r w:rsidR="00E5661D">
          <w:rPr>
            <w:bCs/>
            <w:iCs/>
          </w:rPr>
          <w:t xml:space="preserve">hybrid </w:t>
        </w:r>
        <w:r w:rsidR="00054280">
          <w:rPr>
            <w:bCs/>
            <w:iCs/>
          </w:rPr>
          <w:t>region</w:t>
        </w:r>
        <w:r w:rsidR="00E5661D">
          <w:rPr>
            <w:bCs/>
            <w:iCs/>
          </w:rPr>
          <w:t>s</w:t>
        </w:r>
      </w:ins>
      <w:r w:rsidRPr="00732C38">
        <w:rPr>
          <w:bCs/>
          <w:iCs/>
        </w:rPr>
        <w:t xml:space="preserve"> are</w:t>
      </w:r>
      <w:r w:rsidR="00BA2AEF">
        <w:rPr>
          <w:bCs/>
          <w:iCs/>
        </w:rPr>
        <w:t xml:space="preserve"> </w:t>
      </w:r>
      <w:ins w:id="610" w:author="LRAV" w:date="2023-04-23T22:43:00Z">
        <w:r w:rsidR="00BA2AEF">
          <w:rPr>
            <w:bCs/>
            <w:iCs/>
          </w:rPr>
          <w:t>extremely useful</w:t>
        </w:r>
      </w:ins>
      <w:r w:rsidR="00BA2AEF">
        <w:rPr>
          <w:bCs/>
          <w:iCs/>
        </w:rPr>
        <w:t xml:space="preserve"> </w:t>
      </w:r>
      <w:r w:rsidR="004A7ACE" w:rsidRPr="008D1FBD">
        <w:t xml:space="preserve">to </w:t>
      </w:r>
      <w:ins w:id="611" w:author="LRAV" w:date="2023-04-23T22:43:00Z">
        <w:r w:rsidR="004A7ACE" w:rsidRPr="008D1FBD">
          <w:t xml:space="preserve">test the consistency of </w:t>
        </w:r>
      </w:ins>
      <w:r w:rsidR="004A7ACE" w:rsidRPr="008D1FBD">
        <w:t>hybridization outcomes</w:t>
      </w:r>
      <w:r w:rsidR="004A7ACE">
        <w:t xml:space="preserve"> </w:t>
      </w:r>
      <w:ins w:id="612" w:author="LRAV" w:date="2023-04-23T22:43:00Z">
        <w:r w:rsidR="004A7ACE">
          <w:t xml:space="preserve">and </w:t>
        </w:r>
        <w:r w:rsidR="00BA2AEF">
          <w:rPr>
            <w:bCs/>
            <w:iCs/>
          </w:rPr>
          <w:t>to</w:t>
        </w:r>
        <w:r w:rsidR="00BA2AEF" w:rsidRPr="00CE0F3D">
          <w:rPr>
            <w:rFonts w:eastAsiaTheme="minorHAnsi"/>
            <w:lang w:val="en-GB"/>
          </w:rPr>
          <w:t xml:space="preserve"> disentangle</w:t>
        </w:r>
        <w:r w:rsidR="00BA2AEF">
          <w:rPr>
            <w:rFonts w:eastAsiaTheme="minorHAnsi"/>
            <w:lang w:val="en-GB"/>
          </w:rPr>
          <w:t xml:space="preserve"> the influence of intrinsic</w:t>
        </w:r>
        <w:r w:rsidR="001D13CA">
          <w:rPr>
            <w:bCs/>
            <w:iCs/>
          </w:rPr>
          <w:t xml:space="preserve"> </w:t>
        </w:r>
      </w:ins>
      <w:r w:rsidR="001D13CA">
        <w:rPr>
          <w:bCs/>
          <w:iCs/>
        </w:rPr>
        <w:t xml:space="preserve">and </w:t>
      </w:r>
      <w:ins w:id="613" w:author="LRAV" w:date="2023-04-23T22:43:00Z">
        <w:r w:rsidR="001D13CA">
          <w:rPr>
            <w:bCs/>
            <w:iCs/>
          </w:rPr>
          <w:t>extrinsic factors</w:t>
        </w:r>
        <w:r w:rsidR="0091339D">
          <w:rPr>
            <w:bCs/>
            <w:iCs/>
          </w:rPr>
          <w:t>. We found that</w:t>
        </w:r>
      </w:ins>
      <w:r w:rsidR="007B34A6">
        <w:rPr>
          <w:bCs/>
          <w:iCs/>
        </w:rPr>
        <w:t xml:space="preserve"> </w:t>
      </w:r>
      <w:r w:rsidR="007B34A6" w:rsidRPr="007B34A6">
        <w:rPr>
          <w:bCs/>
          <w:iCs/>
        </w:rPr>
        <w:t xml:space="preserve">on-going hybridization and </w:t>
      </w:r>
      <w:ins w:id="614" w:author="LRAV" w:date="2023-04-23T22:43:00Z">
        <w:r w:rsidR="007B34A6" w:rsidRPr="007B34A6">
          <w:rPr>
            <w:bCs/>
            <w:iCs/>
          </w:rPr>
          <w:t>introgression</w:t>
        </w:r>
        <w:r w:rsidR="007B34A6">
          <w:rPr>
            <w:bCs/>
            <w:iCs/>
          </w:rPr>
          <w:t xml:space="preserve"> </w:t>
        </w:r>
      </w:ins>
      <w:ins w:id="615" w:author="Maren Wellenreuther" w:date="2023-04-25T10:48:00Z">
        <w:r w:rsidR="00CD0089">
          <w:rPr>
            <w:bCs/>
            <w:iCs/>
          </w:rPr>
          <w:t>were</w:t>
        </w:r>
      </w:ins>
      <w:r w:rsidR="007B34A6">
        <w:rPr>
          <w:bCs/>
          <w:iCs/>
        </w:rPr>
        <w:t xml:space="preserve"> </w:t>
      </w:r>
      <w:r w:rsidR="007B34A6" w:rsidRPr="007B34A6">
        <w:rPr>
          <w:bCs/>
          <w:iCs/>
        </w:rPr>
        <w:t xml:space="preserve">in part explained by </w:t>
      </w:r>
      <w:ins w:id="616" w:author="LRAV" w:date="2023-04-23T22:43:00Z">
        <w:r w:rsidR="007B34A6">
          <w:rPr>
            <w:bCs/>
            <w:iCs/>
          </w:rPr>
          <w:t xml:space="preserve">extrinsic factors, such as </w:t>
        </w:r>
        <w:r w:rsidR="007B34A6" w:rsidRPr="007B34A6">
          <w:rPr>
            <w:bCs/>
            <w:iCs/>
          </w:rPr>
          <w:t>species proportions, recolonization events</w:t>
        </w:r>
      </w:ins>
      <w:r w:rsidR="007B34A6">
        <w:rPr>
          <w:bCs/>
          <w:iCs/>
        </w:rPr>
        <w:t xml:space="preserve"> and</w:t>
      </w:r>
      <w:r w:rsidR="007B34A6" w:rsidRPr="007B34A6">
        <w:rPr>
          <w:bCs/>
          <w:iCs/>
        </w:rPr>
        <w:t xml:space="preserve"> the time elapsed since colonization</w:t>
      </w:r>
      <w:ins w:id="617" w:author="LRAV" w:date="2023-04-23T22:43:00Z">
        <w:r w:rsidR="007B34A6" w:rsidRPr="007B34A6">
          <w:rPr>
            <w:bCs/>
            <w:iCs/>
          </w:rPr>
          <w:t xml:space="preserve">, and </w:t>
        </w:r>
        <w:r w:rsidR="007B34A6">
          <w:rPr>
            <w:bCs/>
            <w:iCs/>
          </w:rPr>
          <w:t>by intrinsic factors such as</w:t>
        </w:r>
        <w:r w:rsidR="007B34A6" w:rsidRPr="007B34A6">
          <w:rPr>
            <w:bCs/>
            <w:iCs/>
          </w:rPr>
          <w:t xml:space="preserve"> the strength</w:t>
        </w:r>
        <w:r w:rsidR="007B34A6">
          <w:rPr>
            <w:bCs/>
            <w:iCs/>
          </w:rPr>
          <w:t xml:space="preserve"> and direction</w:t>
        </w:r>
        <w:r w:rsidR="007B34A6" w:rsidRPr="007B34A6">
          <w:rPr>
            <w:bCs/>
            <w:iCs/>
          </w:rPr>
          <w:t xml:space="preserve"> of reproductive </w:t>
        </w:r>
        <w:r w:rsidR="007B34A6">
          <w:rPr>
            <w:bCs/>
            <w:iCs/>
          </w:rPr>
          <w:t>isolation</w:t>
        </w:r>
        <w:r w:rsidR="007B34A6" w:rsidRPr="007B34A6">
          <w:rPr>
            <w:bCs/>
            <w:iCs/>
          </w:rPr>
          <w:t xml:space="preserve">. </w:t>
        </w:r>
      </w:ins>
      <w:ins w:id="618" w:author="Maren Wellenreuther" w:date="2023-04-25T10:48:00Z">
        <w:r w:rsidR="00CD0089">
          <w:rPr>
            <w:rFonts w:eastAsia="MinionPro-Regular"/>
          </w:rPr>
          <w:t xml:space="preserve">We also detected that </w:t>
        </w:r>
      </w:ins>
      <w:ins w:id="619" w:author="LRAV" w:date="2023-04-23T22:43:00Z">
        <w:r w:rsidR="00154A3D" w:rsidRPr="008539D0">
          <w:t xml:space="preserve">hybridization </w:t>
        </w:r>
      </w:ins>
      <w:ins w:id="620" w:author="Maren Wellenreuther" w:date="2023-04-25T10:48:00Z">
        <w:r w:rsidR="00CD0089">
          <w:t>has</w:t>
        </w:r>
      </w:ins>
      <w:ins w:id="621" w:author="LRAV" w:date="2023-04-23T22:43:00Z">
        <w:r w:rsidR="00154A3D" w:rsidRPr="008539D0">
          <w:t xml:space="preserve"> facilitated the</w:t>
        </w:r>
      </w:ins>
      <w:r w:rsidR="00154A3D" w:rsidRPr="008539D0">
        <w:t xml:space="preserve"> range expansion </w:t>
      </w:r>
      <w:ins w:id="622" w:author="LRAV" w:date="2023-04-23T22:43:00Z">
        <w:r w:rsidR="00154A3D" w:rsidRPr="008539D0">
          <w:t xml:space="preserve">of </w:t>
        </w:r>
        <w:r w:rsidR="00154A3D" w:rsidRPr="00C55B54">
          <w:rPr>
            <w:i/>
            <w:iCs/>
          </w:rPr>
          <w:t>I. elegans</w:t>
        </w:r>
        <w:r w:rsidR="00154A3D" w:rsidRPr="008539D0">
          <w:t xml:space="preserve"> </w:t>
        </w:r>
        <w:r w:rsidR="00154A3D">
          <w:t xml:space="preserve">in both hybrid regions in </w:t>
        </w:r>
        <w:r w:rsidR="00154A3D" w:rsidRPr="008539D0">
          <w:t>Spain</w:t>
        </w:r>
        <w:r w:rsidR="00154A3D">
          <w:rPr>
            <w:rFonts w:eastAsia="MinionPro-Regular"/>
          </w:rPr>
          <w:t xml:space="preserve">. </w:t>
        </w:r>
      </w:ins>
    </w:p>
    <w:p w14:paraId="55F81CDD" w14:textId="77777777" w:rsidR="004A7ACE" w:rsidRDefault="004A7ACE">
      <w:pPr>
        <w:autoSpaceDE w:val="0"/>
        <w:autoSpaceDN w:val="0"/>
        <w:adjustRightInd w:val="0"/>
        <w:rPr>
          <w:bCs/>
          <w:iCs/>
        </w:rPr>
        <w:pPrChange w:id="623" w:author="LRAV" w:date="2023-04-23T22:43:00Z">
          <w:pPr>
            <w:autoSpaceDE w:val="0"/>
            <w:autoSpaceDN w:val="0"/>
            <w:adjustRightInd w:val="0"/>
            <w:spacing w:after="240" w:line="480" w:lineRule="auto"/>
            <w:jc w:val="both"/>
          </w:pPr>
        </w:pPrChange>
      </w:pPr>
    </w:p>
    <w:p w14:paraId="5C0C9524" w14:textId="76FD8A7B" w:rsidR="006936F0" w:rsidRPr="00275434" w:rsidRDefault="006936F0">
      <w:pPr>
        <w:autoSpaceDE w:val="0"/>
        <w:autoSpaceDN w:val="0"/>
        <w:adjustRightInd w:val="0"/>
        <w:spacing w:after="120"/>
        <w:rPr>
          <w:rFonts w:eastAsia="MinionPro-Regular"/>
          <w:b/>
          <w:bCs/>
          <w:sz w:val="28"/>
          <w:szCs w:val="28"/>
        </w:rPr>
        <w:pPrChange w:id="624" w:author="LRAV" w:date="2023-04-23T22:43:00Z">
          <w:pPr>
            <w:autoSpaceDE w:val="0"/>
            <w:autoSpaceDN w:val="0"/>
            <w:adjustRightInd w:val="0"/>
            <w:spacing w:after="240" w:line="480" w:lineRule="auto"/>
            <w:jc w:val="both"/>
          </w:pPr>
        </w:pPrChange>
      </w:pPr>
      <w:r w:rsidRPr="00275434">
        <w:rPr>
          <w:rFonts w:eastAsia="MinionPro-Regular"/>
          <w:b/>
          <w:bCs/>
          <w:sz w:val="28"/>
          <w:szCs w:val="28"/>
        </w:rPr>
        <w:t>A</w:t>
      </w:r>
      <w:r w:rsidR="00255CD4" w:rsidRPr="00275434">
        <w:rPr>
          <w:rFonts w:eastAsia="MinionPro-Regular"/>
          <w:b/>
          <w:bCs/>
          <w:sz w:val="28"/>
          <w:szCs w:val="28"/>
        </w:rPr>
        <w:t>C</w:t>
      </w:r>
      <w:r w:rsidRPr="00275434">
        <w:rPr>
          <w:rFonts w:eastAsia="MinionPro-Regular"/>
          <w:b/>
          <w:bCs/>
          <w:sz w:val="28"/>
          <w:szCs w:val="28"/>
        </w:rPr>
        <w:t>KNOWLEDGEMENTS</w:t>
      </w:r>
    </w:p>
    <w:p w14:paraId="6F4AC609" w14:textId="005F6A4E" w:rsidR="006D4F42" w:rsidRPr="00144352" w:rsidRDefault="00AA77E4">
      <w:pPr>
        <w:spacing w:after="120" w:line="276" w:lineRule="auto"/>
        <w:jc w:val="both"/>
        <w:pPrChange w:id="625" w:author="LRAV" w:date="2023-04-23T22:43:00Z">
          <w:pPr>
            <w:spacing w:after="120" w:line="480" w:lineRule="auto"/>
            <w:jc w:val="both"/>
          </w:pPr>
        </w:pPrChange>
      </w:pPr>
      <w:r w:rsidRPr="00275434">
        <w:t xml:space="preserve">We are </w:t>
      </w:r>
      <w:r>
        <w:t xml:space="preserve">very grateful to Adolfo Cordero Rivera, who kindly allowed us to use his laboratory and material </w:t>
      </w:r>
      <w:r w:rsidR="00144352">
        <w:t>for the</w:t>
      </w:r>
      <w:r>
        <w:t xml:space="preserve"> rearing experiments</w:t>
      </w:r>
      <w:r w:rsidR="00FF1064">
        <w:t>,</w:t>
      </w:r>
      <w:r w:rsidR="00B247DB">
        <w:t xml:space="preserve"> and to Zalandrana Odonatology group who kindly help us with samplings and permissions in north-central Spain</w:t>
      </w:r>
      <w:r>
        <w:t xml:space="preserve">. </w:t>
      </w:r>
      <w:r w:rsidR="00A83BE4" w:rsidRPr="00275434">
        <w:t xml:space="preserve">We thank the following colleagues for kindly helping with </w:t>
      </w:r>
      <w:r w:rsidR="00540093" w:rsidRPr="001A1864">
        <w:rPr>
          <w:color w:val="000000"/>
          <w:lang w:val="en-NZ" w:eastAsia="en-GB"/>
        </w:rPr>
        <w:t>collecting/sending samples</w:t>
      </w:r>
      <w:r w:rsidR="00A83BE4" w:rsidRPr="00275434">
        <w:t xml:space="preserve">: </w:t>
      </w:r>
      <w:r w:rsidR="001A1864" w:rsidRPr="001A1864">
        <w:rPr>
          <w:color w:val="000000"/>
          <w:lang w:val="en-NZ" w:eastAsia="en-GB"/>
        </w:rPr>
        <w:t xml:space="preserve">Adolfo Cordero Rivera, </w:t>
      </w:r>
      <w:r w:rsidR="001A1864" w:rsidRPr="001A1864">
        <w:rPr>
          <w:lang w:val="en-GB" w:eastAsia="en-GB"/>
        </w:rPr>
        <w:t>Iñaki Mezquita, Mario García-París, Bernat Garriós, Pere Luque, Xoaquín Baixeras, Francisco Cano, Jean Pierre Boudot, Jürgen Ott, Cedrick Vanappelghem, Philippe Lambret, and Phill Watts</w:t>
      </w:r>
      <w:r w:rsidR="00A83BE4" w:rsidRPr="00275434">
        <w:t xml:space="preserve">. </w:t>
      </w:r>
      <w:r w:rsidR="00144352">
        <w:t xml:space="preserve">We are </w:t>
      </w:r>
      <w:r w:rsidR="00A83BE4" w:rsidRPr="00275434">
        <w:t>grateful to Janet Nolasco Soto</w:t>
      </w:r>
      <w:r w:rsidR="000C2D19" w:rsidRPr="00275434">
        <w:t xml:space="preserve"> and Emmanuel Villafán de la Torre</w:t>
      </w:r>
      <w:r w:rsidR="00A83BE4" w:rsidRPr="00275434">
        <w:t xml:space="preserve"> for technical support. Sequencing was performed by BGI (Hongkong) and the SNP&amp;SEQ Technology Platform in Uppsala, which is part of the National Genomics Infrastructure (NGI) Sweden and Science for Life Laboratory, supported by the Swedish Research Council and the Knut and Alice Wallenberg Foundation. Bioinformatics analyses were performed on resources provided by the Swedish National Infrastructure for Computing (SNIC) at Uppsala Multidisciplinary Center for Advanced Computational Science (UPPMAX)</w:t>
      </w:r>
      <w:r w:rsidR="00C172AA" w:rsidRPr="00275434">
        <w:t xml:space="preserve"> and</w:t>
      </w:r>
      <w:r w:rsidR="000406FF" w:rsidRPr="00275434">
        <w:t xml:space="preserve"> the</w:t>
      </w:r>
      <w:r w:rsidR="00C172AA" w:rsidRPr="00275434">
        <w:t xml:space="preserve"> </w:t>
      </w:r>
      <w:r w:rsidR="000406FF" w:rsidRPr="00275434">
        <w:t>Huitzilin 2.0 HPC system at the Instituto de Ecología A.C (INECOL).</w:t>
      </w:r>
      <w:r w:rsidR="00A83BE4" w:rsidRPr="00275434">
        <w:t xml:space="preserve"> The research was funded by the Karl-Tryggers Foundation </w:t>
      </w:r>
      <w:r w:rsidR="00880EA6">
        <w:t>(</w:t>
      </w:r>
      <w:r w:rsidR="00A83BE4" w:rsidRPr="00275434">
        <w:t>to RAS-G and MW</w:t>
      </w:r>
      <w:r w:rsidR="00880EA6">
        <w:t>)</w:t>
      </w:r>
      <w:r w:rsidR="00A83BE4" w:rsidRPr="00275434">
        <w:t>, the Kungl. Vetenskaps</w:t>
      </w:r>
      <w:r w:rsidR="00880EA6">
        <w:t>a</w:t>
      </w:r>
      <w:r w:rsidR="00A83BE4" w:rsidRPr="00275434">
        <w:t xml:space="preserve">kademien (BS2015-0001 to RAS-G), the Royal Physiological Society in Lund (the Nilsson-Ehle Foundation, 36118 to RAS-G, and 37369 to MW), </w:t>
      </w:r>
      <w:r w:rsidR="00700B29" w:rsidRPr="00275434">
        <w:t>the Swedish Research Council (621-2016-689</w:t>
      </w:r>
      <w:r w:rsidR="00880EA6">
        <w:t xml:space="preserve"> </w:t>
      </w:r>
      <w:r w:rsidR="00880EA6" w:rsidRPr="00275434">
        <w:t>to BH</w:t>
      </w:r>
      <w:r w:rsidR="00700B29" w:rsidRPr="00275434">
        <w:t xml:space="preserve">) </w:t>
      </w:r>
      <w:r w:rsidR="00A83BE4" w:rsidRPr="00275434">
        <w:t xml:space="preserve">the Marie Curie Intraeuropean Fellowship (to JS, RAS-G, MW and BH), </w:t>
      </w:r>
      <w:bookmarkStart w:id="626" w:name="_Hlk85782458"/>
      <w:r w:rsidR="00A83BE4" w:rsidRPr="00275434">
        <w:t>and from Mexican CONACYT (282922</w:t>
      </w:r>
      <w:r w:rsidR="00EB63A8">
        <w:t xml:space="preserve"> to RAS-G</w:t>
      </w:r>
      <w:r w:rsidR="00A83BE4" w:rsidRPr="00275434">
        <w:t xml:space="preserve">). </w:t>
      </w:r>
    </w:p>
    <w:bookmarkEnd w:id="626"/>
    <w:p w14:paraId="052062A5" w14:textId="1E3B23B6" w:rsidR="007255A3" w:rsidRDefault="000537C2">
      <w:pPr>
        <w:spacing w:line="276" w:lineRule="auto"/>
        <w:jc w:val="both"/>
        <w:rPr>
          <w:b/>
          <w:bCs/>
        </w:rPr>
        <w:pPrChange w:id="627" w:author="LRAV" w:date="2023-04-23T22:43:00Z">
          <w:pPr>
            <w:spacing w:line="480" w:lineRule="auto"/>
            <w:jc w:val="both"/>
          </w:pPr>
        </w:pPrChange>
      </w:pPr>
      <w:r w:rsidRPr="000537C2">
        <w:rPr>
          <w:b/>
          <w:bCs/>
        </w:rPr>
        <w:t>AUTHORS’ CONTRIBUTIONS</w:t>
      </w:r>
    </w:p>
    <w:p w14:paraId="5DD5AC65" w14:textId="246F7BB0" w:rsidR="000537C2" w:rsidRDefault="00295870">
      <w:pPr>
        <w:spacing w:line="276" w:lineRule="auto"/>
        <w:jc w:val="both"/>
        <w:pPrChange w:id="628" w:author="LRAV" w:date="2023-04-23T22:43:00Z">
          <w:pPr>
            <w:spacing w:line="480" w:lineRule="auto"/>
            <w:jc w:val="both"/>
          </w:pPr>
        </w:pPrChange>
      </w:pPr>
      <w:r w:rsidRPr="0008162B">
        <w:t>RAS-G</w:t>
      </w:r>
      <w:r>
        <w:t>, MW</w:t>
      </w:r>
      <w:r w:rsidRPr="0008162B">
        <w:t xml:space="preserve"> and BH </w:t>
      </w:r>
      <w:r>
        <w:t xml:space="preserve">conceived the study idea. </w:t>
      </w:r>
      <w:r w:rsidR="009B0106" w:rsidRPr="0008162B">
        <w:t>RAS-G</w:t>
      </w:r>
      <w:r w:rsidR="0008162B" w:rsidRPr="0008162B">
        <w:t xml:space="preserve">, </w:t>
      </w:r>
      <w:r w:rsidR="003C54AC">
        <w:t>L</w:t>
      </w:r>
      <w:r w:rsidR="009B0106" w:rsidRPr="0008162B">
        <w:t xml:space="preserve">RA-V </w:t>
      </w:r>
      <w:r w:rsidR="0008162B" w:rsidRPr="0008162B">
        <w:t xml:space="preserve">and JS </w:t>
      </w:r>
      <w:r w:rsidR="009B0106" w:rsidRPr="0008162B">
        <w:t>performed analyses. RAS-G</w:t>
      </w:r>
      <w:r w:rsidR="001931AE">
        <w:t>, MW</w:t>
      </w:r>
      <w:r w:rsidR="001931AE" w:rsidRPr="0008162B">
        <w:t xml:space="preserve"> </w:t>
      </w:r>
      <w:r w:rsidR="009B0106" w:rsidRPr="0008162B">
        <w:t xml:space="preserve">and BH wrote the </w:t>
      </w:r>
      <w:r>
        <w:t>first draft</w:t>
      </w:r>
      <w:r w:rsidRPr="0008162B">
        <w:t xml:space="preserve"> </w:t>
      </w:r>
      <w:r>
        <w:t>which was then edited by all</w:t>
      </w:r>
      <w:r w:rsidR="009B0106" w:rsidRPr="0008162B">
        <w:t xml:space="preserve"> co</w:t>
      </w:r>
      <w:r>
        <w:t>-</w:t>
      </w:r>
      <w:r w:rsidR="009B0106" w:rsidRPr="0008162B">
        <w:t>authors.</w:t>
      </w:r>
    </w:p>
    <w:p w14:paraId="5292388B" w14:textId="77777777" w:rsidR="00295870" w:rsidRPr="0008162B" w:rsidRDefault="00295870">
      <w:pPr>
        <w:spacing w:line="276" w:lineRule="auto"/>
        <w:jc w:val="both"/>
        <w:pPrChange w:id="629" w:author="LRAV" w:date="2023-04-23T22:43:00Z">
          <w:pPr>
            <w:spacing w:line="480" w:lineRule="auto"/>
            <w:jc w:val="both"/>
          </w:pPr>
        </w:pPrChange>
      </w:pPr>
    </w:p>
    <w:p w14:paraId="37796D63" w14:textId="77777777" w:rsidR="006D4F42" w:rsidRPr="00275434" w:rsidRDefault="006D4F42">
      <w:pPr>
        <w:spacing w:line="276" w:lineRule="auto"/>
        <w:jc w:val="both"/>
        <w:rPr>
          <w:b/>
          <w:bCs/>
        </w:rPr>
        <w:pPrChange w:id="630" w:author="LRAV" w:date="2023-04-23T22:43:00Z">
          <w:pPr>
            <w:spacing w:line="480" w:lineRule="auto"/>
            <w:jc w:val="both"/>
          </w:pPr>
        </w:pPrChange>
      </w:pPr>
      <w:r w:rsidRPr="00275434">
        <w:rPr>
          <w:b/>
          <w:bCs/>
        </w:rPr>
        <w:t>DATA ACCESSIBILITY</w:t>
      </w:r>
    </w:p>
    <w:p w14:paraId="6A2D7E64" w14:textId="4C31CB3A" w:rsidR="0057756B" w:rsidRPr="00275434" w:rsidRDefault="00415388">
      <w:pPr>
        <w:spacing w:line="276" w:lineRule="auto"/>
        <w:jc w:val="both"/>
        <w:pPrChange w:id="631" w:author="LRAV" w:date="2023-04-23T22:43:00Z">
          <w:pPr>
            <w:spacing w:line="480" w:lineRule="auto"/>
            <w:jc w:val="both"/>
          </w:pPr>
        </w:pPrChange>
      </w:pPr>
      <w:ins w:id="632" w:author="LRAV" w:date="2023-04-23T22:43:00Z">
        <w:r>
          <w:t>Raw sequencing</w:t>
        </w:r>
      </w:ins>
      <w:r>
        <w:t xml:space="preserve"> data files</w:t>
      </w:r>
      <w:del w:id="633" w:author="LRAV" w:date="2023-04-23T22:43:00Z">
        <w:r w:rsidR="0057756B" w:rsidRPr="00275434">
          <w:delText>,</w:delText>
        </w:r>
      </w:del>
      <w:ins w:id="634" w:author="LRAV" w:date="2023-04-23T22:43:00Z">
        <w:r>
          <w:t xml:space="preserve"> were uploaded to the NCBI Sequence Read Archive (</w:t>
        </w:r>
        <w:r w:rsidRPr="001776B4">
          <w:t>XXXXX</w:t>
        </w:r>
        <w:r>
          <w:t>). Filtered VCF input file</w:t>
        </w:r>
      </w:ins>
      <w:r w:rsidR="0057756B" w:rsidRPr="00275434">
        <w:t xml:space="preserve"> as well as </w:t>
      </w:r>
      <w:ins w:id="635" w:author="LRAV" w:date="2023-04-23T22:43:00Z">
        <w:r>
          <w:t xml:space="preserve">all </w:t>
        </w:r>
      </w:ins>
      <w:r w:rsidR="0057756B" w:rsidRPr="00275434">
        <w:t xml:space="preserve">the scripts for the full pipeline </w:t>
      </w:r>
      <w:ins w:id="636" w:author="LRAV" w:date="2023-04-23T22:43:00Z">
        <w:r w:rsidR="0057756B" w:rsidRPr="00275434">
          <w:t>analys</w:t>
        </w:r>
        <w:r>
          <w:t>i</w:t>
        </w:r>
        <w:r w:rsidR="0057756B" w:rsidRPr="00275434">
          <w:t xml:space="preserve">s </w:t>
        </w:r>
        <w:r>
          <w:t>were</w:t>
        </w:r>
      </w:ins>
      <w:r w:rsidR="006D4F42" w:rsidRPr="00275434">
        <w:t xml:space="preserve"> deposited on </w:t>
      </w:r>
      <w:r w:rsidR="0057756B" w:rsidRPr="00275434">
        <w:t>OSF at:</w:t>
      </w:r>
    </w:p>
    <w:p w14:paraId="26C92F1A" w14:textId="3F6EA555" w:rsidR="00E04EE0" w:rsidRPr="0054424E" w:rsidRDefault="00000000">
      <w:pPr>
        <w:spacing w:line="276" w:lineRule="auto"/>
        <w:jc w:val="both"/>
        <w:rPr>
          <w:u w:val="single"/>
        </w:rPr>
        <w:pPrChange w:id="637" w:author="LRAV" w:date="2023-04-23T22:43:00Z">
          <w:pPr>
            <w:spacing w:line="480" w:lineRule="auto"/>
            <w:jc w:val="both"/>
          </w:pPr>
        </w:pPrChange>
      </w:pPr>
      <w:r>
        <w:fldChar w:fldCharType="begin"/>
      </w:r>
      <w:r>
        <w:instrText>HYPERLINK "https://osf.io/5kg87/?view_only=438667bce73d41ecab7137a65c625ded"</w:instrText>
      </w:r>
      <w:r>
        <w:fldChar w:fldCharType="separate"/>
      </w:r>
      <w:r w:rsidR="0057756B" w:rsidRPr="00275434">
        <w:rPr>
          <w:rStyle w:val="Hipervnculo"/>
          <w:color w:val="auto"/>
        </w:rPr>
        <w:t>https://osf.io/5kg87/?view_only=438667bce73d41ecab7137a65c625ded</w:t>
      </w:r>
      <w:r>
        <w:rPr>
          <w:rStyle w:val="Hipervnculo"/>
          <w:color w:val="auto"/>
        </w:rPr>
        <w:fldChar w:fldCharType="end"/>
      </w:r>
    </w:p>
    <w:p w14:paraId="0999AE00" w14:textId="2DA63544" w:rsidR="00706AEF" w:rsidRDefault="00A83BE4" w:rsidP="00CA7E5C">
      <w:pPr>
        <w:spacing w:after="240" w:line="276" w:lineRule="auto"/>
        <w:jc w:val="both"/>
      </w:pPr>
      <w:r w:rsidRPr="00275434">
        <w:br w:type="page"/>
      </w:r>
      <w:r w:rsidR="001D0296" w:rsidRPr="00275434">
        <w:rPr>
          <w:rFonts w:eastAsia="MinionPro-Regular"/>
          <w:b/>
          <w:bCs/>
          <w:sz w:val="28"/>
          <w:szCs w:val="28"/>
        </w:rPr>
        <w:lastRenderedPageBreak/>
        <w:t>REFERENCES</w:t>
      </w:r>
    </w:p>
    <w:p w14:paraId="213091F2" w14:textId="37449876" w:rsidR="005171F3" w:rsidRDefault="005171F3" w:rsidP="00CA7E5C">
      <w:pPr>
        <w:pStyle w:val="Bibliografa"/>
        <w:spacing w:after="120" w:line="276" w:lineRule="auto"/>
        <w:jc w:val="both"/>
      </w:pPr>
      <w:r>
        <w:t xml:space="preserve">Abbott, R., Albach, D., Ansell, S., Arntzen, J. W., Baird, S. J. E., Bierne, N., Boughman, J., Brelsford, A., Buerkle, C. A., Buggs, R., Butlin, R. K., Dieckmann, U., </w:t>
      </w:r>
      <w:proofErr w:type="spellStart"/>
      <w:r>
        <w:t>Eroukhmanoff</w:t>
      </w:r>
      <w:proofErr w:type="spellEnd"/>
      <w:r>
        <w:t xml:space="preserve">, F., Grill, A., Cahan, S. H., Hermansen, J. S., Hewitt, G., Hudson, A. G., Jiggins, C., … Zinner, D. (2013). Hybridization and speciation. </w:t>
      </w:r>
      <w:r>
        <w:rPr>
          <w:i/>
          <w:iCs/>
        </w:rPr>
        <w:t>Journal of Evolutionary Biology</w:t>
      </w:r>
      <w:r>
        <w:t xml:space="preserve">, </w:t>
      </w:r>
      <w:r>
        <w:rPr>
          <w:i/>
          <w:iCs/>
        </w:rPr>
        <w:t>26</w:t>
      </w:r>
      <w:r>
        <w:t>(2), 229–246. https://doi.org/10.1111/j.1420-9101.2012.02599.x</w:t>
      </w:r>
    </w:p>
    <w:p w14:paraId="5F5BC6DB" w14:textId="5D99BF0E" w:rsidR="005171F3" w:rsidRDefault="005171F3" w:rsidP="00CA7E5C">
      <w:pPr>
        <w:pStyle w:val="Bibliografa"/>
        <w:spacing w:after="120" w:line="276" w:lineRule="auto"/>
        <w:jc w:val="both"/>
      </w:pPr>
      <w:r>
        <w:t xml:space="preserve">Aboim, M. A., </w:t>
      </w:r>
      <w:proofErr w:type="spellStart"/>
      <w:r>
        <w:t>Mavárez</w:t>
      </w:r>
      <w:proofErr w:type="spellEnd"/>
      <w:r>
        <w:t xml:space="preserve">, J., Bernatchez, L., &amp; Coelho, M. M. (2010). Introgressive hybridization between two Iberian endemic cyprinid fish: A comparison between two independent hybrid zones. </w:t>
      </w:r>
      <w:r>
        <w:rPr>
          <w:i/>
          <w:iCs/>
        </w:rPr>
        <w:t>Journal of Evolutionary Biology</w:t>
      </w:r>
      <w:r>
        <w:t xml:space="preserve">, </w:t>
      </w:r>
      <w:r>
        <w:rPr>
          <w:i/>
          <w:iCs/>
        </w:rPr>
        <w:t>23</w:t>
      </w:r>
      <w:r>
        <w:t>(4), 817–828. https://doi.org/10.1111/j.1420-9101.2010.01953.x</w:t>
      </w:r>
    </w:p>
    <w:p w14:paraId="5EE8A682" w14:textId="6E437445" w:rsidR="005171F3" w:rsidRDefault="005171F3" w:rsidP="00CA7E5C">
      <w:pPr>
        <w:pStyle w:val="Bibliografa"/>
        <w:spacing w:after="120" w:line="276" w:lineRule="auto"/>
        <w:jc w:val="both"/>
      </w:pPr>
      <w:r>
        <w:t xml:space="preserve">Alexander, D. H., &amp; Lange, K. (2011). Enhancements to the ADMIXTURE algorithm for individual ancestry estimation. </w:t>
      </w:r>
      <w:r>
        <w:rPr>
          <w:i/>
          <w:iCs/>
        </w:rPr>
        <w:t>BMC Bioinformatics</w:t>
      </w:r>
      <w:r>
        <w:t xml:space="preserve">, </w:t>
      </w:r>
      <w:r>
        <w:rPr>
          <w:i/>
          <w:iCs/>
        </w:rPr>
        <w:t>12</w:t>
      </w:r>
      <w:r>
        <w:t>(1), 246. https://doi.org/10.1186/1471-2105-12-246</w:t>
      </w:r>
    </w:p>
    <w:p w14:paraId="359EC67E" w14:textId="13BAF286" w:rsidR="00CE6828" w:rsidRPr="00CE6828" w:rsidRDefault="005171F3" w:rsidP="00CA7E5C">
      <w:pPr>
        <w:pStyle w:val="Bibliografa"/>
        <w:spacing w:after="120" w:line="276" w:lineRule="auto"/>
        <w:jc w:val="both"/>
      </w:pPr>
      <w:r>
        <w:t xml:space="preserve">Anderson, E., &amp; Hubricht, L. (1938). Hybridization in Tradescantia. III. The </w:t>
      </w:r>
      <w:r w:rsidR="00C46495">
        <w:t>evidence for introgressive hybridization</w:t>
      </w:r>
      <w:r>
        <w:t xml:space="preserve">. </w:t>
      </w:r>
      <w:r>
        <w:rPr>
          <w:i/>
          <w:iCs/>
        </w:rPr>
        <w:t>American Journal of Botany</w:t>
      </w:r>
      <w:r>
        <w:t xml:space="preserve">, </w:t>
      </w:r>
      <w:r>
        <w:rPr>
          <w:i/>
          <w:iCs/>
        </w:rPr>
        <w:t>25</w:t>
      </w:r>
      <w:r>
        <w:t>(6), 396–402. JSTOR. https://doi.org/10.2307/2436413</w:t>
      </w:r>
    </w:p>
    <w:p w14:paraId="352A6997" w14:textId="6DBD2ADC" w:rsidR="00CE6828" w:rsidRDefault="00CE6828" w:rsidP="00CA7E5C">
      <w:pPr>
        <w:pStyle w:val="Bibliografa"/>
        <w:spacing w:after="120" w:line="276" w:lineRule="auto"/>
        <w:jc w:val="both"/>
      </w:pPr>
      <w:r>
        <w:t>Arce-Valdés, L.R, Ballén-Guapacha, A.V., Rivas-Torres, A., Chávez-Ríos, J.R., Wellenreuther, M., Hansson, B.</w:t>
      </w:r>
      <w:r w:rsidR="00EC4350">
        <w:t>, &amp;</w:t>
      </w:r>
      <w:r>
        <w:t xml:space="preserve"> </w:t>
      </w:r>
      <w:r w:rsidR="00EC4350">
        <w:t xml:space="preserve">Sánchez-Guillén, R.A. (2023). </w:t>
      </w:r>
      <w:r w:rsidR="00EC4350" w:rsidRPr="00603E11">
        <w:rPr>
          <w:i/>
          <w:iCs/>
        </w:rPr>
        <w:t xml:space="preserve">Testing the predictions of </w:t>
      </w:r>
      <w:r w:rsidR="00EC4350" w:rsidRPr="00CA7E5C">
        <w:rPr>
          <w:i/>
        </w:rPr>
        <w:t>reinforcement</w:t>
      </w:r>
      <w:r w:rsidR="00EC4350" w:rsidRPr="00603E11">
        <w:rPr>
          <w:i/>
          <w:iCs/>
        </w:rPr>
        <w:t xml:space="preserve">: long-term empirical data from </w:t>
      </w:r>
      <w:r w:rsidR="00EC4350" w:rsidRPr="00CA7E5C">
        <w:rPr>
          <w:i/>
        </w:rPr>
        <w:t xml:space="preserve">a damselfly </w:t>
      </w:r>
      <w:r w:rsidR="00EC4350" w:rsidRPr="00603E11">
        <w:rPr>
          <w:i/>
          <w:iCs/>
        </w:rPr>
        <w:t xml:space="preserve">mosaic </w:t>
      </w:r>
      <w:r w:rsidR="00EC4350" w:rsidRPr="00CA7E5C">
        <w:rPr>
          <w:i/>
        </w:rPr>
        <w:t xml:space="preserve">hybrid </w:t>
      </w:r>
      <w:r w:rsidR="00EC4350" w:rsidRPr="00603E11">
        <w:rPr>
          <w:i/>
          <w:iCs/>
        </w:rPr>
        <w:t>zone</w:t>
      </w:r>
      <w:r w:rsidR="00EC4350">
        <w:t xml:space="preserve">. </w:t>
      </w:r>
      <w:r w:rsidR="00EC4350" w:rsidRPr="001776B4">
        <w:t>bioRxiv.</w:t>
      </w:r>
    </w:p>
    <w:p w14:paraId="66F1AED3" w14:textId="4B3B1892" w:rsidR="005171F3" w:rsidRDefault="005171F3" w:rsidP="00CA7E5C">
      <w:pPr>
        <w:pStyle w:val="Bibliografa"/>
        <w:spacing w:after="120" w:line="276" w:lineRule="auto"/>
        <w:jc w:val="both"/>
      </w:pPr>
      <w:r>
        <w:t xml:space="preserve">Arce-Valdés, L. R., &amp; Sánchez-Guillén, R. A. (2022). The evolutionary outcomes of climate-change-induced hybridization in insect populations. </w:t>
      </w:r>
      <w:r>
        <w:rPr>
          <w:i/>
          <w:iCs/>
        </w:rPr>
        <w:t>Current Opinion in Insect Science</w:t>
      </w:r>
      <w:r>
        <w:t xml:space="preserve">, </w:t>
      </w:r>
      <w:r>
        <w:rPr>
          <w:i/>
          <w:iCs/>
        </w:rPr>
        <w:t>54</w:t>
      </w:r>
      <w:r>
        <w:t>, 100966. https://doi.org/10.1016/j.cois.2022.100966</w:t>
      </w:r>
    </w:p>
    <w:p w14:paraId="60CCBE13" w14:textId="7464B7A5" w:rsidR="005171F3" w:rsidRDefault="005171F3" w:rsidP="00CA7E5C">
      <w:pPr>
        <w:pStyle w:val="Bibliografa"/>
        <w:spacing w:after="120" w:line="276" w:lineRule="auto"/>
        <w:jc w:val="both"/>
      </w:pPr>
      <w:r>
        <w:t xml:space="preserve">Askew, R. R. (1989). </w:t>
      </w:r>
      <w:r>
        <w:rPr>
          <w:i/>
          <w:iCs/>
        </w:rPr>
        <w:t>The Dragonflies of Europe</w:t>
      </w:r>
      <w:r>
        <w:t>. Harley books.</w:t>
      </w:r>
    </w:p>
    <w:p w14:paraId="29A4CE8C" w14:textId="56E636DE" w:rsidR="005171F3" w:rsidRDefault="005171F3" w:rsidP="00CA7E5C">
      <w:pPr>
        <w:pStyle w:val="Bibliografa"/>
        <w:spacing w:after="120" w:line="276" w:lineRule="auto"/>
        <w:jc w:val="both"/>
      </w:pPr>
      <w:r>
        <w:t xml:space="preserve">Behm, J. E., Ives, A. R., &amp; Boughman, J. W. (2010). Breakdown </w:t>
      </w:r>
      <w:r w:rsidR="00C46495">
        <w:t>in postmating isolation and the collapse of a species pair through hybridization</w:t>
      </w:r>
      <w:r>
        <w:t xml:space="preserve">. </w:t>
      </w:r>
      <w:r>
        <w:rPr>
          <w:i/>
          <w:iCs/>
        </w:rPr>
        <w:t>The American Naturalist</w:t>
      </w:r>
      <w:r>
        <w:t xml:space="preserve">, </w:t>
      </w:r>
      <w:r>
        <w:rPr>
          <w:i/>
          <w:iCs/>
        </w:rPr>
        <w:t>175</w:t>
      </w:r>
      <w:r>
        <w:t>(1), 11–26. https://doi.org/10.1086/648559</w:t>
      </w:r>
    </w:p>
    <w:p w14:paraId="32949D10" w14:textId="7B47B1B9" w:rsidR="005171F3" w:rsidRDefault="005171F3" w:rsidP="00CA7E5C">
      <w:pPr>
        <w:pStyle w:val="Bibliografa"/>
        <w:spacing w:after="120" w:line="276" w:lineRule="auto"/>
        <w:jc w:val="both"/>
      </w:pPr>
      <w:r>
        <w:t xml:space="preserve">Buerkle, C. A. (2005). Maximum-likelihood estimation of a hybrid index based on molecular markers. </w:t>
      </w:r>
      <w:r>
        <w:rPr>
          <w:i/>
          <w:iCs/>
        </w:rPr>
        <w:t>Molecular Ecology Notes</w:t>
      </w:r>
      <w:r>
        <w:t xml:space="preserve">, </w:t>
      </w:r>
      <w:r>
        <w:rPr>
          <w:i/>
          <w:iCs/>
        </w:rPr>
        <w:t>5</w:t>
      </w:r>
      <w:r>
        <w:t>(3), 684–687. https://doi.org/10.1111/j.1471-8286.2005.01011.x</w:t>
      </w:r>
    </w:p>
    <w:p w14:paraId="0A5A3E3D" w14:textId="44880433" w:rsidR="005171F3" w:rsidRDefault="005171F3" w:rsidP="00CA7E5C">
      <w:pPr>
        <w:pStyle w:val="Bibliografa"/>
        <w:spacing w:after="120" w:line="276" w:lineRule="auto"/>
        <w:jc w:val="both"/>
      </w:pPr>
      <w:r>
        <w:t xml:space="preserve">Buerkle, C. A., &amp; Rieseberg, L. H. (2001). Low </w:t>
      </w:r>
      <w:r w:rsidR="00C46495">
        <w:t>intraspecific variation for genomic isolation between hybridizing sunflower species</w:t>
      </w:r>
      <w:r>
        <w:t xml:space="preserve">. </w:t>
      </w:r>
      <w:r>
        <w:rPr>
          <w:i/>
          <w:iCs/>
        </w:rPr>
        <w:t>Evolution</w:t>
      </w:r>
      <w:r>
        <w:t xml:space="preserve">, </w:t>
      </w:r>
      <w:r>
        <w:rPr>
          <w:i/>
          <w:iCs/>
        </w:rPr>
        <w:t>55</w:t>
      </w:r>
      <w:r>
        <w:t>(4), 684–691. https://doi.org/10.1111/j.0014-3820.2001.tb00804.x</w:t>
      </w:r>
    </w:p>
    <w:p w14:paraId="43127251" w14:textId="3115FA89" w:rsidR="005171F3" w:rsidRDefault="005171F3" w:rsidP="00CA7E5C">
      <w:pPr>
        <w:pStyle w:val="Bibliografa"/>
        <w:spacing w:after="120" w:line="276" w:lineRule="auto"/>
        <w:jc w:val="both"/>
      </w:pPr>
      <w:r>
        <w:t xml:space="preserve">Catchen, J., Hohenlohe, P. A., Bassham, S., Amores, A., &amp; Cresko, W. A. (2013). Stacks: An analysis tool set for population genomics. </w:t>
      </w:r>
      <w:r>
        <w:rPr>
          <w:i/>
          <w:iCs/>
        </w:rPr>
        <w:t>Molecular Ecology</w:t>
      </w:r>
      <w:r>
        <w:t xml:space="preserve">, </w:t>
      </w:r>
      <w:r>
        <w:rPr>
          <w:i/>
          <w:iCs/>
        </w:rPr>
        <w:t>22</w:t>
      </w:r>
      <w:r>
        <w:t>(11), 3124–3140. https://doi.org/10.1111/mec.12354</w:t>
      </w:r>
    </w:p>
    <w:p w14:paraId="35B86432" w14:textId="068FE444" w:rsidR="005171F3" w:rsidRDefault="005171F3" w:rsidP="00CA7E5C">
      <w:pPr>
        <w:pStyle w:val="Bibliografa"/>
        <w:spacing w:after="120" w:line="276" w:lineRule="auto"/>
        <w:jc w:val="both"/>
      </w:pPr>
      <w:r>
        <w:t xml:space="preserve">Chauhan, P., Swaegers, J., Sánchez-Guillén, R. A., Svensson, E. I., Wellenreuther, M., &amp; Hansson, B. (2021). Genome assembly, sex-biased gene expression and dosage </w:t>
      </w:r>
      <w:r>
        <w:lastRenderedPageBreak/>
        <w:t xml:space="preserve">compensation in the damselfly </w:t>
      </w:r>
      <w:r w:rsidRPr="00CA7E5C">
        <w:rPr>
          <w:i/>
        </w:rPr>
        <w:t>Ischnura elegans</w:t>
      </w:r>
      <w:r>
        <w:t xml:space="preserve">. </w:t>
      </w:r>
      <w:r>
        <w:rPr>
          <w:i/>
          <w:iCs/>
        </w:rPr>
        <w:t>Genomics</w:t>
      </w:r>
      <w:r>
        <w:t xml:space="preserve">, </w:t>
      </w:r>
      <w:r>
        <w:rPr>
          <w:i/>
          <w:iCs/>
        </w:rPr>
        <w:t>113</w:t>
      </w:r>
      <w:r>
        <w:t>(4), 1828–1837. https://doi.org/10.1016/j.ygeno.2021.04.003</w:t>
      </w:r>
    </w:p>
    <w:p w14:paraId="7DE892AD" w14:textId="77777777" w:rsidR="005171F3" w:rsidRDefault="005171F3" w:rsidP="00CA7E5C">
      <w:pPr>
        <w:pStyle w:val="Bibliografa"/>
        <w:spacing w:after="120" w:line="276" w:lineRule="auto"/>
        <w:jc w:val="both"/>
      </w:pPr>
      <w:r>
        <w:t xml:space="preserve">Conrad, K. F., Willson, K. H., Whitfield, K., Harvey, I. F., Thomas, C. J., &amp; Sherratt, T. N. (2002). Characteristics of dispersing </w:t>
      </w:r>
      <w:r w:rsidRPr="00C46495">
        <w:rPr>
          <w:i/>
          <w:iCs/>
        </w:rPr>
        <w:t>Ischnura elegans</w:t>
      </w:r>
      <w:r>
        <w:t xml:space="preserve"> and </w:t>
      </w:r>
      <w:r w:rsidRPr="00C46495">
        <w:rPr>
          <w:i/>
          <w:iCs/>
        </w:rPr>
        <w:t>Coenagrion puella</w:t>
      </w:r>
      <w:r>
        <w:t xml:space="preserve"> (Odonata): Age, sex, size, morph and ectoparasitism. </w:t>
      </w:r>
      <w:r>
        <w:rPr>
          <w:i/>
          <w:iCs/>
        </w:rPr>
        <w:t>Ecography</w:t>
      </w:r>
      <w:r>
        <w:t xml:space="preserve">, </w:t>
      </w:r>
      <w:r>
        <w:rPr>
          <w:i/>
          <w:iCs/>
        </w:rPr>
        <w:t>25</w:t>
      </w:r>
      <w:r>
        <w:t>(4), 439–445. https://doi.org/10.1034/j.1600-0587.2002.250406.x</w:t>
      </w:r>
    </w:p>
    <w:p w14:paraId="49752E6E" w14:textId="77777777" w:rsidR="00DD21AB" w:rsidRDefault="00DD21AB" w:rsidP="00DD21AB">
      <w:pPr>
        <w:pStyle w:val="Bibliografa"/>
        <w:spacing w:after="120" w:line="276" w:lineRule="auto"/>
        <w:jc w:val="both"/>
      </w:pPr>
      <w:r>
        <w:t xml:space="preserve">Cordero-Rivera, A. , &amp; Abad, J. A. A. (1999). Lifetime </w:t>
      </w:r>
      <w:r w:rsidRPr="005C2BB6">
        <w:t xml:space="preserve">mating success, </w:t>
      </w:r>
      <w:proofErr w:type="gramStart"/>
      <w:r w:rsidRPr="005C2BB6">
        <w:t>survivorship</w:t>
      </w:r>
      <w:proofErr w:type="gramEnd"/>
      <w:r w:rsidRPr="005C2BB6">
        <w:t xml:space="preserve"> and synchronized reproduction in the damselfly</w:t>
      </w:r>
      <w:r>
        <w:t xml:space="preserve"> </w:t>
      </w:r>
      <w:r w:rsidRPr="005C2BB6">
        <w:rPr>
          <w:i/>
          <w:iCs/>
        </w:rPr>
        <w:t>Ischnura pumilio</w:t>
      </w:r>
      <w:r>
        <w:t xml:space="preserve"> (Odonata: Coenagrionidae). </w:t>
      </w:r>
      <w:r>
        <w:rPr>
          <w:i/>
          <w:iCs/>
        </w:rPr>
        <w:t>International Journal of Odonatology</w:t>
      </w:r>
      <w:r>
        <w:t xml:space="preserve">, </w:t>
      </w:r>
      <w:r>
        <w:rPr>
          <w:i/>
          <w:iCs/>
        </w:rPr>
        <w:t>2</w:t>
      </w:r>
      <w:r>
        <w:t>(1), 105–114. https://doi.org/10.1080/13887890.1999.9748118</w:t>
      </w:r>
    </w:p>
    <w:p w14:paraId="5E4FDFBF" w14:textId="0572ABCC" w:rsidR="005171F3" w:rsidRDefault="005171F3" w:rsidP="00CA7E5C">
      <w:pPr>
        <w:pStyle w:val="Bibliografa"/>
        <w:spacing w:after="120" w:line="276" w:lineRule="auto"/>
        <w:jc w:val="both"/>
      </w:pPr>
      <w:r>
        <w:t xml:space="preserve">Cordero-Rivera, A., Rivas-Torres, A., Encalada, A. C., &amp; Lorenzo-Carballa, M. O. (2023). Sexual conflict and the evolution of monandry: The case of the damselfly </w:t>
      </w:r>
      <w:r w:rsidRPr="00C46495">
        <w:rPr>
          <w:i/>
          <w:iCs/>
        </w:rPr>
        <w:t>Ischnura hastata</w:t>
      </w:r>
      <w:r>
        <w:t xml:space="preserve"> (Odonata: Coenagrionidae) in the Galápagos Islands. </w:t>
      </w:r>
      <w:r>
        <w:rPr>
          <w:i/>
          <w:iCs/>
        </w:rPr>
        <w:t>Ecological Entomology</w:t>
      </w:r>
      <w:r>
        <w:t>. https://doi.org/10.1111/een.13225</w:t>
      </w:r>
    </w:p>
    <w:p w14:paraId="3947879E" w14:textId="1E5FD310" w:rsidR="005171F3" w:rsidRDefault="005171F3" w:rsidP="00CA7E5C">
      <w:pPr>
        <w:pStyle w:val="Bibliografa"/>
        <w:spacing w:after="120" w:line="276" w:lineRule="auto"/>
        <w:jc w:val="both"/>
      </w:pPr>
      <w:r>
        <w:t xml:space="preserve">Coyne, J. A., &amp; Orr, H. A. (2004). </w:t>
      </w:r>
      <w:r w:rsidRPr="00CA7E5C">
        <w:rPr>
          <w:i/>
        </w:rPr>
        <w:t>Speciation</w:t>
      </w:r>
      <w:r>
        <w:t xml:space="preserve">. </w:t>
      </w:r>
      <w:r w:rsidRPr="00CA7E5C">
        <w:t xml:space="preserve">Sinauer </w:t>
      </w:r>
      <w:r>
        <w:t>associates</w:t>
      </w:r>
      <w:r w:rsidR="00C46495">
        <w:t>.</w:t>
      </w:r>
    </w:p>
    <w:p w14:paraId="082A7B17" w14:textId="795A204B" w:rsidR="005171F3" w:rsidRDefault="005171F3" w:rsidP="00CA7E5C">
      <w:pPr>
        <w:pStyle w:val="Bibliografa"/>
        <w:spacing w:after="120" w:line="276" w:lineRule="auto"/>
        <w:jc w:val="both"/>
      </w:pPr>
      <w:r>
        <w:t xml:space="preserve">Currat, M., Ruedi, M., Petit, R. J., &amp; Excoffier, L. (2008). </w:t>
      </w:r>
      <w:r w:rsidR="00C46495">
        <w:t>T</w:t>
      </w:r>
      <w:r w:rsidR="00C46495" w:rsidRPr="00C46495">
        <w:t>he hidden side of invasions: massive introgression by local genes</w:t>
      </w:r>
      <w:r>
        <w:t xml:space="preserve">. </w:t>
      </w:r>
      <w:r>
        <w:rPr>
          <w:i/>
          <w:iCs/>
        </w:rPr>
        <w:t>Evolution</w:t>
      </w:r>
      <w:r>
        <w:t xml:space="preserve">, </w:t>
      </w:r>
      <w:r>
        <w:rPr>
          <w:i/>
          <w:iCs/>
        </w:rPr>
        <w:t>62</w:t>
      </w:r>
      <w:r>
        <w:t>(8), 1908–1920. https://doi.org/10.1111/j.1558-5646.2008.00413.x</w:t>
      </w:r>
    </w:p>
    <w:p w14:paraId="60C0C7CB" w14:textId="2DD563CB" w:rsidR="005171F3" w:rsidRDefault="005171F3" w:rsidP="00CA7E5C">
      <w:pPr>
        <w:pStyle w:val="Bibliografa"/>
        <w:spacing w:after="120" w:line="276" w:lineRule="auto"/>
        <w:jc w:val="both"/>
      </w:pPr>
      <w:r>
        <w:t xml:space="preserve">Danecek, P., Auton, A., </w:t>
      </w:r>
      <w:proofErr w:type="spellStart"/>
      <w:r>
        <w:t>Abecasis</w:t>
      </w:r>
      <w:proofErr w:type="spellEnd"/>
      <w:r>
        <w:t xml:space="preserve">, G., Albers, C. A., Banks, E., </w:t>
      </w:r>
      <w:proofErr w:type="spellStart"/>
      <w:r>
        <w:t>DePristo</w:t>
      </w:r>
      <w:proofErr w:type="spellEnd"/>
      <w:r>
        <w:t>, M. A., Handsaker, R. E., Lunter, G., Marth, G. T., Sherry, S. T., McVean, G., Durbin, R., &amp; 1000 Genomes Project Analysis</w:t>
      </w:r>
      <w:r w:rsidR="00C46495">
        <w:t xml:space="preserve"> Group</w:t>
      </w:r>
      <w:r>
        <w:t xml:space="preserve">. (2011). The variant call format and VCFtools. </w:t>
      </w:r>
      <w:r>
        <w:rPr>
          <w:i/>
          <w:iCs/>
        </w:rPr>
        <w:t>Bioinformatics</w:t>
      </w:r>
      <w:r>
        <w:t xml:space="preserve">, </w:t>
      </w:r>
      <w:r>
        <w:rPr>
          <w:i/>
          <w:iCs/>
        </w:rPr>
        <w:t>27</w:t>
      </w:r>
      <w:r>
        <w:t>(15), 21562158.</w:t>
      </w:r>
      <w:r w:rsidR="00C46495">
        <w:t xml:space="preserve"> </w:t>
      </w:r>
      <w:r>
        <w:t>https://doi.org/10.1093/bioinformatics/btr330</w:t>
      </w:r>
    </w:p>
    <w:p w14:paraId="5EBD978D" w14:textId="77777777" w:rsidR="005171F3" w:rsidRDefault="005171F3" w:rsidP="00CA7E5C">
      <w:pPr>
        <w:pStyle w:val="Bibliografa"/>
        <w:spacing w:after="120" w:line="276" w:lineRule="auto"/>
        <w:jc w:val="both"/>
      </w:pPr>
      <w:r>
        <w:t xml:space="preserve">Duarte, R., Pinilla, V., &amp; Serrano, A. (2014). The water footprint of the Spanish agricultural sector: 1860–2010. </w:t>
      </w:r>
      <w:r>
        <w:rPr>
          <w:i/>
          <w:iCs/>
        </w:rPr>
        <w:t>Ecological Economics</w:t>
      </w:r>
      <w:r>
        <w:t xml:space="preserve">, </w:t>
      </w:r>
      <w:r>
        <w:rPr>
          <w:i/>
          <w:iCs/>
        </w:rPr>
        <w:t>108</w:t>
      </w:r>
      <w:r>
        <w:t>, 200–207. https://doi.org/10.1016/j.ecolecon.2014.10.020</w:t>
      </w:r>
    </w:p>
    <w:p w14:paraId="2A6BF023" w14:textId="464046D9" w:rsidR="005171F3" w:rsidRDefault="005171F3" w:rsidP="00CA7E5C">
      <w:pPr>
        <w:pStyle w:val="Bibliografa"/>
        <w:spacing w:after="120" w:line="276" w:lineRule="auto"/>
        <w:jc w:val="both"/>
      </w:pPr>
      <w:r>
        <w:t>Dudaniec, R. Y., Yong, C. J., Lancaster, L. T., Svensson, E. I., &amp; Hansson, B. (2018). Signatures of local adaptation along environmental gradients in a range-expanding damselfly (</w:t>
      </w:r>
      <w:r w:rsidRPr="00CA7E5C">
        <w:rPr>
          <w:i/>
        </w:rPr>
        <w:t>Ischnura elegans</w:t>
      </w:r>
      <w:r>
        <w:t xml:space="preserve">). </w:t>
      </w:r>
      <w:r>
        <w:rPr>
          <w:i/>
          <w:iCs/>
        </w:rPr>
        <w:t>Molecular Ecology</w:t>
      </w:r>
      <w:r>
        <w:t xml:space="preserve">, </w:t>
      </w:r>
      <w:r>
        <w:rPr>
          <w:i/>
          <w:iCs/>
        </w:rPr>
        <w:t>27</w:t>
      </w:r>
      <w:r>
        <w:t>(11), 2576–2593. https://doi.org/10.1111/mec.14709</w:t>
      </w:r>
    </w:p>
    <w:p w14:paraId="09E8487C" w14:textId="23DB67E2" w:rsidR="005171F3" w:rsidRDefault="005171F3" w:rsidP="00CA7E5C">
      <w:pPr>
        <w:pStyle w:val="Bibliografa"/>
        <w:spacing w:after="120" w:line="276" w:lineRule="auto"/>
        <w:jc w:val="both"/>
      </w:pPr>
      <w:r>
        <w:t xml:space="preserve">Etter, P. D., Bassham, S., Hohenlohe, P. A., Johnson, E. A., &amp; Cresko, W. A. (2011). SNP </w:t>
      </w:r>
      <w:r w:rsidR="00134C6F">
        <w:t xml:space="preserve">discovery and genotyping for evolutionary genetics using </w:t>
      </w:r>
      <w:r>
        <w:t xml:space="preserve">RAD </w:t>
      </w:r>
      <w:r w:rsidR="00134C6F">
        <w:t>sequencing</w:t>
      </w:r>
      <w:r>
        <w:t xml:space="preserve">. </w:t>
      </w:r>
      <w:r w:rsidR="00C46495">
        <w:t>I</w:t>
      </w:r>
      <w:r>
        <w:t xml:space="preserve">n V. </w:t>
      </w:r>
      <w:proofErr w:type="spellStart"/>
      <w:r>
        <w:t>Orgogozo</w:t>
      </w:r>
      <w:proofErr w:type="spellEnd"/>
      <w:r>
        <w:t xml:space="preserve"> &amp; M. V. Rockman (Eds.), </w:t>
      </w:r>
      <w:r>
        <w:rPr>
          <w:i/>
          <w:iCs/>
        </w:rPr>
        <w:t>Molecular Methods for Evolutionary Genetics</w:t>
      </w:r>
      <w:r>
        <w:t xml:space="preserve"> (pp. 157–178). Humana Press. https://doi.org/10.1007/978-1-61779-228-1_9</w:t>
      </w:r>
    </w:p>
    <w:p w14:paraId="2F316163" w14:textId="332D105C" w:rsidR="005171F3" w:rsidRDefault="005171F3" w:rsidP="00CA7E5C">
      <w:pPr>
        <w:pStyle w:val="Bibliografa"/>
        <w:spacing w:after="120" w:line="276" w:lineRule="auto"/>
        <w:jc w:val="both"/>
      </w:pPr>
      <w:r>
        <w:t xml:space="preserve">Fitzpatrick, B. M. (2012). Estimating ancestry and heterozygosity of hybrids using molecular markers. </w:t>
      </w:r>
      <w:r>
        <w:rPr>
          <w:i/>
          <w:iCs/>
        </w:rPr>
        <w:t>BMC Evolutionary Biology</w:t>
      </w:r>
      <w:r>
        <w:t xml:space="preserve">, </w:t>
      </w:r>
      <w:r>
        <w:rPr>
          <w:i/>
          <w:iCs/>
        </w:rPr>
        <w:t>12</w:t>
      </w:r>
      <w:r>
        <w:t>(1), 131. https://doi.org/10.1186/1471-2148-12-131</w:t>
      </w:r>
    </w:p>
    <w:p w14:paraId="1471F07A" w14:textId="77777777" w:rsidR="005171F3" w:rsidRDefault="005171F3" w:rsidP="00CA7E5C">
      <w:pPr>
        <w:pStyle w:val="Bibliografa"/>
        <w:spacing w:after="120" w:line="276" w:lineRule="auto"/>
        <w:jc w:val="both"/>
      </w:pPr>
      <w:r>
        <w:t xml:space="preserve">Fitzpatrick, B. M., Johnson, J. R., Kump, D. K., Smith, J. J., Voss, S. R., &amp; Shaffer, H. B. (2010). Rapid spread of invasive genes into a threatened native species. </w:t>
      </w:r>
      <w:r>
        <w:rPr>
          <w:i/>
          <w:iCs/>
        </w:rPr>
        <w:lastRenderedPageBreak/>
        <w:t>Proceedings of the National Academy of Sciences</w:t>
      </w:r>
      <w:r>
        <w:t xml:space="preserve">, </w:t>
      </w:r>
      <w:r>
        <w:rPr>
          <w:i/>
          <w:iCs/>
        </w:rPr>
        <w:t>107</w:t>
      </w:r>
      <w:r>
        <w:t>(8), 3606–3610. https://doi.org/10.1073/pnas.0911802107</w:t>
      </w:r>
    </w:p>
    <w:p w14:paraId="7223462B" w14:textId="62D9694B" w:rsidR="005171F3" w:rsidRDefault="005171F3" w:rsidP="00CA7E5C">
      <w:pPr>
        <w:pStyle w:val="Bibliografa"/>
        <w:spacing w:after="120" w:line="276" w:lineRule="auto"/>
        <w:jc w:val="both"/>
      </w:pPr>
      <w:r>
        <w:t xml:space="preserve">Freedman, A. H., Thomassen, H. A., Buermann, W., &amp; Smith, T. B. (2010). Genomic signals of diversification along ecological gradients in a tropical lizard. </w:t>
      </w:r>
      <w:r>
        <w:rPr>
          <w:i/>
          <w:iCs/>
        </w:rPr>
        <w:t>Molecular Ecology</w:t>
      </w:r>
      <w:r>
        <w:t xml:space="preserve">, </w:t>
      </w:r>
      <w:r>
        <w:rPr>
          <w:i/>
          <w:iCs/>
        </w:rPr>
        <w:t>19</w:t>
      </w:r>
      <w:r>
        <w:t>(17), 3773–3788. https://doi.org/10.1111/j.1365-294X.2010.04684.x</w:t>
      </w:r>
    </w:p>
    <w:p w14:paraId="4E47D542" w14:textId="318B7953" w:rsidR="005171F3" w:rsidRDefault="005171F3" w:rsidP="00CA7E5C">
      <w:pPr>
        <w:pStyle w:val="Bibliografa"/>
        <w:spacing w:after="120" w:line="276" w:lineRule="auto"/>
        <w:jc w:val="both"/>
      </w:pPr>
      <w:r>
        <w:t xml:space="preserve">Fu, Q., Lu, G.H., Fu, Y.H., &amp; Wang, Y.Q. (2020). Genetic differentiation between two varieties of </w:t>
      </w:r>
      <w:proofErr w:type="spellStart"/>
      <w:r w:rsidRPr="00CA7E5C">
        <w:rPr>
          <w:i/>
        </w:rPr>
        <w:t>Oreocharis</w:t>
      </w:r>
      <w:proofErr w:type="spellEnd"/>
      <w:r w:rsidRPr="00CA7E5C">
        <w:rPr>
          <w:i/>
        </w:rPr>
        <w:t xml:space="preserve"> </w:t>
      </w:r>
      <w:proofErr w:type="spellStart"/>
      <w:r w:rsidRPr="00CA7E5C">
        <w:rPr>
          <w:i/>
        </w:rPr>
        <w:t>benthamii</w:t>
      </w:r>
      <w:proofErr w:type="spellEnd"/>
      <w:r>
        <w:t xml:space="preserve"> (</w:t>
      </w:r>
      <w:proofErr w:type="spellStart"/>
      <w:r>
        <w:t>Gesneriaceae</w:t>
      </w:r>
      <w:proofErr w:type="spellEnd"/>
      <w:r>
        <w:t xml:space="preserve">) in sympatric and allopatric regions. </w:t>
      </w:r>
      <w:r>
        <w:rPr>
          <w:i/>
          <w:iCs/>
        </w:rPr>
        <w:t>Ecology and Evolution</w:t>
      </w:r>
      <w:r>
        <w:t xml:space="preserve">, </w:t>
      </w:r>
      <w:r>
        <w:rPr>
          <w:i/>
          <w:iCs/>
        </w:rPr>
        <w:t>10</w:t>
      </w:r>
      <w:r>
        <w:t>(14), 7792–7805. https://doi.org/10.1002/ece3.6505</w:t>
      </w:r>
    </w:p>
    <w:p w14:paraId="34CD25B6" w14:textId="6F53A2BB" w:rsidR="005171F3" w:rsidRDefault="005171F3" w:rsidP="00CA7E5C">
      <w:pPr>
        <w:pStyle w:val="Bibliografa"/>
        <w:spacing w:after="120" w:line="276" w:lineRule="auto"/>
        <w:jc w:val="both"/>
      </w:pPr>
      <w:r>
        <w:t>Gompert, Z., &amp; Buerkle, C. A. (2010).</w:t>
      </w:r>
      <w:r w:rsidR="00134C6F">
        <w:t xml:space="preserve"> INTROGRESS</w:t>
      </w:r>
      <w:r>
        <w:t xml:space="preserve">: A software package for mapping components of isolation in hybrids. </w:t>
      </w:r>
      <w:r>
        <w:rPr>
          <w:i/>
          <w:iCs/>
        </w:rPr>
        <w:t>Molecular Ecology Resources</w:t>
      </w:r>
      <w:r>
        <w:t xml:space="preserve">, </w:t>
      </w:r>
      <w:r>
        <w:rPr>
          <w:i/>
          <w:iCs/>
        </w:rPr>
        <w:t>10</w:t>
      </w:r>
      <w:r>
        <w:t>(2), 378–384. https://doi.org/10.1111/j.1755-0998.2009.02733.x</w:t>
      </w:r>
    </w:p>
    <w:p w14:paraId="3D2C7DB3" w14:textId="7696E4EE" w:rsidR="005171F3" w:rsidRDefault="005171F3" w:rsidP="00CA7E5C">
      <w:pPr>
        <w:pStyle w:val="Bibliografa"/>
        <w:spacing w:after="120" w:line="276" w:lineRule="auto"/>
        <w:jc w:val="both"/>
      </w:pPr>
      <w:r>
        <w:t xml:space="preserve">Gompert, Z., Lucas, L. K., Buerkle, C. A., Forister, M. L., Fordyce, J. A., &amp; Nice, C. C. (2014). Admixture and the organization of genetic diversity in a butterfly species complex revealed through common and rare genetic variants. </w:t>
      </w:r>
      <w:r>
        <w:rPr>
          <w:i/>
          <w:iCs/>
        </w:rPr>
        <w:t>Molecular Ecology</w:t>
      </w:r>
      <w:r>
        <w:t xml:space="preserve">, </w:t>
      </w:r>
      <w:r>
        <w:rPr>
          <w:i/>
          <w:iCs/>
        </w:rPr>
        <w:t>23</w:t>
      </w:r>
      <w:r>
        <w:t>(18), 4555–4573. https://doi.org/10.1111/mec.12811</w:t>
      </w:r>
    </w:p>
    <w:p w14:paraId="6EDF19E9" w14:textId="28714B06" w:rsidR="005171F3" w:rsidRDefault="005171F3" w:rsidP="00CA7E5C">
      <w:pPr>
        <w:pStyle w:val="Bibliografa"/>
        <w:spacing w:after="120" w:line="276" w:lineRule="auto"/>
        <w:jc w:val="both"/>
      </w:pPr>
      <w:r>
        <w:t xml:space="preserve">Gompert, Z., Mandeville, E. G., &amp; Buerkle, C. A. (2017). Analysis </w:t>
      </w:r>
      <w:r w:rsidR="00134C6F">
        <w:t>of population genomic data from hybrid zones</w:t>
      </w:r>
      <w:r>
        <w:t xml:space="preserve">. </w:t>
      </w:r>
      <w:r>
        <w:rPr>
          <w:i/>
          <w:iCs/>
        </w:rPr>
        <w:t>Annual Review of Ecology, Evolution, and Systematics</w:t>
      </w:r>
      <w:r>
        <w:t xml:space="preserve">, </w:t>
      </w:r>
      <w:r>
        <w:rPr>
          <w:i/>
          <w:iCs/>
        </w:rPr>
        <w:t>48</w:t>
      </w:r>
      <w:r>
        <w:t>(1), 207–229. https://doi.org/10.1146/annurev-ecolsys-110316-022652</w:t>
      </w:r>
    </w:p>
    <w:p w14:paraId="7FF1F055" w14:textId="41117FD3" w:rsidR="005171F3" w:rsidRDefault="005171F3" w:rsidP="00CA7E5C">
      <w:pPr>
        <w:pStyle w:val="Bibliografa"/>
        <w:spacing w:after="120" w:line="276" w:lineRule="auto"/>
        <w:jc w:val="both"/>
      </w:pPr>
      <w:r>
        <w:t xml:space="preserve">González-Tokman, D., Córdoba-Aguilar, A., Dáttilo, W., Lira-Noriega, A., Sánchez-Guillén, R. A., &amp; Villalobos, F. (2020). Insect responses to heat: Physiological mechanisms, </w:t>
      </w:r>
      <w:proofErr w:type="gramStart"/>
      <w:r>
        <w:t>evolution</w:t>
      </w:r>
      <w:proofErr w:type="gramEnd"/>
      <w:r>
        <w:t xml:space="preserve"> and ecological implications in a warming world. </w:t>
      </w:r>
      <w:r>
        <w:rPr>
          <w:i/>
          <w:iCs/>
        </w:rPr>
        <w:t>Biological Reviews</w:t>
      </w:r>
      <w:r>
        <w:t xml:space="preserve">, </w:t>
      </w:r>
      <w:r>
        <w:rPr>
          <w:i/>
          <w:iCs/>
        </w:rPr>
        <w:t>95</w:t>
      </w:r>
      <w:r>
        <w:t>(3), 802–821. https://doi.org/10.1111/brv.12588</w:t>
      </w:r>
    </w:p>
    <w:p w14:paraId="7F9DF445" w14:textId="57619B6A" w:rsidR="005171F3" w:rsidRDefault="005171F3" w:rsidP="00CA7E5C">
      <w:pPr>
        <w:pStyle w:val="Bibliografa"/>
        <w:spacing w:after="120" w:line="276" w:lineRule="auto"/>
        <w:jc w:val="both"/>
      </w:pPr>
      <w:r>
        <w:t xml:space="preserve">Good, J. M., Handel, M. A., &amp; Nachman, M. W. (2008). </w:t>
      </w:r>
      <w:r w:rsidR="00134C6F">
        <w:t>A</w:t>
      </w:r>
      <w:r w:rsidR="00134C6F" w:rsidRPr="00134C6F">
        <w:t>symmetry and polymorphism of hybrid male sterility during the early stages of speciation in house mice</w:t>
      </w:r>
      <w:r>
        <w:t xml:space="preserve">. </w:t>
      </w:r>
      <w:r>
        <w:rPr>
          <w:i/>
          <w:iCs/>
        </w:rPr>
        <w:t>Evolution</w:t>
      </w:r>
      <w:r>
        <w:t xml:space="preserve">, </w:t>
      </w:r>
      <w:r>
        <w:rPr>
          <w:i/>
          <w:iCs/>
        </w:rPr>
        <w:t>62</w:t>
      </w:r>
      <w:r>
        <w:t>(1), 50–65. https://doi.org/10.1111/j.1558-5646.2007.00257.x</w:t>
      </w:r>
    </w:p>
    <w:p w14:paraId="69B103F5" w14:textId="0BFF3EEB" w:rsidR="005171F3" w:rsidRDefault="005171F3" w:rsidP="00CA7E5C">
      <w:pPr>
        <w:pStyle w:val="Bibliografa"/>
        <w:spacing w:after="120" w:line="276" w:lineRule="auto"/>
        <w:jc w:val="both"/>
      </w:pPr>
      <w:proofErr w:type="spellStart"/>
      <w:r>
        <w:t>Goudet</w:t>
      </w:r>
      <w:proofErr w:type="spellEnd"/>
      <w:r>
        <w:t xml:space="preserve">, J. (2005). </w:t>
      </w:r>
      <w:proofErr w:type="spellStart"/>
      <w:r>
        <w:t>Hierfstat</w:t>
      </w:r>
      <w:proofErr w:type="spellEnd"/>
      <w:r>
        <w:t>, a package for</w:t>
      </w:r>
      <w:r w:rsidR="00F25EC6">
        <w:t xml:space="preserve"> R</w:t>
      </w:r>
      <w:r>
        <w:t xml:space="preserve"> to compute and test hierarchical F-statistics. </w:t>
      </w:r>
      <w:r>
        <w:rPr>
          <w:i/>
          <w:iCs/>
        </w:rPr>
        <w:t>Molecular Ecology Notes</w:t>
      </w:r>
      <w:r>
        <w:t xml:space="preserve">, </w:t>
      </w:r>
      <w:r>
        <w:rPr>
          <w:i/>
          <w:iCs/>
        </w:rPr>
        <w:t>5</w:t>
      </w:r>
      <w:r>
        <w:t>(1), 184–186. https://doi.org/10.1111/j.1471-8286.2004.00828.x</w:t>
      </w:r>
    </w:p>
    <w:p w14:paraId="46F1C8D0" w14:textId="5A1D64DB" w:rsidR="005171F3" w:rsidRDefault="005171F3" w:rsidP="00CA7E5C">
      <w:pPr>
        <w:pStyle w:val="Bibliografa"/>
        <w:spacing w:after="120" w:line="276" w:lineRule="auto"/>
        <w:jc w:val="both"/>
      </w:pPr>
      <w:proofErr w:type="spellStart"/>
      <w:r>
        <w:t>Graffelman</w:t>
      </w:r>
      <w:proofErr w:type="spellEnd"/>
      <w:r>
        <w:t xml:space="preserve">, J., &amp; Moreno, V. (2013). The mid p-value in exact tests for Hardy-Weinberg equilibrium. </w:t>
      </w:r>
      <w:r>
        <w:rPr>
          <w:i/>
          <w:iCs/>
        </w:rPr>
        <w:t>Statistical Applications in Genetics and Molecular Biology</w:t>
      </w:r>
      <w:r>
        <w:t xml:space="preserve">, </w:t>
      </w:r>
      <w:r>
        <w:rPr>
          <w:i/>
          <w:iCs/>
        </w:rPr>
        <w:t>12</w:t>
      </w:r>
      <w:r>
        <w:t>(4), 433–448. https://doi.org/10.1515/sagmb-2012-0039</w:t>
      </w:r>
    </w:p>
    <w:p w14:paraId="44B1A23D" w14:textId="34B31B32" w:rsidR="005171F3" w:rsidRDefault="005171F3" w:rsidP="00CA7E5C">
      <w:pPr>
        <w:pStyle w:val="Bibliografa"/>
        <w:spacing w:after="120" w:line="276" w:lineRule="auto"/>
        <w:jc w:val="both"/>
      </w:pPr>
      <w:r>
        <w:t xml:space="preserve">Harrison, R. G., &amp; Bogdanowicz, S. M. (1997). </w:t>
      </w:r>
      <w:r w:rsidR="00F25EC6">
        <w:t>Patterns of variation and linkage disequilibrium in a field cricket hybrid zone</w:t>
      </w:r>
      <w:r>
        <w:t xml:space="preserve">. </w:t>
      </w:r>
      <w:r>
        <w:rPr>
          <w:i/>
          <w:iCs/>
        </w:rPr>
        <w:t>Evolution</w:t>
      </w:r>
      <w:r>
        <w:t xml:space="preserve">, </w:t>
      </w:r>
      <w:r>
        <w:rPr>
          <w:i/>
          <w:iCs/>
        </w:rPr>
        <w:t>51</w:t>
      </w:r>
      <w:r>
        <w:t>(2), 493–505. https://doi.org/10.1111/j.1558-5646.1997.tb02437.x</w:t>
      </w:r>
    </w:p>
    <w:p w14:paraId="6DA9CD5B" w14:textId="56272DBF" w:rsidR="005171F3" w:rsidRDefault="005171F3" w:rsidP="00CA7E5C">
      <w:pPr>
        <w:pStyle w:val="Bibliografa"/>
        <w:spacing w:after="120" w:line="276" w:lineRule="auto"/>
        <w:jc w:val="both"/>
      </w:pPr>
      <w:r>
        <w:t xml:space="preserve">Harrison, R. G., &amp; Larson, E. L. (2016). Heterogeneous genome divergence, differential introgression, and the origin and structure of hybrid zones. </w:t>
      </w:r>
      <w:r>
        <w:rPr>
          <w:i/>
          <w:iCs/>
        </w:rPr>
        <w:t>Molecular Ecology</w:t>
      </w:r>
      <w:r>
        <w:t xml:space="preserve">, </w:t>
      </w:r>
      <w:r>
        <w:rPr>
          <w:i/>
          <w:iCs/>
        </w:rPr>
        <w:t>25</w:t>
      </w:r>
      <w:r>
        <w:t>(11), 2454–2466. https://doi.org/10.1111/mec.13582</w:t>
      </w:r>
    </w:p>
    <w:p w14:paraId="26381C0A" w14:textId="7610F8DE" w:rsidR="005171F3" w:rsidRDefault="005171F3" w:rsidP="00CA7E5C">
      <w:pPr>
        <w:pStyle w:val="Bibliografa"/>
        <w:spacing w:after="120" w:line="276" w:lineRule="auto"/>
        <w:jc w:val="both"/>
      </w:pPr>
      <w:r>
        <w:lastRenderedPageBreak/>
        <w:t xml:space="preserve">Haselhorst, M. S. H., &amp; Buerkle, C. A. (2013). Population genetic structure of </w:t>
      </w:r>
      <w:proofErr w:type="spellStart"/>
      <w:r w:rsidRPr="00CA7E5C">
        <w:rPr>
          <w:i/>
        </w:rPr>
        <w:t>Picea</w:t>
      </w:r>
      <w:proofErr w:type="spellEnd"/>
      <w:r w:rsidRPr="00CA7E5C">
        <w:rPr>
          <w:i/>
        </w:rPr>
        <w:t xml:space="preserve"> </w:t>
      </w:r>
      <w:proofErr w:type="spellStart"/>
      <w:r w:rsidRPr="00CA7E5C">
        <w:rPr>
          <w:i/>
        </w:rPr>
        <w:t>engelmannii</w:t>
      </w:r>
      <w:proofErr w:type="spellEnd"/>
      <w:r>
        <w:t xml:space="preserve">, </w:t>
      </w:r>
      <w:r w:rsidRPr="00CA7E5C">
        <w:rPr>
          <w:i/>
        </w:rPr>
        <w:t>P. glauca</w:t>
      </w:r>
      <w:r>
        <w:t xml:space="preserve"> and their previously unrecognized hybrids in the central Rocky Mountains. </w:t>
      </w:r>
      <w:r>
        <w:rPr>
          <w:i/>
          <w:iCs/>
        </w:rPr>
        <w:t>Tree Genetics &amp; Genomes</w:t>
      </w:r>
      <w:r>
        <w:t xml:space="preserve">, </w:t>
      </w:r>
      <w:r>
        <w:rPr>
          <w:i/>
          <w:iCs/>
        </w:rPr>
        <w:t>9</w:t>
      </w:r>
      <w:r>
        <w:t>(3), 669–681. https://doi.org/10.1007/s11295-012-0583-7</w:t>
      </w:r>
    </w:p>
    <w:p w14:paraId="51986866" w14:textId="042844BA" w:rsidR="005171F3" w:rsidRDefault="005171F3" w:rsidP="00CA7E5C">
      <w:pPr>
        <w:pStyle w:val="Bibliografa"/>
        <w:spacing w:after="120" w:line="276" w:lineRule="auto"/>
        <w:jc w:val="both"/>
      </w:pPr>
      <w:r>
        <w:t xml:space="preserve">Hassall, C., &amp; Thompson, D. J. (2008). The effects of environmental warming on Odonata: A review. </w:t>
      </w:r>
      <w:r>
        <w:rPr>
          <w:i/>
          <w:iCs/>
        </w:rPr>
        <w:t>International Journal of Odonatology</w:t>
      </w:r>
      <w:r>
        <w:t xml:space="preserve">, </w:t>
      </w:r>
      <w:r>
        <w:rPr>
          <w:i/>
          <w:iCs/>
        </w:rPr>
        <w:t>11</w:t>
      </w:r>
      <w:r>
        <w:t>(2), 131–153. https://doi.org/10.1080/13887890.2008.9748319</w:t>
      </w:r>
    </w:p>
    <w:p w14:paraId="5EE9F6CE" w14:textId="3A2A151E" w:rsidR="005171F3" w:rsidRDefault="005171F3" w:rsidP="00CA7E5C">
      <w:pPr>
        <w:pStyle w:val="Bibliografa"/>
        <w:spacing w:after="120" w:line="276" w:lineRule="auto"/>
        <w:jc w:val="both"/>
      </w:pPr>
      <w:r>
        <w:t xml:space="preserve">Hassall, C., Thompson, D. J., French, G. C., &amp; Harvey, I. F. (2007). Historical changes in the phenology of British Odonata are related to climate. </w:t>
      </w:r>
      <w:r>
        <w:rPr>
          <w:i/>
          <w:iCs/>
        </w:rPr>
        <w:t>Global Change Biology</w:t>
      </w:r>
      <w:r w:rsidRPr="00CA7E5C">
        <w:t>,</w:t>
      </w:r>
      <w:r>
        <w:t xml:space="preserve"> </w:t>
      </w:r>
      <w:r>
        <w:rPr>
          <w:i/>
          <w:iCs/>
        </w:rPr>
        <w:t>13</w:t>
      </w:r>
      <w:r>
        <w:t>(5), 933–941. https://doi.org/10.1111/j.1365-2486.2007.01318.x</w:t>
      </w:r>
    </w:p>
    <w:p w14:paraId="50AE304D" w14:textId="7B78E474" w:rsidR="005171F3" w:rsidRDefault="005171F3" w:rsidP="00CA7E5C">
      <w:pPr>
        <w:pStyle w:val="Bibliografa"/>
        <w:spacing w:after="120" w:line="276" w:lineRule="auto"/>
        <w:jc w:val="both"/>
      </w:pPr>
      <w:r>
        <w:t xml:space="preserve">Hickling, R., Roy, D. B., Hill, J. K., &amp; Thomas, C. D. (2005). A northward shift of range margins in British Odonata. </w:t>
      </w:r>
      <w:r>
        <w:rPr>
          <w:i/>
          <w:iCs/>
        </w:rPr>
        <w:t>Global Change Biology</w:t>
      </w:r>
      <w:r>
        <w:t xml:space="preserve">, </w:t>
      </w:r>
      <w:r>
        <w:rPr>
          <w:i/>
          <w:iCs/>
        </w:rPr>
        <w:t>11</w:t>
      </w:r>
      <w:r>
        <w:t>(3), 502–506. https://doi.org/10.1111/j.1365-2486.2005.00904.x</w:t>
      </w:r>
    </w:p>
    <w:p w14:paraId="457FD04A" w14:textId="67E13E0F" w:rsidR="005171F3" w:rsidRDefault="005171F3" w:rsidP="00CA7E5C">
      <w:pPr>
        <w:pStyle w:val="Bibliografa"/>
        <w:spacing w:after="120" w:line="276" w:lineRule="auto"/>
        <w:jc w:val="both"/>
      </w:pPr>
      <w:r>
        <w:t xml:space="preserve">Hohenlohe, P. A., Amish, S. J., Catchen, J. M., Allendorf, F. W., &amp; Luikart, G. (2011). Next-generation RAD sequencing identifies thousands of SNPs for assessing hybridization between rainbow and </w:t>
      </w:r>
      <w:proofErr w:type="spellStart"/>
      <w:r>
        <w:t>westslope</w:t>
      </w:r>
      <w:proofErr w:type="spellEnd"/>
      <w:r>
        <w:t xml:space="preserve"> cutthroat trout. </w:t>
      </w:r>
      <w:r>
        <w:rPr>
          <w:i/>
          <w:iCs/>
        </w:rPr>
        <w:t>Molecular Ecology Resources</w:t>
      </w:r>
      <w:r>
        <w:t xml:space="preserve">, </w:t>
      </w:r>
      <w:r>
        <w:rPr>
          <w:i/>
          <w:iCs/>
        </w:rPr>
        <w:t>11</w:t>
      </w:r>
      <w:r>
        <w:t>(s1), 117–122. https://doi.org/10.1111/j.1755-0998.2010.02967.x</w:t>
      </w:r>
    </w:p>
    <w:p w14:paraId="53668A50" w14:textId="4CC98A72" w:rsidR="005171F3" w:rsidRDefault="005171F3" w:rsidP="00CA7E5C">
      <w:pPr>
        <w:pStyle w:val="Bibliografa"/>
        <w:spacing w:after="120" w:line="276" w:lineRule="auto"/>
        <w:jc w:val="both"/>
      </w:pPr>
      <w:r>
        <w:t xml:space="preserve">Jiggins, C. D., &amp; Mallet, J. (2000). Bimodal hybrid zones and speciation. </w:t>
      </w:r>
      <w:r>
        <w:rPr>
          <w:i/>
          <w:iCs/>
        </w:rPr>
        <w:t>Trends in Ecology &amp; Evolution</w:t>
      </w:r>
      <w:r>
        <w:t xml:space="preserve">, </w:t>
      </w:r>
      <w:r>
        <w:rPr>
          <w:i/>
          <w:iCs/>
        </w:rPr>
        <w:t>15</w:t>
      </w:r>
      <w:r>
        <w:t>(6), 250–255. https://doi.org/10.1016/S0169-5347(00)01873-5</w:t>
      </w:r>
    </w:p>
    <w:p w14:paraId="1FD4FA54" w14:textId="77777777" w:rsidR="005171F3" w:rsidRDefault="005171F3" w:rsidP="00CA7E5C">
      <w:pPr>
        <w:pStyle w:val="Bibliografa"/>
        <w:spacing w:after="120" w:line="276" w:lineRule="auto"/>
        <w:jc w:val="both"/>
      </w:pPr>
      <w:r>
        <w:t xml:space="preserve">Jlassi, W., Nadal Romero, M. E., &amp; García Ruiz, J. M. (2016). Modernization of new irrigated lands in a scenario of increasing water scarcity: From large reservoirs to small ponds. </w:t>
      </w:r>
      <w:proofErr w:type="spellStart"/>
      <w:r>
        <w:rPr>
          <w:i/>
          <w:iCs/>
        </w:rPr>
        <w:t>Cuadernos</w:t>
      </w:r>
      <w:proofErr w:type="spellEnd"/>
      <w:r>
        <w:rPr>
          <w:i/>
          <w:iCs/>
        </w:rPr>
        <w:t xml:space="preserve"> de </w:t>
      </w:r>
      <w:proofErr w:type="spellStart"/>
      <w:r>
        <w:rPr>
          <w:i/>
          <w:iCs/>
        </w:rPr>
        <w:t>Investigación</w:t>
      </w:r>
      <w:proofErr w:type="spellEnd"/>
      <w:r>
        <w:rPr>
          <w:i/>
          <w:iCs/>
        </w:rPr>
        <w:t xml:space="preserve"> </w:t>
      </w:r>
      <w:proofErr w:type="spellStart"/>
      <w:r>
        <w:rPr>
          <w:i/>
          <w:iCs/>
        </w:rPr>
        <w:t>Geográfica</w:t>
      </w:r>
      <w:proofErr w:type="spellEnd"/>
      <w:r>
        <w:rPr>
          <w:i/>
          <w:iCs/>
        </w:rPr>
        <w:t>: Geographical Research Letters</w:t>
      </w:r>
      <w:r>
        <w:t xml:space="preserve">, </w:t>
      </w:r>
      <w:r>
        <w:rPr>
          <w:i/>
          <w:iCs/>
        </w:rPr>
        <w:t>42</w:t>
      </w:r>
      <w:r>
        <w:t>, 233–259.</w:t>
      </w:r>
    </w:p>
    <w:p w14:paraId="48942522" w14:textId="6AD123FC" w:rsidR="005171F3" w:rsidRDefault="005171F3" w:rsidP="00CA7E5C">
      <w:pPr>
        <w:pStyle w:val="Bibliografa"/>
        <w:spacing w:after="120" w:line="276" w:lineRule="auto"/>
        <w:jc w:val="both"/>
      </w:pPr>
      <w:r>
        <w:t xml:space="preserve">Jordan, C. Y., Lohse, K., Turner, F., Thomson, M., Gharbi, K., &amp; </w:t>
      </w:r>
      <w:proofErr w:type="spellStart"/>
      <w:r>
        <w:t>Ennos</w:t>
      </w:r>
      <w:proofErr w:type="spellEnd"/>
      <w:r>
        <w:t xml:space="preserve">, R. A. (2018). Maintaining their genetic distance: </w:t>
      </w:r>
      <w:proofErr w:type="gramStart"/>
      <w:r>
        <w:t>Little</w:t>
      </w:r>
      <w:proofErr w:type="gramEnd"/>
      <w:r>
        <w:t xml:space="preserve"> evidence for introgression between widely hybridizing species of </w:t>
      </w:r>
      <w:r w:rsidRPr="00CA7E5C">
        <w:rPr>
          <w:i/>
        </w:rPr>
        <w:t>Geum</w:t>
      </w:r>
      <w:r>
        <w:t xml:space="preserve"> with contrasting mating systems. </w:t>
      </w:r>
      <w:r>
        <w:rPr>
          <w:i/>
          <w:iCs/>
        </w:rPr>
        <w:t>Molecular Ecology</w:t>
      </w:r>
      <w:r>
        <w:t xml:space="preserve">, </w:t>
      </w:r>
      <w:r>
        <w:rPr>
          <w:i/>
          <w:iCs/>
        </w:rPr>
        <w:t>27</w:t>
      </w:r>
      <w:r>
        <w:t>(5), 1214–1228. https://doi.org/10.1111/mec.14426</w:t>
      </w:r>
    </w:p>
    <w:p w14:paraId="7661612A" w14:textId="6CD35B09" w:rsidR="005171F3" w:rsidRDefault="005171F3" w:rsidP="00CA7E5C">
      <w:pPr>
        <w:pStyle w:val="Bibliografa"/>
        <w:spacing w:after="120" w:line="276" w:lineRule="auto"/>
        <w:jc w:val="both"/>
      </w:pPr>
      <w:r>
        <w:t xml:space="preserve">Koopman, K. F. (1950). Natural </w:t>
      </w:r>
      <w:r w:rsidR="00F25EC6">
        <w:t xml:space="preserve">selection for reproductive isolation between </w:t>
      </w:r>
      <w:r w:rsidRPr="00F25EC6">
        <w:rPr>
          <w:i/>
          <w:iCs/>
        </w:rPr>
        <w:t xml:space="preserve">Drosophila </w:t>
      </w:r>
      <w:proofErr w:type="spellStart"/>
      <w:r w:rsidRPr="00F25EC6">
        <w:rPr>
          <w:i/>
          <w:iCs/>
        </w:rPr>
        <w:t>pseudoobscura</w:t>
      </w:r>
      <w:proofErr w:type="spellEnd"/>
      <w:r>
        <w:t xml:space="preserve"> and </w:t>
      </w:r>
      <w:r w:rsidRPr="00F25EC6">
        <w:rPr>
          <w:i/>
          <w:iCs/>
        </w:rPr>
        <w:t xml:space="preserve">Drosophila </w:t>
      </w:r>
      <w:proofErr w:type="spellStart"/>
      <w:r w:rsidRPr="00F25EC6">
        <w:rPr>
          <w:i/>
          <w:iCs/>
        </w:rPr>
        <w:t>persimilis</w:t>
      </w:r>
      <w:proofErr w:type="spellEnd"/>
      <w:r>
        <w:t xml:space="preserve">. </w:t>
      </w:r>
      <w:r>
        <w:rPr>
          <w:i/>
          <w:iCs/>
        </w:rPr>
        <w:t>Evolution</w:t>
      </w:r>
      <w:r>
        <w:t xml:space="preserve">, </w:t>
      </w:r>
      <w:r>
        <w:rPr>
          <w:i/>
          <w:iCs/>
        </w:rPr>
        <w:t>4</w:t>
      </w:r>
      <w:r>
        <w:t>(2), 135–148. https://doi.org/10.2307/2405390</w:t>
      </w:r>
    </w:p>
    <w:p w14:paraId="10D983F8" w14:textId="745E5BF3" w:rsidR="005171F3" w:rsidRDefault="005171F3" w:rsidP="00CA7E5C">
      <w:pPr>
        <w:pStyle w:val="Bibliografa"/>
        <w:spacing w:after="120" w:line="276" w:lineRule="auto"/>
        <w:jc w:val="both"/>
      </w:pPr>
      <w:r>
        <w:t xml:space="preserve">Kronforst, M. R., Young, L. G., &amp; Gilbert, L. E. (2007). Reinforcement of mate preference among hybridizing </w:t>
      </w:r>
      <w:r w:rsidRPr="00CA7E5C">
        <w:rPr>
          <w:i/>
        </w:rPr>
        <w:t>Heliconius</w:t>
      </w:r>
      <w:r>
        <w:t xml:space="preserve"> butterflies. </w:t>
      </w:r>
      <w:r>
        <w:rPr>
          <w:i/>
          <w:iCs/>
        </w:rPr>
        <w:t>Journal of Evolutionary Biology</w:t>
      </w:r>
      <w:r>
        <w:t xml:space="preserve">, </w:t>
      </w:r>
      <w:r>
        <w:rPr>
          <w:i/>
          <w:iCs/>
        </w:rPr>
        <w:t>20</w:t>
      </w:r>
      <w:r>
        <w:t>(1), 278–285. https://doi.org/10.1111/j.1420-9101.2006.01198.x</w:t>
      </w:r>
    </w:p>
    <w:p w14:paraId="03A87061" w14:textId="62FA7E93" w:rsidR="005171F3" w:rsidRDefault="005171F3" w:rsidP="00CA7E5C">
      <w:pPr>
        <w:pStyle w:val="Bibliografa"/>
        <w:spacing w:after="120" w:line="276" w:lineRule="auto"/>
        <w:jc w:val="both"/>
      </w:pPr>
      <w:r>
        <w:t xml:space="preserve">Lancaster, L. T., Dudaniec, R. Y., Chauhan, P., Wellenreuther, M., Svensson, E. I., &amp; Hansson, B. (2016). Gene expression under thermal stress varies across a geographical range expansion front. </w:t>
      </w:r>
      <w:r>
        <w:rPr>
          <w:i/>
          <w:iCs/>
        </w:rPr>
        <w:t>Molecular Ecology</w:t>
      </w:r>
      <w:r>
        <w:t xml:space="preserve">, </w:t>
      </w:r>
      <w:r>
        <w:rPr>
          <w:i/>
          <w:iCs/>
        </w:rPr>
        <w:t>25</w:t>
      </w:r>
      <w:r>
        <w:t>(5), 1141–1156. https://doi.org/10.1111/mec.13548</w:t>
      </w:r>
    </w:p>
    <w:p w14:paraId="6FEBDDF3" w14:textId="3ED6ACA3" w:rsidR="005171F3" w:rsidRDefault="005171F3" w:rsidP="00CA7E5C">
      <w:pPr>
        <w:pStyle w:val="Bibliografa"/>
        <w:spacing w:after="120" w:line="276" w:lineRule="auto"/>
        <w:jc w:val="both"/>
      </w:pPr>
      <w:r>
        <w:t xml:space="preserve">Langmead, B., &amp; Salzberg, S. L. (2012). Fast gapped-read alignment with Bowtie 2. </w:t>
      </w:r>
      <w:r>
        <w:rPr>
          <w:i/>
          <w:iCs/>
        </w:rPr>
        <w:t>Nature Methods</w:t>
      </w:r>
      <w:r>
        <w:t xml:space="preserve">, </w:t>
      </w:r>
      <w:r>
        <w:rPr>
          <w:i/>
          <w:iCs/>
        </w:rPr>
        <w:t>9</w:t>
      </w:r>
      <w:r>
        <w:t>(4), Article 4. https://doi.org/10.1038/nmeth.1923</w:t>
      </w:r>
    </w:p>
    <w:p w14:paraId="46AEB3A1" w14:textId="4CA9BDE2" w:rsidR="005171F3" w:rsidRDefault="005171F3" w:rsidP="00CA7E5C">
      <w:pPr>
        <w:pStyle w:val="Bibliografa"/>
        <w:spacing w:after="120" w:line="276" w:lineRule="auto"/>
        <w:jc w:val="both"/>
      </w:pPr>
      <w:r>
        <w:lastRenderedPageBreak/>
        <w:t xml:space="preserve">Larson, E. L., White, T. A., Ross, C. L., &amp; Harrison, R. G. (2014). Gene flow and the maintenance of species boundaries. </w:t>
      </w:r>
      <w:r>
        <w:rPr>
          <w:i/>
          <w:iCs/>
        </w:rPr>
        <w:t>Molecular Ecology</w:t>
      </w:r>
      <w:r>
        <w:t xml:space="preserve">, </w:t>
      </w:r>
      <w:r>
        <w:rPr>
          <w:i/>
          <w:iCs/>
        </w:rPr>
        <w:t>23</w:t>
      </w:r>
      <w:r>
        <w:t>(7), 1668–1678. https://doi.org/10.1111/mec.12601</w:t>
      </w:r>
    </w:p>
    <w:p w14:paraId="372E072C" w14:textId="26E66AAF" w:rsidR="005171F3" w:rsidRDefault="005171F3" w:rsidP="00CA7E5C">
      <w:pPr>
        <w:pStyle w:val="Bibliografa"/>
        <w:spacing w:after="120" w:line="276" w:lineRule="auto"/>
        <w:jc w:val="both"/>
      </w:pPr>
      <w:r>
        <w:t>Lemmon, E. M., &amp; Juenger, T. E. (2017). Geographic variation in hybridization across a reinforcement contact zone of chorus frogs (</w:t>
      </w:r>
      <w:proofErr w:type="spellStart"/>
      <w:r w:rsidRPr="00CA7E5C">
        <w:rPr>
          <w:i/>
        </w:rPr>
        <w:t>Pseudacris</w:t>
      </w:r>
      <w:proofErr w:type="spellEnd"/>
      <w:r>
        <w:t xml:space="preserve">). </w:t>
      </w:r>
      <w:r>
        <w:rPr>
          <w:i/>
          <w:iCs/>
        </w:rPr>
        <w:t>Ecology and Evolution</w:t>
      </w:r>
      <w:r>
        <w:t xml:space="preserve">, </w:t>
      </w:r>
      <w:r>
        <w:rPr>
          <w:i/>
          <w:iCs/>
        </w:rPr>
        <w:t>7</w:t>
      </w:r>
      <w:r>
        <w:t>(22), 9485–9502. https://doi.org/10.1002/ece3.3443</w:t>
      </w:r>
    </w:p>
    <w:p w14:paraId="7BD5FB19" w14:textId="4A69E1A4" w:rsidR="005171F3" w:rsidRDefault="005171F3" w:rsidP="00CA7E5C">
      <w:pPr>
        <w:pStyle w:val="Bibliografa"/>
        <w:spacing w:after="120" w:line="276" w:lineRule="auto"/>
        <w:jc w:val="both"/>
      </w:pPr>
      <w:r>
        <w:t xml:space="preserve">Lepais, O., Petit, R. J., </w:t>
      </w:r>
      <w:proofErr w:type="spellStart"/>
      <w:r>
        <w:t>Guichoux</w:t>
      </w:r>
      <w:proofErr w:type="spellEnd"/>
      <w:r>
        <w:t xml:space="preserve">, E., </w:t>
      </w:r>
      <w:proofErr w:type="spellStart"/>
      <w:r>
        <w:t>Lavabre</w:t>
      </w:r>
      <w:proofErr w:type="spellEnd"/>
      <w:r>
        <w:t xml:space="preserve">, J. E., Alberto, F., Kremer, A., &amp; Gerber, S. (2009). Species relative abundance and direction of introgression in oaks. </w:t>
      </w:r>
      <w:r>
        <w:rPr>
          <w:i/>
          <w:iCs/>
        </w:rPr>
        <w:t>Molecular Ecology</w:t>
      </w:r>
      <w:r>
        <w:t xml:space="preserve">, </w:t>
      </w:r>
      <w:r>
        <w:rPr>
          <w:i/>
          <w:iCs/>
        </w:rPr>
        <w:t>18</w:t>
      </w:r>
      <w:r>
        <w:t>(10), 2228–2242. https://doi.org/10.1111/j.1365-294X.2009.04137.x</w:t>
      </w:r>
    </w:p>
    <w:p w14:paraId="5B0EDF4C" w14:textId="08EEF70E" w:rsidR="005171F3" w:rsidRDefault="005171F3" w:rsidP="00CA7E5C">
      <w:pPr>
        <w:pStyle w:val="Bibliografa"/>
        <w:spacing w:after="120" w:line="276" w:lineRule="auto"/>
        <w:jc w:val="both"/>
      </w:pPr>
      <w:r>
        <w:t>Liao, W.J., Zhu, B.R., Li, Y</w:t>
      </w:r>
      <w:r w:rsidR="00F25EC6">
        <w:t>.</w:t>
      </w:r>
      <w:r>
        <w:t xml:space="preserve">F., Li, X.M., Zeng, Y.F., &amp; Zhang, D.Y. (2019). A comparison of reproductive isolation between two closely related oak species in zones of recent and ancient secondary contact. </w:t>
      </w:r>
      <w:r>
        <w:rPr>
          <w:i/>
          <w:iCs/>
        </w:rPr>
        <w:t>BMC Evolutionary Biology</w:t>
      </w:r>
      <w:r>
        <w:t xml:space="preserve">, </w:t>
      </w:r>
      <w:r>
        <w:rPr>
          <w:i/>
          <w:iCs/>
        </w:rPr>
        <w:t>19</w:t>
      </w:r>
      <w:r>
        <w:t>(1), 70. https://doi.org/10.1186/s12862-019-1399-y</w:t>
      </w:r>
    </w:p>
    <w:p w14:paraId="64995221" w14:textId="52887A86" w:rsidR="005171F3" w:rsidRDefault="005171F3" w:rsidP="00CA7E5C">
      <w:pPr>
        <w:pStyle w:val="Bibliografa"/>
        <w:spacing w:after="120" w:line="276" w:lineRule="auto"/>
        <w:jc w:val="both"/>
      </w:pPr>
      <w:r>
        <w:t xml:space="preserve">Mandeville, E. G., Parchman, T. L., Thompson, K. G., Compton, R. I., Gelwicks, K. R., Song, S. J., &amp; Buerkle, C. A. (2017). Inconsistent reproductive isolation revealed by interactions between </w:t>
      </w:r>
      <w:r w:rsidRPr="00CA7E5C">
        <w:rPr>
          <w:i/>
        </w:rPr>
        <w:t>Catostomus</w:t>
      </w:r>
      <w:r>
        <w:t xml:space="preserve"> fish species. </w:t>
      </w:r>
      <w:r>
        <w:rPr>
          <w:i/>
          <w:iCs/>
        </w:rPr>
        <w:t>Evolution Letters</w:t>
      </w:r>
      <w:r>
        <w:t xml:space="preserve">, </w:t>
      </w:r>
      <w:r>
        <w:rPr>
          <w:i/>
          <w:iCs/>
        </w:rPr>
        <w:t>1</w:t>
      </w:r>
      <w:r>
        <w:t>(5), 255–268. https://doi.org/10.1002/evl3.29</w:t>
      </w:r>
    </w:p>
    <w:p w14:paraId="68F0AEED" w14:textId="79EC52C4" w:rsidR="005171F3" w:rsidRDefault="005171F3" w:rsidP="00CA7E5C">
      <w:pPr>
        <w:pStyle w:val="Bibliografa"/>
        <w:spacing w:after="120" w:line="276" w:lineRule="auto"/>
        <w:jc w:val="both"/>
      </w:pPr>
      <w:r>
        <w:t xml:space="preserve">Matute, D. R. (2010). Reinforcement of </w:t>
      </w:r>
      <w:r w:rsidR="00F25EC6">
        <w:t xml:space="preserve">gametic isolation </w:t>
      </w:r>
      <w:r>
        <w:t xml:space="preserve">in </w:t>
      </w:r>
      <w:r w:rsidRPr="00F25EC6">
        <w:rPr>
          <w:i/>
          <w:iCs/>
        </w:rPr>
        <w:t>Drosophila</w:t>
      </w:r>
      <w:r>
        <w:t xml:space="preserve">. </w:t>
      </w:r>
      <w:r>
        <w:rPr>
          <w:i/>
          <w:iCs/>
        </w:rPr>
        <w:t>PLOS Biology</w:t>
      </w:r>
      <w:r>
        <w:t xml:space="preserve">, </w:t>
      </w:r>
      <w:r>
        <w:rPr>
          <w:i/>
          <w:iCs/>
        </w:rPr>
        <w:t>8</w:t>
      </w:r>
      <w:r>
        <w:t>(3), e1000341. https://doi.org/10.1371/journal.pbio.1000341</w:t>
      </w:r>
    </w:p>
    <w:p w14:paraId="7473AC5C" w14:textId="77777777" w:rsidR="005171F3" w:rsidRDefault="005171F3" w:rsidP="00CA7E5C">
      <w:pPr>
        <w:pStyle w:val="Bibliografa"/>
        <w:spacing w:after="120" w:line="276" w:lineRule="auto"/>
        <w:jc w:val="both"/>
      </w:pPr>
      <w:r>
        <w:t xml:space="preserve">Mayr, E. (1963). </w:t>
      </w:r>
      <w:r>
        <w:rPr>
          <w:i/>
          <w:iCs/>
        </w:rPr>
        <w:t>Animal species and evolution</w:t>
      </w:r>
      <w:r>
        <w:t>. Harvard University Press.</w:t>
      </w:r>
    </w:p>
    <w:p w14:paraId="14A845B4" w14:textId="6FB053F5" w:rsidR="005171F3" w:rsidRDefault="005171F3" w:rsidP="00CA7E5C">
      <w:pPr>
        <w:pStyle w:val="Bibliografa"/>
        <w:spacing w:after="120" w:line="276" w:lineRule="auto"/>
        <w:jc w:val="both"/>
      </w:pPr>
      <w:r w:rsidRPr="00910608">
        <w:rPr>
          <w:lang w:val="de-DE"/>
        </w:rPr>
        <w:t xml:space="preserve">Mehner, T., Pohlmann, K., Elkin, C., Monaghan, M. T., Nitz, B., &amp; Freyhof, J. (2010). </w:t>
      </w:r>
      <w:r>
        <w:t>Genetic population structure of sympatric and allopatric populations of Baltic ciscoes (</w:t>
      </w:r>
      <w:r w:rsidRPr="00CA7E5C">
        <w:rPr>
          <w:i/>
        </w:rPr>
        <w:t xml:space="preserve">Coregonus </w:t>
      </w:r>
      <w:proofErr w:type="spellStart"/>
      <w:r w:rsidRPr="00F25EC6">
        <w:rPr>
          <w:i/>
          <w:iCs/>
        </w:rPr>
        <w:t>albulacomplex</w:t>
      </w:r>
      <w:proofErr w:type="spellEnd"/>
      <w:r>
        <w:t xml:space="preserve">, Teleostei, </w:t>
      </w:r>
      <w:proofErr w:type="spellStart"/>
      <w:r>
        <w:t>Coregonidae</w:t>
      </w:r>
      <w:proofErr w:type="spellEnd"/>
      <w:r>
        <w:t xml:space="preserve">). </w:t>
      </w:r>
      <w:r>
        <w:rPr>
          <w:i/>
          <w:iCs/>
        </w:rPr>
        <w:t>BMC Evolutionary Biology</w:t>
      </w:r>
      <w:r>
        <w:t xml:space="preserve">, </w:t>
      </w:r>
      <w:r>
        <w:rPr>
          <w:i/>
          <w:iCs/>
        </w:rPr>
        <w:t>10</w:t>
      </w:r>
      <w:r>
        <w:t>(1), 85. https://doi.org/10.1186/1471-2148-10-85</w:t>
      </w:r>
    </w:p>
    <w:p w14:paraId="1686BCAC" w14:textId="5A91DE21" w:rsidR="005171F3" w:rsidRDefault="005171F3" w:rsidP="00CA7E5C">
      <w:pPr>
        <w:pStyle w:val="Bibliografa"/>
        <w:spacing w:after="120" w:line="276" w:lineRule="auto"/>
        <w:jc w:val="both"/>
      </w:pPr>
      <w:r>
        <w:t xml:space="preserve">Milne, R. I., &amp; Abbott, R. J. (2008). Reproductive isolation among two interfertile </w:t>
      </w:r>
      <w:r w:rsidRPr="00CA7E5C">
        <w:rPr>
          <w:i/>
        </w:rPr>
        <w:t>Rhododendron</w:t>
      </w:r>
      <w:r>
        <w:t xml:space="preserve"> species: Low frequency of post-F1 hybrid genotypes in alpine hybrid zones. </w:t>
      </w:r>
      <w:r>
        <w:rPr>
          <w:i/>
          <w:iCs/>
        </w:rPr>
        <w:t>Molecular Ecology</w:t>
      </w:r>
      <w:r>
        <w:t xml:space="preserve">, </w:t>
      </w:r>
      <w:r>
        <w:rPr>
          <w:i/>
          <w:iCs/>
        </w:rPr>
        <w:t>17</w:t>
      </w:r>
      <w:r>
        <w:t>(4), 1108–1121. https://doi.org/10.1111/j.1365-294X.2007.03643.x</w:t>
      </w:r>
    </w:p>
    <w:p w14:paraId="4A00C164" w14:textId="5CD4B5CC" w:rsidR="005171F3" w:rsidRDefault="005171F3" w:rsidP="00CA7E5C">
      <w:pPr>
        <w:pStyle w:val="Bibliografa"/>
        <w:spacing w:after="120" w:line="276" w:lineRule="auto"/>
        <w:jc w:val="both"/>
      </w:pPr>
      <w:r>
        <w:t xml:space="preserve">Miralles, A., Secondi, J., Pabijan, M., Babik, W., Lemaire, C., &amp; Crochet, P.A. (2023). </w:t>
      </w:r>
      <w:r>
        <w:rPr>
          <w:i/>
          <w:iCs/>
        </w:rPr>
        <w:t>Inconsistent estimates of hybridization frequency in newts revealed by SNPs and microsatellites</w:t>
      </w:r>
      <w:r>
        <w:t>. bioRxiv. https://doi.org/10.1101/2023.01.21.525005</w:t>
      </w:r>
    </w:p>
    <w:p w14:paraId="1A07E7EE" w14:textId="77777777" w:rsidR="005171F3" w:rsidRDefault="005171F3" w:rsidP="00CA7E5C">
      <w:pPr>
        <w:pStyle w:val="Bibliografa"/>
        <w:spacing w:after="120" w:line="276" w:lineRule="auto"/>
        <w:jc w:val="both"/>
      </w:pPr>
      <w:r>
        <w:t xml:space="preserve">Monetti, L., Sánchez-Guillén, R. A., &amp; Cordero Rivera, A. (2002). Hybridization between </w:t>
      </w:r>
      <w:r w:rsidRPr="00CA7E5C">
        <w:rPr>
          <w:i/>
        </w:rPr>
        <w:t>Ischnura graellsii</w:t>
      </w:r>
      <w:r>
        <w:t xml:space="preserve"> (Vander Linder) and </w:t>
      </w:r>
      <w:r w:rsidRPr="00CA7E5C">
        <w:rPr>
          <w:i/>
        </w:rPr>
        <w:t>I. elegans</w:t>
      </w:r>
      <w:r>
        <w:t xml:space="preserve"> (Rambur) (Odonata: Coenagrionidae): Are they different species? </w:t>
      </w:r>
      <w:r>
        <w:rPr>
          <w:i/>
          <w:iCs/>
        </w:rPr>
        <w:t>Biological Journal of the Linnean Society</w:t>
      </w:r>
      <w:r>
        <w:t xml:space="preserve">, </w:t>
      </w:r>
      <w:r>
        <w:rPr>
          <w:i/>
          <w:iCs/>
        </w:rPr>
        <w:t>76</w:t>
      </w:r>
      <w:r>
        <w:t>(2), 225–235. https://doi.org/10.1111/j.1095-8312.2002.tb02084.x</w:t>
      </w:r>
    </w:p>
    <w:p w14:paraId="3C595DB1" w14:textId="29038935" w:rsidR="005171F3" w:rsidRDefault="005171F3" w:rsidP="00CA7E5C">
      <w:pPr>
        <w:pStyle w:val="Bibliografa"/>
        <w:spacing w:after="120" w:line="276" w:lineRule="auto"/>
        <w:jc w:val="both"/>
      </w:pPr>
      <w:r>
        <w:t xml:space="preserve">Nolte, A. W., Gompert, Z., &amp; Buerkle, C. A. (2009). Variable patterns of introgression in two sculpin hybrid zones suggest that genomic isolation differs among populations. </w:t>
      </w:r>
      <w:r>
        <w:rPr>
          <w:i/>
          <w:iCs/>
        </w:rPr>
        <w:t>Molecular Ecology</w:t>
      </w:r>
      <w:r>
        <w:t xml:space="preserve">, </w:t>
      </w:r>
      <w:r>
        <w:rPr>
          <w:i/>
          <w:iCs/>
        </w:rPr>
        <w:t>18</w:t>
      </w:r>
      <w:r>
        <w:t>(12), 2615–2627. https://doi.org/10.1111/j.1365-294X.2009.04208.x</w:t>
      </w:r>
    </w:p>
    <w:p w14:paraId="4B6C2D09" w14:textId="1AE9D402" w:rsidR="005171F3" w:rsidRDefault="005171F3" w:rsidP="00CA7E5C">
      <w:pPr>
        <w:pStyle w:val="Bibliografa"/>
        <w:spacing w:after="120" w:line="276" w:lineRule="auto"/>
        <w:jc w:val="both"/>
      </w:pPr>
      <w:r>
        <w:lastRenderedPageBreak/>
        <w:t xml:space="preserve">Ocharan-Larrondo, F. J. (1987). </w:t>
      </w:r>
      <w:r w:rsidRPr="00CA7E5C">
        <w:rPr>
          <w:i/>
        </w:rPr>
        <w:t xml:space="preserve">Los </w:t>
      </w:r>
      <w:proofErr w:type="spellStart"/>
      <w:r w:rsidRPr="00CA7E5C">
        <w:rPr>
          <w:i/>
        </w:rPr>
        <w:t>odonatos</w:t>
      </w:r>
      <w:proofErr w:type="spellEnd"/>
      <w:r w:rsidRPr="00CA7E5C">
        <w:rPr>
          <w:i/>
        </w:rPr>
        <w:t xml:space="preserve"> de Asturias y de España</w:t>
      </w:r>
      <w:r>
        <w:rPr>
          <w:i/>
          <w:iCs/>
        </w:rPr>
        <w:t xml:space="preserve">. </w:t>
      </w:r>
      <w:proofErr w:type="spellStart"/>
      <w:r>
        <w:rPr>
          <w:i/>
          <w:iCs/>
        </w:rPr>
        <w:t>Aspectos</w:t>
      </w:r>
      <w:proofErr w:type="spellEnd"/>
      <w:r w:rsidRPr="00CA7E5C">
        <w:rPr>
          <w:i/>
        </w:rPr>
        <w:t xml:space="preserve"> </w:t>
      </w:r>
      <w:proofErr w:type="spellStart"/>
      <w:r w:rsidRPr="00CA7E5C">
        <w:rPr>
          <w:i/>
        </w:rPr>
        <w:t>sistemáticos</w:t>
      </w:r>
      <w:proofErr w:type="spellEnd"/>
      <w:r w:rsidRPr="00CA7E5C">
        <w:rPr>
          <w:i/>
        </w:rPr>
        <w:t xml:space="preserve"> y </w:t>
      </w:r>
      <w:proofErr w:type="spellStart"/>
      <w:r w:rsidRPr="00CA7E5C">
        <w:rPr>
          <w:i/>
        </w:rPr>
        <w:t>faunísticos</w:t>
      </w:r>
      <w:proofErr w:type="spellEnd"/>
      <w:r>
        <w:t xml:space="preserve"> [Universidad de Oviedo]. https://dialnet.unirioja.es/servlet/tesis?codigo=209397</w:t>
      </w:r>
    </w:p>
    <w:p w14:paraId="10089507" w14:textId="6B5FFD84" w:rsidR="005171F3" w:rsidRDefault="005171F3" w:rsidP="00CA7E5C">
      <w:pPr>
        <w:pStyle w:val="Bibliografa"/>
        <w:spacing w:after="120" w:line="276" w:lineRule="auto"/>
        <w:jc w:val="both"/>
      </w:pPr>
      <w:r>
        <w:t xml:space="preserve">Ott, J. (2010). </w:t>
      </w:r>
      <w:r w:rsidRPr="002E3FF8">
        <w:t>The big trek northwards: Recent changes in the European dragonfly fauna</w:t>
      </w:r>
      <w:r w:rsidR="00F25EC6" w:rsidRPr="002E3FF8">
        <w:t>.</w:t>
      </w:r>
      <w:r w:rsidR="00F25EC6">
        <w:t xml:space="preserve"> In</w:t>
      </w:r>
      <w:r w:rsidR="002E3FF8">
        <w:t xml:space="preserve"> J. Settele, L. Penev, T. Georgiev,</w:t>
      </w:r>
      <w:r>
        <w:t xml:space="preserve"> R. </w:t>
      </w:r>
      <w:proofErr w:type="spellStart"/>
      <w:r>
        <w:t>Grabaum</w:t>
      </w:r>
      <w:proofErr w:type="spellEnd"/>
      <w:r>
        <w:t xml:space="preserve">, V. Grobelnik, V. Hammen, S. Klotz, M. </w:t>
      </w:r>
      <w:proofErr w:type="spellStart"/>
      <w:r>
        <w:t>Kotarac</w:t>
      </w:r>
      <w:proofErr w:type="spellEnd"/>
      <w:r>
        <w:t>, &amp; I. Kühn</w:t>
      </w:r>
      <w:r w:rsidR="002E3FF8">
        <w:t xml:space="preserve"> (Eds.), </w:t>
      </w:r>
      <w:r w:rsidR="002E3FF8">
        <w:rPr>
          <w:i/>
          <w:iCs/>
        </w:rPr>
        <w:t>Atlas of biodiversity risk</w:t>
      </w:r>
      <w:r w:rsidR="002E3FF8" w:rsidRPr="00CA7E5C">
        <w:rPr>
          <w:i/>
        </w:rPr>
        <w:t xml:space="preserve"> </w:t>
      </w:r>
      <w:r w:rsidR="002E3FF8">
        <w:t>(</w:t>
      </w:r>
      <w:r>
        <w:t>pp. 82–83). Sofia-Moscow: Pensoft.</w:t>
      </w:r>
    </w:p>
    <w:p w14:paraId="3449F074" w14:textId="5C8DB0B4" w:rsidR="005171F3" w:rsidRDefault="005171F3" w:rsidP="00CA7E5C">
      <w:pPr>
        <w:pStyle w:val="Bibliografa"/>
        <w:spacing w:after="120" w:line="276" w:lineRule="auto"/>
        <w:jc w:val="both"/>
      </w:pPr>
      <w:r>
        <w:t xml:space="preserve">Pembleton, L. W., Cogan, N. O. I., &amp; Forster, J. W. (2013). StAMPP: An R package for calculation of genetic differentiation and structure of mixed-ploidy level populations. </w:t>
      </w:r>
      <w:r>
        <w:rPr>
          <w:i/>
          <w:iCs/>
        </w:rPr>
        <w:t>Molecular Ecology Resources</w:t>
      </w:r>
      <w:r>
        <w:t xml:space="preserve">, </w:t>
      </w:r>
      <w:r>
        <w:rPr>
          <w:i/>
          <w:iCs/>
        </w:rPr>
        <w:t>13</w:t>
      </w:r>
      <w:r>
        <w:t>(5), 946–952. https://doi.org/10.1111/1755-0998.12129</w:t>
      </w:r>
    </w:p>
    <w:p w14:paraId="139A73DA" w14:textId="15CD7A0F" w:rsidR="005171F3" w:rsidRDefault="005171F3" w:rsidP="00CA7E5C">
      <w:pPr>
        <w:pStyle w:val="Bibliografa"/>
        <w:spacing w:after="120" w:line="276" w:lineRule="auto"/>
        <w:jc w:val="both"/>
      </w:pPr>
      <w:r>
        <w:t xml:space="preserve">Pfennig, K. S., Kelly, A. L., &amp; Pierce, A. A. (2016). Hybridization as a facilitator of species range expansion. </w:t>
      </w:r>
      <w:r>
        <w:rPr>
          <w:i/>
          <w:iCs/>
        </w:rPr>
        <w:t>Proceedings of the Royal Society B: Biological Sciences</w:t>
      </w:r>
      <w:r>
        <w:t xml:space="preserve">, </w:t>
      </w:r>
      <w:r>
        <w:rPr>
          <w:i/>
          <w:iCs/>
        </w:rPr>
        <w:t>283</w:t>
      </w:r>
      <w:r>
        <w:t>(1839), 20161329. https://doi.org/10.1098/rspb.2016.1329</w:t>
      </w:r>
    </w:p>
    <w:p w14:paraId="275B2047" w14:textId="13920106" w:rsidR="005171F3" w:rsidRDefault="005171F3" w:rsidP="00CA7E5C">
      <w:pPr>
        <w:pStyle w:val="Bibliografa"/>
        <w:spacing w:after="120" w:line="276" w:lineRule="auto"/>
        <w:jc w:val="both"/>
      </w:pPr>
      <w:r>
        <w:t xml:space="preserve">Purcell, S., Neale, B., Todd-Brown, K., Thomas, L., Ferreira, M. A. R., Bender, D., Maller, J., Sklar, P., de Bakker, P. I. W., Daly, M. J., &amp; Sham, P. C. (2007). PLINK: A </w:t>
      </w:r>
      <w:r w:rsidR="005C2BB6">
        <w:t>tool set for whole-genome association and population-based linkage analyses</w:t>
      </w:r>
      <w:r>
        <w:t xml:space="preserve">. </w:t>
      </w:r>
      <w:r>
        <w:rPr>
          <w:i/>
          <w:iCs/>
        </w:rPr>
        <w:t>The American Journal of Human Genetics</w:t>
      </w:r>
      <w:r>
        <w:t xml:space="preserve">, </w:t>
      </w:r>
      <w:r>
        <w:rPr>
          <w:i/>
          <w:iCs/>
        </w:rPr>
        <w:t>81</w:t>
      </w:r>
      <w:r>
        <w:t>(3), 559–575. https://doi.org/10.1086/519795</w:t>
      </w:r>
    </w:p>
    <w:p w14:paraId="6DF21277" w14:textId="77777777" w:rsidR="005171F3" w:rsidRDefault="005171F3" w:rsidP="00CA7E5C">
      <w:pPr>
        <w:pStyle w:val="Bibliografa"/>
        <w:spacing w:after="120" w:line="276" w:lineRule="auto"/>
        <w:jc w:val="both"/>
      </w:pPr>
      <w:r>
        <w:t xml:space="preserve">Quilodrán, C. S., Nussberger, B., Montoya‐Burgos, J. I., &amp; Currat, M. (2019). Hybridization and introgression during density‐dependent range expansion: European wildcats as a case study. </w:t>
      </w:r>
      <w:r>
        <w:rPr>
          <w:i/>
          <w:iCs/>
        </w:rPr>
        <w:t>Evolution</w:t>
      </w:r>
      <w:r>
        <w:t xml:space="preserve">, </w:t>
      </w:r>
      <w:r>
        <w:rPr>
          <w:i/>
          <w:iCs/>
        </w:rPr>
        <w:t>73</w:t>
      </w:r>
      <w:r>
        <w:t>(4), 750–761. https://doi.org/10.1111/evo.13704</w:t>
      </w:r>
    </w:p>
    <w:p w14:paraId="7ABB54CA" w14:textId="7F395393" w:rsidR="005171F3" w:rsidRDefault="005171F3" w:rsidP="00CA7E5C">
      <w:pPr>
        <w:pStyle w:val="Bibliografa"/>
        <w:spacing w:after="120" w:line="276" w:lineRule="auto"/>
        <w:jc w:val="both"/>
      </w:pPr>
      <w:r>
        <w:t xml:space="preserve">R Core Team. (2020). </w:t>
      </w:r>
      <w:r w:rsidRPr="00CA7E5C">
        <w:rPr>
          <w:i/>
        </w:rPr>
        <w:t xml:space="preserve">R: A </w:t>
      </w:r>
      <w:r>
        <w:rPr>
          <w:i/>
          <w:iCs/>
        </w:rPr>
        <w:t>Language</w:t>
      </w:r>
      <w:r w:rsidRPr="00CA7E5C">
        <w:rPr>
          <w:i/>
        </w:rPr>
        <w:t xml:space="preserve"> and </w:t>
      </w:r>
      <w:r>
        <w:rPr>
          <w:i/>
          <w:iCs/>
        </w:rPr>
        <w:t>Environment</w:t>
      </w:r>
      <w:r w:rsidRPr="00CA7E5C">
        <w:rPr>
          <w:i/>
        </w:rPr>
        <w:t xml:space="preserve"> for </w:t>
      </w:r>
      <w:r>
        <w:rPr>
          <w:i/>
          <w:iCs/>
        </w:rPr>
        <w:t>Statistical Computing</w:t>
      </w:r>
      <w:r>
        <w:t xml:space="preserve">. </w:t>
      </w:r>
      <w:r w:rsidRPr="00CA7E5C">
        <w:t>R Foundation for Statistical Computing</w:t>
      </w:r>
      <w:r>
        <w:t>. http://www.R-project.org/</w:t>
      </w:r>
    </w:p>
    <w:p w14:paraId="7FB0C96F" w14:textId="64B691B8" w:rsidR="005171F3" w:rsidRDefault="005171F3" w:rsidP="00CA7E5C">
      <w:pPr>
        <w:pStyle w:val="Bibliografa"/>
        <w:spacing w:after="120" w:line="276" w:lineRule="auto"/>
        <w:jc w:val="both"/>
      </w:pPr>
      <w:r>
        <w:t xml:space="preserve">Rieseberg, L. H., Kim, S.-C., Randell, R. A., Whitney, K. D., Gross, B. L., Lexer, C., &amp; Clay, K. (2007). Hybridization and the colonization of novel habitats by annual sunflowers. </w:t>
      </w:r>
      <w:proofErr w:type="spellStart"/>
      <w:r>
        <w:rPr>
          <w:i/>
          <w:iCs/>
        </w:rPr>
        <w:t>Genetica</w:t>
      </w:r>
      <w:proofErr w:type="spellEnd"/>
      <w:r>
        <w:t xml:space="preserve">, </w:t>
      </w:r>
      <w:r>
        <w:rPr>
          <w:i/>
          <w:iCs/>
        </w:rPr>
        <w:t>129</w:t>
      </w:r>
      <w:r>
        <w:t>(2), 149–165. https://doi.org/10.1007/s10709-006-9011-y</w:t>
      </w:r>
    </w:p>
    <w:p w14:paraId="14D69DD1" w14:textId="77777777" w:rsidR="005171F3" w:rsidRDefault="005171F3" w:rsidP="00CA7E5C">
      <w:pPr>
        <w:pStyle w:val="Bibliografa"/>
        <w:spacing w:after="120" w:line="276" w:lineRule="auto"/>
        <w:jc w:val="both"/>
      </w:pPr>
      <w:r>
        <w:t xml:space="preserve">Rochette, N. C., Rivera-Colón, A. G., &amp; Catchen, J. M. (2019). Stacks 2: Analytical methods for paired-end sequencing improve RADseq-based population genomics. </w:t>
      </w:r>
      <w:r>
        <w:rPr>
          <w:i/>
          <w:iCs/>
        </w:rPr>
        <w:t>Molecular Ecology</w:t>
      </w:r>
      <w:r>
        <w:t xml:space="preserve">, </w:t>
      </w:r>
      <w:r>
        <w:rPr>
          <w:i/>
          <w:iCs/>
        </w:rPr>
        <w:t>28</w:t>
      </w:r>
      <w:r>
        <w:t>(21), 4737–4754. https://doi.org/10.1111/mec.15253</w:t>
      </w:r>
    </w:p>
    <w:p w14:paraId="087104E4" w14:textId="173FC694" w:rsidR="005171F3" w:rsidRDefault="005171F3" w:rsidP="00CA7E5C">
      <w:pPr>
        <w:pStyle w:val="Bibliografa"/>
        <w:spacing w:after="120" w:line="276" w:lineRule="auto"/>
        <w:jc w:val="both"/>
      </w:pPr>
      <w:r>
        <w:t xml:space="preserve">Sánchez-Guillén, R. A., Córdoba-Aguilar, A., Hansson, B., Ott, J., &amp; Wellenreuther, M. (2016). </w:t>
      </w:r>
      <w:r w:rsidRPr="00CA7E5C">
        <w:t xml:space="preserve">Evolutionary </w:t>
      </w:r>
      <w:r>
        <w:t xml:space="preserve">consequences of climate-induced range shifts in insects. </w:t>
      </w:r>
      <w:r>
        <w:rPr>
          <w:i/>
          <w:iCs/>
        </w:rPr>
        <w:t>Biological Reviews</w:t>
      </w:r>
      <w:r>
        <w:t xml:space="preserve">, </w:t>
      </w:r>
      <w:r>
        <w:rPr>
          <w:i/>
          <w:iCs/>
        </w:rPr>
        <w:t>91</w:t>
      </w:r>
      <w:r>
        <w:t>(4), 1050–1064. https://doi.org/10.1111/brv.12204</w:t>
      </w:r>
    </w:p>
    <w:p w14:paraId="72D54783" w14:textId="603E7318" w:rsidR="005171F3" w:rsidRDefault="005171F3" w:rsidP="00CA7E5C">
      <w:pPr>
        <w:pStyle w:val="Bibliografa"/>
        <w:spacing w:after="120" w:line="276" w:lineRule="auto"/>
        <w:jc w:val="both"/>
      </w:pPr>
      <w:r>
        <w:t xml:space="preserve">Sánchez-Guillén, R. A., Van Gossum, H., &amp; Cordero Rivera, A. (2005). Hybridization and the inheritance of female colour polymorphism in two ischnurid damselflies (Odonata: Coenagrionidae). </w:t>
      </w:r>
      <w:r>
        <w:rPr>
          <w:i/>
          <w:iCs/>
        </w:rPr>
        <w:t>Biological Journal of the Linnean Society</w:t>
      </w:r>
      <w:r>
        <w:t xml:space="preserve">, </w:t>
      </w:r>
      <w:r>
        <w:rPr>
          <w:i/>
          <w:iCs/>
        </w:rPr>
        <w:t>85</w:t>
      </w:r>
      <w:r>
        <w:t>(4), 471–481. https://doi.org/10.1111/j.1095-8312.2005.00506.x</w:t>
      </w:r>
    </w:p>
    <w:p w14:paraId="7B255EA1" w14:textId="7DE2E7CE" w:rsidR="005171F3" w:rsidRDefault="005171F3" w:rsidP="00CA7E5C">
      <w:pPr>
        <w:pStyle w:val="Bibliografa"/>
        <w:spacing w:after="120" w:line="276" w:lineRule="auto"/>
        <w:jc w:val="both"/>
      </w:pPr>
      <w:r>
        <w:lastRenderedPageBreak/>
        <w:t xml:space="preserve">Sánchez-Guillén, R. A., Wellenreuther, M., Cordero-Rivera, A., &amp; Hansson, B. (2011). Introgression and rapid species turnover in sympatric damselflies. </w:t>
      </w:r>
      <w:r>
        <w:rPr>
          <w:i/>
          <w:iCs/>
        </w:rPr>
        <w:t>BMC Evolutionary Biology</w:t>
      </w:r>
      <w:r>
        <w:t xml:space="preserve">, </w:t>
      </w:r>
      <w:r>
        <w:rPr>
          <w:i/>
          <w:iCs/>
        </w:rPr>
        <w:t>11</w:t>
      </w:r>
      <w:r>
        <w:t>(1), 210. https://doi.org/10.1186/1471-2148-11-210</w:t>
      </w:r>
    </w:p>
    <w:p w14:paraId="63AC3202" w14:textId="4490834D" w:rsidR="005171F3" w:rsidRDefault="005171F3" w:rsidP="00CA7E5C">
      <w:pPr>
        <w:pStyle w:val="Bibliografa"/>
        <w:spacing w:after="120" w:line="276" w:lineRule="auto"/>
        <w:jc w:val="both"/>
      </w:pPr>
      <w:r>
        <w:t xml:space="preserve">Sánchez-Guillén, R. A., Wellenreuther, M., &amp; Rivera, A. C. (2012). Strong </w:t>
      </w:r>
      <w:r w:rsidR="005C2BB6">
        <w:t>asymmetry in the relative strengths of prezygotic and postzygotic barriers between two damselfly sister species</w:t>
      </w:r>
      <w:r>
        <w:t xml:space="preserve">. </w:t>
      </w:r>
      <w:r>
        <w:rPr>
          <w:i/>
          <w:iCs/>
        </w:rPr>
        <w:t>Evolution</w:t>
      </w:r>
      <w:r>
        <w:t xml:space="preserve">, </w:t>
      </w:r>
      <w:r>
        <w:rPr>
          <w:i/>
          <w:iCs/>
        </w:rPr>
        <w:t>66</w:t>
      </w:r>
      <w:r>
        <w:t xml:space="preserve">(3), 690–707. </w:t>
      </w:r>
      <w:hyperlink r:id="rId11" w:history="1">
        <w:r w:rsidR="001C2CAD" w:rsidRPr="00890B4C">
          <w:rPr>
            <w:rStyle w:val="Hipervnculo"/>
          </w:rPr>
          <w:t>https://doi.org/10.1111/j.1558-5646.2011.01469.x</w:t>
        </w:r>
      </w:hyperlink>
    </w:p>
    <w:p w14:paraId="50CCFCFB" w14:textId="395B1824" w:rsidR="001C2CAD" w:rsidRPr="001C2CAD" w:rsidRDefault="001C2CAD" w:rsidP="00430AB2">
      <w:pPr>
        <w:pStyle w:val="NormalWeb"/>
        <w:spacing w:before="0" w:beforeAutospacing="0" w:after="120" w:afterAutospacing="0" w:line="276" w:lineRule="auto"/>
        <w:ind w:left="709" w:hanging="709"/>
        <w:jc w:val="both"/>
        <w:rPr>
          <w:lang w:val="en-GB"/>
        </w:rPr>
      </w:pPr>
      <w:r>
        <w:t xml:space="preserve">Sánchez-Guillén, R. A., Sánchez-Herrera, M., &amp; Vega-Sánchez, Y. M. (2023). Genetic structure, cryptic species, and hybridization: causes and evolutionary consequences in Odonata. In </w:t>
      </w:r>
      <w:r>
        <w:rPr>
          <w:i/>
          <w:iCs/>
        </w:rPr>
        <w:t xml:space="preserve">Dragonflies and Damselflies. Second Edition. Edited by Alex Córdoba-Aguilar, Christopher D. </w:t>
      </w:r>
      <w:proofErr w:type="gramStart"/>
      <w:r>
        <w:rPr>
          <w:i/>
          <w:iCs/>
        </w:rPr>
        <w:t>Beatty</w:t>
      </w:r>
      <w:proofErr w:type="gramEnd"/>
      <w:r>
        <w:rPr>
          <w:i/>
          <w:iCs/>
        </w:rPr>
        <w:t xml:space="preserve"> and Jason T. Bried, Oxford University Press. ©</w:t>
      </w:r>
      <w:r>
        <w:t xml:space="preserve">. </w:t>
      </w:r>
      <w:proofErr w:type="spellStart"/>
      <w:r>
        <w:t>doi</w:t>
      </w:r>
      <w:proofErr w:type="spellEnd"/>
      <w:r>
        <w:t>: 10.1016/B978-0-12-374144-8.00218-6</w:t>
      </w:r>
    </w:p>
    <w:p w14:paraId="600769BD" w14:textId="2EBDB0E1" w:rsidR="005171F3" w:rsidRDefault="005171F3" w:rsidP="00430AB2">
      <w:pPr>
        <w:pStyle w:val="Bibliografa"/>
        <w:spacing w:after="120" w:line="276" w:lineRule="auto"/>
        <w:ind w:left="708" w:hanging="708"/>
        <w:jc w:val="both"/>
      </w:pPr>
      <w:r>
        <w:t xml:space="preserve">Seehausen, O. (2004). Hybridization and adaptive radiation. </w:t>
      </w:r>
      <w:r>
        <w:rPr>
          <w:i/>
          <w:iCs/>
        </w:rPr>
        <w:t xml:space="preserve">Trends in Ecology &amp; </w:t>
      </w:r>
      <w:r w:rsidR="00430AB2">
        <w:rPr>
          <w:i/>
          <w:iCs/>
        </w:rPr>
        <w:t xml:space="preserve"> </w:t>
      </w:r>
      <w:r>
        <w:rPr>
          <w:i/>
          <w:iCs/>
        </w:rPr>
        <w:t>Evolution</w:t>
      </w:r>
      <w:r>
        <w:t xml:space="preserve">, </w:t>
      </w:r>
      <w:r>
        <w:rPr>
          <w:i/>
          <w:iCs/>
        </w:rPr>
        <w:t>19</w:t>
      </w:r>
      <w:r>
        <w:t>(4), 198–207. https://doi.org/10.1016/j.tree.2004.01.003</w:t>
      </w:r>
    </w:p>
    <w:p w14:paraId="177070E6" w14:textId="4B9FCC60" w:rsidR="005171F3" w:rsidRDefault="005171F3" w:rsidP="00430AB2">
      <w:pPr>
        <w:pStyle w:val="Bibliografa"/>
        <w:spacing w:after="120" w:line="276" w:lineRule="auto"/>
        <w:jc w:val="both"/>
      </w:pPr>
      <w:r>
        <w:t xml:space="preserve">Slatkin, M., &amp; Excoffier, L. (2012). Serial </w:t>
      </w:r>
      <w:r w:rsidR="005C2BB6">
        <w:t>founder effects during range expansion: a spatial analog of genetic drift</w:t>
      </w:r>
      <w:r>
        <w:t xml:space="preserve">. </w:t>
      </w:r>
      <w:r>
        <w:rPr>
          <w:i/>
          <w:iCs/>
        </w:rPr>
        <w:t>Genetics</w:t>
      </w:r>
      <w:r>
        <w:t xml:space="preserve">, </w:t>
      </w:r>
      <w:r>
        <w:rPr>
          <w:i/>
          <w:iCs/>
        </w:rPr>
        <w:t>191</w:t>
      </w:r>
      <w:r>
        <w:t>(1), 171–181. https://doi.org/10.1534/genetics.112.139022</w:t>
      </w:r>
    </w:p>
    <w:p w14:paraId="4FA7D6FC" w14:textId="4C706347" w:rsidR="005171F3" w:rsidRDefault="005171F3" w:rsidP="00430AB2">
      <w:pPr>
        <w:pStyle w:val="Bibliografa"/>
        <w:spacing w:after="120" w:line="276" w:lineRule="auto"/>
        <w:jc w:val="both"/>
      </w:pPr>
      <w:r>
        <w:t xml:space="preserve">Stelkens, R. B., </w:t>
      </w:r>
      <w:proofErr w:type="spellStart"/>
      <w:r>
        <w:t>Brockhurst</w:t>
      </w:r>
      <w:proofErr w:type="spellEnd"/>
      <w:r>
        <w:t xml:space="preserve">, M. A., Hurst, G. D. D., Miller, E. L., &amp; Greig, D. (2014). The effect of hybrid transgression on environmental tolerance in experimental yeast crosses. </w:t>
      </w:r>
      <w:r>
        <w:rPr>
          <w:i/>
          <w:iCs/>
        </w:rPr>
        <w:t>Journal of Evolutionary Biology</w:t>
      </w:r>
      <w:r>
        <w:t xml:space="preserve">, </w:t>
      </w:r>
      <w:r>
        <w:rPr>
          <w:i/>
          <w:iCs/>
        </w:rPr>
        <w:t>27</w:t>
      </w:r>
      <w:r>
        <w:t>(11), 2507–2519. https://doi.org/10.1111/jeb.12494</w:t>
      </w:r>
    </w:p>
    <w:p w14:paraId="74EF5A8F" w14:textId="05E591E3" w:rsidR="005171F3" w:rsidRDefault="005171F3" w:rsidP="00CA7E5C">
      <w:pPr>
        <w:pStyle w:val="Bibliografa"/>
        <w:spacing w:after="120" w:line="276" w:lineRule="auto"/>
        <w:jc w:val="both"/>
      </w:pPr>
      <w:r>
        <w:t xml:space="preserve">Swaegers, J., De </w:t>
      </w:r>
      <w:proofErr w:type="spellStart"/>
      <w:r>
        <w:t>Cupere</w:t>
      </w:r>
      <w:proofErr w:type="spellEnd"/>
      <w:r>
        <w:t xml:space="preserve">, S., </w:t>
      </w:r>
      <w:proofErr w:type="spellStart"/>
      <w:r>
        <w:t>Gaens</w:t>
      </w:r>
      <w:proofErr w:type="spellEnd"/>
      <w:r>
        <w:t xml:space="preserve">, N., Lancaster, L. T., Carbonell, J. A., Sánchez Guillén, R. A., &amp; Stoks, R. (2023). Plasticity and associated epigenetic mechanisms play a role in thermal evolution during range expansion. </w:t>
      </w:r>
      <w:r>
        <w:rPr>
          <w:i/>
          <w:iCs/>
        </w:rPr>
        <w:t>Evolution Letters</w:t>
      </w:r>
      <w:r>
        <w:t>, qrac007. https://doi.org/10.1093/evlett/qrac007</w:t>
      </w:r>
    </w:p>
    <w:p w14:paraId="1D721810" w14:textId="261DC982" w:rsidR="005171F3" w:rsidRDefault="005171F3" w:rsidP="00CA7E5C">
      <w:pPr>
        <w:pStyle w:val="Bibliografa"/>
        <w:spacing w:after="120" w:line="276" w:lineRule="auto"/>
        <w:jc w:val="both"/>
      </w:pPr>
      <w:r>
        <w:t xml:space="preserve">Swaegers, J., </w:t>
      </w:r>
      <w:proofErr w:type="spellStart"/>
      <w:r>
        <w:t>Mergeay</w:t>
      </w:r>
      <w:proofErr w:type="spellEnd"/>
      <w:r>
        <w:t xml:space="preserve">, J., Van </w:t>
      </w:r>
      <w:proofErr w:type="spellStart"/>
      <w:r>
        <w:t>Geystelen</w:t>
      </w:r>
      <w:proofErr w:type="spellEnd"/>
      <w:r>
        <w:t xml:space="preserve">, A., </w:t>
      </w:r>
      <w:proofErr w:type="spellStart"/>
      <w:r>
        <w:t>Therry</w:t>
      </w:r>
      <w:proofErr w:type="spellEnd"/>
      <w:r>
        <w:t xml:space="preserve">, L., </w:t>
      </w:r>
      <w:proofErr w:type="spellStart"/>
      <w:r>
        <w:t>Larmuseau</w:t>
      </w:r>
      <w:proofErr w:type="spellEnd"/>
      <w:r>
        <w:t xml:space="preserve">, M. H. D., &amp; Stoks, R. (2015). Neutral and adaptive genomic signatures of rapid poleward range expansion. </w:t>
      </w:r>
      <w:r>
        <w:rPr>
          <w:i/>
          <w:iCs/>
        </w:rPr>
        <w:t>Molecular Ecology</w:t>
      </w:r>
      <w:r>
        <w:t xml:space="preserve">, </w:t>
      </w:r>
      <w:r>
        <w:rPr>
          <w:i/>
          <w:iCs/>
        </w:rPr>
        <w:t>24</w:t>
      </w:r>
      <w:r>
        <w:t>(24), 6163–6176. https://doi.org/10.1111/mec.13462</w:t>
      </w:r>
    </w:p>
    <w:p w14:paraId="4D1C3062" w14:textId="50B0147F" w:rsidR="0037747C" w:rsidRDefault="0037747C" w:rsidP="0037747C">
      <w:pPr>
        <w:pStyle w:val="Bibliografa"/>
        <w:spacing w:after="120" w:line="276" w:lineRule="auto"/>
        <w:jc w:val="both"/>
        <w:rPr>
          <w:ins w:id="638" w:author="Rosa Ana Sánchez Guillen" w:date="2023-04-25T15:15:00Z"/>
        </w:rPr>
      </w:pPr>
      <w:ins w:id="639" w:author="Rosa Ana Sánchez Guillen" w:date="2023-04-25T15:15:00Z">
        <w:r w:rsidRPr="00FC649B">
          <w:t>Swaegers, J., Sánchez-Guillén, R. A., Carbonell, J. A., &amp; Stoks, R. (2022</w:t>
        </w:r>
        <w:r>
          <w:t>a</w:t>
        </w:r>
        <w:r w:rsidRPr="00FC649B">
          <w:t xml:space="preserve">). Convergence of life history and physiology during range expansion toward the phenotype of the native sister species. Science of the Total Environment, 816, 151530. </w:t>
        </w:r>
        <w:proofErr w:type="spellStart"/>
        <w:r w:rsidRPr="00FC649B">
          <w:t>doi</w:t>
        </w:r>
        <w:proofErr w:type="spellEnd"/>
        <w:r w:rsidRPr="00FC649B">
          <w:t>: 10.1016/j.scitotenv.2021.151530</w:t>
        </w:r>
      </w:ins>
    </w:p>
    <w:p w14:paraId="3D11D7E2" w14:textId="77666CA1" w:rsidR="005171F3" w:rsidRDefault="005171F3" w:rsidP="00CA7E5C">
      <w:pPr>
        <w:pStyle w:val="Bibliografa"/>
        <w:spacing w:after="120" w:line="276" w:lineRule="auto"/>
        <w:jc w:val="both"/>
      </w:pPr>
      <w:r>
        <w:t>Swaegers, J., Sánchez-Guillén, R. A., Chauhan, P., Wellenreuther, M., &amp; Hansson, B. (2022</w:t>
      </w:r>
      <w:ins w:id="640" w:author="Rosa Ana Sánchez Guillen" w:date="2023-04-25T15:15:00Z">
        <w:r w:rsidR="0037747C">
          <w:t>b</w:t>
        </w:r>
      </w:ins>
      <w:r>
        <w:t xml:space="preserve">). Restricted X chromosome introgression and support for Haldane’s rule in hybridizing damselflies. </w:t>
      </w:r>
      <w:r>
        <w:rPr>
          <w:i/>
          <w:iCs/>
        </w:rPr>
        <w:t>Proceedings of the Royal Society B</w:t>
      </w:r>
      <w:r>
        <w:t>. https://doi.org/10.1098/rspb.2022.0968</w:t>
      </w:r>
    </w:p>
    <w:p w14:paraId="7093CA2C" w14:textId="2259C530" w:rsidR="005171F3" w:rsidRDefault="005171F3" w:rsidP="00CA7E5C">
      <w:pPr>
        <w:pStyle w:val="Bibliografa"/>
        <w:spacing w:after="120" w:line="276" w:lineRule="auto"/>
        <w:jc w:val="both"/>
      </w:pPr>
      <w:r w:rsidRPr="00910608">
        <w:rPr>
          <w:lang w:val="de-DE"/>
        </w:rPr>
        <w:t xml:space="preserve">Sweigart, A. L., Mason, A. R., &amp; Willis, J. H. (2007). </w:t>
      </w:r>
      <w:r w:rsidR="005C2BB6">
        <w:t xml:space="preserve">Natural variation for a hybrid incompatibility between two species of </w:t>
      </w:r>
      <w:r w:rsidRPr="005C2BB6">
        <w:rPr>
          <w:i/>
          <w:iCs/>
        </w:rPr>
        <w:t>M</w:t>
      </w:r>
      <w:r w:rsidR="005C2BB6" w:rsidRPr="005C2BB6">
        <w:rPr>
          <w:i/>
          <w:iCs/>
        </w:rPr>
        <w:t>imulus</w:t>
      </w:r>
      <w:r>
        <w:t xml:space="preserve">. </w:t>
      </w:r>
      <w:r>
        <w:rPr>
          <w:i/>
          <w:iCs/>
        </w:rPr>
        <w:t>Evolution</w:t>
      </w:r>
      <w:r>
        <w:t xml:space="preserve">, </w:t>
      </w:r>
      <w:r>
        <w:rPr>
          <w:i/>
          <w:iCs/>
        </w:rPr>
        <w:t>61</w:t>
      </w:r>
      <w:r>
        <w:t>(1), 141–151. https://doi.org/10.1111/j.1558-5646.2007.00011.x</w:t>
      </w:r>
    </w:p>
    <w:p w14:paraId="70BFE85A" w14:textId="0C17DDB2" w:rsidR="005171F3" w:rsidRDefault="005171F3" w:rsidP="00CA7E5C">
      <w:pPr>
        <w:pStyle w:val="Bibliografa"/>
        <w:spacing w:after="120" w:line="276" w:lineRule="auto"/>
        <w:jc w:val="both"/>
      </w:pPr>
      <w:r>
        <w:lastRenderedPageBreak/>
        <w:t xml:space="preserve">Szymura, J. M., &amp; Barton, N. H. (1991). </w:t>
      </w:r>
      <w:r w:rsidR="005C2BB6">
        <w:t xml:space="preserve">The genetic structure of the hybrid zone between the fire‐bellied toads </w:t>
      </w:r>
      <w:proofErr w:type="spellStart"/>
      <w:r w:rsidRPr="00CA7E5C">
        <w:rPr>
          <w:i/>
        </w:rPr>
        <w:t>B</w:t>
      </w:r>
      <w:r w:rsidR="005C2BB6" w:rsidRPr="00CA7E5C">
        <w:rPr>
          <w:i/>
        </w:rPr>
        <w:t>ombina</w:t>
      </w:r>
      <w:proofErr w:type="spellEnd"/>
      <w:r w:rsidR="005C2BB6" w:rsidRPr="00CA7E5C">
        <w:rPr>
          <w:i/>
        </w:rPr>
        <w:t xml:space="preserve"> </w:t>
      </w:r>
      <w:proofErr w:type="spellStart"/>
      <w:r w:rsidR="005C2BB6" w:rsidRPr="00CA7E5C">
        <w:rPr>
          <w:i/>
        </w:rPr>
        <w:t>bombina</w:t>
      </w:r>
      <w:proofErr w:type="spellEnd"/>
      <w:r w:rsidR="005C2BB6">
        <w:t xml:space="preserve"> and </w:t>
      </w:r>
      <w:r w:rsidRPr="00CA7E5C">
        <w:rPr>
          <w:i/>
        </w:rPr>
        <w:t xml:space="preserve">B. </w:t>
      </w:r>
      <w:proofErr w:type="spellStart"/>
      <w:r w:rsidR="005C2BB6" w:rsidRPr="00CA7E5C">
        <w:rPr>
          <w:i/>
        </w:rPr>
        <w:t>variegata</w:t>
      </w:r>
      <w:proofErr w:type="spellEnd"/>
      <w:r>
        <w:t>: C</w:t>
      </w:r>
      <w:r w:rsidR="005C2BB6">
        <w:t>omparisons between transects and between loci</w:t>
      </w:r>
      <w:r>
        <w:t xml:space="preserve">. </w:t>
      </w:r>
      <w:r>
        <w:rPr>
          <w:i/>
          <w:iCs/>
        </w:rPr>
        <w:t>Evolution</w:t>
      </w:r>
      <w:r>
        <w:t xml:space="preserve">, </w:t>
      </w:r>
      <w:r>
        <w:rPr>
          <w:i/>
          <w:iCs/>
        </w:rPr>
        <w:t>45</w:t>
      </w:r>
      <w:r>
        <w:t>(2), 237–261. https://doi.org/10.1111/j.1558-5646.1991.tb04400.x</w:t>
      </w:r>
    </w:p>
    <w:p w14:paraId="0D41B3F8" w14:textId="5206CA6B" w:rsidR="005171F3" w:rsidRDefault="005171F3" w:rsidP="00CA7E5C">
      <w:pPr>
        <w:pStyle w:val="Bibliografa"/>
        <w:spacing w:after="120" w:line="276" w:lineRule="auto"/>
        <w:jc w:val="both"/>
      </w:pPr>
      <w:r>
        <w:t xml:space="preserve">Todesco, M., Pascual, M. A., Owens, G. L., </w:t>
      </w:r>
      <w:proofErr w:type="spellStart"/>
      <w:r>
        <w:t>Ostevik</w:t>
      </w:r>
      <w:proofErr w:type="spellEnd"/>
      <w:r>
        <w:t xml:space="preserve">, K. L., Moyers, B. T., Hübner, S., Heredia, S. M., Hahn, M. A., Caseys, C., Bock, D. G., &amp; Rieseberg, L. H. (2016). Hybridization and extinction. </w:t>
      </w:r>
      <w:r>
        <w:rPr>
          <w:i/>
          <w:iCs/>
        </w:rPr>
        <w:t>Evolutionary Applications</w:t>
      </w:r>
      <w:r>
        <w:t xml:space="preserve">, </w:t>
      </w:r>
      <w:r>
        <w:rPr>
          <w:i/>
          <w:iCs/>
        </w:rPr>
        <w:t>9</w:t>
      </w:r>
      <w:r>
        <w:t>(7), 892–908. https://doi.org/10.1111/eva.12367</w:t>
      </w:r>
    </w:p>
    <w:p w14:paraId="2CA1DA88" w14:textId="6095743A" w:rsidR="005171F3" w:rsidRDefault="005171F3" w:rsidP="00CA7E5C">
      <w:pPr>
        <w:pStyle w:val="Bibliografa"/>
        <w:spacing w:after="120" w:line="276" w:lineRule="auto"/>
        <w:jc w:val="both"/>
      </w:pPr>
      <w:r>
        <w:t xml:space="preserve">Vines, T. H., Kohler, S. C., Thiel, M., Ghira, I., Sands, T. R., MacCallum, C. J., Barton, N. H., &amp; Nurnberger, B. (2003). The </w:t>
      </w:r>
      <w:r w:rsidR="005C2BB6">
        <w:t xml:space="preserve">maintenance of reproductive isolation in a mosaic hybrid zone between the fire-bellied toads </w:t>
      </w:r>
      <w:proofErr w:type="spellStart"/>
      <w:r w:rsidRPr="00CA7E5C">
        <w:rPr>
          <w:i/>
        </w:rPr>
        <w:t>Bombina</w:t>
      </w:r>
      <w:proofErr w:type="spellEnd"/>
      <w:r w:rsidRPr="00CA7E5C">
        <w:rPr>
          <w:i/>
        </w:rPr>
        <w:t xml:space="preserve"> </w:t>
      </w:r>
      <w:proofErr w:type="spellStart"/>
      <w:r w:rsidR="005C2BB6" w:rsidRPr="005C2BB6">
        <w:rPr>
          <w:i/>
          <w:iCs/>
        </w:rPr>
        <w:t>b</w:t>
      </w:r>
      <w:r w:rsidRPr="005C2BB6">
        <w:rPr>
          <w:i/>
          <w:iCs/>
        </w:rPr>
        <w:t>ombina</w:t>
      </w:r>
      <w:proofErr w:type="spellEnd"/>
      <w:r>
        <w:t xml:space="preserve"> and </w:t>
      </w:r>
      <w:r w:rsidRPr="00CA7E5C">
        <w:rPr>
          <w:i/>
        </w:rPr>
        <w:t xml:space="preserve">B. </w:t>
      </w:r>
      <w:proofErr w:type="spellStart"/>
      <w:r w:rsidR="005C2BB6" w:rsidRPr="005C2BB6">
        <w:rPr>
          <w:i/>
          <w:iCs/>
        </w:rPr>
        <w:t>v</w:t>
      </w:r>
      <w:r w:rsidRPr="005C2BB6">
        <w:rPr>
          <w:i/>
          <w:iCs/>
        </w:rPr>
        <w:t>ariegata</w:t>
      </w:r>
      <w:proofErr w:type="spellEnd"/>
      <w:r>
        <w:t xml:space="preserve">. </w:t>
      </w:r>
      <w:r>
        <w:rPr>
          <w:i/>
          <w:iCs/>
        </w:rPr>
        <w:t>Evolution</w:t>
      </w:r>
      <w:r>
        <w:t xml:space="preserve">, </w:t>
      </w:r>
      <w:r>
        <w:rPr>
          <w:i/>
          <w:iCs/>
        </w:rPr>
        <w:t>57</w:t>
      </w:r>
      <w:r>
        <w:t>(8), 1876–1888. https://doi.org/10.1111/j.0014-3820.2003.tb00595.x</w:t>
      </w:r>
    </w:p>
    <w:p w14:paraId="5849580A" w14:textId="5D106B97" w:rsidR="005171F3" w:rsidRDefault="005171F3" w:rsidP="00CA7E5C">
      <w:pPr>
        <w:pStyle w:val="Bibliografa"/>
        <w:spacing w:after="120" w:line="276" w:lineRule="auto"/>
        <w:jc w:val="both"/>
      </w:pPr>
      <w:r>
        <w:t xml:space="preserve">Walsh, J., Shriver, W. G., Olsen, B. J., O’Brien, K. M., &amp; Kovach, A. I. (2015). Relationship of phenotypic variation and genetic admixture in the Saltmarsh–Nelson’s sparrow hybrid zone. </w:t>
      </w:r>
      <w:r>
        <w:rPr>
          <w:i/>
          <w:iCs/>
        </w:rPr>
        <w:t>The Auk</w:t>
      </w:r>
      <w:r>
        <w:t xml:space="preserve">, </w:t>
      </w:r>
      <w:r>
        <w:rPr>
          <w:i/>
          <w:iCs/>
        </w:rPr>
        <w:t>132</w:t>
      </w:r>
      <w:r>
        <w:t>(3), 704–716. https://doi.org/10.1642/AUK-14-299.1</w:t>
      </w:r>
    </w:p>
    <w:p w14:paraId="10C36029" w14:textId="59FC6921" w:rsidR="005171F3" w:rsidRDefault="005171F3" w:rsidP="00CA7E5C">
      <w:pPr>
        <w:pStyle w:val="Bibliografa"/>
        <w:spacing w:after="120" w:line="276" w:lineRule="auto"/>
        <w:jc w:val="both"/>
      </w:pPr>
      <w:r>
        <w:t xml:space="preserve">Wang, J., Abbott, R. J., Ingvarsson, P. K., &amp; Liu, J. (2014). Increased genetic divergence between two closely related fir species in areas of range overlap. </w:t>
      </w:r>
      <w:r>
        <w:rPr>
          <w:i/>
          <w:iCs/>
        </w:rPr>
        <w:t>Ecology and Evolution</w:t>
      </w:r>
      <w:r>
        <w:t xml:space="preserve">, </w:t>
      </w:r>
      <w:r>
        <w:rPr>
          <w:i/>
          <w:iCs/>
        </w:rPr>
        <w:t>4</w:t>
      </w:r>
      <w:r>
        <w:t>(7), 1019–1029. https://doi.org/10.1002/ece3.1007</w:t>
      </w:r>
    </w:p>
    <w:p w14:paraId="324CC748" w14:textId="77777777" w:rsidR="005171F3" w:rsidRDefault="005171F3" w:rsidP="00CA7E5C">
      <w:pPr>
        <w:pStyle w:val="Bibliografa"/>
        <w:spacing w:after="120" w:line="276" w:lineRule="auto"/>
        <w:jc w:val="both"/>
      </w:pPr>
      <w:r>
        <w:t xml:space="preserve">Wang, X., He, Z., Shi, S., &amp; Wu, C.-I. (2020). Genes and speciation: Is it time to abandon the biological species concept? </w:t>
      </w:r>
      <w:r>
        <w:rPr>
          <w:i/>
          <w:iCs/>
        </w:rPr>
        <w:t>National Science Review</w:t>
      </w:r>
      <w:r>
        <w:t xml:space="preserve">, </w:t>
      </w:r>
      <w:r>
        <w:rPr>
          <w:i/>
          <w:iCs/>
        </w:rPr>
        <w:t>7</w:t>
      </w:r>
      <w:r>
        <w:t>(8), 1387–1397. https://doi.org/10.1093/nsr/nwz220</w:t>
      </w:r>
    </w:p>
    <w:p w14:paraId="4685EC73" w14:textId="3DF9BE14" w:rsidR="005171F3" w:rsidRDefault="005171F3" w:rsidP="00CA7E5C">
      <w:pPr>
        <w:pStyle w:val="Bibliografa"/>
        <w:spacing w:after="120" w:line="276" w:lineRule="auto"/>
        <w:jc w:val="both"/>
      </w:pPr>
      <w:r>
        <w:t>Weir, B. S., &amp; Cockerham, C. C. (1984). Estimating F-</w:t>
      </w:r>
      <w:r w:rsidR="005C2BB6">
        <w:t>s</w:t>
      </w:r>
      <w:r>
        <w:t xml:space="preserve">tatistics for the </w:t>
      </w:r>
      <w:r w:rsidR="005C2BB6">
        <w:t>analysis of population structure</w:t>
      </w:r>
      <w:r>
        <w:t xml:space="preserve">. </w:t>
      </w:r>
      <w:r>
        <w:rPr>
          <w:i/>
          <w:iCs/>
        </w:rPr>
        <w:t>Evolution</w:t>
      </w:r>
      <w:r>
        <w:t xml:space="preserve">, </w:t>
      </w:r>
      <w:r>
        <w:rPr>
          <w:i/>
          <w:iCs/>
        </w:rPr>
        <w:t>38</w:t>
      </w:r>
      <w:r>
        <w:t>(6), 1358–1370. JSTOR. https://doi.org/10.2307/2408641</w:t>
      </w:r>
    </w:p>
    <w:p w14:paraId="1ACCC2B5" w14:textId="5651F676" w:rsidR="005171F3" w:rsidRDefault="005171F3" w:rsidP="00CA7E5C">
      <w:pPr>
        <w:pStyle w:val="Bibliografa"/>
        <w:spacing w:after="120" w:line="276" w:lineRule="auto"/>
        <w:jc w:val="both"/>
      </w:pPr>
      <w:r>
        <w:t xml:space="preserve">Wellenreuther, M., Muñoz, J., Chávez‐Ríos, J. R., Hansson, B., Cordero‐Rivera, A., &amp; Sánchez‐Guillén, R. A. (2018). Molecular and ecological signatures of an expanding hybrid zone. </w:t>
      </w:r>
      <w:r>
        <w:rPr>
          <w:i/>
          <w:iCs/>
        </w:rPr>
        <w:t>Ecology and Evolution</w:t>
      </w:r>
      <w:r>
        <w:t xml:space="preserve">, </w:t>
      </w:r>
      <w:r>
        <w:rPr>
          <w:i/>
          <w:iCs/>
        </w:rPr>
        <w:t>8</w:t>
      </w:r>
      <w:r>
        <w:t>(10), 4793–4806. https://doi.org/10.1002/ece3.4024</w:t>
      </w:r>
    </w:p>
    <w:p w14:paraId="3C5665CF" w14:textId="64AF9288" w:rsidR="005171F3" w:rsidRDefault="005171F3" w:rsidP="00CA7E5C">
      <w:pPr>
        <w:pStyle w:val="Bibliografa"/>
        <w:spacing w:after="120" w:line="276" w:lineRule="auto"/>
        <w:jc w:val="both"/>
      </w:pPr>
      <w:r w:rsidRPr="00910608">
        <w:rPr>
          <w:lang w:val="de-DE"/>
        </w:rPr>
        <w:t xml:space="preserve">Zheng, X., Levine, D., Shen, J., Gogarten, S. M., Laurie, C., &amp; Weir, B. S. (2012). </w:t>
      </w:r>
      <w:r>
        <w:t xml:space="preserve">A high-performance computing toolset for relatedness and principal component analysis of SNP data. </w:t>
      </w:r>
      <w:r>
        <w:rPr>
          <w:i/>
          <w:iCs/>
        </w:rPr>
        <w:t>Bioinformatics</w:t>
      </w:r>
      <w:r>
        <w:t xml:space="preserve">, </w:t>
      </w:r>
      <w:r>
        <w:rPr>
          <w:i/>
          <w:iCs/>
        </w:rPr>
        <w:t>28</w:t>
      </w:r>
      <w:r>
        <w:t>(24), 3326–3328. https://doi.org/10.1093/bioinformatics/bts606</w:t>
      </w:r>
    </w:p>
    <w:p w14:paraId="601B67A3" w14:textId="78E775E1" w:rsidR="00000000" w:rsidRDefault="00000000">
      <w:pPr>
        <w:spacing w:after="240" w:line="276" w:lineRule="auto"/>
        <w:jc w:val="both"/>
        <w:rPr>
          <w:rPrChange w:id="641" w:author="LRAV" w:date="2023-04-23T22:43:00Z">
            <w:rPr>
              <w:b/>
            </w:rPr>
          </w:rPrChange>
        </w:rPr>
        <w:sectPr w:rsidR="00000000" w:rsidSect="00902697">
          <w:headerReference w:type="default" r:id="rId12"/>
          <w:footerReference w:type="even" r:id="rId13"/>
          <w:footerReference w:type="default" r:id="rId14"/>
          <w:pgSz w:w="11906" w:h="16838"/>
          <w:pgMar w:top="1417" w:right="1701" w:bottom="1417" w:left="1701" w:header="708" w:footer="708" w:gutter="0"/>
          <w:lnNumType w:countBy="1" w:restart="continuous"/>
          <w:cols w:space="708"/>
          <w:docGrid w:linePitch="360"/>
        </w:sectPr>
        <w:pPrChange w:id="642" w:author="LRAV" w:date="2023-04-23T22:43:00Z">
          <w:pPr>
            <w:jc w:val="both"/>
          </w:pPr>
        </w:pPrChange>
      </w:pPr>
    </w:p>
    <w:p w14:paraId="33991D70" w14:textId="27163287" w:rsidR="00FE5E76" w:rsidRPr="00275434" w:rsidRDefault="00437535">
      <w:pPr>
        <w:autoSpaceDE w:val="0"/>
        <w:autoSpaceDN w:val="0"/>
        <w:adjustRightInd w:val="0"/>
        <w:spacing w:after="240" w:line="276" w:lineRule="auto"/>
        <w:jc w:val="both"/>
        <w:rPr>
          <w:rFonts w:eastAsia="MinionPro-Regular"/>
          <w:b/>
          <w:bCs/>
          <w:sz w:val="28"/>
          <w:szCs w:val="28"/>
        </w:rPr>
        <w:pPrChange w:id="643" w:author="LRAV" w:date="2023-04-23T22:43:00Z">
          <w:pPr>
            <w:autoSpaceDE w:val="0"/>
            <w:autoSpaceDN w:val="0"/>
            <w:adjustRightInd w:val="0"/>
            <w:spacing w:after="240"/>
            <w:jc w:val="both"/>
          </w:pPr>
        </w:pPrChange>
      </w:pPr>
      <w:bookmarkStart w:id="644" w:name="_Hlk86815384"/>
      <w:r>
        <w:rPr>
          <w:rFonts w:eastAsia="MinionPro-Regular"/>
          <w:b/>
          <w:bCs/>
          <w:sz w:val="28"/>
          <w:szCs w:val="28"/>
        </w:rPr>
        <w:lastRenderedPageBreak/>
        <w:t>Fig</w:t>
      </w:r>
      <w:r w:rsidR="004F52BF">
        <w:rPr>
          <w:rFonts w:eastAsia="MinionPro-Regular"/>
          <w:b/>
          <w:bCs/>
          <w:sz w:val="28"/>
          <w:szCs w:val="28"/>
        </w:rPr>
        <w:t>ure</w:t>
      </w:r>
      <w:r w:rsidR="00FE5E76" w:rsidRPr="00275434">
        <w:rPr>
          <w:rFonts w:eastAsia="MinionPro-Regular"/>
          <w:b/>
          <w:bCs/>
          <w:sz w:val="28"/>
          <w:szCs w:val="28"/>
        </w:rPr>
        <w:t xml:space="preserve"> Legends</w:t>
      </w:r>
    </w:p>
    <w:p w14:paraId="772EF283" w14:textId="2E1BF649" w:rsidR="00435415" w:rsidRPr="006A7ED4" w:rsidRDefault="00437535">
      <w:pPr>
        <w:keepNext/>
        <w:widowControl w:val="0"/>
        <w:shd w:val="clear" w:color="auto" w:fill="FFFFFF"/>
        <w:spacing w:before="120" w:after="240" w:line="276" w:lineRule="auto"/>
        <w:jc w:val="both"/>
        <w:outlineLvl w:val="1"/>
        <w:rPr>
          <w:rFonts w:eastAsia="Times" w:cs="Times"/>
          <w:iCs/>
          <w:lang w:eastAsia="en-GB"/>
          <w:rPrChange w:id="645" w:author="Rosa Ana Sánchez Guillen" w:date="2023-04-26T08:20:00Z">
            <w:rPr>
              <w:rFonts w:eastAsia="Times"/>
            </w:rPr>
          </w:rPrChange>
        </w:rPr>
        <w:pPrChange w:id="646" w:author="LRAV" w:date="2023-04-23T22:43:00Z">
          <w:pPr>
            <w:keepNext/>
            <w:widowControl w:val="0"/>
            <w:shd w:val="clear" w:color="auto" w:fill="FFFFFF"/>
            <w:spacing w:before="120" w:after="240"/>
            <w:jc w:val="both"/>
            <w:outlineLvl w:val="1"/>
          </w:pPr>
        </w:pPrChange>
      </w:pPr>
      <w:r>
        <w:rPr>
          <w:rFonts w:eastAsia="MinionPro-Regular" w:cs="Times"/>
          <w:b/>
          <w:bCs/>
          <w:iCs/>
          <w:lang w:eastAsia="en-GB"/>
        </w:rPr>
        <w:t>Fig</w:t>
      </w:r>
      <w:r w:rsidR="004F52BF">
        <w:rPr>
          <w:rFonts w:eastAsia="MinionPro-Regular" w:cs="Times"/>
          <w:b/>
          <w:bCs/>
          <w:iCs/>
          <w:lang w:eastAsia="en-GB"/>
        </w:rPr>
        <w:t>ure</w:t>
      </w:r>
      <w:r w:rsidR="00FE5E76" w:rsidRPr="00275434">
        <w:rPr>
          <w:rFonts w:eastAsia="MinionPro-Regular" w:cs="Times"/>
          <w:b/>
          <w:bCs/>
          <w:iCs/>
          <w:lang w:eastAsia="en-GB"/>
        </w:rPr>
        <w:t xml:space="preserve"> 1</w:t>
      </w:r>
      <w:r w:rsidR="000A6C41">
        <w:rPr>
          <w:rFonts w:eastAsia="MinionPro-Regular"/>
          <w:b/>
          <w:rPrChange w:id="647" w:author="LRAV" w:date="2023-04-23T22:43:00Z">
            <w:rPr>
              <w:rFonts w:eastAsia="MinionPro-Regular"/>
            </w:rPr>
          </w:rPrChange>
        </w:rPr>
        <w:t>.</w:t>
      </w:r>
      <w:r w:rsidR="0082678E" w:rsidRPr="00DE2F20">
        <w:rPr>
          <w:rFonts w:eastAsia="Times"/>
          <w:iCs/>
          <w:lang w:eastAsia="en-GB"/>
        </w:rPr>
        <w:t xml:space="preserve"> </w:t>
      </w:r>
      <w:ins w:id="648" w:author="LRAV" w:date="2023-04-23T22:43:00Z">
        <w:r w:rsidR="00B25A95">
          <w:rPr>
            <w:rFonts w:eastAsia="Times"/>
            <w:iCs/>
            <w:lang w:eastAsia="en-GB"/>
          </w:rPr>
          <w:t>Sympatric</w:t>
        </w:r>
        <w:r w:rsidR="00B25A95" w:rsidRPr="00DE2F20">
          <w:rPr>
            <w:rFonts w:eastAsia="Times"/>
            <w:iCs/>
            <w:lang w:eastAsia="en-GB"/>
          </w:rPr>
          <w:t xml:space="preserve"> </w:t>
        </w:r>
        <w:r w:rsidR="00B25A95">
          <w:rPr>
            <w:rFonts w:eastAsia="Times"/>
            <w:iCs/>
            <w:lang w:eastAsia="en-GB"/>
          </w:rPr>
          <w:t xml:space="preserve">distribution of </w:t>
        </w:r>
        <w:r w:rsidR="00B25A95" w:rsidRPr="00A31027">
          <w:rPr>
            <w:rFonts w:eastAsia="Times"/>
            <w:i/>
            <w:lang w:eastAsia="en-GB"/>
          </w:rPr>
          <w:t>I. elegans</w:t>
        </w:r>
        <w:r w:rsidR="00B25A95">
          <w:rPr>
            <w:rFonts w:eastAsia="Times"/>
            <w:iCs/>
            <w:lang w:eastAsia="en-GB"/>
          </w:rPr>
          <w:t xml:space="preserve"> and </w:t>
        </w:r>
        <w:r w:rsidR="00B25A95" w:rsidRPr="00A31027">
          <w:rPr>
            <w:rFonts w:eastAsia="Times"/>
            <w:i/>
            <w:lang w:eastAsia="en-GB"/>
          </w:rPr>
          <w:t>I. graellsii</w:t>
        </w:r>
        <w:r w:rsidR="0082678E" w:rsidRPr="00DE2F20">
          <w:rPr>
            <w:rFonts w:ascii="AdvOTce3d9a73" w:eastAsia="Times" w:hAnsi="AdvOTce3d9a73" w:cs="AdvOTce3d9a73"/>
            <w:iCs/>
            <w:sz w:val="16"/>
            <w:szCs w:val="16"/>
            <w:lang w:eastAsia="en-GB"/>
          </w:rPr>
          <w:t>.</w:t>
        </w:r>
        <w:r w:rsidR="0082678E">
          <w:rPr>
            <w:rFonts w:ascii="AdvOTce3d9a73" w:eastAsia="Times" w:hAnsi="AdvOTce3d9a73" w:cs="AdvOTce3d9a73"/>
            <w:b/>
            <w:bCs/>
            <w:iCs/>
            <w:sz w:val="16"/>
            <w:szCs w:val="16"/>
            <w:lang w:eastAsia="en-GB"/>
          </w:rPr>
          <w:t xml:space="preserve"> </w:t>
        </w:r>
        <w:r w:rsidR="007A5CFA" w:rsidRPr="00275434">
          <w:rPr>
            <w:rFonts w:eastAsia="Times"/>
            <w:b/>
            <w:bCs/>
            <w:iCs/>
            <w:lang w:eastAsia="en-GB"/>
          </w:rPr>
          <w:t xml:space="preserve">A) </w:t>
        </w:r>
        <w:r w:rsidR="00B9657A">
          <w:rPr>
            <w:rFonts w:eastAsia="Times" w:cs="Times"/>
            <w:iCs/>
            <w:lang w:eastAsia="en-GB"/>
          </w:rPr>
          <w:t>G</w:t>
        </w:r>
        <w:r w:rsidR="00B9657A" w:rsidRPr="00275434">
          <w:rPr>
            <w:rFonts w:eastAsia="Times" w:cs="Times"/>
            <w:iCs/>
            <w:lang w:eastAsia="en-GB"/>
          </w:rPr>
          <w:t xml:space="preserve">eographic distribution of </w:t>
        </w:r>
        <w:r w:rsidR="00B9657A" w:rsidRPr="00275434">
          <w:rPr>
            <w:rFonts w:eastAsia="Times" w:cs="Times"/>
            <w:i/>
            <w:lang w:eastAsia="en-GB"/>
          </w:rPr>
          <w:t>I. elegans</w:t>
        </w:r>
        <w:r w:rsidR="00B9657A" w:rsidRPr="00275434">
          <w:rPr>
            <w:rFonts w:eastAsia="Times" w:cs="Times"/>
            <w:iCs/>
            <w:lang w:eastAsia="en-GB"/>
          </w:rPr>
          <w:t xml:space="preserve"> </w:t>
        </w:r>
        <w:r w:rsidR="00B9657A">
          <w:rPr>
            <w:rFonts w:eastAsia="Times" w:cs="Times"/>
            <w:iCs/>
            <w:lang w:eastAsia="en-GB"/>
          </w:rPr>
          <w:t xml:space="preserve">in Spain </w:t>
        </w:r>
        <w:r w:rsidR="00B9657A" w:rsidRPr="00275434">
          <w:rPr>
            <w:rFonts w:eastAsia="Times" w:cs="Times"/>
            <w:iCs/>
            <w:lang w:eastAsia="en-GB"/>
          </w:rPr>
          <w:t>over time, from 1888-1979 (</w:t>
        </w:r>
        <w:r w:rsidR="00B9657A">
          <w:rPr>
            <w:rFonts w:eastAsia="Times" w:cs="Times"/>
            <w:iCs/>
            <w:lang w:eastAsia="en-GB"/>
          </w:rPr>
          <w:t>8</w:t>
        </w:r>
        <w:r w:rsidR="00B9657A" w:rsidRPr="00275434">
          <w:rPr>
            <w:rFonts w:eastAsia="Times" w:cs="Times"/>
            <w:iCs/>
            <w:lang w:eastAsia="en-GB"/>
          </w:rPr>
          <w:t xml:space="preserve"> provinces, dark-</w:t>
        </w:r>
        <w:r w:rsidR="00B9657A">
          <w:rPr>
            <w:rFonts w:eastAsia="Times" w:cs="Times"/>
            <w:iCs/>
            <w:lang w:eastAsia="en-GB"/>
          </w:rPr>
          <w:t>grey</w:t>
        </w:r>
        <w:r w:rsidR="00B9657A" w:rsidRPr="00275434">
          <w:rPr>
            <w:rFonts w:eastAsia="Times" w:cs="Times"/>
            <w:iCs/>
            <w:lang w:eastAsia="en-GB"/>
          </w:rPr>
          <w:t>), 1980-19</w:t>
        </w:r>
        <w:r w:rsidR="00B9657A">
          <w:rPr>
            <w:rFonts w:eastAsia="Times" w:cs="Times"/>
            <w:iCs/>
            <w:lang w:eastAsia="en-GB"/>
          </w:rPr>
          <w:t>9</w:t>
        </w:r>
        <w:r w:rsidR="00B9657A" w:rsidRPr="00275434">
          <w:rPr>
            <w:rFonts w:eastAsia="Times" w:cs="Times"/>
            <w:iCs/>
            <w:lang w:eastAsia="en-GB"/>
          </w:rPr>
          <w:t>9 (1</w:t>
        </w:r>
        <w:r w:rsidR="00B9657A">
          <w:rPr>
            <w:rFonts w:eastAsia="Times" w:cs="Times"/>
            <w:iCs/>
            <w:lang w:eastAsia="en-GB"/>
          </w:rPr>
          <w:t>3</w:t>
        </w:r>
        <w:r w:rsidR="00B9657A" w:rsidRPr="00275434">
          <w:rPr>
            <w:rFonts w:eastAsia="Times" w:cs="Times"/>
            <w:iCs/>
            <w:lang w:eastAsia="en-GB"/>
          </w:rPr>
          <w:t xml:space="preserve"> provinces, medium </w:t>
        </w:r>
        <w:r w:rsidR="00B9657A">
          <w:rPr>
            <w:rFonts w:eastAsia="Times" w:cs="Times"/>
            <w:iCs/>
            <w:lang w:eastAsia="en-GB"/>
          </w:rPr>
          <w:t>grey</w:t>
        </w:r>
        <w:r w:rsidR="00B9657A" w:rsidRPr="00275434">
          <w:rPr>
            <w:rFonts w:eastAsia="Times" w:cs="Times"/>
            <w:iCs/>
            <w:lang w:eastAsia="en-GB"/>
          </w:rPr>
          <w:t>) and 2000-actuality (1</w:t>
        </w:r>
        <w:r w:rsidR="00B9657A">
          <w:rPr>
            <w:rFonts w:eastAsia="Times" w:cs="Times"/>
            <w:iCs/>
            <w:lang w:eastAsia="en-GB"/>
          </w:rPr>
          <w:t>2</w:t>
        </w:r>
        <w:r w:rsidR="00B9657A" w:rsidRPr="00275434">
          <w:rPr>
            <w:rFonts w:eastAsia="Times" w:cs="Times"/>
            <w:iCs/>
            <w:lang w:eastAsia="en-GB"/>
          </w:rPr>
          <w:t xml:space="preserve"> provinces, light gre</w:t>
        </w:r>
        <w:r w:rsidR="00B9657A">
          <w:rPr>
            <w:rFonts w:eastAsia="Times" w:cs="Times"/>
            <w:iCs/>
            <w:lang w:eastAsia="en-GB"/>
          </w:rPr>
          <w:t>y</w:t>
        </w:r>
        <w:r w:rsidR="00B9657A" w:rsidRPr="00275434">
          <w:rPr>
            <w:rFonts w:eastAsia="Times" w:cs="Times"/>
            <w:iCs/>
            <w:lang w:eastAsia="en-GB"/>
          </w:rPr>
          <w:t xml:space="preserve">). </w:t>
        </w:r>
        <w:r w:rsidR="00B9657A">
          <w:rPr>
            <w:rFonts w:eastAsia="Times" w:cs="Times"/>
            <w:iCs/>
            <w:lang w:eastAsia="en-GB"/>
          </w:rPr>
          <w:t>White</w:t>
        </w:r>
        <w:r w:rsidR="00B9657A" w:rsidRPr="00275434">
          <w:rPr>
            <w:rFonts w:eastAsia="Times" w:cs="Times"/>
            <w:iCs/>
            <w:lang w:eastAsia="en-GB"/>
          </w:rPr>
          <w:t xml:space="preserve"> color</w:t>
        </w:r>
      </w:ins>
      <w:r w:rsidR="00B9657A" w:rsidRPr="00275434">
        <w:rPr>
          <w:rFonts w:eastAsia="Times" w:cs="Times"/>
          <w:iCs/>
          <w:lang w:eastAsia="en-GB"/>
        </w:rPr>
        <w:t xml:space="preserve"> indicates </w:t>
      </w:r>
      <w:r w:rsidR="00B9657A">
        <w:rPr>
          <w:rFonts w:eastAsia="Times" w:cs="Times"/>
          <w:iCs/>
          <w:lang w:eastAsia="en-GB"/>
        </w:rPr>
        <w:t>only</w:t>
      </w:r>
      <w:r w:rsidR="00B9657A" w:rsidRPr="00275434">
        <w:rPr>
          <w:rFonts w:eastAsia="Times" w:cs="Times"/>
          <w:iCs/>
          <w:lang w:eastAsia="en-GB"/>
        </w:rPr>
        <w:t xml:space="preserve"> </w:t>
      </w:r>
      <w:r w:rsidR="00B9657A" w:rsidRPr="00275434">
        <w:rPr>
          <w:rFonts w:eastAsia="Times" w:cs="Times"/>
          <w:i/>
          <w:lang w:eastAsia="en-GB"/>
        </w:rPr>
        <w:t xml:space="preserve">I. </w:t>
      </w:r>
      <w:r w:rsidR="00B9657A">
        <w:rPr>
          <w:rFonts w:eastAsia="Times" w:cs="Times"/>
          <w:i/>
          <w:lang w:eastAsia="en-GB"/>
        </w:rPr>
        <w:t xml:space="preserve">graellsii </w:t>
      </w:r>
      <w:r w:rsidR="00B9657A">
        <w:rPr>
          <w:rFonts w:eastAsia="Times" w:cs="Times"/>
          <w:iCs/>
          <w:lang w:eastAsia="en-GB"/>
        </w:rPr>
        <w:t xml:space="preserve">populations </w:t>
      </w:r>
      <w:r w:rsidR="00B9657A" w:rsidRPr="00275434">
        <w:rPr>
          <w:rFonts w:eastAsia="Times" w:cs="Times"/>
          <w:iCs/>
          <w:lang w:eastAsia="en-GB"/>
        </w:rPr>
        <w:t>(</w:t>
      </w:r>
      <w:r w:rsidR="00B9657A">
        <w:rPr>
          <w:rFonts w:eastAsia="Times" w:cs="Times"/>
          <w:iCs/>
          <w:lang w:eastAsia="en-GB"/>
        </w:rPr>
        <w:t>15</w:t>
      </w:r>
      <w:r w:rsidR="00B9657A" w:rsidRPr="00275434">
        <w:rPr>
          <w:rFonts w:eastAsia="Times" w:cs="Times"/>
          <w:iCs/>
          <w:lang w:eastAsia="en-GB"/>
        </w:rPr>
        <w:t xml:space="preserve"> provinces).</w:t>
      </w:r>
      <w:r w:rsidR="00B9657A">
        <w:rPr>
          <w:rFonts w:eastAsia="Times"/>
          <w:b/>
          <w:rPrChange w:id="649" w:author="LRAV" w:date="2023-04-23T22:43:00Z">
            <w:rPr>
              <w:rFonts w:eastAsia="Times"/>
            </w:rPr>
          </w:rPrChange>
        </w:rPr>
        <w:t xml:space="preserve"> </w:t>
      </w:r>
      <w:ins w:id="650" w:author="LRAV" w:date="2023-04-23T22:43:00Z">
        <w:r w:rsidR="00B9657A">
          <w:rPr>
            <w:rFonts w:eastAsia="Times"/>
            <w:b/>
            <w:bCs/>
            <w:iCs/>
            <w:lang w:eastAsia="en-GB"/>
          </w:rPr>
          <w:t>B</w:t>
        </w:r>
      </w:ins>
      <w:r w:rsidR="00B9657A">
        <w:rPr>
          <w:rFonts w:eastAsia="Times"/>
          <w:b/>
          <w:bCs/>
          <w:iCs/>
          <w:lang w:eastAsia="en-GB"/>
        </w:rPr>
        <w:t xml:space="preserve">) </w:t>
      </w:r>
      <w:r w:rsidR="00FE5E76" w:rsidRPr="00275434">
        <w:rPr>
          <w:rFonts w:eastAsia="Times" w:cs="Times"/>
          <w:iCs/>
          <w:lang w:eastAsia="en-GB"/>
        </w:rPr>
        <w:t xml:space="preserve">Map of </w:t>
      </w:r>
      <w:r w:rsidR="005E42F5" w:rsidRPr="00275434">
        <w:rPr>
          <w:rFonts w:eastAsia="Times" w:cs="Times"/>
          <w:iCs/>
          <w:lang w:eastAsia="en-GB"/>
        </w:rPr>
        <w:t xml:space="preserve">the </w:t>
      </w:r>
      <w:ins w:id="651" w:author="Rosa Ana Sánchez Guillen" w:date="2023-04-26T08:16:00Z">
        <w:r w:rsidR="00E51B47">
          <w:rPr>
            <w:rFonts w:eastAsia="Times" w:cs="Times"/>
            <w:iCs/>
            <w:lang w:eastAsia="en-GB"/>
          </w:rPr>
          <w:t xml:space="preserve">Spanish hybrid zones: </w:t>
        </w:r>
      </w:ins>
      <w:ins w:id="652" w:author="Rosa Ana Sánchez Guillen" w:date="2023-04-26T08:17:00Z">
        <w:r w:rsidR="00E51B47">
          <w:rPr>
            <w:rFonts w:eastAsia="Times" w:cs="Times"/>
            <w:iCs/>
            <w:lang w:eastAsia="en-GB"/>
          </w:rPr>
          <w:t xml:space="preserve">north-central and Mediterranean hybrid zone in blue, and north-west hybrid zone </w:t>
        </w:r>
      </w:ins>
      <w:ins w:id="653" w:author="Rosa Ana Sánchez Guillen" w:date="2023-04-26T08:18:00Z">
        <w:r w:rsidR="0034273B">
          <w:rPr>
            <w:rFonts w:eastAsia="Times" w:cs="Times"/>
            <w:iCs/>
            <w:lang w:eastAsia="en-GB"/>
          </w:rPr>
          <w:t>i</w:t>
        </w:r>
      </w:ins>
      <w:ins w:id="654" w:author="Rosa Ana Sánchez Guillen" w:date="2023-04-26T08:17:00Z">
        <w:r w:rsidR="00E51B47">
          <w:rPr>
            <w:rFonts w:eastAsia="Times" w:cs="Times"/>
            <w:iCs/>
            <w:lang w:eastAsia="en-GB"/>
          </w:rPr>
          <w:t xml:space="preserve">n orange, indicating </w:t>
        </w:r>
      </w:ins>
      <w:r w:rsidR="00FE5E76" w:rsidRPr="00275434">
        <w:rPr>
          <w:rFonts w:eastAsia="Times" w:cs="Times"/>
          <w:iCs/>
          <w:lang w:eastAsia="en-GB"/>
        </w:rPr>
        <w:t>sampled populations</w:t>
      </w:r>
      <w:r w:rsidR="005E42F5" w:rsidRPr="00275434">
        <w:rPr>
          <w:rFonts w:eastAsia="Times" w:cs="Times"/>
          <w:iCs/>
          <w:lang w:eastAsia="en-GB"/>
        </w:rPr>
        <w:t>.</w:t>
      </w:r>
      <w:r w:rsidR="00A077B9" w:rsidRPr="00275434">
        <w:rPr>
          <w:rFonts w:eastAsia="Times" w:cs="Times"/>
          <w:iCs/>
          <w:lang w:eastAsia="en-GB"/>
        </w:rPr>
        <w:t xml:space="preserve"> </w:t>
      </w:r>
      <w:ins w:id="655" w:author="LRAV" w:date="2023-04-23T22:43:00Z">
        <w:r w:rsidR="00B9657A">
          <w:rPr>
            <w:rFonts w:eastAsia="Times" w:cs="Times"/>
            <w:iCs/>
            <w:lang w:eastAsia="en-GB"/>
          </w:rPr>
          <w:t>B</w:t>
        </w:r>
        <w:r w:rsidR="00FE5E76" w:rsidRPr="00275434">
          <w:rPr>
            <w:rFonts w:eastAsia="Times" w:cs="Times"/>
            <w:iCs/>
            <w:lang w:eastAsia="en-GB"/>
          </w:rPr>
          <w:t>lue</w:t>
        </w:r>
      </w:ins>
      <w:r w:rsidR="00FE5E76" w:rsidRPr="00275434">
        <w:rPr>
          <w:rFonts w:eastAsia="Times" w:cs="Times"/>
          <w:iCs/>
          <w:lang w:eastAsia="en-GB"/>
        </w:rPr>
        <w:t xml:space="preserve"> circles denote allopatric </w:t>
      </w:r>
      <w:r w:rsidR="00FE5E76" w:rsidRPr="00275434">
        <w:rPr>
          <w:rFonts w:eastAsia="Times" w:cs="Times"/>
          <w:i/>
          <w:lang w:eastAsia="en-GB"/>
        </w:rPr>
        <w:t>I</w:t>
      </w:r>
      <w:r w:rsidR="003E572A">
        <w:rPr>
          <w:rFonts w:eastAsia="Times" w:cs="Times"/>
          <w:i/>
          <w:lang w:eastAsia="en-GB"/>
        </w:rPr>
        <w:t>.</w:t>
      </w:r>
      <w:r w:rsidR="00FE5E76" w:rsidRPr="00275434">
        <w:rPr>
          <w:rFonts w:eastAsia="Times" w:cs="Times"/>
          <w:i/>
          <w:lang w:eastAsia="en-GB"/>
        </w:rPr>
        <w:t xml:space="preserve"> elegans</w:t>
      </w:r>
      <w:r w:rsidR="00FE5E76" w:rsidRPr="00275434">
        <w:rPr>
          <w:rFonts w:eastAsia="Times" w:cs="Times"/>
          <w:iCs/>
          <w:lang w:eastAsia="en-GB"/>
        </w:rPr>
        <w:t xml:space="preserve">, yellow circles denote allopatric </w:t>
      </w:r>
      <w:r w:rsidR="00FE5E76" w:rsidRPr="00275434">
        <w:rPr>
          <w:rFonts w:eastAsia="Times" w:cs="Times"/>
          <w:i/>
          <w:lang w:eastAsia="en-GB"/>
        </w:rPr>
        <w:t>I</w:t>
      </w:r>
      <w:r w:rsidR="003E572A">
        <w:rPr>
          <w:rFonts w:eastAsia="Times" w:cs="Times"/>
          <w:i/>
          <w:lang w:eastAsia="en-GB"/>
        </w:rPr>
        <w:t>.</w:t>
      </w:r>
      <w:r w:rsidR="00FE5E76" w:rsidRPr="00275434">
        <w:rPr>
          <w:rFonts w:eastAsia="Times" w:cs="Times"/>
          <w:i/>
          <w:lang w:eastAsia="en-GB"/>
        </w:rPr>
        <w:t xml:space="preserve"> graellsii</w:t>
      </w:r>
      <w:r w:rsidR="0082678E">
        <w:rPr>
          <w:rFonts w:eastAsia="Times" w:cs="Times"/>
          <w:iCs/>
          <w:lang w:eastAsia="en-GB"/>
        </w:rPr>
        <w:t xml:space="preserve">. </w:t>
      </w:r>
      <w:r w:rsidR="007F79C1">
        <w:rPr>
          <w:rFonts w:eastAsia="Times" w:cs="Times"/>
          <w:iCs/>
          <w:lang w:eastAsia="en-GB"/>
        </w:rPr>
        <w:t xml:space="preserve">Inside of the Spanish hybrid </w:t>
      </w:r>
      <w:ins w:id="656" w:author="LRAV" w:date="2023-04-23T22:43:00Z">
        <w:r w:rsidR="00054280">
          <w:rPr>
            <w:rFonts w:eastAsia="Times" w:cs="Times"/>
            <w:iCs/>
            <w:lang w:eastAsia="en-GB"/>
          </w:rPr>
          <w:t>zone</w:t>
        </w:r>
        <w:r w:rsidR="00AA64AC">
          <w:rPr>
            <w:rFonts w:eastAsia="Times" w:cs="Times"/>
            <w:iCs/>
            <w:lang w:eastAsia="en-GB"/>
          </w:rPr>
          <w:t>,</w:t>
        </w:r>
      </w:ins>
      <w:r w:rsidR="00AA64AC">
        <w:rPr>
          <w:rFonts w:eastAsia="Times" w:cs="Times"/>
          <w:iCs/>
          <w:lang w:eastAsia="en-GB"/>
        </w:rPr>
        <w:t xml:space="preserve"> </w:t>
      </w:r>
      <w:r w:rsidR="002237B6">
        <w:rPr>
          <w:rFonts w:eastAsia="Times" w:cs="Times"/>
          <w:iCs/>
          <w:lang w:eastAsia="en-GB"/>
        </w:rPr>
        <w:t>blue</w:t>
      </w:r>
      <w:r w:rsidR="00F8777A" w:rsidRPr="00275434">
        <w:rPr>
          <w:rFonts w:eastAsia="Times" w:cs="Times"/>
          <w:iCs/>
          <w:lang w:eastAsia="en-GB"/>
        </w:rPr>
        <w:t xml:space="preserve">, </w:t>
      </w:r>
      <w:r w:rsidR="00EA1053">
        <w:rPr>
          <w:rFonts w:eastAsia="Times" w:cs="Times"/>
          <w:iCs/>
          <w:lang w:eastAsia="en-GB"/>
        </w:rPr>
        <w:t>yellow</w:t>
      </w:r>
      <w:ins w:id="657" w:author="LRAV" w:date="2023-04-23T22:43:00Z">
        <w:r w:rsidR="00EA1053">
          <w:rPr>
            <w:rFonts w:eastAsia="Times" w:cs="Times"/>
            <w:iCs/>
            <w:lang w:eastAsia="en-GB"/>
          </w:rPr>
          <w:t>,</w:t>
        </w:r>
      </w:ins>
      <w:r w:rsidR="00E3486E">
        <w:rPr>
          <w:rFonts w:eastAsia="Times" w:cs="Times"/>
          <w:iCs/>
          <w:lang w:eastAsia="en-GB"/>
        </w:rPr>
        <w:t xml:space="preserve"> </w:t>
      </w:r>
      <w:r w:rsidR="00F8777A" w:rsidRPr="00275434">
        <w:rPr>
          <w:rFonts w:eastAsia="Times" w:cs="Times"/>
          <w:iCs/>
          <w:lang w:eastAsia="en-GB"/>
        </w:rPr>
        <w:t xml:space="preserve">and </w:t>
      </w:r>
      <w:r w:rsidR="002237B6">
        <w:rPr>
          <w:rFonts w:eastAsia="Times" w:cs="Times"/>
          <w:iCs/>
          <w:lang w:eastAsia="en-GB"/>
        </w:rPr>
        <w:t>orange</w:t>
      </w:r>
      <w:r w:rsidR="002237B6" w:rsidRPr="00275434">
        <w:rPr>
          <w:rFonts w:eastAsia="Times" w:cs="Times"/>
          <w:iCs/>
          <w:lang w:eastAsia="en-GB"/>
        </w:rPr>
        <w:t xml:space="preserve"> </w:t>
      </w:r>
      <w:ins w:id="658" w:author="LRAV" w:date="2023-04-23T22:43:00Z">
        <w:r w:rsidR="00D0647F">
          <w:rPr>
            <w:rFonts w:eastAsia="Times" w:cs="Times"/>
            <w:iCs/>
            <w:lang w:eastAsia="en-GB"/>
          </w:rPr>
          <w:t>triangles</w:t>
        </w:r>
      </w:ins>
      <w:r w:rsidR="00D0647F" w:rsidRPr="00275434">
        <w:rPr>
          <w:rFonts w:eastAsia="Times" w:cs="Times"/>
          <w:iCs/>
          <w:lang w:eastAsia="en-GB"/>
        </w:rPr>
        <w:t xml:space="preserve"> </w:t>
      </w:r>
      <w:r w:rsidR="00FE5E76" w:rsidRPr="00275434">
        <w:rPr>
          <w:rFonts w:eastAsia="Times" w:cs="Times"/>
          <w:iCs/>
          <w:lang w:eastAsia="en-GB"/>
        </w:rPr>
        <w:t xml:space="preserve">denote </w:t>
      </w:r>
      <w:r w:rsidR="00FE5E76" w:rsidRPr="00275434">
        <w:rPr>
          <w:rFonts w:eastAsia="Times" w:cs="Times"/>
          <w:i/>
          <w:lang w:eastAsia="en-GB"/>
        </w:rPr>
        <w:t>I. elegans</w:t>
      </w:r>
      <w:r w:rsidR="002237B6">
        <w:rPr>
          <w:rFonts w:eastAsia="Times" w:cs="Times"/>
          <w:i/>
          <w:lang w:eastAsia="en-GB"/>
        </w:rPr>
        <w:t xml:space="preserve"> </w:t>
      </w:r>
      <w:r w:rsidR="002237B6" w:rsidRPr="000B45D1">
        <w:rPr>
          <w:rFonts w:eastAsia="Times" w:cs="Times"/>
          <w:iCs/>
          <w:lang w:eastAsia="en-GB"/>
        </w:rPr>
        <w:t>dominant</w:t>
      </w:r>
      <w:r w:rsidR="002237B6">
        <w:rPr>
          <w:rFonts w:eastAsia="Times" w:cs="Times"/>
          <w:iCs/>
          <w:lang w:eastAsia="en-GB"/>
        </w:rPr>
        <w:t xml:space="preserve">, </w:t>
      </w:r>
      <w:r w:rsidR="00FE5E76" w:rsidRPr="00275434">
        <w:rPr>
          <w:rFonts w:eastAsia="Times" w:cs="Times"/>
          <w:i/>
          <w:lang w:eastAsia="en-GB"/>
        </w:rPr>
        <w:t>I. graellsii</w:t>
      </w:r>
      <w:r w:rsidR="00FE5E76" w:rsidRPr="00275434">
        <w:rPr>
          <w:rFonts w:eastAsia="Times" w:cs="Times"/>
          <w:iCs/>
          <w:lang w:eastAsia="en-GB"/>
        </w:rPr>
        <w:t xml:space="preserve"> </w:t>
      </w:r>
      <w:r w:rsidR="00966129">
        <w:rPr>
          <w:rFonts w:eastAsia="Times" w:cs="Times"/>
          <w:iCs/>
          <w:lang w:eastAsia="en-GB"/>
        </w:rPr>
        <w:t>dominant or both species</w:t>
      </w:r>
      <w:del w:id="659" w:author="LRAV" w:date="2023-04-23T22:43:00Z">
        <w:r w:rsidR="00E205A4">
          <w:rPr>
            <w:rFonts w:eastAsia="Times" w:cs="Times"/>
            <w:iCs/>
            <w:lang w:eastAsia="en-GB"/>
          </w:rPr>
          <w:delText>,</w:delText>
        </w:r>
      </w:del>
      <w:r w:rsidR="00E205A4">
        <w:rPr>
          <w:rFonts w:eastAsia="Times" w:cs="Times"/>
          <w:iCs/>
          <w:lang w:eastAsia="en-GB"/>
        </w:rPr>
        <w:t xml:space="preserve"> </w:t>
      </w:r>
      <w:r w:rsidR="00AA64AC">
        <w:rPr>
          <w:rFonts w:eastAsia="Times" w:cs="Times"/>
          <w:iCs/>
          <w:lang w:eastAsia="en-GB"/>
        </w:rPr>
        <w:t>respectively</w:t>
      </w:r>
      <w:ins w:id="660" w:author="LRAV" w:date="2023-04-23T22:43:00Z">
        <w:r w:rsidR="00B9657A">
          <w:rPr>
            <w:rFonts w:eastAsia="Times" w:cs="Times"/>
            <w:iCs/>
            <w:lang w:eastAsia="en-GB"/>
          </w:rPr>
          <w:t>. Orange range</w:t>
        </w:r>
      </w:ins>
      <w:r w:rsidR="00B9657A">
        <w:rPr>
          <w:rFonts w:eastAsia="Times" w:cs="Times"/>
          <w:iCs/>
          <w:lang w:eastAsia="en-GB"/>
        </w:rPr>
        <w:t xml:space="preserve"> indicates </w:t>
      </w:r>
      <w:ins w:id="661" w:author="LRAV" w:date="2023-04-23T22:43:00Z">
        <w:r w:rsidR="00B9657A">
          <w:rPr>
            <w:rFonts w:eastAsia="Times" w:cs="Times"/>
            <w:iCs/>
            <w:lang w:eastAsia="en-GB"/>
          </w:rPr>
          <w:t xml:space="preserve">the north-west hybrid zone and blue range indicates the </w:t>
        </w:r>
      </w:ins>
      <w:r w:rsidR="00B9657A">
        <w:rPr>
          <w:rFonts w:eastAsia="Times" w:cs="Times"/>
          <w:iCs/>
          <w:lang w:eastAsia="en-GB"/>
        </w:rPr>
        <w:t xml:space="preserve">north-central </w:t>
      </w:r>
      <w:ins w:id="662" w:author="LRAV" w:date="2023-04-23T22:43:00Z">
        <w:r w:rsidR="00B9657A">
          <w:rPr>
            <w:rFonts w:eastAsia="Times" w:cs="Times"/>
            <w:iCs/>
            <w:lang w:eastAsia="en-GB"/>
          </w:rPr>
          <w:t xml:space="preserve">and Mediterranean hybrid zone. </w:t>
        </w:r>
      </w:ins>
      <w:ins w:id="663" w:author="Rosa Ana Sánchez Guillen" w:date="2023-04-26T08:20:00Z">
        <w:r w:rsidR="006A7ED4">
          <w:rPr>
            <w:rFonts w:eastAsia="Times" w:cs="Times"/>
            <w:iCs/>
            <w:lang w:eastAsia="en-GB"/>
          </w:rPr>
          <w:t xml:space="preserve"> </w:t>
        </w:r>
      </w:ins>
      <w:ins w:id="664" w:author="LRAV" w:date="2023-04-23T22:43:00Z">
        <w:r w:rsidR="00B9657A">
          <w:rPr>
            <w:rFonts w:eastAsia="Times" w:cs="Times"/>
            <w:b/>
            <w:bCs/>
            <w:iCs/>
            <w:lang w:eastAsia="en-GB"/>
          </w:rPr>
          <w:t>C</w:t>
        </w:r>
        <w:r w:rsidR="007A5CFA" w:rsidRPr="00275434">
          <w:rPr>
            <w:rFonts w:eastAsia="Times" w:cs="Times"/>
            <w:b/>
            <w:bCs/>
            <w:iCs/>
            <w:lang w:eastAsia="en-GB"/>
          </w:rPr>
          <w:t>)</w:t>
        </w:r>
        <w:r w:rsidR="00B80268" w:rsidRPr="00275434">
          <w:rPr>
            <w:rFonts w:eastAsia="Times" w:cs="Times"/>
            <w:iCs/>
            <w:lang w:eastAsia="en-GB"/>
          </w:rPr>
          <w:t xml:space="preserve"> </w:t>
        </w:r>
        <w:bookmarkStart w:id="665" w:name="_Hlk62544725"/>
        <w:r w:rsidR="00435415" w:rsidRPr="00275434">
          <w:rPr>
            <w:rFonts w:eastAsia="Times" w:cs="Times"/>
            <w:iCs/>
            <w:lang w:eastAsia="en-GB"/>
          </w:rPr>
          <w:t xml:space="preserve">Zoom of </w:t>
        </w:r>
        <w:r w:rsidR="00B9657A">
          <w:rPr>
            <w:rFonts w:eastAsia="Times" w:cs="Times"/>
            <w:iCs/>
            <w:lang w:eastAsia="en-GB"/>
          </w:rPr>
          <w:t xml:space="preserve">the </w:t>
        </w:r>
      </w:ins>
      <w:ins w:id="666" w:author="Rosa Ana Sánchez Guillen" w:date="2023-04-26T08:13:00Z">
        <w:r w:rsidR="00DD53EF">
          <w:rPr>
            <w:rFonts w:eastAsia="Times" w:cs="Times"/>
            <w:iCs/>
            <w:lang w:eastAsia="en-GB"/>
          </w:rPr>
          <w:t>studied younger-</w:t>
        </w:r>
      </w:ins>
      <w:ins w:id="667" w:author="LRAV" w:date="2023-04-23T22:43:00Z">
        <w:r w:rsidR="00B9657A">
          <w:rPr>
            <w:rFonts w:eastAsia="Times" w:cs="Times"/>
            <w:iCs/>
            <w:lang w:eastAsia="en-GB"/>
          </w:rPr>
          <w:t>central hybrid region</w:t>
        </w:r>
      </w:ins>
      <w:ins w:id="668" w:author="Rosa Ana Sánchez Guillen" w:date="2023-04-26T08:20:00Z">
        <w:r w:rsidR="006A7ED4">
          <w:rPr>
            <w:rFonts w:eastAsia="Times" w:cs="Times"/>
            <w:iCs/>
            <w:lang w:eastAsia="en-GB"/>
          </w:rPr>
          <w:t xml:space="preserve"> from the north-central and Mediterranean hybrid zone</w:t>
        </w:r>
      </w:ins>
      <w:ins w:id="669" w:author="LRAV" w:date="2023-04-23T22:43:00Z">
        <w:r w:rsidR="00B9657A">
          <w:rPr>
            <w:rFonts w:eastAsia="Times" w:cs="Times"/>
            <w:iCs/>
            <w:lang w:eastAsia="en-GB"/>
          </w:rPr>
          <w:t xml:space="preserve">. </w:t>
        </w:r>
        <w:bookmarkEnd w:id="665"/>
        <w:r w:rsidR="00B9657A">
          <w:rPr>
            <w:rFonts w:eastAsia="Times" w:cs="Times"/>
            <w:iCs/>
            <w:lang w:eastAsia="en-GB"/>
          </w:rPr>
          <w:t>Blue</w:t>
        </w:r>
        <w:r w:rsidR="00B9657A" w:rsidRPr="00275434">
          <w:rPr>
            <w:rFonts w:eastAsia="Times" w:cs="Times"/>
            <w:iCs/>
            <w:lang w:eastAsia="en-GB"/>
          </w:rPr>
          <w:t xml:space="preserve">, </w:t>
        </w:r>
        <w:r w:rsidR="00B9657A">
          <w:rPr>
            <w:rFonts w:eastAsia="Times" w:cs="Times"/>
            <w:iCs/>
            <w:lang w:eastAsia="en-GB"/>
          </w:rPr>
          <w:t xml:space="preserve">yellow, </w:t>
        </w:r>
        <w:r w:rsidR="00B9657A" w:rsidRPr="00275434">
          <w:rPr>
            <w:rFonts w:eastAsia="Times" w:cs="Times"/>
            <w:iCs/>
            <w:lang w:eastAsia="en-GB"/>
          </w:rPr>
          <w:t xml:space="preserve">and </w:t>
        </w:r>
        <w:r w:rsidR="00B9657A">
          <w:rPr>
            <w:rFonts w:eastAsia="Times" w:cs="Times"/>
            <w:iCs/>
            <w:lang w:eastAsia="en-GB"/>
          </w:rPr>
          <w:t>orange</w:t>
        </w:r>
        <w:r w:rsidR="00B9657A" w:rsidRPr="00275434">
          <w:rPr>
            <w:rFonts w:eastAsia="Times" w:cs="Times"/>
            <w:iCs/>
            <w:lang w:eastAsia="en-GB"/>
          </w:rPr>
          <w:t xml:space="preserve"> </w:t>
        </w:r>
        <w:r w:rsidR="00B9657A">
          <w:rPr>
            <w:rFonts w:eastAsia="Times" w:cs="Times"/>
            <w:iCs/>
            <w:lang w:eastAsia="en-GB"/>
          </w:rPr>
          <w:t>marks</w:t>
        </w:r>
        <w:r w:rsidR="00B9657A" w:rsidRPr="00275434">
          <w:rPr>
            <w:rFonts w:eastAsia="Times" w:cs="Times"/>
            <w:iCs/>
            <w:lang w:eastAsia="en-GB"/>
          </w:rPr>
          <w:t xml:space="preserve"> denote </w:t>
        </w:r>
        <w:r w:rsidR="00B9657A" w:rsidRPr="00275434">
          <w:rPr>
            <w:rFonts w:eastAsia="Times" w:cs="Times"/>
            <w:i/>
            <w:lang w:eastAsia="en-GB"/>
          </w:rPr>
          <w:t>I. elegans</w:t>
        </w:r>
        <w:r w:rsidR="00B9657A">
          <w:rPr>
            <w:rFonts w:eastAsia="Times" w:cs="Times"/>
            <w:i/>
            <w:lang w:eastAsia="en-GB"/>
          </w:rPr>
          <w:t xml:space="preserve"> </w:t>
        </w:r>
        <w:r w:rsidR="00B9657A" w:rsidRPr="000B45D1">
          <w:rPr>
            <w:rFonts w:eastAsia="Times" w:cs="Times"/>
            <w:iCs/>
            <w:lang w:eastAsia="en-GB"/>
          </w:rPr>
          <w:t>dominant</w:t>
        </w:r>
        <w:r w:rsidR="00B9657A">
          <w:rPr>
            <w:rFonts w:eastAsia="Times" w:cs="Times"/>
            <w:iCs/>
            <w:lang w:eastAsia="en-GB"/>
          </w:rPr>
          <w:t xml:space="preserve">, </w:t>
        </w:r>
        <w:r w:rsidR="00B9657A" w:rsidRPr="00275434">
          <w:rPr>
            <w:rFonts w:eastAsia="Times" w:cs="Times"/>
            <w:i/>
            <w:lang w:eastAsia="en-GB"/>
          </w:rPr>
          <w:t>I. graellsii</w:t>
        </w:r>
        <w:r w:rsidR="00B9657A" w:rsidRPr="00275434">
          <w:rPr>
            <w:rFonts w:eastAsia="Times" w:cs="Times"/>
            <w:iCs/>
            <w:lang w:eastAsia="en-GB"/>
          </w:rPr>
          <w:t xml:space="preserve"> </w:t>
        </w:r>
        <w:r w:rsidR="00B9657A">
          <w:rPr>
            <w:rFonts w:eastAsia="Times" w:cs="Times"/>
            <w:iCs/>
            <w:lang w:eastAsia="en-GB"/>
          </w:rPr>
          <w:t xml:space="preserve">dominant or both species present </w:t>
        </w:r>
      </w:ins>
      <w:r w:rsidR="00B9657A">
        <w:rPr>
          <w:rFonts w:eastAsia="Times" w:cs="Times"/>
          <w:iCs/>
          <w:lang w:eastAsia="en-GB"/>
        </w:rPr>
        <w:t>populations</w:t>
      </w:r>
      <w:ins w:id="670" w:author="LRAV" w:date="2023-04-23T22:43:00Z">
        <w:r w:rsidR="00B9657A">
          <w:rPr>
            <w:rFonts w:eastAsia="Times" w:cs="Times"/>
            <w:iCs/>
            <w:lang w:eastAsia="en-GB"/>
          </w:rPr>
          <w:t xml:space="preserve">. Triangles denote populations sampled for genomic analyses and circles field observations. </w:t>
        </w:r>
        <w:r w:rsidR="00B9657A">
          <w:rPr>
            <w:rFonts w:eastAsia="Times" w:cs="Times"/>
            <w:b/>
            <w:bCs/>
            <w:iCs/>
            <w:lang w:eastAsia="en-GB"/>
          </w:rPr>
          <w:t>D</w:t>
        </w:r>
        <w:r w:rsidR="00B9657A" w:rsidRPr="00275434">
          <w:rPr>
            <w:rFonts w:eastAsia="Times" w:cs="Times"/>
            <w:b/>
            <w:bCs/>
            <w:iCs/>
            <w:lang w:eastAsia="en-GB"/>
          </w:rPr>
          <w:t>)</w:t>
        </w:r>
        <w:r w:rsidR="00B9657A" w:rsidRPr="00275434">
          <w:rPr>
            <w:rFonts w:eastAsia="Times" w:cs="Times"/>
            <w:iCs/>
            <w:lang w:eastAsia="en-GB"/>
          </w:rPr>
          <w:t xml:space="preserve"> Zoom of </w:t>
        </w:r>
        <w:r w:rsidR="00B9657A">
          <w:rPr>
            <w:rFonts w:eastAsia="Times" w:cs="Times"/>
            <w:iCs/>
            <w:lang w:eastAsia="en-GB"/>
          </w:rPr>
          <w:t xml:space="preserve">the </w:t>
        </w:r>
      </w:ins>
      <w:ins w:id="671" w:author="Rosa Ana Sánchez Guillen" w:date="2023-04-26T08:13:00Z">
        <w:r w:rsidR="00DD53EF">
          <w:rPr>
            <w:rFonts w:eastAsia="Times" w:cs="Times"/>
            <w:iCs/>
            <w:lang w:eastAsia="en-GB"/>
          </w:rPr>
          <w:t>studied older-</w:t>
        </w:r>
      </w:ins>
      <w:ins w:id="672" w:author="LRAV" w:date="2023-04-23T22:43:00Z">
        <w:r w:rsidR="00B9657A">
          <w:rPr>
            <w:rFonts w:eastAsia="Times" w:cs="Times"/>
            <w:iCs/>
            <w:lang w:eastAsia="en-GB"/>
          </w:rPr>
          <w:t>west hybrid region</w:t>
        </w:r>
      </w:ins>
      <w:ins w:id="673" w:author="Rosa Ana Sánchez Guillen" w:date="2023-04-26T08:20:00Z">
        <w:r w:rsidR="006A7ED4">
          <w:rPr>
            <w:rFonts w:eastAsia="Times" w:cs="Times"/>
            <w:iCs/>
            <w:lang w:eastAsia="en-GB"/>
          </w:rPr>
          <w:t xml:space="preserve"> fro</w:t>
        </w:r>
      </w:ins>
      <w:ins w:id="674" w:author="Rosa Ana Sánchez Guillen" w:date="2023-04-26T08:21:00Z">
        <w:r w:rsidR="006A7ED4">
          <w:rPr>
            <w:rFonts w:eastAsia="Times" w:cs="Times"/>
            <w:iCs/>
            <w:lang w:eastAsia="en-GB"/>
          </w:rPr>
          <w:t xml:space="preserve">m the </w:t>
        </w:r>
        <w:r w:rsidR="00577396">
          <w:rPr>
            <w:rFonts w:eastAsia="Times" w:cs="Times"/>
            <w:iCs/>
            <w:lang w:eastAsia="en-GB"/>
          </w:rPr>
          <w:t>north-west hybrid zone</w:t>
        </w:r>
      </w:ins>
      <w:ins w:id="675" w:author="LRAV" w:date="2023-04-23T22:43:00Z">
        <w:r w:rsidR="00B9657A">
          <w:rPr>
            <w:rFonts w:eastAsia="Times" w:cs="Times"/>
            <w:iCs/>
            <w:lang w:eastAsia="en-GB"/>
          </w:rPr>
          <w:t>. Blue</w:t>
        </w:r>
        <w:r w:rsidR="00B9657A" w:rsidRPr="00275434">
          <w:rPr>
            <w:rFonts w:eastAsia="Times" w:cs="Times"/>
            <w:iCs/>
            <w:lang w:eastAsia="en-GB"/>
          </w:rPr>
          <w:t xml:space="preserve">, </w:t>
        </w:r>
        <w:r w:rsidR="00B9657A">
          <w:rPr>
            <w:rFonts w:eastAsia="Times" w:cs="Times"/>
            <w:iCs/>
            <w:lang w:eastAsia="en-GB"/>
          </w:rPr>
          <w:t xml:space="preserve">yellow, </w:t>
        </w:r>
        <w:r w:rsidR="00B9657A" w:rsidRPr="00275434">
          <w:rPr>
            <w:rFonts w:eastAsia="Times" w:cs="Times"/>
            <w:iCs/>
            <w:lang w:eastAsia="en-GB"/>
          </w:rPr>
          <w:t xml:space="preserve">and </w:t>
        </w:r>
        <w:r w:rsidR="00B9657A">
          <w:rPr>
            <w:rFonts w:eastAsia="Times" w:cs="Times"/>
            <w:iCs/>
            <w:lang w:eastAsia="en-GB"/>
          </w:rPr>
          <w:t>orange</w:t>
        </w:r>
        <w:r w:rsidR="00B9657A" w:rsidRPr="00275434">
          <w:rPr>
            <w:rFonts w:eastAsia="Times" w:cs="Times"/>
            <w:iCs/>
            <w:lang w:eastAsia="en-GB"/>
          </w:rPr>
          <w:t xml:space="preserve"> </w:t>
        </w:r>
        <w:r w:rsidR="00B9657A">
          <w:rPr>
            <w:rFonts w:eastAsia="Times" w:cs="Times"/>
            <w:iCs/>
            <w:lang w:eastAsia="en-GB"/>
          </w:rPr>
          <w:t>marks</w:t>
        </w:r>
        <w:r w:rsidR="00B9657A" w:rsidRPr="00275434">
          <w:rPr>
            <w:rFonts w:eastAsia="Times" w:cs="Times"/>
            <w:iCs/>
            <w:lang w:eastAsia="en-GB"/>
          </w:rPr>
          <w:t xml:space="preserve"> denote </w:t>
        </w:r>
        <w:r w:rsidR="00B9657A" w:rsidRPr="00275434">
          <w:rPr>
            <w:rFonts w:eastAsia="Times" w:cs="Times"/>
            <w:i/>
            <w:lang w:eastAsia="en-GB"/>
          </w:rPr>
          <w:t>I. elegans</w:t>
        </w:r>
        <w:r w:rsidR="00B9657A">
          <w:rPr>
            <w:rFonts w:eastAsia="Times" w:cs="Times"/>
            <w:i/>
            <w:lang w:eastAsia="en-GB"/>
          </w:rPr>
          <w:t xml:space="preserve"> </w:t>
        </w:r>
        <w:r w:rsidR="00B9657A" w:rsidRPr="000B45D1">
          <w:rPr>
            <w:rFonts w:eastAsia="Times" w:cs="Times"/>
            <w:iCs/>
            <w:lang w:eastAsia="en-GB"/>
          </w:rPr>
          <w:t>dominant</w:t>
        </w:r>
        <w:r w:rsidR="00B9657A">
          <w:rPr>
            <w:rFonts w:eastAsia="Times" w:cs="Times"/>
            <w:iCs/>
            <w:lang w:eastAsia="en-GB"/>
          </w:rPr>
          <w:t xml:space="preserve">, </w:t>
        </w:r>
        <w:r w:rsidR="00B9657A" w:rsidRPr="00275434">
          <w:rPr>
            <w:rFonts w:eastAsia="Times" w:cs="Times"/>
            <w:i/>
            <w:lang w:eastAsia="en-GB"/>
          </w:rPr>
          <w:t>I. graellsii</w:t>
        </w:r>
        <w:r w:rsidR="00B9657A" w:rsidRPr="00275434">
          <w:rPr>
            <w:rFonts w:eastAsia="Times" w:cs="Times"/>
            <w:iCs/>
            <w:lang w:eastAsia="en-GB"/>
          </w:rPr>
          <w:t xml:space="preserve"> </w:t>
        </w:r>
        <w:r w:rsidR="00B9657A">
          <w:rPr>
            <w:rFonts w:eastAsia="Times" w:cs="Times"/>
            <w:iCs/>
            <w:lang w:eastAsia="en-GB"/>
          </w:rPr>
          <w:t>dominant or both species present populations. Triangles denote populations sampled for genomic analyses and circles field observations.</w:t>
        </w:r>
      </w:ins>
    </w:p>
    <w:p w14:paraId="294B50EA" w14:textId="77288A89" w:rsidR="0021304C" w:rsidRPr="00DF5CE4" w:rsidRDefault="00437535">
      <w:pPr>
        <w:keepNext/>
        <w:widowControl w:val="0"/>
        <w:shd w:val="clear" w:color="auto" w:fill="FFFFFF"/>
        <w:spacing w:before="120" w:after="240" w:line="276" w:lineRule="auto"/>
        <w:jc w:val="both"/>
        <w:outlineLvl w:val="1"/>
        <w:rPr>
          <w:rPrChange w:id="676" w:author="LRAV" w:date="2023-04-23T22:43:00Z">
            <w:rPr>
              <w:b/>
            </w:rPr>
          </w:rPrChange>
        </w:rPr>
        <w:pPrChange w:id="677" w:author="LRAV" w:date="2023-04-23T22:43:00Z">
          <w:pPr>
            <w:keepNext/>
            <w:widowControl w:val="0"/>
            <w:shd w:val="clear" w:color="auto" w:fill="FFFFFF"/>
            <w:spacing w:before="120" w:after="240"/>
            <w:jc w:val="both"/>
            <w:outlineLvl w:val="1"/>
          </w:pPr>
        </w:pPrChange>
      </w:pPr>
      <w:ins w:id="678" w:author="LRAV" w:date="2023-04-23T22:43:00Z">
        <w:r>
          <w:rPr>
            <w:rFonts w:eastAsia="MinionPro-Regular"/>
            <w:b/>
            <w:bCs/>
          </w:rPr>
          <w:t>Fig</w:t>
        </w:r>
        <w:r w:rsidR="00F024C2">
          <w:rPr>
            <w:rFonts w:eastAsia="MinionPro-Regular"/>
            <w:b/>
            <w:bCs/>
          </w:rPr>
          <w:t>ure</w:t>
        </w:r>
        <w:r w:rsidR="00786E54" w:rsidRPr="00275434">
          <w:rPr>
            <w:rFonts w:eastAsia="MinionPro-Regular"/>
            <w:b/>
            <w:bCs/>
          </w:rPr>
          <w:t xml:space="preserve"> </w:t>
        </w:r>
        <w:r w:rsidR="004657CB">
          <w:rPr>
            <w:rFonts w:eastAsia="MinionPro-Regular"/>
            <w:b/>
            <w:bCs/>
          </w:rPr>
          <w:t>2</w:t>
        </w:r>
        <w:r w:rsidR="00786E54" w:rsidRPr="00275434">
          <w:rPr>
            <w:rFonts w:eastAsia="MinionPro-Regular"/>
            <w:b/>
            <w:bCs/>
          </w:rPr>
          <w:t>.</w:t>
        </w:r>
      </w:ins>
      <w:r w:rsidR="00786E54" w:rsidRPr="00275434">
        <w:rPr>
          <w:b/>
          <w:rPrChange w:id="679" w:author="LRAV" w:date="2023-04-23T22:43:00Z">
            <w:rPr/>
          </w:rPrChange>
        </w:rPr>
        <w:t xml:space="preserve"> </w:t>
      </w:r>
      <w:bookmarkStart w:id="680" w:name="_Hlk64370075"/>
      <w:r w:rsidR="002E384E" w:rsidRPr="00275434">
        <w:t>INTROGRESS estimates of ancestry proportion (</w:t>
      </w:r>
      <w:r w:rsidR="002E384E" w:rsidRPr="00275434">
        <w:rPr>
          <w:shd w:val="clear" w:color="auto" w:fill="FFFFFF"/>
        </w:rPr>
        <w:t>HI)</w:t>
      </w:r>
      <w:r w:rsidR="002E384E" w:rsidRPr="00275434" w:rsidDel="007E44B6">
        <w:t xml:space="preserve"> </w:t>
      </w:r>
      <w:r w:rsidR="002E384E" w:rsidRPr="00275434">
        <w:t xml:space="preserve">and heterospecific ancestry (HET) by using the 381 fixed SNPs for </w:t>
      </w:r>
      <w:r w:rsidR="002E384E" w:rsidRPr="00275434">
        <w:rPr>
          <w:i/>
          <w:iCs/>
        </w:rPr>
        <w:t>I. elegans</w:t>
      </w:r>
      <w:r w:rsidR="002E384E" w:rsidRPr="00275434">
        <w:t xml:space="preserve">, </w:t>
      </w:r>
      <w:r w:rsidR="002E384E" w:rsidRPr="00275434">
        <w:rPr>
          <w:i/>
          <w:iCs/>
        </w:rPr>
        <w:t>I. graellsii</w:t>
      </w:r>
      <w:r w:rsidR="002E384E" w:rsidRPr="00275434">
        <w:t xml:space="preserve"> and hybrids from </w:t>
      </w:r>
      <w:ins w:id="681" w:author="LRAV" w:date="2023-04-23T22:43:00Z">
        <w:r w:rsidR="00B9657A">
          <w:rPr>
            <w:b/>
            <w:bCs/>
          </w:rPr>
          <w:t>A</w:t>
        </w:r>
        <w:r w:rsidR="002E384E">
          <w:t>)</w:t>
        </w:r>
        <w:r w:rsidR="002E384E" w:rsidRPr="00275434">
          <w:t xml:space="preserve"> </w:t>
        </w:r>
      </w:ins>
      <w:ins w:id="682" w:author="Rosa Ana Sánchez Guillen" w:date="2023-04-26T08:21:00Z">
        <w:r w:rsidR="00577396">
          <w:t>younger-</w:t>
        </w:r>
      </w:ins>
      <w:r w:rsidR="002E384E">
        <w:t>central</w:t>
      </w:r>
      <w:r w:rsidR="001E0A15">
        <w:t xml:space="preserve"> hybrid </w:t>
      </w:r>
      <w:r w:rsidR="00384AA6">
        <w:t xml:space="preserve">region </w:t>
      </w:r>
      <w:r w:rsidR="001E0A15">
        <w:t xml:space="preserve">and </w:t>
      </w:r>
      <w:ins w:id="683" w:author="LRAV" w:date="2023-04-23T22:43:00Z">
        <w:r w:rsidR="00B9657A">
          <w:rPr>
            <w:b/>
            <w:bCs/>
          </w:rPr>
          <w:t>B</w:t>
        </w:r>
        <w:r w:rsidR="002E384E">
          <w:t xml:space="preserve">) </w:t>
        </w:r>
      </w:ins>
      <w:ins w:id="684" w:author="Rosa Ana Sánchez Guillen" w:date="2023-04-26T08:22:00Z">
        <w:r w:rsidR="00577396">
          <w:t>older-</w:t>
        </w:r>
      </w:ins>
      <w:ins w:id="685" w:author="LRAV" w:date="2023-04-23T22:43:00Z">
        <w:r w:rsidR="002E384E">
          <w:t>west</w:t>
        </w:r>
      </w:ins>
      <w:r w:rsidR="001E0A15">
        <w:t xml:space="preserve"> hybrid </w:t>
      </w:r>
      <w:r w:rsidR="00384AA6">
        <w:t>region</w:t>
      </w:r>
      <w:r w:rsidR="002E384E" w:rsidRPr="00275434">
        <w:t>.</w:t>
      </w:r>
      <w:r w:rsidR="00D30E02">
        <w:t xml:space="preserve"> </w:t>
      </w:r>
      <w:ins w:id="686" w:author="LRAV" w:date="2023-04-23T22:43:00Z">
        <w:r w:rsidR="00D30E02">
          <w:t>Brown boxes delimit ranges for</w:t>
        </w:r>
        <w:r w:rsidR="002E384E" w:rsidRPr="00275434">
          <w:t xml:space="preserve"> </w:t>
        </w:r>
        <w:r w:rsidR="00D30E02">
          <w:t xml:space="preserve">hybrid categories. </w:t>
        </w:r>
      </w:ins>
      <w:r w:rsidR="002E384E" w:rsidRPr="00275434">
        <w:t>F</w:t>
      </w:r>
      <w:r w:rsidR="002E384E" w:rsidRPr="00275434">
        <w:rPr>
          <w:vertAlign w:val="subscript"/>
        </w:rPr>
        <w:t>1</w:t>
      </w:r>
      <w:r w:rsidR="002E384E">
        <w:rPr>
          <w:vertAlign w:val="subscript"/>
        </w:rPr>
        <w:t xml:space="preserve"> </w:t>
      </w:r>
      <w:r w:rsidR="002E384E">
        <w:t>and</w:t>
      </w:r>
      <w:r w:rsidR="002E384E" w:rsidRPr="00275434">
        <w:t xml:space="preserve"> F</w:t>
      </w:r>
      <w:r w:rsidR="002E384E" w:rsidRPr="00275434">
        <w:rPr>
          <w:vertAlign w:val="subscript"/>
        </w:rPr>
        <w:t>2</w:t>
      </w:r>
      <w:r w:rsidR="002E384E">
        <w:rPr>
          <w:vertAlign w:val="subscript"/>
        </w:rPr>
        <w:t xml:space="preserve"> </w:t>
      </w:r>
      <w:r w:rsidR="002E384E" w:rsidRPr="00275434">
        <w:t>hybrids (orange)</w:t>
      </w:r>
      <w:r w:rsidR="00D30E02">
        <w:t xml:space="preserve"> </w:t>
      </w:r>
      <w:ins w:id="687" w:author="LRAV" w:date="2023-04-23T22:43:00Z">
        <w:r w:rsidR="00D30E02">
          <w:t>are found in</w:t>
        </w:r>
      </w:ins>
      <w:r w:rsidR="002E384E" w:rsidRPr="00275434">
        <w:t xml:space="preserve"> the apex of the triangle.</w:t>
      </w:r>
      <w:r w:rsidR="002E384E">
        <w:t xml:space="preserve"> Backcrosses to </w:t>
      </w:r>
      <w:r w:rsidR="002E384E" w:rsidRPr="006429F1">
        <w:rPr>
          <w:i/>
          <w:iCs/>
        </w:rPr>
        <w:t>I. elegans</w:t>
      </w:r>
      <w:r w:rsidR="002E384E" w:rsidRPr="00275434">
        <w:t xml:space="preserve"> </w:t>
      </w:r>
      <w:ins w:id="688" w:author="LRAV" w:date="2023-04-23T22:43:00Z">
        <w:r w:rsidR="00D30E02">
          <w:t xml:space="preserve">or </w:t>
        </w:r>
        <w:r w:rsidR="00D30E02">
          <w:rPr>
            <w:i/>
            <w:iCs/>
          </w:rPr>
          <w:t xml:space="preserve">I. graellsii </w:t>
        </w:r>
        <w:r w:rsidR="00D30E02">
          <w:t>(orange) are found at intermediary levels of interspecific heterozygosity</w:t>
        </w:r>
      </w:ins>
      <w:r w:rsidR="00D30E02">
        <w:t>. In</w:t>
      </w:r>
      <w:r w:rsidR="002E384E">
        <w:t xml:space="preserve">trogressed </w:t>
      </w:r>
      <w:r w:rsidR="002E384E" w:rsidRPr="00D35B7A">
        <w:rPr>
          <w:i/>
          <w:iCs/>
        </w:rPr>
        <w:t xml:space="preserve">I. </w:t>
      </w:r>
      <w:ins w:id="689" w:author="LRAV" w:date="2023-04-23T22:43:00Z">
        <w:r w:rsidR="002E384E" w:rsidRPr="00D35B7A">
          <w:rPr>
            <w:i/>
            <w:iCs/>
          </w:rPr>
          <w:t>elegans</w:t>
        </w:r>
        <w:r w:rsidR="002E384E">
          <w:t xml:space="preserve"> </w:t>
        </w:r>
        <w:r w:rsidR="00D30E02">
          <w:t xml:space="preserve">or </w:t>
        </w:r>
        <w:r w:rsidR="00D30E02" w:rsidRPr="00034E25">
          <w:rPr>
            <w:i/>
            <w:iCs/>
          </w:rPr>
          <w:t>I. graellsii</w:t>
        </w:r>
        <w:r w:rsidR="00D30E02">
          <w:t xml:space="preserve"> (brown) are found between </w:t>
        </w:r>
      </w:ins>
      <w:r w:rsidR="00D30E02">
        <w:t xml:space="preserve">introgressed and pure </w:t>
      </w:r>
      <w:ins w:id="690" w:author="LRAV" w:date="2023-04-23T22:43:00Z">
        <w:r w:rsidR="00D30E02">
          <w:t>samples. P</w:t>
        </w:r>
        <w:r w:rsidR="002E384E">
          <w:t xml:space="preserve">ure </w:t>
        </w:r>
      </w:ins>
      <w:r w:rsidR="002E384E" w:rsidRPr="00EE63D1">
        <w:rPr>
          <w:i/>
          <w:iCs/>
        </w:rPr>
        <w:t>I. elegans</w:t>
      </w:r>
      <w:r w:rsidR="002E384E">
        <w:t xml:space="preserve"> </w:t>
      </w:r>
      <w:r w:rsidR="002E384E" w:rsidRPr="00275434">
        <w:t>(blue)</w:t>
      </w:r>
      <w:r w:rsidR="00D30E02">
        <w:t xml:space="preserve"> and pure </w:t>
      </w:r>
      <w:r w:rsidR="00D30E02">
        <w:rPr>
          <w:i/>
          <w:iCs/>
        </w:rPr>
        <w:t>I. graellsii</w:t>
      </w:r>
      <w:r w:rsidR="00D30E02">
        <w:rPr>
          <w:i/>
          <w:rPrChange w:id="691" w:author="LRAV" w:date="2023-04-23T22:43:00Z">
            <w:rPr/>
          </w:rPrChange>
        </w:rPr>
        <w:t xml:space="preserve"> </w:t>
      </w:r>
      <w:r w:rsidR="00D30E02">
        <w:t>(</w:t>
      </w:r>
      <w:ins w:id="692" w:author="LRAV" w:date="2023-04-23T22:43:00Z">
        <w:r w:rsidR="00D30E02">
          <w:t>yellow) are found opposite ends of the hybrid indexes values</w:t>
        </w:r>
        <w:r w:rsidR="002E384E" w:rsidRPr="00507B0A">
          <w:t>.</w:t>
        </w:r>
        <w:r w:rsidR="005E1549">
          <w:t xml:space="preserve"> </w:t>
        </w:r>
      </w:ins>
    </w:p>
    <w:p w14:paraId="23611CBD" w14:textId="6C075E81" w:rsidR="002039B9" w:rsidRDefault="0057095D">
      <w:pPr>
        <w:spacing w:after="120" w:line="276" w:lineRule="auto"/>
        <w:jc w:val="both"/>
        <w:rPr>
          <w:shd w:val="clear" w:color="auto" w:fill="FFFFFF"/>
          <w:rPrChange w:id="693" w:author="LRAV" w:date="2023-04-23T22:43:00Z">
            <w:rPr/>
          </w:rPrChange>
        </w:rPr>
        <w:pPrChange w:id="694" w:author="LRAV" w:date="2023-04-23T22:43:00Z">
          <w:pPr>
            <w:keepNext/>
            <w:widowControl w:val="0"/>
            <w:shd w:val="clear" w:color="auto" w:fill="FFFFFF"/>
            <w:spacing w:before="120" w:after="240"/>
            <w:jc w:val="both"/>
            <w:outlineLvl w:val="1"/>
          </w:pPr>
        </w:pPrChange>
      </w:pPr>
      <w:r w:rsidRPr="0057095D">
        <w:rPr>
          <w:b/>
          <w:bCs/>
        </w:rPr>
        <w:t>Figure 3</w:t>
      </w:r>
      <w:r>
        <w:t xml:space="preserve">. </w:t>
      </w:r>
      <w:bookmarkEnd w:id="680"/>
      <w:r w:rsidR="00314366" w:rsidRPr="00507B0A">
        <w:t>INTROGRESS</w:t>
      </w:r>
      <w:r w:rsidR="00314366" w:rsidRPr="007B3456">
        <w:t xml:space="preserve"> </w:t>
      </w:r>
      <w:r w:rsidR="00314366">
        <w:t>i</w:t>
      </w:r>
      <w:r w:rsidR="007B3456" w:rsidRPr="007B3456">
        <w:t>ndividual</w:t>
      </w:r>
      <w:r w:rsidR="007B3456">
        <w:rPr>
          <w:b/>
          <w:bCs/>
        </w:rPr>
        <w:t xml:space="preserve"> </w:t>
      </w:r>
      <w:ins w:id="695" w:author="LRAV" w:date="2023-04-23T22:43:00Z">
        <w:r w:rsidR="00B001DB">
          <w:rPr>
            <w:b/>
            <w:bCs/>
          </w:rPr>
          <w:t>(</w:t>
        </w:r>
        <w:r w:rsidR="00B001DB" w:rsidRPr="00EE63D1">
          <w:rPr>
            <w:i/>
            <w:iCs/>
          </w:rPr>
          <w:t>I. elegans</w:t>
        </w:r>
        <w:r w:rsidR="00B001DB">
          <w:t xml:space="preserve"> in </w:t>
        </w:r>
        <w:r w:rsidR="00B001DB" w:rsidRPr="00275434">
          <w:t>blue</w:t>
        </w:r>
        <w:r w:rsidR="00B001DB">
          <w:t xml:space="preserve">, </w:t>
        </w:r>
        <w:r w:rsidR="00B001DB" w:rsidRPr="00A31027">
          <w:rPr>
            <w:i/>
            <w:iCs/>
          </w:rPr>
          <w:t>I. graellsii</w:t>
        </w:r>
        <w:r w:rsidR="00B001DB">
          <w:t xml:space="preserve"> in yellow</w:t>
        </w:r>
        <w:r w:rsidR="00B001DB" w:rsidRPr="00275434">
          <w:t>)</w:t>
        </w:r>
        <w:r w:rsidR="0019254D">
          <w:t xml:space="preserve"> </w:t>
        </w:r>
      </w:ins>
      <w:r w:rsidR="007B3456" w:rsidRPr="007B3456">
        <w:t>and class proportions</w:t>
      </w:r>
      <w:r w:rsidR="007B3456">
        <w:rPr>
          <w:b/>
          <w:bCs/>
        </w:rPr>
        <w:t xml:space="preserve"> </w:t>
      </w:r>
      <w:r w:rsidR="0069750A" w:rsidRPr="00507B0A">
        <w:t xml:space="preserve">estimates of ancestry proportion </w:t>
      </w:r>
      <w:r w:rsidR="0069750A" w:rsidRPr="00507B0A">
        <w:rPr>
          <w:shd w:val="clear" w:color="auto" w:fill="FFFFFF"/>
        </w:rPr>
        <w:t xml:space="preserve">in </w:t>
      </w:r>
      <w:r w:rsidR="00DF2BD7">
        <w:rPr>
          <w:b/>
          <w:bCs/>
          <w:shd w:val="clear" w:color="auto" w:fill="FFFFFF"/>
        </w:rPr>
        <w:t>A</w:t>
      </w:r>
      <w:r w:rsidR="0069750A" w:rsidRPr="00507B0A">
        <w:rPr>
          <w:shd w:val="clear" w:color="auto" w:fill="FFFFFF"/>
        </w:rPr>
        <w:t>) central hybrid populations, and</w:t>
      </w:r>
      <w:r w:rsidR="00507B0A">
        <w:rPr>
          <w:shd w:val="clear" w:color="auto" w:fill="FFFFFF"/>
        </w:rPr>
        <w:t xml:space="preserve"> </w:t>
      </w:r>
      <w:r w:rsidR="00DF2BD7">
        <w:rPr>
          <w:b/>
          <w:bCs/>
        </w:rPr>
        <w:t>B</w:t>
      </w:r>
      <w:r w:rsidR="0069750A" w:rsidRPr="00507B0A">
        <w:rPr>
          <w:b/>
          <w:bCs/>
        </w:rPr>
        <w:t>)</w:t>
      </w:r>
      <w:r w:rsidR="0069750A" w:rsidRPr="00507B0A">
        <w:t xml:space="preserve"> </w:t>
      </w:r>
      <w:r w:rsidR="00507B0A" w:rsidRPr="00507B0A">
        <w:rPr>
          <w:shd w:val="clear" w:color="auto" w:fill="FFFFFF"/>
        </w:rPr>
        <w:t>west hybrid populations</w:t>
      </w:r>
      <w:r w:rsidR="007B3456">
        <w:rPr>
          <w:shd w:val="clear" w:color="auto" w:fill="FFFFFF"/>
        </w:rPr>
        <w:t xml:space="preserve">. </w:t>
      </w:r>
      <w:r w:rsidR="002133CE" w:rsidRPr="00A31027">
        <w:rPr>
          <w:shd w:val="clear" w:color="auto" w:fill="FFFFFF"/>
        </w:rPr>
        <w:t xml:space="preserve">Populations were assigned to three qualitative measures depending on the frequency distribution of the different hybrid classes: </w:t>
      </w:r>
      <w:ins w:id="696" w:author="LRAV" w:date="2023-04-23T22:43:00Z">
        <w:r w:rsidR="002039B9" w:rsidRPr="002133CE">
          <w:rPr>
            <w:shd w:val="clear" w:color="auto" w:fill="FFFFFF"/>
          </w:rPr>
          <w:t>1) introgressed hybridization pattern, when distribution spa</w:t>
        </w:r>
        <w:r w:rsidR="00B5544F">
          <w:rPr>
            <w:shd w:val="clear" w:color="auto" w:fill="FFFFFF"/>
          </w:rPr>
          <w:t>ns</w:t>
        </w:r>
        <w:r w:rsidR="002039B9" w:rsidRPr="002133CE">
          <w:rPr>
            <w:shd w:val="clear" w:color="auto" w:fill="FFFFFF"/>
          </w:rPr>
          <w:t xml:space="preserve"> from introgressed to pure</w:t>
        </w:r>
        <w:r w:rsidR="002039B9">
          <w:rPr>
            <w:shd w:val="clear" w:color="auto" w:fill="FFFFFF"/>
          </w:rPr>
          <w:t xml:space="preserve"> individuals; 2) </w:t>
        </w:r>
      </w:ins>
      <w:r w:rsidR="002039B9" w:rsidRPr="002D2447">
        <w:rPr>
          <w:shd w:val="clear" w:color="auto" w:fill="FFFFFF"/>
        </w:rPr>
        <w:t xml:space="preserve">unimodal </w:t>
      </w:r>
      <w:r w:rsidR="002039B9">
        <w:rPr>
          <w:shd w:val="clear" w:color="auto" w:fill="FFFFFF"/>
        </w:rPr>
        <w:t>hybridization pattern</w:t>
      </w:r>
      <w:r w:rsidR="002039B9" w:rsidRPr="002D2447">
        <w:rPr>
          <w:shd w:val="clear" w:color="auto" w:fill="FFFFFF"/>
        </w:rPr>
        <w:t xml:space="preserve">, </w:t>
      </w:r>
      <w:r w:rsidR="002039B9">
        <w:rPr>
          <w:shd w:val="clear" w:color="auto" w:fill="FFFFFF"/>
        </w:rPr>
        <w:t>when</w:t>
      </w:r>
      <w:r w:rsidR="002039B9" w:rsidRPr="002D2447">
        <w:rPr>
          <w:shd w:val="clear" w:color="auto" w:fill="FFFFFF"/>
        </w:rPr>
        <w:t xml:space="preserve"> </w:t>
      </w:r>
      <w:r w:rsidR="002039B9" w:rsidRPr="00C53332">
        <w:rPr>
          <w:shd w:val="clear" w:color="auto" w:fill="FFFFFF"/>
        </w:rPr>
        <w:t>the distribution spans a range of</w:t>
      </w:r>
      <w:r w:rsidR="002039B9">
        <w:rPr>
          <w:shd w:val="clear" w:color="auto" w:fill="FFFFFF"/>
        </w:rPr>
        <w:t xml:space="preserve"> </w:t>
      </w:r>
      <w:r w:rsidR="002039B9" w:rsidRPr="00C53332">
        <w:rPr>
          <w:shd w:val="clear" w:color="auto" w:fill="FFFFFF"/>
        </w:rPr>
        <w:t>admixture and backcrosses toward</w:t>
      </w:r>
      <w:r w:rsidR="002039B9">
        <w:rPr>
          <w:shd w:val="clear" w:color="auto" w:fill="FFFFFF"/>
        </w:rPr>
        <w:t>s</w:t>
      </w:r>
      <w:r w:rsidR="002039B9" w:rsidRPr="00C53332">
        <w:rPr>
          <w:shd w:val="clear" w:color="auto" w:fill="FFFFFF"/>
        </w:rPr>
        <w:t xml:space="preserve"> </w:t>
      </w:r>
      <w:ins w:id="697" w:author="LRAV" w:date="2023-04-23T22:43:00Z">
        <w:r w:rsidR="002039B9">
          <w:rPr>
            <w:shd w:val="clear" w:color="auto" w:fill="FFFFFF"/>
          </w:rPr>
          <w:t xml:space="preserve">one or toward </w:t>
        </w:r>
      </w:ins>
      <w:r w:rsidR="002039B9" w:rsidRPr="00C53332">
        <w:rPr>
          <w:shd w:val="clear" w:color="auto" w:fill="FFFFFF"/>
        </w:rPr>
        <w:t>both parent</w:t>
      </w:r>
      <w:r w:rsidR="002039B9">
        <w:rPr>
          <w:shd w:val="clear" w:color="auto" w:fill="FFFFFF"/>
        </w:rPr>
        <w:t xml:space="preserve">al species; </w:t>
      </w:r>
      <w:ins w:id="698" w:author="LRAV" w:date="2023-04-23T22:43:00Z">
        <w:r w:rsidR="002039B9">
          <w:rPr>
            <w:shd w:val="clear" w:color="auto" w:fill="FFFFFF"/>
          </w:rPr>
          <w:t>3)</w:t>
        </w:r>
        <w:r w:rsidR="002039B9" w:rsidRPr="002D2447">
          <w:rPr>
            <w:shd w:val="clear" w:color="auto" w:fill="FFFFFF"/>
          </w:rPr>
          <w:t xml:space="preserve"> </w:t>
        </w:r>
      </w:ins>
      <w:r w:rsidR="002039B9" w:rsidRPr="002D2447">
        <w:rPr>
          <w:shd w:val="clear" w:color="auto" w:fill="FFFFFF"/>
        </w:rPr>
        <w:t xml:space="preserve">bimodal </w:t>
      </w:r>
      <w:r w:rsidR="002039B9">
        <w:rPr>
          <w:shd w:val="clear" w:color="auto" w:fill="FFFFFF"/>
        </w:rPr>
        <w:t>hybridization pattern</w:t>
      </w:r>
      <w:r w:rsidR="002039B9" w:rsidRPr="002D2447">
        <w:rPr>
          <w:shd w:val="clear" w:color="auto" w:fill="FFFFFF"/>
        </w:rPr>
        <w:t xml:space="preserve">, </w:t>
      </w:r>
      <w:r w:rsidR="002039B9">
        <w:rPr>
          <w:shd w:val="clear" w:color="auto" w:fill="FFFFFF"/>
        </w:rPr>
        <w:t xml:space="preserve">when the distribution is deviated to </w:t>
      </w:r>
      <w:r w:rsidR="002039B9" w:rsidRPr="002D2447">
        <w:rPr>
          <w:shd w:val="clear" w:color="auto" w:fill="FFFFFF"/>
        </w:rPr>
        <w:t>the two parental genotypes</w:t>
      </w:r>
      <w:r w:rsidR="002039B9">
        <w:rPr>
          <w:shd w:val="clear" w:color="auto" w:fill="FFFFFF"/>
        </w:rPr>
        <w:t>, and few hybrids (F</w:t>
      </w:r>
      <w:r w:rsidR="002039B9" w:rsidRPr="006800F2">
        <w:rPr>
          <w:shd w:val="clear" w:color="auto" w:fill="FFFFFF"/>
          <w:vertAlign w:val="subscript"/>
        </w:rPr>
        <w:t>1</w:t>
      </w:r>
      <w:r w:rsidR="002039B9">
        <w:rPr>
          <w:shd w:val="clear" w:color="auto" w:fill="FFFFFF"/>
        </w:rPr>
        <w:t xml:space="preserve"> and F</w:t>
      </w:r>
      <w:r w:rsidR="002039B9" w:rsidRPr="006800F2">
        <w:rPr>
          <w:shd w:val="clear" w:color="auto" w:fill="FFFFFF"/>
          <w:vertAlign w:val="subscript"/>
        </w:rPr>
        <w:t>2</w:t>
      </w:r>
      <w:r w:rsidR="002039B9">
        <w:rPr>
          <w:shd w:val="clear" w:color="auto" w:fill="FFFFFF"/>
        </w:rPr>
        <w:t xml:space="preserve"> hybrids</w:t>
      </w:r>
      <w:ins w:id="699" w:author="LRAV" w:date="2023-04-23T22:43:00Z">
        <w:r w:rsidR="002039B9">
          <w:rPr>
            <w:shd w:val="clear" w:color="auto" w:fill="FFFFFF"/>
          </w:rPr>
          <w:t xml:space="preserve">) are present </w:t>
        </w:r>
        <w:r w:rsidR="002039B9" w:rsidRPr="002D2447">
          <w:rPr>
            <w:shd w:val="clear" w:color="auto" w:fill="FFFFFF"/>
          </w:rPr>
          <w:t>(Jiggins &amp; Mallet, 2000)</w:t>
        </w:r>
        <w:r w:rsidR="002039B9">
          <w:rPr>
            <w:shd w:val="clear" w:color="auto" w:fill="FFFFFF"/>
          </w:rPr>
          <w:t xml:space="preserve">. </w:t>
        </w:r>
      </w:ins>
    </w:p>
    <w:p w14:paraId="7A221D31" w14:textId="7182D643" w:rsidR="008032EA" w:rsidRPr="00D327F7" w:rsidRDefault="00437535">
      <w:pPr>
        <w:spacing w:after="120" w:line="276" w:lineRule="auto"/>
        <w:jc w:val="both"/>
        <w:rPr>
          <w:b/>
          <w:rPrChange w:id="700" w:author="LRAV" w:date="2023-04-23T22:43:00Z">
            <w:rPr>
              <w:b/>
              <w:sz w:val="28"/>
            </w:rPr>
          </w:rPrChange>
        </w:rPr>
        <w:pPrChange w:id="701" w:author="LRAV" w:date="2023-04-23T22:43:00Z">
          <w:pPr>
            <w:spacing w:after="120"/>
            <w:jc w:val="both"/>
          </w:pPr>
        </w:pPrChange>
      </w:pPr>
      <w:bookmarkStart w:id="702" w:name="_Hlk39739174"/>
      <w:r w:rsidRPr="00DC07EE">
        <w:rPr>
          <w:rFonts w:eastAsia="MinionPro-Regular"/>
          <w:b/>
          <w:bCs/>
        </w:rPr>
        <w:t>Fig</w:t>
      </w:r>
      <w:r w:rsidR="00F024C2" w:rsidRPr="00DC07EE">
        <w:rPr>
          <w:rFonts w:eastAsia="MinionPro-Regular"/>
          <w:b/>
          <w:bCs/>
        </w:rPr>
        <w:t>ure</w:t>
      </w:r>
      <w:r w:rsidR="002A2C92" w:rsidRPr="00DC07EE">
        <w:rPr>
          <w:rFonts w:eastAsia="MinionPro-Regular"/>
          <w:b/>
          <w:bCs/>
        </w:rPr>
        <w:t xml:space="preserve"> </w:t>
      </w:r>
      <w:r w:rsidR="00CB5BFF" w:rsidRPr="00DC07EE">
        <w:rPr>
          <w:rFonts w:eastAsia="MinionPro-Regular"/>
          <w:b/>
          <w:bCs/>
        </w:rPr>
        <w:t>4</w:t>
      </w:r>
      <w:r w:rsidR="002A2C92" w:rsidRPr="00DC07EE">
        <w:rPr>
          <w:rFonts w:eastAsia="MinionPro-Regular"/>
          <w:b/>
          <w:bCs/>
        </w:rPr>
        <w:t>.</w:t>
      </w:r>
      <w:r w:rsidR="00850CA7" w:rsidRPr="00DC07EE">
        <w:rPr>
          <w:rFonts w:eastAsia="MinionPro-Regular"/>
          <w:b/>
          <w:bCs/>
        </w:rPr>
        <w:t xml:space="preserve"> </w:t>
      </w:r>
      <w:bookmarkStart w:id="703" w:name="_Hlk131841119"/>
      <w:bookmarkStart w:id="704" w:name="_Hlk133079537"/>
      <w:ins w:id="705" w:author="LRAV" w:date="2023-04-23T22:43:00Z">
        <w:r w:rsidR="00B5544F">
          <w:rPr>
            <w:rFonts w:eastAsia="MinionPro-Regular"/>
          </w:rPr>
          <w:t>Genetic diversity</w:t>
        </w:r>
      </w:ins>
      <w:r w:rsidR="00B5544F" w:rsidRPr="00C37782">
        <w:rPr>
          <w:rFonts w:eastAsia="MinionPro-Regular"/>
        </w:rPr>
        <w:t xml:space="preserve"> violin </w:t>
      </w:r>
      <w:ins w:id="706" w:author="LRAV" w:date="2023-04-23T22:43:00Z">
        <w:r w:rsidR="00B5544F" w:rsidRPr="00C37782">
          <w:rPr>
            <w:rFonts w:eastAsia="MinionPro-Regular"/>
          </w:rPr>
          <w:t>plot</w:t>
        </w:r>
        <w:r w:rsidR="00B5544F">
          <w:rPr>
            <w:rFonts w:eastAsia="MinionPro-Regular"/>
          </w:rPr>
          <w:t>s</w:t>
        </w:r>
      </w:ins>
      <w:r w:rsidR="00B5544F" w:rsidRPr="00C37782">
        <w:rPr>
          <w:rFonts w:eastAsia="MinionPro-Regular"/>
        </w:rPr>
        <w:t xml:space="preserve"> by </w:t>
      </w:r>
      <w:ins w:id="707" w:author="LRAV" w:date="2023-04-23T22:43:00Z">
        <w:r w:rsidR="0089589A">
          <w:rPr>
            <w:rFonts w:eastAsia="MinionPro-Regular"/>
          </w:rPr>
          <w:t>regions</w:t>
        </w:r>
        <w:r w:rsidR="00B5544F" w:rsidRPr="00C37782">
          <w:rPr>
            <w:rFonts w:eastAsia="MinionPro-Regular"/>
          </w:rPr>
          <w:t>.</w:t>
        </w:r>
        <w:r w:rsidR="00B5544F">
          <w:rPr>
            <w:rFonts w:eastAsia="MinionPro-Regular"/>
            <w:b/>
            <w:bCs/>
          </w:rPr>
          <w:t xml:space="preserve"> </w:t>
        </w:r>
        <w:r w:rsidR="00B5544F" w:rsidRPr="00C37782">
          <w:t>Violin</w:t>
        </w:r>
        <w:r w:rsidR="00B5544F">
          <w:t>s</w:t>
        </w:r>
        <w:r w:rsidR="00B5544F" w:rsidRPr="00C37782">
          <w:t xml:space="preserve"> width</w:t>
        </w:r>
        <w:r w:rsidR="00B5544F">
          <w:t>s</w:t>
        </w:r>
      </w:ins>
      <w:r w:rsidR="00B5544F" w:rsidRPr="00C37782">
        <w:t xml:space="preserve"> represents the relative frequency of SNPs at each observed </w:t>
      </w:r>
      <w:ins w:id="708" w:author="LRAV" w:date="2023-04-23T22:43:00Z">
        <w:r w:rsidR="00B5544F">
          <w:t>genetic diversity</w:t>
        </w:r>
        <w:r w:rsidR="00B5544F" w:rsidRPr="00C37782">
          <w:t xml:space="preserve"> </w:t>
        </w:r>
      </w:ins>
      <w:r w:rsidR="00B5544F" w:rsidRPr="00C37782">
        <w:t xml:space="preserve">value, i.e., wider violin areas show higher number of SNPs at that </w:t>
      </w:r>
      <w:ins w:id="709" w:author="LRAV" w:date="2023-04-23T22:43:00Z">
        <w:r w:rsidR="00B5544F">
          <w:t>measurement</w:t>
        </w:r>
        <w:r w:rsidR="00B5544F" w:rsidRPr="00C37782">
          <w:t>.</w:t>
        </w:r>
        <w:r w:rsidR="00B5544F">
          <w:t xml:space="preserve"> </w:t>
        </w:r>
      </w:ins>
      <w:r w:rsidR="00A047CD">
        <w:t>Nucleotide diversity (π)</w:t>
      </w:r>
      <w:ins w:id="710" w:author="LRAV" w:date="2023-04-23T22:43:00Z">
        <w:r w:rsidR="00B5544F">
          <w:t xml:space="preserve"> observed (Ho)</w:t>
        </w:r>
      </w:ins>
      <w:r w:rsidR="00B5544F">
        <w:t xml:space="preserve"> and </w:t>
      </w:r>
      <w:ins w:id="711" w:author="LRAV" w:date="2023-04-23T22:43:00Z">
        <w:r w:rsidR="00B5544F">
          <w:t>expected heterozygosity (He) were estimated using all 5,702 SNPs.  Horizontal lines</w:t>
        </w:r>
      </w:ins>
      <w:r w:rsidR="00B5544F">
        <w:t xml:space="preserve"> at each violin represents the median</w:t>
      </w:r>
      <w:ins w:id="712" w:author="LRAV" w:date="2023-04-23T22:43:00Z">
        <w:r w:rsidR="00B5544F">
          <w:t>,</w:t>
        </w:r>
      </w:ins>
      <w:r w:rsidR="00B5544F">
        <w:t xml:space="preserve"> and the </w:t>
      </w:r>
      <w:ins w:id="713" w:author="LRAV" w:date="2023-04-23T22:43:00Z">
        <w:r w:rsidR="00B5544F">
          <w:t xml:space="preserve">0.05 and 0.95 quantiles. Points show the </w:t>
        </w:r>
      </w:ins>
      <w:r w:rsidR="00B5544F">
        <w:lastRenderedPageBreak/>
        <w:t xml:space="preserve">average value. </w:t>
      </w:r>
      <w:r w:rsidR="00B5544F" w:rsidRPr="007D0E1A">
        <w:rPr>
          <w:bCs/>
        </w:rPr>
        <w:t>Blue</w:t>
      </w:r>
      <w:r w:rsidR="00B5544F">
        <w:t xml:space="preserve"> = </w:t>
      </w:r>
      <w:r w:rsidR="00B5544F">
        <w:rPr>
          <w:i/>
        </w:rPr>
        <w:t xml:space="preserve">I. elegans </w:t>
      </w:r>
      <w:r w:rsidR="00B5544F">
        <w:t xml:space="preserve">without hybrids; yellow = </w:t>
      </w:r>
      <w:r w:rsidR="00B5544F">
        <w:rPr>
          <w:i/>
        </w:rPr>
        <w:t xml:space="preserve">I. graellsii </w:t>
      </w:r>
      <w:r w:rsidR="00B5544F">
        <w:t xml:space="preserve">without hybrids; orange = </w:t>
      </w:r>
      <w:r w:rsidR="00B5544F" w:rsidRPr="005D7F1B">
        <w:rPr>
          <w:i/>
          <w:iCs/>
        </w:rPr>
        <w:t>I. elegans</w:t>
      </w:r>
      <w:r w:rsidR="00B5544F">
        <w:t xml:space="preserve"> or </w:t>
      </w:r>
      <w:r w:rsidR="00B5544F">
        <w:rPr>
          <w:i/>
          <w:iCs/>
        </w:rPr>
        <w:t>I. graellsii</w:t>
      </w:r>
      <w:bookmarkStart w:id="714" w:name="_Hlk89681371"/>
      <w:bookmarkEnd w:id="644"/>
      <w:bookmarkEnd w:id="702"/>
      <w:bookmarkEnd w:id="703"/>
      <w:bookmarkEnd w:id="714"/>
      <w:r w:rsidR="00B5544F">
        <w:rPr>
          <w:rFonts w:eastAsiaTheme="minorHAnsi"/>
          <w:kern w:val="2"/>
          <w14:ligatures w14:val="standardContextual"/>
        </w:rPr>
        <w:t xml:space="preserve"> including F</w:t>
      </w:r>
      <w:r w:rsidR="00B5544F" w:rsidRPr="001F70C7">
        <w:rPr>
          <w:rFonts w:eastAsiaTheme="minorHAnsi"/>
          <w:kern w:val="2"/>
          <w:vertAlign w:val="subscript"/>
          <w14:ligatures w14:val="standardContextual"/>
        </w:rPr>
        <w:t>1</w:t>
      </w:r>
      <w:r w:rsidR="001F70C7">
        <w:rPr>
          <w:rFonts w:eastAsiaTheme="minorHAnsi"/>
          <w:kern w:val="2"/>
          <w14:ligatures w14:val="standardContextual"/>
        </w:rPr>
        <w:t xml:space="preserve"> and F</w:t>
      </w:r>
      <w:r w:rsidR="001F70C7" w:rsidRPr="001F70C7">
        <w:rPr>
          <w:rFonts w:eastAsiaTheme="minorHAnsi"/>
          <w:kern w:val="2"/>
          <w:vertAlign w:val="subscript"/>
          <w14:ligatures w14:val="standardContextual"/>
        </w:rPr>
        <w:t>2</w:t>
      </w:r>
      <w:r w:rsidR="00B5544F">
        <w:rPr>
          <w:rFonts w:eastAsiaTheme="minorHAnsi"/>
          <w:kern w:val="2"/>
          <w14:ligatures w14:val="standardContextual"/>
        </w:rPr>
        <w:t xml:space="preserve"> hybrids.</w:t>
      </w:r>
      <w:bookmarkEnd w:id="704"/>
      <w:r w:rsidR="00D5079E" w:rsidRPr="00D5079E">
        <w:rPr>
          <w:b/>
        </w:rPr>
        <w:t xml:space="preserve"> </w:t>
      </w:r>
    </w:p>
    <w:sectPr w:rsidR="008032EA" w:rsidRPr="00D327F7" w:rsidSect="00D5079E">
      <w:pgSz w:w="11906" w:h="16838"/>
      <w:pgMar w:top="1417" w:right="1701" w:bottom="1417" w:left="1701"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5AD3" w14:textId="77777777" w:rsidR="007B4ABC" w:rsidRDefault="007B4ABC" w:rsidP="00FA5110">
      <w:r>
        <w:separator/>
      </w:r>
    </w:p>
  </w:endnote>
  <w:endnote w:type="continuationSeparator" w:id="0">
    <w:p w14:paraId="1AC1253A" w14:textId="77777777" w:rsidR="007B4ABC" w:rsidRDefault="007B4ABC" w:rsidP="00FA5110">
      <w:r>
        <w:continuationSeparator/>
      </w:r>
    </w:p>
  </w:endnote>
  <w:endnote w:type="continuationNotice" w:id="1">
    <w:p w14:paraId="575C6F00" w14:textId="77777777" w:rsidR="007B4ABC" w:rsidRDefault="007B4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Yu Gothic"/>
    <w:panose1 w:val="00000000000000000000"/>
    <w:charset w:val="8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dvOTce3d9a73">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436178971"/>
      <w:docPartObj>
        <w:docPartGallery w:val="Page Numbers (Bottom of Page)"/>
        <w:docPartUnique/>
      </w:docPartObj>
    </w:sdtPr>
    <w:sdtContent>
      <w:p w14:paraId="7AF82D0A" w14:textId="6E1D69F9" w:rsidR="00CB22F0" w:rsidRDefault="00CB22F0" w:rsidP="004913C8">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640B1F8" w14:textId="77777777" w:rsidR="00CB22F0" w:rsidRDefault="00CB22F0" w:rsidP="005B798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6243499"/>
      <w:docPartObj>
        <w:docPartGallery w:val="Page Numbers (Bottom of Page)"/>
        <w:docPartUnique/>
      </w:docPartObj>
    </w:sdtPr>
    <w:sdtContent>
      <w:p w14:paraId="01EA62DF" w14:textId="73116B3E" w:rsidR="00CB22F0" w:rsidRDefault="00CB22F0">
        <w:pPr>
          <w:pStyle w:val="Piedepgina"/>
          <w:jc w:val="center"/>
        </w:pPr>
        <w:r>
          <w:fldChar w:fldCharType="begin"/>
        </w:r>
        <w:r>
          <w:instrText>PAGE   \* MERGEFORMAT</w:instrText>
        </w:r>
        <w:r>
          <w:fldChar w:fldCharType="separate"/>
        </w:r>
        <w:r w:rsidR="00832913" w:rsidRPr="00832913">
          <w:rPr>
            <w:noProof/>
            <w:lang w:val="es-ES"/>
          </w:rPr>
          <w:t>14</w:t>
        </w:r>
        <w:r>
          <w:fldChar w:fldCharType="end"/>
        </w:r>
      </w:p>
    </w:sdtContent>
  </w:sdt>
  <w:p w14:paraId="3BE9A448" w14:textId="77777777" w:rsidR="00CB22F0" w:rsidRDefault="00CB22F0" w:rsidP="00B959E6">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659A1" w14:textId="77777777" w:rsidR="007B4ABC" w:rsidRDefault="007B4ABC" w:rsidP="00FA5110">
      <w:r>
        <w:separator/>
      </w:r>
    </w:p>
  </w:footnote>
  <w:footnote w:type="continuationSeparator" w:id="0">
    <w:p w14:paraId="39E0F5F1" w14:textId="77777777" w:rsidR="007B4ABC" w:rsidRDefault="007B4ABC" w:rsidP="00FA5110">
      <w:r>
        <w:continuationSeparator/>
      </w:r>
    </w:p>
  </w:footnote>
  <w:footnote w:type="continuationNotice" w:id="1">
    <w:p w14:paraId="125BA2A4" w14:textId="77777777" w:rsidR="007B4ABC" w:rsidRDefault="007B4A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1B7CC" w14:textId="77777777" w:rsidR="00766020" w:rsidRDefault="007660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9E5"/>
    <w:multiLevelType w:val="hybridMultilevel"/>
    <w:tmpl w:val="C25CC740"/>
    <w:lvl w:ilvl="0" w:tplc="E6968548">
      <w:start w:val="1"/>
      <w:numFmt w:val="upperRoman"/>
      <w:lvlText w:val="%1."/>
      <w:lvlJc w:val="left"/>
      <w:pPr>
        <w:ind w:left="1080" w:hanging="720"/>
      </w:pPr>
      <w:rPr>
        <w:rFonts w:eastAsiaTheme="minorHAnsi" w:hint="default"/>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F22E6"/>
    <w:multiLevelType w:val="hybridMultilevel"/>
    <w:tmpl w:val="B2DE5E62"/>
    <w:lvl w:ilvl="0" w:tplc="9EBC13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5842C3"/>
    <w:multiLevelType w:val="hybridMultilevel"/>
    <w:tmpl w:val="148CA35C"/>
    <w:lvl w:ilvl="0" w:tplc="23F000D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182972"/>
    <w:multiLevelType w:val="hybridMultilevel"/>
    <w:tmpl w:val="593E14C0"/>
    <w:lvl w:ilvl="0" w:tplc="0EF65F82">
      <w:start w:val="1"/>
      <w:numFmt w:val="upperRoman"/>
      <w:lvlText w:val="%1."/>
      <w:lvlJc w:val="left"/>
      <w:pPr>
        <w:ind w:left="1080" w:hanging="720"/>
      </w:pPr>
      <w:rPr>
        <w:rFonts w:eastAsiaTheme="minorHAnsi" w:hint="default"/>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DB677B"/>
    <w:multiLevelType w:val="hybridMultilevel"/>
    <w:tmpl w:val="188ABB6C"/>
    <w:lvl w:ilvl="0" w:tplc="9EE2B5B2">
      <w:start w:val="2017"/>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D1262D8"/>
    <w:multiLevelType w:val="hybridMultilevel"/>
    <w:tmpl w:val="F9B8A8B2"/>
    <w:lvl w:ilvl="0" w:tplc="AE380F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70AC9"/>
    <w:multiLevelType w:val="hybridMultilevel"/>
    <w:tmpl w:val="E8B0593E"/>
    <w:lvl w:ilvl="0" w:tplc="4D8EACA0">
      <w:start w:val="1"/>
      <w:numFmt w:val="upperRoman"/>
      <w:lvlText w:val="%1."/>
      <w:lvlJc w:val="left"/>
      <w:pPr>
        <w:ind w:left="1080" w:hanging="720"/>
      </w:pPr>
      <w:rPr>
        <w:rFonts w:eastAsiaTheme="minorHAnsi"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0548E5"/>
    <w:multiLevelType w:val="hybridMultilevel"/>
    <w:tmpl w:val="25AC7B32"/>
    <w:lvl w:ilvl="0" w:tplc="319A571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BC76D7"/>
    <w:multiLevelType w:val="hybridMultilevel"/>
    <w:tmpl w:val="C8FC053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30C24E01"/>
    <w:multiLevelType w:val="hybridMultilevel"/>
    <w:tmpl w:val="CA441672"/>
    <w:lvl w:ilvl="0" w:tplc="41441DC8">
      <w:start w:val="4"/>
      <w:numFmt w:val="bullet"/>
      <w:lvlText w:val=""/>
      <w:lvlJc w:val="left"/>
      <w:pPr>
        <w:ind w:left="1476" w:hanging="360"/>
      </w:pPr>
      <w:rPr>
        <w:rFonts w:ascii="Symbol" w:eastAsia="MinionPro-Regular" w:hAnsi="Symbol" w:cs="Times New Roman" w:hint="default"/>
      </w:rPr>
    </w:lvl>
    <w:lvl w:ilvl="1" w:tplc="08090003" w:tentative="1">
      <w:start w:val="1"/>
      <w:numFmt w:val="bullet"/>
      <w:lvlText w:val="o"/>
      <w:lvlJc w:val="left"/>
      <w:pPr>
        <w:ind w:left="2196" w:hanging="360"/>
      </w:pPr>
      <w:rPr>
        <w:rFonts w:ascii="Courier New" w:hAnsi="Courier New" w:cs="Courier New" w:hint="default"/>
      </w:rPr>
    </w:lvl>
    <w:lvl w:ilvl="2" w:tplc="08090005" w:tentative="1">
      <w:start w:val="1"/>
      <w:numFmt w:val="bullet"/>
      <w:lvlText w:val=""/>
      <w:lvlJc w:val="left"/>
      <w:pPr>
        <w:ind w:left="2916" w:hanging="360"/>
      </w:pPr>
      <w:rPr>
        <w:rFonts w:ascii="Wingdings" w:hAnsi="Wingdings" w:hint="default"/>
      </w:rPr>
    </w:lvl>
    <w:lvl w:ilvl="3" w:tplc="08090001" w:tentative="1">
      <w:start w:val="1"/>
      <w:numFmt w:val="bullet"/>
      <w:lvlText w:val=""/>
      <w:lvlJc w:val="left"/>
      <w:pPr>
        <w:ind w:left="3636" w:hanging="360"/>
      </w:pPr>
      <w:rPr>
        <w:rFonts w:ascii="Symbol" w:hAnsi="Symbol" w:hint="default"/>
      </w:rPr>
    </w:lvl>
    <w:lvl w:ilvl="4" w:tplc="08090003" w:tentative="1">
      <w:start w:val="1"/>
      <w:numFmt w:val="bullet"/>
      <w:lvlText w:val="o"/>
      <w:lvlJc w:val="left"/>
      <w:pPr>
        <w:ind w:left="4356" w:hanging="360"/>
      </w:pPr>
      <w:rPr>
        <w:rFonts w:ascii="Courier New" w:hAnsi="Courier New" w:cs="Courier New" w:hint="default"/>
      </w:rPr>
    </w:lvl>
    <w:lvl w:ilvl="5" w:tplc="08090005" w:tentative="1">
      <w:start w:val="1"/>
      <w:numFmt w:val="bullet"/>
      <w:lvlText w:val=""/>
      <w:lvlJc w:val="left"/>
      <w:pPr>
        <w:ind w:left="5076" w:hanging="360"/>
      </w:pPr>
      <w:rPr>
        <w:rFonts w:ascii="Wingdings" w:hAnsi="Wingdings" w:hint="default"/>
      </w:rPr>
    </w:lvl>
    <w:lvl w:ilvl="6" w:tplc="08090001" w:tentative="1">
      <w:start w:val="1"/>
      <w:numFmt w:val="bullet"/>
      <w:lvlText w:val=""/>
      <w:lvlJc w:val="left"/>
      <w:pPr>
        <w:ind w:left="5796" w:hanging="360"/>
      </w:pPr>
      <w:rPr>
        <w:rFonts w:ascii="Symbol" w:hAnsi="Symbol" w:hint="default"/>
      </w:rPr>
    </w:lvl>
    <w:lvl w:ilvl="7" w:tplc="08090003" w:tentative="1">
      <w:start w:val="1"/>
      <w:numFmt w:val="bullet"/>
      <w:lvlText w:val="o"/>
      <w:lvlJc w:val="left"/>
      <w:pPr>
        <w:ind w:left="6516" w:hanging="360"/>
      </w:pPr>
      <w:rPr>
        <w:rFonts w:ascii="Courier New" w:hAnsi="Courier New" w:cs="Courier New" w:hint="default"/>
      </w:rPr>
    </w:lvl>
    <w:lvl w:ilvl="8" w:tplc="08090005" w:tentative="1">
      <w:start w:val="1"/>
      <w:numFmt w:val="bullet"/>
      <w:lvlText w:val=""/>
      <w:lvlJc w:val="left"/>
      <w:pPr>
        <w:ind w:left="7236" w:hanging="360"/>
      </w:pPr>
      <w:rPr>
        <w:rFonts w:ascii="Wingdings" w:hAnsi="Wingdings" w:hint="default"/>
      </w:rPr>
    </w:lvl>
  </w:abstractNum>
  <w:abstractNum w:abstractNumId="10" w15:restartNumberingAfterBreak="0">
    <w:nsid w:val="355A006B"/>
    <w:multiLevelType w:val="hybridMultilevel"/>
    <w:tmpl w:val="FD14864C"/>
    <w:lvl w:ilvl="0" w:tplc="9EA465A6">
      <w:numFmt w:val="bullet"/>
      <w:lvlText w:val=""/>
      <w:lvlJc w:val="left"/>
      <w:pPr>
        <w:ind w:left="720" w:hanging="360"/>
      </w:pPr>
      <w:rPr>
        <w:rFonts w:ascii="Symbol" w:eastAsia="MinionPro-Regular"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823A36"/>
    <w:multiLevelType w:val="hybridMultilevel"/>
    <w:tmpl w:val="BA746A8E"/>
    <w:lvl w:ilvl="0" w:tplc="65FCFAAA">
      <w:start w:val="1"/>
      <w:numFmt w:val="decimal"/>
      <w:lvlText w:val="%1)"/>
      <w:lvlJc w:val="left"/>
      <w:pPr>
        <w:ind w:left="1080" w:hanging="360"/>
      </w:pPr>
    </w:lvl>
    <w:lvl w:ilvl="1" w:tplc="121886C8">
      <w:start w:val="1"/>
      <w:numFmt w:val="decimal"/>
      <w:lvlText w:val="%2)"/>
      <w:lvlJc w:val="left"/>
      <w:pPr>
        <w:ind w:left="1080" w:hanging="360"/>
      </w:pPr>
    </w:lvl>
    <w:lvl w:ilvl="2" w:tplc="3CEEF30E">
      <w:start w:val="1"/>
      <w:numFmt w:val="decimal"/>
      <w:lvlText w:val="%3)"/>
      <w:lvlJc w:val="left"/>
      <w:pPr>
        <w:ind w:left="1080" w:hanging="360"/>
      </w:pPr>
    </w:lvl>
    <w:lvl w:ilvl="3" w:tplc="EE62B986">
      <w:start w:val="1"/>
      <w:numFmt w:val="decimal"/>
      <w:lvlText w:val="%4)"/>
      <w:lvlJc w:val="left"/>
      <w:pPr>
        <w:ind w:left="1080" w:hanging="360"/>
      </w:pPr>
    </w:lvl>
    <w:lvl w:ilvl="4" w:tplc="FBC2DEDE">
      <w:start w:val="1"/>
      <w:numFmt w:val="decimal"/>
      <w:lvlText w:val="%5)"/>
      <w:lvlJc w:val="left"/>
      <w:pPr>
        <w:ind w:left="1080" w:hanging="360"/>
      </w:pPr>
    </w:lvl>
    <w:lvl w:ilvl="5" w:tplc="6B2261B2">
      <w:start w:val="1"/>
      <w:numFmt w:val="decimal"/>
      <w:lvlText w:val="%6)"/>
      <w:lvlJc w:val="left"/>
      <w:pPr>
        <w:ind w:left="1080" w:hanging="360"/>
      </w:pPr>
    </w:lvl>
    <w:lvl w:ilvl="6" w:tplc="7E9E0946">
      <w:start w:val="1"/>
      <w:numFmt w:val="decimal"/>
      <w:lvlText w:val="%7)"/>
      <w:lvlJc w:val="left"/>
      <w:pPr>
        <w:ind w:left="1080" w:hanging="360"/>
      </w:pPr>
    </w:lvl>
    <w:lvl w:ilvl="7" w:tplc="0D92EFD0">
      <w:start w:val="1"/>
      <w:numFmt w:val="decimal"/>
      <w:lvlText w:val="%8)"/>
      <w:lvlJc w:val="left"/>
      <w:pPr>
        <w:ind w:left="1080" w:hanging="360"/>
      </w:pPr>
    </w:lvl>
    <w:lvl w:ilvl="8" w:tplc="B4C46FE8">
      <w:start w:val="1"/>
      <w:numFmt w:val="decimal"/>
      <w:lvlText w:val="%9)"/>
      <w:lvlJc w:val="left"/>
      <w:pPr>
        <w:ind w:left="1080" w:hanging="360"/>
      </w:pPr>
    </w:lvl>
  </w:abstractNum>
  <w:abstractNum w:abstractNumId="12" w15:restartNumberingAfterBreak="0">
    <w:nsid w:val="46C52D30"/>
    <w:multiLevelType w:val="hybridMultilevel"/>
    <w:tmpl w:val="468E1084"/>
    <w:lvl w:ilvl="0" w:tplc="A176A6D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B44F45"/>
    <w:multiLevelType w:val="hybridMultilevel"/>
    <w:tmpl w:val="EDCC51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D8E699A"/>
    <w:multiLevelType w:val="hybridMultilevel"/>
    <w:tmpl w:val="131C7928"/>
    <w:lvl w:ilvl="0" w:tplc="60B0CBEE">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5EB645A1"/>
    <w:multiLevelType w:val="hybridMultilevel"/>
    <w:tmpl w:val="F2D44F74"/>
    <w:lvl w:ilvl="0" w:tplc="3384AF20">
      <w:start w:val="1"/>
      <w:numFmt w:val="upperRoman"/>
      <w:lvlText w:val="%1."/>
      <w:lvlJc w:val="left"/>
      <w:pPr>
        <w:ind w:left="1800" w:hanging="720"/>
      </w:pPr>
      <w:rPr>
        <w:rFonts w:eastAsiaTheme="minorHAnsi" w:hint="default"/>
        <w:b w:val="0"/>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2E52F78"/>
    <w:multiLevelType w:val="hybridMultilevel"/>
    <w:tmpl w:val="577A57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69E1226"/>
    <w:multiLevelType w:val="hybridMultilevel"/>
    <w:tmpl w:val="DA9AFFBA"/>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8" w15:restartNumberingAfterBreak="0">
    <w:nsid w:val="6B1E1B1B"/>
    <w:multiLevelType w:val="hybridMultilevel"/>
    <w:tmpl w:val="19FA15E8"/>
    <w:lvl w:ilvl="0" w:tplc="C9D0C612">
      <w:start w:val="1"/>
      <w:numFmt w:val="decimal"/>
      <w:lvlText w:val="%1)"/>
      <w:lvlJc w:val="left"/>
      <w:pPr>
        <w:ind w:left="1080" w:hanging="360"/>
      </w:pPr>
    </w:lvl>
    <w:lvl w:ilvl="1" w:tplc="2D0EDD0C">
      <w:start w:val="1"/>
      <w:numFmt w:val="decimal"/>
      <w:lvlText w:val="%2)"/>
      <w:lvlJc w:val="left"/>
      <w:pPr>
        <w:ind w:left="1080" w:hanging="360"/>
      </w:pPr>
    </w:lvl>
    <w:lvl w:ilvl="2" w:tplc="A6B61EAA">
      <w:start w:val="1"/>
      <w:numFmt w:val="decimal"/>
      <w:lvlText w:val="%3)"/>
      <w:lvlJc w:val="left"/>
      <w:pPr>
        <w:ind w:left="1080" w:hanging="360"/>
      </w:pPr>
    </w:lvl>
    <w:lvl w:ilvl="3" w:tplc="D628498E">
      <w:start w:val="1"/>
      <w:numFmt w:val="decimal"/>
      <w:lvlText w:val="%4)"/>
      <w:lvlJc w:val="left"/>
      <w:pPr>
        <w:ind w:left="1080" w:hanging="360"/>
      </w:pPr>
    </w:lvl>
    <w:lvl w:ilvl="4" w:tplc="3006E5FC">
      <w:start w:val="1"/>
      <w:numFmt w:val="decimal"/>
      <w:lvlText w:val="%5)"/>
      <w:lvlJc w:val="left"/>
      <w:pPr>
        <w:ind w:left="1080" w:hanging="360"/>
      </w:pPr>
    </w:lvl>
    <w:lvl w:ilvl="5" w:tplc="826A9684">
      <w:start w:val="1"/>
      <w:numFmt w:val="decimal"/>
      <w:lvlText w:val="%6)"/>
      <w:lvlJc w:val="left"/>
      <w:pPr>
        <w:ind w:left="1080" w:hanging="360"/>
      </w:pPr>
    </w:lvl>
    <w:lvl w:ilvl="6" w:tplc="EF703E6A">
      <w:start w:val="1"/>
      <w:numFmt w:val="decimal"/>
      <w:lvlText w:val="%7)"/>
      <w:lvlJc w:val="left"/>
      <w:pPr>
        <w:ind w:left="1080" w:hanging="360"/>
      </w:pPr>
    </w:lvl>
    <w:lvl w:ilvl="7" w:tplc="B71C48C6">
      <w:start w:val="1"/>
      <w:numFmt w:val="decimal"/>
      <w:lvlText w:val="%8)"/>
      <w:lvlJc w:val="left"/>
      <w:pPr>
        <w:ind w:left="1080" w:hanging="360"/>
      </w:pPr>
    </w:lvl>
    <w:lvl w:ilvl="8" w:tplc="38B03F22">
      <w:start w:val="1"/>
      <w:numFmt w:val="decimal"/>
      <w:lvlText w:val="%9)"/>
      <w:lvlJc w:val="left"/>
      <w:pPr>
        <w:ind w:left="1080" w:hanging="360"/>
      </w:pPr>
    </w:lvl>
  </w:abstractNum>
  <w:abstractNum w:abstractNumId="19" w15:restartNumberingAfterBreak="0">
    <w:nsid w:val="6CC5226B"/>
    <w:multiLevelType w:val="hybridMultilevel"/>
    <w:tmpl w:val="20B6708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20" w15:restartNumberingAfterBreak="0">
    <w:nsid w:val="7AA6099E"/>
    <w:multiLevelType w:val="hybridMultilevel"/>
    <w:tmpl w:val="D2D24BD0"/>
    <w:lvl w:ilvl="0" w:tplc="CAE43774">
      <w:start w:val="1"/>
      <w:numFmt w:val="upperRoman"/>
      <w:lvlText w:val="%1."/>
      <w:lvlJc w:val="left"/>
      <w:pPr>
        <w:ind w:left="1080" w:hanging="720"/>
      </w:pPr>
      <w:rPr>
        <w:rFonts w:eastAsiaTheme="minorHAnsi"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CD465B"/>
    <w:multiLevelType w:val="hybridMultilevel"/>
    <w:tmpl w:val="200A61FA"/>
    <w:lvl w:ilvl="0" w:tplc="CA047656">
      <w:start w:val="1"/>
      <w:numFmt w:val="upperRoman"/>
      <w:lvlText w:val="%1."/>
      <w:lvlJc w:val="left"/>
      <w:pPr>
        <w:ind w:left="1080" w:hanging="720"/>
      </w:pPr>
      <w:rPr>
        <w:rFonts w:eastAsiaTheme="minorHAnsi" w:hint="default"/>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660C3"/>
    <w:multiLevelType w:val="hybridMultilevel"/>
    <w:tmpl w:val="D0AC0168"/>
    <w:lvl w:ilvl="0" w:tplc="3610580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4672022">
    <w:abstractNumId w:val="2"/>
  </w:num>
  <w:num w:numId="2" w16cid:durableId="1141262920">
    <w:abstractNumId w:val="22"/>
  </w:num>
  <w:num w:numId="3" w16cid:durableId="1701781471">
    <w:abstractNumId w:val="1"/>
  </w:num>
  <w:num w:numId="4" w16cid:durableId="17395871">
    <w:abstractNumId w:val="5"/>
  </w:num>
  <w:num w:numId="5" w16cid:durableId="2013143162">
    <w:abstractNumId w:val="7"/>
  </w:num>
  <w:num w:numId="6" w16cid:durableId="1675573939">
    <w:abstractNumId w:val="12"/>
  </w:num>
  <w:num w:numId="7" w16cid:durableId="706418409">
    <w:abstractNumId w:val="20"/>
  </w:num>
  <w:num w:numId="8" w16cid:durableId="1330018968">
    <w:abstractNumId w:val="15"/>
  </w:num>
  <w:num w:numId="9" w16cid:durableId="1140414759">
    <w:abstractNumId w:val="6"/>
  </w:num>
  <w:num w:numId="10" w16cid:durableId="1075979350">
    <w:abstractNumId w:val="21"/>
  </w:num>
  <w:num w:numId="11" w16cid:durableId="300621848">
    <w:abstractNumId w:val="0"/>
  </w:num>
  <w:num w:numId="12" w16cid:durableId="164052329">
    <w:abstractNumId w:val="3"/>
  </w:num>
  <w:num w:numId="13" w16cid:durableId="1927610482">
    <w:abstractNumId w:val="13"/>
  </w:num>
  <w:num w:numId="14" w16cid:durableId="1285694244">
    <w:abstractNumId w:val="16"/>
  </w:num>
  <w:num w:numId="15" w16cid:durableId="671299668">
    <w:abstractNumId w:val="10"/>
  </w:num>
  <w:num w:numId="16" w16cid:durableId="1652712900">
    <w:abstractNumId w:val="14"/>
  </w:num>
  <w:num w:numId="17" w16cid:durableId="12153903">
    <w:abstractNumId w:val="8"/>
  </w:num>
  <w:num w:numId="18" w16cid:durableId="293222638">
    <w:abstractNumId w:val="4"/>
  </w:num>
  <w:num w:numId="19" w16cid:durableId="1194343197">
    <w:abstractNumId w:val="9"/>
  </w:num>
  <w:num w:numId="20" w16cid:durableId="356464675">
    <w:abstractNumId w:val="17"/>
  </w:num>
  <w:num w:numId="21" w16cid:durableId="1094326212">
    <w:abstractNumId w:val="19"/>
  </w:num>
  <w:num w:numId="22" w16cid:durableId="1566259631">
    <w:abstractNumId w:val="11"/>
  </w:num>
  <w:num w:numId="23" w16cid:durableId="99051959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gt Hansson">
    <w15:presenceInfo w15:providerId="AD" w15:userId="S::ekol-bhn@lu.se::1e250f8c-232b-47e0-9da2-d966e0df0efe"/>
  </w15:person>
  <w15:person w15:author="Maren Wellenreuther">
    <w15:presenceInfo w15:providerId="None" w15:userId="Maren Wellenreuther"/>
  </w15:person>
  <w15:person w15:author="Rosa Ana Sánchez Guillen">
    <w15:presenceInfo w15:providerId="AD" w15:userId="S::rosa.sanchez@inecol.mx::6884baca-e37d-4906-bcfa-e2359e2c93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activeWritingStyle w:appName="MSWord" w:lang="es-ES" w:vendorID="64" w:dllVersion="6" w:nlCheck="1" w:checkStyle="0"/>
  <w:activeWritingStyle w:appName="MSWord" w:lang="en-US" w:vendorID="64" w:dllVersion="6" w:nlCheck="1" w:checkStyle="0"/>
  <w:activeWritingStyle w:appName="MSWord" w:lang="en-NZ" w:vendorID="64" w:dllVersion="6" w:nlCheck="1" w:checkStyle="0"/>
  <w:activeWritingStyle w:appName="MSWord" w:lang="en-GB" w:vendorID="64" w:dllVersion="6" w:nlCheck="1" w:checkStyle="0"/>
  <w:activeWritingStyle w:appName="MSWord" w:lang="en-US" w:vendorID="64" w:dllVersion="0" w:nlCheck="1" w:checkStyle="0"/>
  <w:activeWritingStyle w:appName="MSWord" w:lang="en-NZ" w:vendorID="64" w:dllVersion="0" w:nlCheck="1" w:checkStyle="0"/>
  <w:activeWritingStyle w:appName="MSWord" w:lang="en-GB" w:vendorID="64" w:dllVersion="0" w:nlCheck="1" w:checkStyle="0"/>
  <w:activeWritingStyle w:appName="MSWord" w:lang="es-E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MX"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olecular Biology Evo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5375E1"/>
    <w:rsid w:val="000000FD"/>
    <w:rsid w:val="0000022E"/>
    <w:rsid w:val="000007F3"/>
    <w:rsid w:val="000008F2"/>
    <w:rsid w:val="00000AC9"/>
    <w:rsid w:val="00000B8F"/>
    <w:rsid w:val="00000CB4"/>
    <w:rsid w:val="00000D37"/>
    <w:rsid w:val="0000255D"/>
    <w:rsid w:val="00002763"/>
    <w:rsid w:val="0000286E"/>
    <w:rsid w:val="00002C61"/>
    <w:rsid w:val="00003224"/>
    <w:rsid w:val="000033B1"/>
    <w:rsid w:val="0000340E"/>
    <w:rsid w:val="00003AA1"/>
    <w:rsid w:val="0000408C"/>
    <w:rsid w:val="0000411F"/>
    <w:rsid w:val="000041F5"/>
    <w:rsid w:val="00004611"/>
    <w:rsid w:val="000046EE"/>
    <w:rsid w:val="0000511E"/>
    <w:rsid w:val="000052DB"/>
    <w:rsid w:val="00005923"/>
    <w:rsid w:val="00005F3B"/>
    <w:rsid w:val="00006231"/>
    <w:rsid w:val="000069A7"/>
    <w:rsid w:val="000069BB"/>
    <w:rsid w:val="00006BD8"/>
    <w:rsid w:val="00006BF9"/>
    <w:rsid w:val="000073FB"/>
    <w:rsid w:val="00007472"/>
    <w:rsid w:val="00007584"/>
    <w:rsid w:val="00007853"/>
    <w:rsid w:val="00007BB7"/>
    <w:rsid w:val="00007BB8"/>
    <w:rsid w:val="00007F18"/>
    <w:rsid w:val="000100C5"/>
    <w:rsid w:val="00010120"/>
    <w:rsid w:val="000101E5"/>
    <w:rsid w:val="000104DB"/>
    <w:rsid w:val="000108E5"/>
    <w:rsid w:val="00010B34"/>
    <w:rsid w:val="00010F4E"/>
    <w:rsid w:val="00011219"/>
    <w:rsid w:val="00011590"/>
    <w:rsid w:val="000117FC"/>
    <w:rsid w:val="00011846"/>
    <w:rsid w:val="00011C65"/>
    <w:rsid w:val="00011E86"/>
    <w:rsid w:val="000122A0"/>
    <w:rsid w:val="00012566"/>
    <w:rsid w:val="00012637"/>
    <w:rsid w:val="00012929"/>
    <w:rsid w:val="00012986"/>
    <w:rsid w:val="000129DF"/>
    <w:rsid w:val="00012C72"/>
    <w:rsid w:val="00012E34"/>
    <w:rsid w:val="00012F64"/>
    <w:rsid w:val="00013090"/>
    <w:rsid w:val="000131C4"/>
    <w:rsid w:val="00013297"/>
    <w:rsid w:val="000132E4"/>
    <w:rsid w:val="000135FF"/>
    <w:rsid w:val="000138AE"/>
    <w:rsid w:val="00013986"/>
    <w:rsid w:val="00014DB1"/>
    <w:rsid w:val="00014DF8"/>
    <w:rsid w:val="00015775"/>
    <w:rsid w:val="00015858"/>
    <w:rsid w:val="000158BA"/>
    <w:rsid w:val="0001675A"/>
    <w:rsid w:val="000167CB"/>
    <w:rsid w:val="000167DA"/>
    <w:rsid w:val="0001690F"/>
    <w:rsid w:val="00016BBD"/>
    <w:rsid w:val="00016C39"/>
    <w:rsid w:val="00016EEB"/>
    <w:rsid w:val="00017186"/>
    <w:rsid w:val="000172A4"/>
    <w:rsid w:val="00017B52"/>
    <w:rsid w:val="00020270"/>
    <w:rsid w:val="00020577"/>
    <w:rsid w:val="000206EF"/>
    <w:rsid w:val="00020727"/>
    <w:rsid w:val="000208D9"/>
    <w:rsid w:val="00021395"/>
    <w:rsid w:val="00021455"/>
    <w:rsid w:val="0002180A"/>
    <w:rsid w:val="00021F51"/>
    <w:rsid w:val="0002279E"/>
    <w:rsid w:val="00023320"/>
    <w:rsid w:val="00023435"/>
    <w:rsid w:val="000239F1"/>
    <w:rsid w:val="00023C62"/>
    <w:rsid w:val="00023C6E"/>
    <w:rsid w:val="00024911"/>
    <w:rsid w:val="0002495E"/>
    <w:rsid w:val="00024CB3"/>
    <w:rsid w:val="00025384"/>
    <w:rsid w:val="0002544B"/>
    <w:rsid w:val="00025EAB"/>
    <w:rsid w:val="00026334"/>
    <w:rsid w:val="00026345"/>
    <w:rsid w:val="00026C1A"/>
    <w:rsid w:val="0002707D"/>
    <w:rsid w:val="000278B8"/>
    <w:rsid w:val="00027F3F"/>
    <w:rsid w:val="00027F7A"/>
    <w:rsid w:val="0003010A"/>
    <w:rsid w:val="000303EF"/>
    <w:rsid w:val="00030412"/>
    <w:rsid w:val="000306B5"/>
    <w:rsid w:val="000308F5"/>
    <w:rsid w:val="00030E26"/>
    <w:rsid w:val="00031125"/>
    <w:rsid w:val="00031290"/>
    <w:rsid w:val="00032143"/>
    <w:rsid w:val="0003236A"/>
    <w:rsid w:val="0003278A"/>
    <w:rsid w:val="00032880"/>
    <w:rsid w:val="000341FF"/>
    <w:rsid w:val="00034533"/>
    <w:rsid w:val="000347A9"/>
    <w:rsid w:val="0003492F"/>
    <w:rsid w:val="00034CCA"/>
    <w:rsid w:val="00034CD2"/>
    <w:rsid w:val="00034E25"/>
    <w:rsid w:val="000351DE"/>
    <w:rsid w:val="000353CA"/>
    <w:rsid w:val="00035610"/>
    <w:rsid w:val="0003582B"/>
    <w:rsid w:val="00036514"/>
    <w:rsid w:val="00036947"/>
    <w:rsid w:val="00036D22"/>
    <w:rsid w:val="00036ED1"/>
    <w:rsid w:val="000370FA"/>
    <w:rsid w:val="00037182"/>
    <w:rsid w:val="00037AB8"/>
    <w:rsid w:val="00037B8D"/>
    <w:rsid w:val="00037FCF"/>
    <w:rsid w:val="000401B8"/>
    <w:rsid w:val="00040412"/>
    <w:rsid w:val="000405FB"/>
    <w:rsid w:val="000406FF"/>
    <w:rsid w:val="00040853"/>
    <w:rsid w:val="0004106B"/>
    <w:rsid w:val="00041235"/>
    <w:rsid w:val="000412B3"/>
    <w:rsid w:val="00041984"/>
    <w:rsid w:val="000419B2"/>
    <w:rsid w:val="000419F0"/>
    <w:rsid w:val="00042190"/>
    <w:rsid w:val="00042512"/>
    <w:rsid w:val="00042977"/>
    <w:rsid w:val="00042C06"/>
    <w:rsid w:val="00042F38"/>
    <w:rsid w:val="0004332E"/>
    <w:rsid w:val="00043B06"/>
    <w:rsid w:val="00043D5B"/>
    <w:rsid w:val="00044CAC"/>
    <w:rsid w:val="00044D51"/>
    <w:rsid w:val="00044D5B"/>
    <w:rsid w:val="00044ED6"/>
    <w:rsid w:val="00044FB0"/>
    <w:rsid w:val="000451E1"/>
    <w:rsid w:val="000456EC"/>
    <w:rsid w:val="00045794"/>
    <w:rsid w:val="00045B63"/>
    <w:rsid w:val="00045F4C"/>
    <w:rsid w:val="000462F3"/>
    <w:rsid w:val="00046804"/>
    <w:rsid w:val="0004686B"/>
    <w:rsid w:val="00046C92"/>
    <w:rsid w:val="00046F40"/>
    <w:rsid w:val="00047170"/>
    <w:rsid w:val="00047650"/>
    <w:rsid w:val="00047704"/>
    <w:rsid w:val="00047D3C"/>
    <w:rsid w:val="0005036D"/>
    <w:rsid w:val="000505A2"/>
    <w:rsid w:val="00050AD3"/>
    <w:rsid w:val="0005139B"/>
    <w:rsid w:val="00051614"/>
    <w:rsid w:val="00051796"/>
    <w:rsid w:val="0005182D"/>
    <w:rsid w:val="0005219F"/>
    <w:rsid w:val="000522BB"/>
    <w:rsid w:val="0005272C"/>
    <w:rsid w:val="000534F2"/>
    <w:rsid w:val="000537C2"/>
    <w:rsid w:val="00053865"/>
    <w:rsid w:val="00053BEC"/>
    <w:rsid w:val="00054280"/>
    <w:rsid w:val="00054372"/>
    <w:rsid w:val="000546C3"/>
    <w:rsid w:val="00054860"/>
    <w:rsid w:val="000550D7"/>
    <w:rsid w:val="000557B9"/>
    <w:rsid w:val="00055969"/>
    <w:rsid w:val="000560B0"/>
    <w:rsid w:val="00056144"/>
    <w:rsid w:val="000561A8"/>
    <w:rsid w:val="00056246"/>
    <w:rsid w:val="000562C6"/>
    <w:rsid w:val="0005664D"/>
    <w:rsid w:val="00056C96"/>
    <w:rsid w:val="0005753E"/>
    <w:rsid w:val="00057B38"/>
    <w:rsid w:val="000603E3"/>
    <w:rsid w:val="0006059C"/>
    <w:rsid w:val="00060B60"/>
    <w:rsid w:val="00060D01"/>
    <w:rsid w:val="00060D2B"/>
    <w:rsid w:val="00060DB7"/>
    <w:rsid w:val="00060EDE"/>
    <w:rsid w:val="00061373"/>
    <w:rsid w:val="00061470"/>
    <w:rsid w:val="00061533"/>
    <w:rsid w:val="00061918"/>
    <w:rsid w:val="000620E3"/>
    <w:rsid w:val="000621B6"/>
    <w:rsid w:val="000621F3"/>
    <w:rsid w:val="00062563"/>
    <w:rsid w:val="00062B02"/>
    <w:rsid w:val="00062D81"/>
    <w:rsid w:val="0006349E"/>
    <w:rsid w:val="000636AA"/>
    <w:rsid w:val="00063C83"/>
    <w:rsid w:val="00063CE0"/>
    <w:rsid w:val="00064193"/>
    <w:rsid w:val="00064372"/>
    <w:rsid w:val="000646CC"/>
    <w:rsid w:val="0006489D"/>
    <w:rsid w:val="00064F8F"/>
    <w:rsid w:val="000650CD"/>
    <w:rsid w:val="00065803"/>
    <w:rsid w:val="00065D4A"/>
    <w:rsid w:val="00065F46"/>
    <w:rsid w:val="00066033"/>
    <w:rsid w:val="000663C7"/>
    <w:rsid w:val="00066996"/>
    <w:rsid w:val="00066B21"/>
    <w:rsid w:val="000670DF"/>
    <w:rsid w:val="00067386"/>
    <w:rsid w:val="000674F1"/>
    <w:rsid w:val="00067C0D"/>
    <w:rsid w:val="00070052"/>
    <w:rsid w:val="000700AA"/>
    <w:rsid w:val="0007024D"/>
    <w:rsid w:val="00070763"/>
    <w:rsid w:val="000710DF"/>
    <w:rsid w:val="0007160C"/>
    <w:rsid w:val="00071D34"/>
    <w:rsid w:val="00071F51"/>
    <w:rsid w:val="00072037"/>
    <w:rsid w:val="000727BD"/>
    <w:rsid w:val="00072E83"/>
    <w:rsid w:val="00073629"/>
    <w:rsid w:val="00073B3A"/>
    <w:rsid w:val="00073E20"/>
    <w:rsid w:val="00073E6C"/>
    <w:rsid w:val="00073EE6"/>
    <w:rsid w:val="0007497E"/>
    <w:rsid w:val="00074B0F"/>
    <w:rsid w:val="00074DC8"/>
    <w:rsid w:val="00074F57"/>
    <w:rsid w:val="00075AEB"/>
    <w:rsid w:val="00075DC5"/>
    <w:rsid w:val="00076535"/>
    <w:rsid w:val="00076738"/>
    <w:rsid w:val="000769B3"/>
    <w:rsid w:val="000769EF"/>
    <w:rsid w:val="00076B39"/>
    <w:rsid w:val="00076E48"/>
    <w:rsid w:val="00076F48"/>
    <w:rsid w:val="00077000"/>
    <w:rsid w:val="000770F2"/>
    <w:rsid w:val="0007799B"/>
    <w:rsid w:val="00077B85"/>
    <w:rsid w:val="0008041C"/>
    <w:rsid w:val="00080F31"/>
    <w:rsid w:val="00080F3D"/>
    <w:rsid w:val="00080F4F"/>
    <w:rsid w:val="00081214"/>
    <w:rsid w:val="0008162B"/>
    <w:rsid w:val="000818B5"/>
    <w:rsid w:val="00081A81"/>
    <w:rsid w:val="00082C26"/>
    <w:rsid w:val="00082E75"/>
    <w:rsid w:val="00083528"/>
    <w:rsid w:val="00083AC7"/>
    <w:rsid w:val="00083B4E"/>
    <w:rsid w:val="0008401E"/>
    <w:rsid w:val="00084B4F"/>
    <w:rsid w:val="00084EA1"/>
    <w:rsid w:val="00084EF4"/>
    <w:rsid w:val="000850A4"/>
    <w:rsid w:val="00085234"/>
    <w:rsid w:val="00085950"/>
    <w:rsid w:val="00085B87"/>
    <w:rsid w:val="000864AD"/>
    <w:rsid w:val="0008665A"/>
    <w:rsid w:val="00086BD5"/>
    <w:rsid w:val="000876BA"/>
    <w:rsid w:val="00087B81"/>
    <w:rsid w:val="000900D3"/>
    <w:rsid w:val="000902C0"/>
    <w:rsid w:val="00090327"/>
    <w:rsid w:val="0009039B"/>
    <w:rsid w:val="000904ED"/>
    <w:rsid w:val="0009063C"/>
    <w:rsid w:val="00090934"/>
    <w:rsid w:val="00090ABF"/>
    <w:rsid w:val="00090CE1"/>
    <w:rsid w:val="00091001"/>
    <w:rsid w:val="00091149"/>
    <w:rsid w:val="00091791"/>
    <w:rsid w:val="000917B6"/>
    <w:rsid w:val="00091914"/>
    <w:rsid w:val="00091A74"/>
    <w:rsid w:val="000921F0"/>
    <w:rsid w:val="000924F9"/>
    <w:rsid w:val="00092B4E"/>
    <w:rsid w:val="00092CA5"/>
    <w:rsid w:val="00092DDF"/>
    <w:rsid w:val="00092F75"/>
    <w:rsid w:val="00093057"/>
    <w:rsid w:val="0009338B"/>
    <w:rsid w:val="0009351D"/>
    <w:rsid w:val="00093844"/>
    <w:rsid w:val="00093D90"/>
    <w:rsid w:val="0009414C"/>
    <w:rsid w:val="0009421A"/>
    <w:rsid w:val="000942ED"/>
    <w:rsid w:val="00094512"/>
    <w:rsid w:val="000945E2"/>
    <w:rsid w:val="0009467D"/>
    <w:rsid w:val="0009486D"/>
    <w:rsid w:val="0009498D"/>
    <w:rsid w:val="00094A41"/>
    <w:rsid w:val="000953DB"/>
    <w:rsid w:val="000958E8"/>
    <w:rsid w:val="00095965"/>
    <w:rsid w:val="00096448"/>
    <w:rsid w:val="000966CB"/>
    <w:rsid w:val="000966D0"/>
    <w:rsid w:val="00096DC0"/>
    <w:rsid w:val="00096FFE"/>
    <w:rsid w:val="00097A2C"/>
    <w:rsid w:val="00097A65"/>
    <w:rsid w:val="00097B7D"/>
    <w:rsid w:val="000A0052"/>
    <w:rsid w:val="000A05DE"/>
    <w:rsid w:val="000A0F41"/>
    <w:rsid w:val="000A104B"/>
    <w:rsid w:val="000A1188"/>
    <w:rsid w:val="000A14A9"/>
    <w:rsid w:val="000A1A7C"/>
    <w:rsid w:val="000A2382"/>
    <w:rsid w:val="000A285A"/>
    <w:rsid w:val="000A299B"/>
    <w:rsid w:val="000A29B7"/>
    <w:rsid w:val="000A2F12"/>
    <w:rsid w:val="000A306B"/>
    <w:rsid w:val="000A31C0"/>
    <w:rsid w:val="000A347C"/>
    <w:rsid w:val="000A34FF"/>
    <w:rsid w:val="000A35BE"/>
    <w:rsid w:val="000A3646"/>
    <w:rsid w:val="000A3A06"/>
    <w:rsid w:val="000A3A2E"/>
    <w:rsid w:val="000A3C73"/>
    <w:rsid w:val="000A3CD6"/>
    <w:rsid w:val="000A4195"/>
    <w:rsid w:val="000A41A8"/>
    <w:rsid w:val="000A45D2"/>
    <w:rsid w:val="000A4621"/>
    <w:rsid w:val="000A473A"/>
    <w:rsid w:val="000A4BE4"/>
    <w:rsid w:val="000A51FA"/>
    <w:rsid w:val="000A5532"/>
    <w:rsid w:val="000A56A5"/>
    <w:rsid w:val="000A57DE"/>
    <w:rsid w:val="000A5E38"/>
    <w:rsid w:val="000A5E56"/>
    <w:rsid w:val="000A5EBB"/>
    <w:rsid w:val="000A5F6A"/>
    <w:rsid w:val="000A65AD"/>
    <w:rsid w:val="000A69E5"/>
    <w:rsid w:val="000A6B68"/>
    <w:rsid w:val="000A6BA8"/>
    <w:rsid w:val="000A6C41"/>
    <w:rsid w:val="000A7491"/>
    <w:rsid w:val="000A7514"/>
    <w:rsid w:val="000A77FC"/>
    <w:rsid w:val="000A7903"/>
    <w:rsid w:val="000A794C"/>
    <w:rsid w:val="000A79DB"/>
    <w:rsid w:val="000A7F40"/>
    <w:rsid w:val="000B014B"/>
    <w:rsid w:val="000B03A7"/>
    <w:rsid w:val="000B0D20"/>
    <w:rsid w:val="000B12DE"/>
    <w:rsid w:val="000B1884"/>
    <w:rsid w:val="000B1AEC"/>
    <w:rsid w:val="000B1D54"/>
    <w:rsid w:val="000B2BA3"/>
    <w:rsid w:val="000B2BE9"/>
    <w:rsid w:val="000B2C6A"/>
    <w:rsid w:val="000B2CE6"/>
    <w:rsid w:val="000B2D17"/>
    <w:rsid w:val="000B39CB"/>
    <w:rsid w:val="000B45D1"/>
    <w:rsid w:val="000B4AD2"/>
    <w:rsid w:val="000B4B3C"/>
    <w:rsid w:val="000B4B87"/>
    <w:rsid w:val="000B4FEB"/>
    <w:rsid w:val="000B4FED"/>
    <w:rsid w:val="000B529A"/>
    <w:rsid w:val="000B54DC"/>
    <w:rsid w:val="000B5552"/>
    <w:rsid w:val="000B56C5"/>
    <w:rsid w:val="000B5A9D"/>
    <w:rsid w:val="000B6194"/>
    <w:rsid w:val="000B649A"/>
    <w:rsid w:val="000B6614"/>
    <w:rsid w:val="000B672A"/>
    <w:rsid w:val="000B6A0B"/>
    <w:rsid w:val="000B70BA"/>
    <w:rsid w:val="000B751B"/>
    <w:rsid w:val="000B786B"/>
    <w:rsid w:val="000B7D70"/>
    <w:rsid w:val="000B7F2C"/>
    <w:rsid w:val="000C017C"/>
    <w:rsid w:val="000C0324"/>
    <w:rsid w:val="000C0646"/>
    <w:rsid w:val="000C0872"/>
    <w:rsid w:val="000C1043"/>
    <w:rsid w:val="000C1171"/>
    <w:rsid w:val="000C1B9D"/>
    <w:rsid w:val="000C1C54"/>
    <w:rsid w:val="000C1C8C"/>
    <w:rsid w:val="000C2421"/>
    <w:rsid w:val="000C2C14"/>
    <w:rsid w:val="000C2D19"/>
    <w:rsid w:val="000C310E"/>
    <w:rsid w:val="000C4312"/>
    <w:rsid w:val="000C4522"/>
    <w:rsid w:val="000C489A"/>
    <w:rsid w:val="000C48AE"/>
    <w:rsid w:val="000C4E90"/>
    <w:rsid w:val="000C55AA"/>
    <w:rsid w:val="000C561E"/>
    <w:rsid w:val="000C564C"/>
    <w:rsid w:val="000C56A3"/>
    <w:rsid w:val="000C5A7C"/>
    <w:rsid w:val="000C67E0"/>
    <w:rsid w:val="000C6B58"/>
    <w:rsid w:val="000C6E7A"/>
    <w:rsid w:val="000C720A"/>
    <w:rsid w:val="000C721C"/>
    <w:rsid w:val="000C72A2"/>
    <w:rsid w:val="000C7D11"/>
    <w:rsid w:val="000D0169"/>
    <w:rsid w:val="000D0842"/>
    <w:rsid w:val="000D0889"/>
    <w:rsid w:val="000D0A14"/>
    <w:rsid w:val="000D0FD4"/>
    <w:rsid w:val="000D127D"/>
    <w:rsid w:val="000D166F"/>
    <w:rsid w:val="000D1B58"/>
    <w:rsid w:val="000D1CA3"/>
    <w:rsid w:val="000D1DC0"/>
    <w:rsid w:val="000D1E6E"/>
    <w:rsid w:val="000D1FD8"/>
    <w:rsid w:val="000D204A"/>
    <w:rsid w:val="000D2C6D"/>
    <w:rsid w:val="000D2E1C"/>
    <w:rsid w:val="000D3239"/>
    <w:rsid w:val="000D33B0"/>
    <w:rsid w:val="000D3506"/>
    <w:rsid w:val="000D3E94"/>
    <w:rsid w:val="000D3ECE"/>
    <w:rsid w:val="000D49FB"/>
    <w:rsid w:val="000D51E0"/>
    <w:rsid w:val="000D5654"/>
    <w:rsid w:val="000D5F7D"/>
    <w:rsid w:val="000D6352"/>
    <w:rsid w:val="000D63DC"/>
    <w:rsid w:val="000D675A"/>
    <w:rsid w:val="000D6850"/>
    <w:rsid w:val="000D6B26"/>
    <w:rsid w:val="000D6F6E"/>
    <w:rsid w:val="000D73F4"/>
    <w:rsid w:val="000D753D"/>
    <w:rsid w:val="000D78B3"/>
    <w:rsid w:val="000D7A2A"/>
    <w:rsid w:val="000E047A"/>
    <w:rsid w:val="000E0480"/>
    <w:rsid w:val="000E07CA"/>
    <w:rsid w:val="000E0A21"/>
    <w:rsid w:val="000E149F"/>
    <w:rsid w:val="000E19E1"/>
    <w:rsid w:val="000E1E98"/>
    <w:rsid w:val="000E1F89"/>
    <w:rsid w:val="000E218F"/>
    <w:rsid w:val="000E24D0"/>
    <w:rsid w:val="000E2925"/>
    <w:rsid w:val="000E2AFE"/>
    <w:rsid w:val="000E2C9D"/>
    <w:rsid w:val="000E3266"/>
    <w:rsid w:val="000E358C"/>
    <w:rsid w:val="000E36E1"/>
    <w:rsid w:val="000E39A5"/>
    <w:rsid w:val="000E3CBC"/>
    <w:rsid w:val="000E414C"/>
    <w:rsid w:val="000E4332"/>
    <w:rsid w:val="000E4391"/>
    <w:rsid w:val="000E464D"/>
    <w:rsid w:val="000E4997"/>
    <w:rsid w:val="000E49DC"/>
    <w:rsid w:val="000E4E26"/>
    <w:rsid w:val="000E501B"/>
    <w:rsid w:val="000E5436"/>
    <w:rsid w:val="000E5782"/>
    <w:rsid w:val="000E57D7"/>
    <w:rsid w:val="000E5B98"/>
    <w:rsid w:val="000E5C06"/>
    <w:rsid w:val="000E5FCC"/>
    <w:rsid w:val="000E63AE"/>
    <w:rsid w:val="000E65EF"/>
    <w:rsid w:val="000E6656"/>
    <w:rsid w:val="000E7189"/>
    <w:rsid w:val="000E72A2"/>
    <w:rsid w:val="000E76C7"/>
    <w:rsid w:val="000E76ED"/>
    <w:rsid w:val="000F09C4"/>
    <w:rsid w:val="000F0BBD"/>
    <w:rsid w:val="000F1323"/>
    <w:rsid w:val="000F14BF"/>
    <w:rsid w:val="000F1576"/>
    <w:rsid w:val="000F16FC"/>
    <w:rsid w:val="000F1735"/>
    <w:rsid w:val="000F1909"/>
    <w:rsid w:val="000F26D5"/>
    <w:rsid w:val="000F28B3"/>
    <w:rsid w:val="000F29DD"/>
    <w:rsid w:val="000F2BD6"/>
    <w:rsid w:val="000F2C39"/>
    <w:rsid w:val="000F2D31"/>
    <w:rsid w:val="000F31A1"/>
    <w:rsid w:val="000F3243"/>
    <w:rsid w:val="000F3496"/>
    <w:rsid w:val="000F35EF"/>
    <w:rsid w:val="000F37D4"/>
    <w:rsid w:val="000F3A31"/>
    <w:rsid w:val="000F3A3E"/>
    <w:rsid w:val="000F3B9B"/>
    <w:rsid w:val="000F3BB6"/>
    <w:rsid w:val="000F3C32"/>
    <w:rsid w:val="000F3D85"/>
    <w:rsid w:val="000F3F1F"/>
    <w:rsid w:val="000F4406"/>
    <w:rsid w:val="000F4747"/>
    <w:rsid w:val="000F48BE"/>
    <w:rsid w:val="000F4E19"/>
    <w:rsid w:val="000F5525"/>
    <w:rsid w:val="000F6056"/>
    <w:rsid w:val="000F66CE"/>
    <w:rsid w:val="000F6739"/>
    <w:rsid w:val="000F6A1D"/>
    <w:rsid w:val="000F6BA0"/>
    <w:rsid w:val="000F6CAF"/>
    <w:rsid w:val="000F6CBC"/>
    <w:rsid w:val="000F6F9C"/>
    <w:rsid w:val="000F78FD"/>
    <w:rsid w:val="0010058E"/>
    <w:rsid w:val="00100656"/>
    <w:rsid w:val="0010100F"/>
    <w:rsid w:val="00101E54"/>
    <w:rsid w:val="001026E2"/>
    <w:rsid w:val="00102810"/>
    <w:rsid w:val="00102C7E"/>
    <w:rsid w:val="00102D87"/>
    <w:rsid w:val="00103441"/>
    <w:rsid w:val="001034C3"/>
    <w:rsid w:val="001037ED"/>
    <w:rsid w:val="00103C2C"/>
    <w:rsid w:val="00104100"/>
    <w:rsid w:val="00104276"/>
    <w:rsid w:val="00104A48"/>
    <w:rsid w:val="00105406"/>
    <w:rsid w:val="0010564F"/>
    <w:rsid w:val="001058B9"/>
    <w:rsid w:val="00105DC1"/>
    <w:rsid w:val="00105DD0"/>
    <w:rsid w:val="00106044"/>
    <w:rsid w:val="001061F1"/>
    <w:rsid w:val="001069D9"/>
    <w:rsid w:val="00106A18"/>
    <w:rsid w:val="00106EEC"/>
    <w:rsid w:val="0010763A"/>
    <w:rsid w:val="00107C97"/>
    <w:rsid w:val="00107EF8"/>
    <w:rsid w:val="00107F96"/>
    <w:rsid w:val="00110557"/>
    <w:rsid w:val="00110948"/>
    <w:rsid w:val="00110C15"/>
    <w:rsid w:val="00110C9B"/>
    <w:rsid w:val="00111190"/>
    <w:rsid w:val="00111BB4"/>
    <w:rsid w:val="00111CB4"/>
    <w:rsid w:val="00111F6D"/>
    <w:rsid w:val="00111FFF"/>
    <w:rsid w:val="00112486"/>
    <w:rsid w:val="00113071"/>
    <w:rsid w:val="0011308F"/>
    <w:rsid w:val="00113F54"/>
    <w:rsid w:val="0011464B"/>
    <w:rsid w:val="00114698"/>
    <w:rsid w:val="00114D1D"/>
    <w:rsid w:val="00114E2E"/>
    <w:rsid w:val="0011529A"/>
    <w:rsid w:val="0011546B"/>
    <w:rsid w:val="0011557D"/>
    <w:rsid w:val="00115FB0"/>
    <w:rsid w:val="00116085"/>
    <w:rsid w:val="001168D1"/>
    <w:rsid w:val="00116A0A"/>
    <w:rsid w:val="00116A3E"/>
    <w:rsid w:val="00116B01"/>
    <w:rsid w:val="0011705E"/>
    <w:rsid w:val="00117331"/>
    <w:rsid w:val="00117592"/>
    <w:rsid w:val="001200BD"/>
    <w:rsid w:val="00120B1D"/>
    <w:rsid w:val="00120FD1"/>
    <w:rsid w:val="0012100D"/>
    <w:rsid w:val="0012101C"/>
    <w:rsid w:val="001214DE"/>
    <w:rsid w:val="00121A6C"/>
    <w:rsid w:val="00122752"/>
    <w:rsid w:val="00122786"/>
    <w:rsid w:val="00122A6C"/>
    <w:rsid w:val="00122C26"/>
    <w:rsid w:val="00123060"/>
    <w:rsid w:val="0012323C"/>
    <w:rsid w:val="00123983"/>
    <w:rsid w:val="00123ECC"/>
    <w:rsid w:val="00123EE6"/>
    <w:rsid w:val="00123F10"/>
    <w:rsid w:val="00124074"/>
    <w:rsid w:val="00124134"/>
    <w:rsid w:val="00124168"/>
    <w:rsid w:val="00124C93"/>
    <w:rsid w:val="00124D71"/>
    <w:rsid w:val="00125A1A"/>
    <w:rsid w:val="00125B71"/>
    <w:rsid w:val="00125DA9"/>
    <w:rsid w:val="00125E1F"/>
    <w:rsid w:val="00126059"/>
    <w:rsid w:val="001262A3"/>
    <w:rsid w:val="00126383"/>
    <w:rsid w:val="00126C09"/>
    <w:rsid w:val="00126E41"/>
    <w:rsid w:val="00126F0A"/>
    <w:rsid w:val="00127526"/>
    <w:rsid w:val="00127A07"/>
    <w:rsid w:val="00127A4F"/>
    <w:rsid w:val="00130213"/>
    <w:rsid w:val="0013034B"/>
    <w:rsid w:val="00130487"/>
    <w:rsid w:val="00130CBF"/>
    <w:rsid w:val="00130DBC"/>
    <w:rsid w:val="0013106B"/>
    <w:rsid w:val="001310D6"/>
    <w:rsid w:val="001312A0"/>
    <w:rsid w:val="001313B0"/>
    <w:rsid w:val="00131680"/>
    <w:rsid w:val="001318A7"/>
    <w:rsid w:val="00131A64"/>
    <w:rsid w:val="0013230E"/>
    <w:rsid w:val="0013251F"/>
    <w:rsid w:val="001325BC"/>
    <w:rsid w:val="001325C4"/>
    <w:rsid w:val="001327DE"/>
    <w:rsid w:val="00132841"/>
    <w:rsid w:val="0013289E"/>
    <w:rsid w:val="00132CE4"/>
    <w:rsid w:val="00132E1D"/>
    <w:rsid w:val="00132E76"/>
    <w:rsid w:val="00132EBD"/>
    <w:rsid w:val="00133050"/>
    <w:rsid w:val="001335B2"/>
    <w:rsid w:val="00133B99"/>
    <w:rsid w:val="00133C86"/>
    <w:rsid w:val="00133CE7"/>
    <w:rsid w:val="00133E8A"/>
    <w:rsid w:val="00133FA1"/>
    <w:rsid w:val="00134041"/>
    <w:rsid w:val="00134053"/>
    <w:rsid w:val="00134932"/>
    <w:rsid w:val="00134A37"/>
    <w:rsid w:val="00134C6F"/>
    <w:rsid w:val="00134CE3"/>
    <w:rsid w:val="001350E7"/>
    <w:rsid w:val="00135108"/>
    <w:rsid w:val="0013524D"/>
    <w:rsid w:val="0013591F"/>
    <w:rsid w:val="00135E24"/>
    <w:rsid w:val="0013606E"/>
    <w:rsid w:val="0013677A"/>
    <w:rsid w:val="00136AF1"/>
    <w:rsid w:val="00136C77"/>
    <w:rsid w:val="00136E0D"/>
    <w:rsid w:val="00136F42"/>
    <w:rsid w:val="00137246"/>
    <w:rsid w:val="00137556"/>
    <w:rsid w:val="00137731"/>
    <w:rsid w:val="0013778D"/>
    <w:rsid w:val="00137C07"/>
    <w:rsid w:val="0014049E"/>
    <w:rsid w:val="001405B2"/>
    <w:rsid w:val="00140646"/>
    <w:rsid w:val="001410AE"/>
    <w:rsid w:val="001411CB"/>
    <w:rsid w:val="0014135A"/>
    <w:rsid w:val="00141AA5"/>
    <w:rsid w:val="00141C3D"/>
    <w:rsid w:val="00141E8A"/>
    <w:rsid w:val="001422DD"/>
    <w:rsid w:val="001424B5"/>
    <w:rsid w:val="001429C3"/>
    <w:rsid w:val="00142A85"/>
    <w:rsid w:val="00142B3F"/>
    <w:rsid w:val="00142C23"/>
    <w:rsid w:val="00143559"/>
    <w:rsid w:val="00144244"/>
    <w:rsid w:val="00144352"/>
    <w:rsid w:val="001446ED"/>
    <w:rsid w:val="00144790"/>
    <w:rsid w:val="00144F16"/>
    <w:rsid w:val="001455CA"/>
    <w:rsid w:val="0014591D"/>
    <w:rsid w:val="00145A92"/>
    <w:rsid w:val="00145ABA"/>
    <w:rsid w:val="00145D82"/>
    <w:rsid w:val="001460A4"/>
    <w:rsid w:val="001461F9"/>
    <w:rsid w:val="00146DEC"/>
    <w:rsid w:val="001472BB"/>
    <w:rsid w:val="00147CF2"/>
    <w:rsid w:val="001502F9"/>
    <w:rsid w:val="0015084C"/>
    <w:rsid w:val="00150E78"/>
    <w:rsid w:val="001511E7"/>
    <w:rsid w:val="00151641"/>
    <w:rsid w:val="001518C2"/>
    <w:rsid w:val="00151AD6"/>
    <w:rsid w:val="00151B17"/>
    <w:rsid w:val="00151FC2"/>
    <w:rsid w:val="001520E9"/>
    <w:rsid w:val="0015265A"/>
    <w:rsid w:val="001527F8"/>
    <w:rsid w:val="00152B96"/>
    <w:rsid w:val="00152F56"/>
    <w:rsid w:val="00153047"/>
    <w:rsid w:val="00154191"/>
    <w:rsid w:val="00154438"/>
    <w:rsid w:val="00154510"/>
    <w:rsid w:val="0015452B"/>
    <w:rsid w:val="0015474D"/>
    <w:rsid w:val="00154A3D"/>
    <w:rsid w:val="00154DCC"/>
    <w:rsid w:val="00154F30"/>
    <w:rsid w:val="00154FA4"/>
    <w:rsid w:val="001554DD"/>
    <w:rsid w:val="0015552B"/>
    <w:rsid w:val="00155534"/>
    <w:rsid w:val="001558E8"/>
    <w:rsid w:val="00155C4C"/>
    <w:rsid w:val="001563E5"/>
    <w:rsid w:val="00156506"/>
    <w:rsid w:val="00156542"/>
    <w:rsid w:val="00156F3B"/>
    <w:rsid w:val="00156F54"/>
    <w:rsid w:val="0015765D"/>
    <w:rsid w:val="0015776C"/>
    <w:rsid w:val="001578FC"/>
    <w:rsid w:val="001579EA"/>
    <w:rsid w:val="00157B4F"/>
    <w:rsid w:val="00157D31"/>
    <w:rsid w:val="00157F55"/>
    <w:rsid w:val="001601BE"/>
    <w:rsid w:val="00160324"/>
    <w:rsid w:val="00160A27"/>
    <w:rsid w:val="00160F3C"/>
    <w:rsid w:val="00161431"/>
    <w:rsid w:val="0016194F"/>
    <w:rsid w:val="0016233B"/>
    <w:rsid w:val="00162A6D"/>
    <w:rsid w:val="00162CB3"/>
    <w:rsid w:val="00162EA7"/>
    <w:rsid w:val="001630A7"/>
    <w:rsid w:val="001635B7"/>
    <w:rsid w:val="001637D2"/>
    <w:rsid w:val="00164302"/>
    <w:rsid w:val="0016438D"/>
    <w:rsid w:val="00164703"/>
    <w:rsid w:val="00164AE2"/>
    <w:rsid w:val="001652FC"/>
    <w:rsid w:val="00165413"/>
    <w:rsid w:val="001655FA"/>
    <w:rsid w:val="00165AA8"/>
    <w:rsid w:val="00165B3F"/>
    <w:rsid w:val="00165DAA"/>
    <w:rsid w:val="00166112"/>
    <w:rsid w:val="001661CB"/>
    <w:rsid w:val="001665DB"/>
    <w:rsid w:val="0016696F"/>
    <w:rsid w:val="001669EC"/>
    <w:rsid w:val="00166DC7"/>
    <w:rsid w:val="00166FA0"/>
    <w:rsid w:val="00167167"/>
    <w:rsid w:val="0016728A"/>
    <w:rsid w:val="0016728D"/>
    <w:rsid w:val="00167CB8"/>
    <w:rsid w:val="00170786"/>
    <w:rsid w:val="00170DAF"/>
    <w:rsid w:val="001712FA"/>
    <w:rsid w:val="00172481"/>
    <w:rsid w:val="001726AD"/>
    <w:rsid w:val="001728C7"/>
    <w:rsid w:val="00172ADD"/>
    <w:rsid w:val="00172B93"/>
    <w:rsid w:val="00172E8D"/>
    <w:rsid w:val="00173781"/>
    <w:rsid w:val="00173BAC"/>
    <w:rsid w:val="00173C76"/>
    <w:rsid w:val="00173D30"/>
    <w:rsid w:val="00174643"/>
    <w:rsid w:val="00174892"/>
    <w:rsid w:val="00174D48"/>
    <w:rsid w:val="00174F5F"/>
    <w:rsid w:val="0017572C"/>
    <w:rsid w:val="0017612C"/>
    <w:rsid w:val="00176367"/>
    <w:rsid w:val="0017669D"/>
    <w:rsid w:val="001767B8"/>
    <w:rsid w:val="001767CF"/>
    <w:rsid w:val="001767E2"/>
    <w:rsid w:val="001768DC"/>
    <w:rsid w:val="00176BBE"/>
    <w:rsid w:val="00177051"/>
    <w:rsid w:val="001776B4"/>
    <w:rsid w:val="001777BC"/>
    <w:rsid w:val="00177F94"/>
    <w:rsid w:val="00180115"/>
    <w:rsid w:val="0018046B"/>
    <w:rsid w:val="001806EE"/>
    <w:rsid w:val="001807ED"/>
    <w:rsid w:val="00180ABA"/>
    <w:rsid w:val="00180B9C"/>
    <w:rsid w:val="00180F5A"/>
    <w:rsid w:val="00180FE1"/>
    <w:rsid w:val="0018168F"/>
    <w:rsid w:val="00181E0B"/>
    <w:rsid w:val="00181FA6"/>
    <w:rsid w:val="0018201D"/>
    <w:rsid w:val="0018212D"/>
    <w:rsid w:val="00182362"/>
    <w:rsid w:val="0018283A"/>
    <w:rsid w:val="00182EA7"/>
    <w:rsid w:val="00183148"/>
    <w:rsid w:val="001834B3"/>
    <w:rsid w:val="00183687"/>
    <w:rsid w:val="0018379C"/>
    <w:rsid w:val="00183C21"/>
    <w:rsid w:val="0018404B"/>
    <w:rsid w:val="00184051"/>
    <w:rsid w:val="00184411"/>
    <w:rsid w:val="001845E0"/>
    <w:rsid w:val="00184778"/>
    <w:rsid w:val="00184B3B"/>
    <w:rsid w:val="00184C80"/>
    <w:rsid w:val="00184E6E"/>
    <w:rsid w:val="001850DF"/>
    <w:rsid w:val="0018511A"/>
    <w:rsid w:val="0018528E"/>
    <w:rsid w:val="00185315"/>
    <w:rsid w:val="0018686F"/>
    <w:rsid w:val="0018697E"/>
    <w:rsid w:val="00186BC3"/>
    <w:rsid w:val="00187259"/>
    <w:rsid w:val="001873CA"/>
    <w:rsid w:val="001873D4"/>
    <w:rsid w:val="00187454"/>
    <w:rsid w:val="00187476"/>
    <w:rsid w:val="0018786D"/>
    <w:rsid w:val="00187D7A"/>
    <w:rsid w:val="001906BB"/>
    <w:rsid w:val="00190AC6"/>
    <w:rsid w:val="00190DAA"/>
    <w:rsid w:val="00190F34"/>
    <w:rsid w:val="00190F90"/>
    <w:rsid w:val="001915A3"/>
    <w:rsid w:val="001917FA"/>
    <w:rsid w:val="001918BA"/>
    <w:rsid w:val="001918BF"/>
    <w:rsid w:val="00191BCF"/>
    <w:rsid w:val="001921C9"/>
    <w:rsid w:val="001922D6"/>
    <w:rsid w:val="0019254D"/>
    <w:rsid w:val="00192F3A"/>
    <w:rsid w:val="001931AE"/>
    <w:rsid w:val="00193264"/>
    <w:rsid w:val="0019331E"/>
    <w:rsid w:val="00193645"/>
    <w:rsid w:val="001937EA"/>
    <w:rsid w:val="00193FC6"/>
    <w:rsid w:val="001940BF"/>
    <w:rsid w:val="00194638"/>
    <w:rsid w:val="00194E42"/>
    <w:rsid w:val="001950E3"/>
    <w:rsid w:val="00195D22"/>
    <w:rsid w:val="00195FA3"/>
    <w:rsid w:val="001965F5"/>
    <w:rsid w:val="001968EC"/>
    <w:rsid w:val="0019695D"/>
    <w:rsid w:val="00196B53"/>
    <w:rsid w:val="001977EC"/>
    <w:rsid w:val="00197F19"/>
    <w:rsid w:val="001A032C"/>
    <w:rsid w:val="001A0448"/>
    <w:rsid w:val="001A061C"/>
    <w:rsid w:val="001A0FFD"/>
    <w:rsid w:val="001A1289"/>
    <w:rsid w:val="001A1299"/>
    <w:rsid w:val="001A14F8"/>
    <w:rsid w:val="001A172F"/>
    <w:rsid w:val="001A1864"/>
    <w:rsid w:val="001A1B32"/>
    <w:rsid w:val="001A1BF1"/>
    <w:rsid w:val="001A1FD9"/>
    <w:rsid w:val="001A21E5"/>
    <w:rsid w:val="001A2B3F"/>
    <w:rsid w:val="001A2CB8"/>
    <w:rsid w:val="001A2D5C"/>
    <w:rsid w:val="001A2EF5"/>
    <w:rsid w:val="001A31E3"/>
    <w:rsid w:val="001A35EB"/>
    <w:rsid w:val="001A367A"/>
    <w:rsid w:val="001A38F2"/>
    <w:rsid w:val="001A38FF"/>
    <w:rsid w:val="001A39D8"/>
    <w:rsid w:val="001A3A80"/>
    <w:rsid w:val="001A4321"/>
    <w:rsid w:val="001A47C8"/>
    <w:rsid w:val="001A4BB0"/>
    <w:rsid w:val="001A4CD4"/>
    <w:rsid w:val="001A4E1F"/>
    <w:rsid w:val="001A534F"/>
    <w:rsid w:val="001A580B"/>
    <w:rsid w:val="001A5A4B"/>
    <w:rsid w:val="001A672E"/>
    <w:rsid w:val="001A6863"/>
    <w:rsid w:val="001A6B52"/>
    <w:rsid w:val="001A72DF"/>
    <w:rsid w:val="001A73A7"/>
    <w:rsid w:val="001A79B1"/>
    <w:rsid w:val="001A7BFA"/>
    <w:rsid w:val="001A7E98"/>
    <w:rsid w:val="001B028E"/>
    <w:rsid w:val="001B087E"/>
    <w:rsid w:val="001B0A33"/>
    <w:rsid w:val="001B0E39"/>
    <w:rsid w:val="001B0EAC"/>
    <w:rsid w:val="001B1072"/>
    <w:rsid w:val="001B1145"/>
    <w:rsid w:val="001B187E"/>
    <w:rsid w:val="001B1AF3"/>
    <w:rsid w:val="001B1B57"/>
    <w:rsid w:val="001B1B8B"/>
    <w:rsid w:val="001B1C5E"/>
    <w:rsid w:val="001B1D40"/>
    <w:rsid w:val="001B1DAF"/>
    <w:rsid w:val="001B2587"/>
    <w:rsid w:val="001B2915"/>
    <w:rsid w:val="001B2EB3"/>
    <w:rsid w:val="001B2FEC"/>
    <w:rsid w:val="001B3536"/>
    <w:rsid w:val="001B3686"/>
    <w:rsid w:val="001B3905"/>
    <w:rsid w:val="001B3B4E"/>
    <w:rsid w:val="001B3F58"/>
    <w:rsid w:val="001B42E0"/>
    <w:rsid w:val="001B45E8"/>
    <w:rsid w:val="001B464B"/>
    <w:rsid w:val="001B475A"/>
    <w:rsid w:val="001B4B22"/>
    <w:rsid w:val="001B4B95"/>
    <w:rsid w:val="001B4C0E"/>
    <w:rsid w:val="001B4D61"/>
    <w:rsid w:val="001B4FB5"/>
    <w:rsid w:val="001B4FCB"/>
    <w:rsid w:val="001B52AF"/>
    <w:rsid w:val="001B54C5"/>
    <w:rsid w:val="001B56F8"/>
    <w:rsid w:val="001B57D0"/>
    <w:rsid w:val="001B5B75"/>
    <w:rsid w:val="001B5D14"/>
    <w:rsid w:val="001B6257"/>
    <w:rsid w:val="001B7AB7"/>
    <w:rsid w:val="001B7BF8"/>
    <w:rsid w:val="001B7C42"/>
    <w:rsid w:val="001C06B0"/>
    <w:rsid w:val="001C0C2D"/>
    <w:rsid w:val="001C0C4C"/>
    <w:rsid w:val="001C0E93"/>
    <w:rsid w:val="001C1223"/>
    <w:rsid w:val="001C21DC"/>
    <w:rsid w:val="001C2492"/>
    <w:rsid w:val="001C2CAD"/>
    <w:rsid w:val="001C2F13"/>
    <w:rsid w:val="001C3180"/>
    <w:rsid w:val="001C345B"/>
    <w:rsid w:val="001C37A5"/>
    <w:rsid w:val="001C3ED5"/>
    <w:rsid w:val="001C46EF"/>
    <w:rsid w:val="001C4938"/>
    <w:rsid w:val="001C4E25"/>
    <w:rsid w:val="001C5231"/>
    <w:rsid w:val="001C544C"/>
    <w:rsid w:val="001C55EC"/>
    <w:rsid w:val="001C56CF"/>
    <w:rsid w:val="001C5888"/>
    <w:rsid w:val="001C5A1F"/>
    <w:rsid w:val="001C5C46"/>
    <w:rsid w:val="001C5E1F"/>
    <w:rsid w:val="001C6048"/>
    <w:rsid w:val="001C6746"/>
    <w:rsid w:val="001C6B7C"/>
    <w:rsid w:val="001C6DB1"/>
    <w:rsid w:val="001C7392"/>
    <w:rsid w:val="001D0296"/>
    <w:rsid w:val="001D04F7"/>
    <w:rsid w:val="001D0516"/>
    <w:rsid w:val="001D05CA"/>
    <w:rsid w:val="001D06F5"/>
    <w:rsid w:val="001D09B8"/>
    <w:rsid w:val="001D0E8D"/>
    <w:rsid w:val="001D13CA"/>
    <w:rsid w:val="001D25F2"/>
    <w:rsid w:val="001D2871"/>
    <w:rsid w:val="001D2CA1"/>
    <w:rsid w:val="001D343E"/>
    <w:rsid w:val="001D3575"/>
    <w:rsid w:val="001D3A77"/>
    <w:rsid w:val="001D3ED0"/>
    <w:rsid w:val="001D4ADE"/>
    <w:rsid w:val="001D4EA1"/>
    <w:rsid w:val="001D56C8"/>
    <w:rsid w:val="001D5C04"/>
    <w:rsid w:val="001D602F"/>
    <w:rsid w:val="001D62AA"/>
    <w:rsid w:val="001D6830"/>
    <w:rsid w:val="001D6B6D"/>
    <w:rsid w:val="001D6E64"/>
    <w:rsid w:val="001D7205"/>
    <w:rsid w:val="001D7411"/>
    <w:rsid w:val="001D7689"/>
    <w:rsid w:val="001D76A5"/>
    <w:rsid w:val="001D7850"/>
    <w:rsid w:val="001D78B9"/>
    <w:rsid w:val="001D7BBC"/>
    <w:rsid w:val="001D7D32"/>
    <w:rsid w:val="001D7E12"/>
    <w:rsid w:val="001D7FE0"/>
    <w:rsid w:val="001E0082"/>
    <w:rsid w:val="001E0128"/>
    <w:rsid w:val="001E03C2"/>
    <w:rsid w:val="001E0818"/>
    <w:rsid w:val="001E0A15"/>
    <w:rsid w:val="001E1321"/>
    <w:rsid w:val="001E13C0"/>
    <w:rsid w:val="001E141C"/>
    <w:rsid w:val="001E196D"/>
    <w:rsid w:val="001E26D1"/>
    <w:rsid w:val="001E27E6"/>
    <w:rsid w:val="001E29F4"/>
    <w:rsid w:val="001E2B83"/>
    <w:rsid w:val="001E36B5"/>
    <w:rsid w:val="001E3DD9"/>
    <w:rsid w:val="001E45C0"/>
    <w:rsid w:val="001E4740"/>
    <w:rsid w:val="001E4E69"/>
    <w:rsid w:val="001E4FDB"/>
    <w:rsid w:val="001E51F9"/>
    <w:rsid w:val="001E5216"/>
    <w:rsid w:val="001E5893"/>
    <w:rsid w:val="001E5928"/>
    <w:rsid w:val="001E5F6C"/>
    <w:rsid w:val="001E6076"/>
    <w:rsid w:val="001E62CA"/>
    <w:rsid w:val="001E6605"/>
    <w:rsid w:val="001E6AAD"/>
    <w:rsid w:val="001E6AD3"/>
    <w:rsid w:val="001E6E53"/>
    <w:rsid w:val="001E6EAD"/>
    <w:rsid w:val="001E722B"/>
    <w:rsid w:val="001E762F"/>
    <w:rsid w:val="001F072D"/>
    <w:rsid w:val="001F099C"/>
    <w:rsid w:val="001F0B92"/>
    <w:rsid w:val="001F0CF9"/>
    <w:rsid w:val="001F0E95"/>
    <w:rsid w:val="001F109D"/>
    <w:rsid w:val="001F1207"/>
    <w:rsid w:val="001F16BA"/>
    <w:rsid w:val="001F1A1A"/>
    <w:rsid w:val="001F1AD9"/>
    <w:rsid w:val="001F24C3"/>
    <w:rsid w:val="001F2690"/>
    <w:rsid w:val="001F2C8E"/>
    <w:rsid w:val="001F30B5"/>
    <w:rsid w:val="001F3495"/>
    <w:rsid w:val="001F3B35"/>
    <w:rsid w:val="001F44A7"/>
    <w:rsid w:val="001F451F"/>
    <w:rsid w:val="001F48F7"/>
    <w:rsid w:val="001F4970"/>
    <w:rsid w:val="001F5B30"/>
    <w:rsid w:val="001F5C6F"/>
    <w:rsid w:val="001F5E89"/>
    <w:rsid w:val="001F610D"/>
    <w:rsid w:val="001F632C"/>
    <w:rsid w:val="001F69E8"/>
    <w:rsid w:val="001F6A15"/>
    <w:rsid w:val="001F6A2B"/>
    <w:rsid w:val="001F70B3"/>
    <w:rsid w:val="001F70C7"/>
    <w:rsid w:val="001F7225"/>
    <w:rsid w:val="001F7955"/>
    <w:rsid w:val="001F7EEF"/>
    <w:rsid w:val="00200627"/>
    <w:rsid w:val="002009D3"/>
    <w:rsid w:val="00200D09"/>
    <w:rsid w:val="0020119C"/>
    <w:rsid w:val="002011B7"/>
    <w:rsid w:val="002019D4"/>
    <w:rsid w:val="00201B83"/>
    <w:rsid w:val="00201F98"/>
    <w:rsid w:val="002029F3"/>
    <w:rsid w:val="002039B9"/>
    <w:rsid w:val="002039E7"/>
    <w:rsid w:val="00203CEF"/>
    <w:rsid w:val="00203FB5"/>
    <w:rsid w:val="002040EF"/>
    <w:rsid w:val="002041AC"/>
    <w:rsid w:val="0020459E"/>
    <w:rsid w:val="00204714"/>
    <w:rsid w:val="00205049"/>
    <w:rsid w:val="00205590"/>
    <w:rsid w:val="00205CA7"/>
    <w:rsid w:val="00206017"/>
    <w:rsid w:val="0020640F"/>
    <w:rsid w:val="002069A0"/>
    <w:rsid w:val="00206DDA"/>
    <w:rsid w:val="00206FF3"/>
    <w:rsid w:val="00206FFF"/>
    <w:rsid w:val="00207222"/>
    <w:rsid w:val="00207725"/>
    <w:rsid w:val="0020776B"/>
    <w:rsid w:val="00207ABD"/>
    <w:rsid w:val="00207AE0"/>
    <w:rsid w:val="002100B4"/>
    <w:rsid w:val="002102DF"/>
    <w:rsid w:val="002104FA"/>
    <w:rsid w:val="00210513"/>
    <w:rsid w:val="002108CE"/>
    <w:rsid w:val="00210A8A"/>
    <w:rsid w:val="00210BC0"/>
    <w:rsid w:val="00210D04"/>
    <w:rsid w:val="00210EC9"/>
    <w:rsid w:val="00210FBB"/>
    <w:rsid w:val="0021141B"/>
    <w:rsid w:val="0021176E"/>
    <w:rsid w:val="00211A2D"/>
    <w:rsid w:val="002121F1"/>
    <w:rsid w:val="002126D0"/>
    <w:rsid w:val="00212A7E"/>
    <w:rsid w:val="00212AA0"/>
    <w:rsid w:val="00212C5F"/>
    <w:rsid w:val="0021304C"/>
    <w:rsid w:val="002133CE"/>
    <w:rsid w:val="00213C85"/>
    <w:rsid w:val="00213FC1"/>
    <w:rsid w:val="0021405C"/>
    <w:rsid w:val="002145A6"/>
    <w:rsid w:val="002148D2"/>
    <w:rsid w:val="00214902"/>
    <w:rsid w:val="002149DD"/>
    <w:rsid w:val="00214B2B"/>
    <w:rsid w:val="00214D51"/>
    <w:rsid w:val="002150FF"/>
    <w:rsid w:val="002151E6"/>
    <w:rsid w:val="00215289"/>
    <w:rsid w:val="00215AEF"/>
    <w:rsid w:val="00215DDA"/>
    <w:rsid w:val="00216194"/>
    <w:rsid w:val="0021655C"/>
    <w:rsid w:val="00216710"/>
    <w:rsid w:val="0021684C"/>
    <w:rsid w:val="00216AE5"/>
    <w:rsid w:val="00216C78"/>
    <w:rsid w:val="00216E07"/>
    <w:rsid w:val="00216F9E"/>
    <w:rsid w:val="0021723C"/>
    <w:rsid w:val="002178BA"/>
    <w:rsid w:val="00217A6B"/>
    <w:rsid w:val="00217FBB"/>
    <w:rsid w:val="00217FDD"/>
    <w:rsid w:val="00220143"/>
    <w:rsid w:val="00220967"/>
    <w:rsid w:val="002209A6"/>
    <w:rsid w:val="00220CF7"/>
    <w:rsid w:val="00220E72"/>
    <w:rsid w:val="0022105C"/>
    <w:rsid w:val="0022107C"/>
    <w:rsid w:val="0022140A"/>
    <w:rsid w:val="002214E6"/>
    <w:rsid w:val="0022196B"/>
    <w:rsid w:val="00221C25"/>
    <w:rsid w:val="00222C15"/>
    <w:rsid w:val="00222D6F"/>
    <w:rsid w:val="00222DBB"/>
    <w:rsid w:val="00223697"/>
    <w:rsid w:val="002237B6"/>
    <w:rsid w:val="00223835"/>
    <w:rsid w:val="00223B3B"/>
    <w:rsid w:val="002241C4"/>
    <w:rsid w:val="0022450B"/>
    <w:rsid w:val="0022465F"/>
    <w:rsid w:val="002251FB"/>
    <w:rsid w:val="002252EE"/>
    <w:rsid w:val="00225AE5"/>
    <w:rsid w:val="00225EAA"/>
    <w:rsid w:val="00226CA1"/>
    <w:rsid w:val="00227AFC"/>
    <w:rsid w:val="00227C3D"/>
    <w:rsid w:val="002300C9"/>
    <w:rsid w:val="002302B9"/>
    <w:rsid w:val="00230A51"/>
    <w:rsid w:val="00230B93"/>
    <w:rsid w:val="0023104D"/>
    <w:rsid w:val="002311E2"/>
    <w:rsid w:val="002311FE"/>
    <w:rsid w:val="00231601"/>
    <w:rsid w:val="00231617"/>
    <w:rsid w:val="002319B1"/>
    <w:rsid w:val="0023223F"/>
    <w:rsid w:val="0023288C"/>
    <w:rsid w:val="00232E5B"/>
    <w:rsid w:val="0023321C"/>
    <w:rsid w:val="002335D8"/>
    <w:rsid w:val="0023365F"/>
    <w:rsid w:val="00233666"/>
    <w:rsid w:val="00233A06"/>
    <w:rsid w:val="00233BE4"/>
    <w:rsid w:val="002341FE"/>
    <w:rsid w:val="002343C3"/>
    <w:rsid w:val="002347AA"/>
    <w:rsid w:val="00234D19"/>
    <w:rsid w:val="00234E2F"/>
    <w:rsid w:val="002357D3"/>
    <w:rsid w:val="00235B3A"/>
    <w:rsid w:val="00236335"/>
    <w:rsid w:val="0023641E"/>
    <w:rsid w:val="00236422"/>
    <w:rsid w:val="002368F6"/>
    <w:rsid w:val="00236912"/>
    <w:rsid w:val="0023700B"/>
    <w:rsid w:val="00237184"/>
    <w:rsid w:val="002371A1"/>
    <w:rsid w:val="0023722F"/>
    <w:rsid w:val="002376E6"/>
    <w:rsid w:val="00237959"/>
    <w:rsid w:val="002379C8"/>
    <w:rsid w:val="00237FBF"/>
    <w:rsid w:val="002403F6"/>
    <w:rsid w:val="002407E0"/>
    <w:rsid w:val="00241361"/>
    <w:rsid w:val="0024148B"/>
    <w:rsid w:val="002417A3"/>
    <w:rsid w:val="002417CD"/>
    <w:rsid w:val="00241CEE"/>
    <w:rsid w:val="002423FE"/>
    <w:rsid w:val="00242EF8"/>
    <w:rsid w:val="00244761"/>
    <w:rsid w:val="00244EED"/>
    <w:rsid w:val="00244FBE"/>
    <w:rsid w:val="002454D4"/>
    <w:rsid w:val="00245513"/>
    <w:rsid w:val="00245C61"/>
    <w:rsid w:val="00245D6C"/>
    <w:rsid w:val="00245ED9"/>
    <w:rsid w:val="00245EF2"/>
    <w:rsid w:val="00246432"/>
    <w:rsid w:val="002465FC"/>
    <w:rsid w:val="002466AB"/>
    <w:rsid w:val="0024684D"/>
    <w:rsid w:val="002468ED"/>
    <w:rsid w:val="00247005"/>
    <w:rsid w:val="00247057"/>
    <w:rsid w:val="002471DB"/>
    <w:rsid w:val="00247552"/>
    <w:rsid w:val="002477A1"/>
    <w:rsid w:val="002477DF"/>
    <w:rsid w:val="0024796B"/>
    <w:rsid w:val="00247A10"/>
    <w:rsid w:val="00247A7C"/>
    <w:rsid w:val="00247DF0"/>
    <w:rsid w:val="00247F2E"/>
    <w:rsid w:val="00250349"/>
    <w:rsid w:val="002503CD"/>
    <w:rsid w:val="00250490"/>
    <w:rsid w:val="00250DB9"/>
    <w:rsid w:val="00250E29"/>
    <w:rsid w:val="00251445"/>
    <w:rsid w:val="0025164E"/>
    <w:rsid w:val="00251704"/>
    <w:rsid w:val="00251737"/>
    <w:rsid w:val="002518F2"/>
    <w:rsid w:val="00251FCF"/>
    <w:rsid w:val="0025238F"/>
    <w:rsid w:val="0025254D"/>
    <w:rsid w:val="00252BAE"/>
    <w:rsid w:val="00252FCC"/>
    <w:rsid w:val="002532F3"/>
    <w:rsid w:val="00253A33"/>
    <w:rsid w:val="00253B55"/>
    <w:rsid w:val="00254B9C"/>
    <w:rsid w:val="00254E80"/>
    <w:rsid w:val="00255CD4"/>
    <w:rsid w:val="00256264"/>
    <w:rsid w:val="002562BE"/>
    <w:rsid w:val="002567BA"/>
    <w:rsid w:val="00256E90"/>
    <w:rsid w:val="00257468"/>
    <w:rsid w:val="00257547"/>
    <w:rsid w:val="00257669"/>
    <w:rsid w:val="00257A60"/>
    <w:rsid w:val="00257BB4"/>
    <w:rsid w:val="00257DDA"/>
    <w:rsid w:val="00257ECB"/>
    <w:rsid w:val="002605B5"/>
    <w:rsid w:val="00260870"/>
    <w:rsid w:val="00260FFD"/>
    <w:rsid w:val="00261525"/>
    <w:rsid w:val="00261692"/>
    <w:rsid w:val="00261EAE"/>
    <w:rsid w:val="0026238B"/>
    <w:rsid w:val="002624CA"/>
    <w:rsid w:val="0026293B"/>
    <w:rsid w:val="002629DC"/>
    <w:rsid w:val="00262A9C"/>
    <w:rsid w:val="002634D5"/>
    <w:rsid w:val="00263B61"/>
    <w:rsid w:val="0026424F"/>
    <w:rsid w:val="002647A1"/>
    <w:rsid w:val="00264AC0"/>
    <w:rsid w:val="002651AD"/>
    <w:rsid w:val="00265233"/>
    <w:rsid w:val="002652C3"/>
    <w:rsid w:val="002656DF"/>
    <w:rsid w:val="00265A91"/>
    <w:rsid w:val="00265C2A"/>
    <w:rsid w:val="00265DB0"/>
    <w:rsid w:val="00266455"/>
    <w:rsid w:val="002665EC"/>
    <w:rsid w:val="00266697"/>
    <w:rsid w:val="002677F2"/>
    <w:rsid w:val="00267AA2"/>
    <w:rsid w:val="00267DC6"/>
    <w:rsid w:val="002709B7"/>
    <w:rsid w:val="00271185"/>
    <w:rsid w:val="0027143A"/>
    <w:rsid w:val="00271819"/>
    <w:rsid w:val="0027183D"/>
    <w:rsid w:val="00271ABC"/>
    <w:rsid w:val="00271CA6"/>
    <w:rsid w:val="00271D13"/>
    <w:rsid w:val="00271D7A"/>
    <w:rsid w:val="00271F5C"/>
    <w:rsid w:val="00271FDE"/>
    <w:rsid w:val="0027262A"/>
    <w:rsid w:val="00272B7C"/>
    <w:rsid w:val="002737E5"/>
    <w:rsid w:val="00273825"/>
    <w:rsid w:val="00273834"/>
    <w:rsid w:val="00273B1B"/>
    <w:rsid w:val="00273C63"/>
    <w:rsid w:val="00274728"/>
    <w:rsid w:val="00274893"/>
    <w:rsid w:val="00274CD1"/>
    <w:rsid w:val="002750F3"/>
    <w:rsid w:val="00275433"/>
    <w:rsid w:val="00275434"/>
    <w:rsid w:val="00275B79"/>
    <w:rsid w:val="0027637E"/>
    <w:rsid w:val="00276491"/>
    <w:rsid w:val="00276889"/>
    <w:rsid w:val="002768EF"/>
    <w:rsid w:val="00276A45"/>
    <w:rsid w:val="002772D5"/>
    <w:rsid w:val="00280199"/>
    <w:rsid w:val="00280438"/>
    <w:rsid w:val="00280678"/>
    <w:rsid w:val="00280943"/>
    <w:rsid w:val="00280E5E"/>
    <w:rsid w:val="00281031"/>
    <w:rsid w:val="00281168"/>
    <w:rsid w:val="002811AC"/>
    <w:rsid w:val="002812FA"/>
    <w:rsid w:val="00281675"/>
    <w:rsid w:val="00281C45"/>
    <w:rsid w:val="002820A5"/>
    <w:rsid w:val="002822ED"/>
    <w:rsid w:val="00282356"/>
    <w:rsid w:val="0028299A"/>
    <w:rsid w:val="00282E3B"/>
    <w:rsid w:val="00282EEC"/>
    <w:rsid w:val="0028331A"/>
    <w:rsid w:val="00283796"/>
    <w:rsid w:val="00283E81"/>
    <w:rsid w:val="00284917"/>
    <w:rsid w:val="002851F5"/>
    <w:rsid w:val="00285348"/>
    <w:rsid w:val="00285519"/>
    <w:rsid w:val="002856B7"/>
    <w:rsid w:val="002857EE"/>
    <w:rsid w:val="00285F7D"/>
    <w:rsid w:val="00286639"/>
    <w:rsid w:val="0028664D"/>
    <w:rsid w:val="00286DB1"/>
    <w:rsid w:val="00286E79"/>
    <w:rsid w:val="00286E92"/>
    <w:rsid w:val="00286F4C"/>
    <w:rsid w:val="00287BF7"/>
    <w:rsid w:val="00287F06"/>
    <w:rsid w:val="00287F52"/>
    <w:rsid w:val="00290199"/>
    <w:rsid w:val="00290528"/>
    <w:rsid w:val="002906AA"/>
    <w:rsid w:val="00290826"/>
    <w:rsid w:val="00290988"/>
    <w:rsid w:val="00290D0B"/>
    <w:rsid w:val="002916B1"/>
    <w:rsid w:val="00291828"/>
    <w:rsid w:val="00291864"/>
    <w:rsid w:val="002918B5"/>
    <w:rsid w:val="0029201D"/>
    <w:rsid w:val="002920C5"/>
    <w:rsid w:val="00292377"/>
    <w:rsid w:val="002928E9"/>
    <w:rsid w:val="00292A22"/>
    <w:rsid w:val="00292D9C"/>
    <w:rsid w:val="00292E30"/>
    <w:rsid w:val="00292F0A"/>
    <w:rsid w:val="00293207"/>
    <w:rsid w:val="0029343E"/>
    <w:rsid w:val="00293553"/>
    <w:rsid w:val="00293A75"/>
    <w:rsid w:val="00293CD7"/>
    <w:rsid w:val="00293CEB"/>
    <w:rsid w:val="0029412B"/>
    <w:rsid w:val="00294E4C"/>
    <w:rsid w:val="00295561"/>
    <w:rsid w:val="0029568D"/>
    <w:rsid w:val="00295870"/>
    <w:rsid w:val="002958C4"/>
    <w:rsid w:val="002963DD"/>
    <w:rsid w:val="00296576"/>
    <w:rsid w:val="0029662F"/>
    <w:rsid w:val="002966E9"/>
    <w:rsid w:val="00296722"/>
    <w:rsid w:val="00296C3C"/>
    <w:rsid w:val="002975BA"/>
    <w:rsid w:val="00297CFB"/>
    <w:rsid w:val="00297D9F"/>
    <w:rsid w:val="00297DB4"/>
    <w:rsid w:val="002A01BC"/>
    <w:rsid w:val="002A0603"/>
    <w:rsid w:val="002A088B"/>
    <w:rsid w:val="002A08F7"/>
    <w:rsid w:val="002A0AFD"/>
    <w:rsid w:val="002A0B29"/>
    <w:rsid w:val="002A0FBF"/>
    <w:rsid w:val="002A1080"/>
    <w:rsid w:val="002A124E"/>
    <w:rsid w:val="002A136F"/>
    <w:rsid w:val="002A173A"/>
    <w:rsid w:val="002A198B"/>
    <w:rsid w:val="002A1A35"/>
    <w:rsid w:val="002A1D3A"/>
    <w:rsid w:val="002A2044"/>
    <w:rsid w:val="002A22F0"/>
    <w:rsid w:val="002A27FE"/>
    <w:rsid w:val="002A2827"/>
    <w:rsid w:val="002A282A"/>
    <w:rsid w:val="002A2A5F"/>
    <w:rsid w:val="002A2C92"/>
    <w:rsid w:val="002A343C"/>
    <w:rsid w:val="002A3C08"/>
    <w:rsid w:val="002A4097"/>
    <w:rsid w:val="002A45EE"/>
    <w:rsid w:val="002A4B67"/>
    <w:rsid w:val="002A5026"/>
    <w:rsid w:val="002A502F"/>
    <w:rsid w:val="002A50BB"/>
    <w:rsid w:val="002A5828"/>
    <w:rsid w:val="002A59AA"/>
    <w:rsid w:val="002A5BC2"/>
    <w:rsid w:val="002A5D23"/>
    <w:rsid w:val="002A5EC0"/>
    <w:rsid w:val="002A6223"/>
    <w:rsid w:val="002A686F"/>
    <w:rsid w:val="002A6BAD"/>
    <w:rsid w:val="002A6E37"/>
    <w:rsid w:val="002B0542"/>
    <w:rsid w:val="002B0DDC"/>
    <w:rsid w:val="002B0F75"/>
    <w:rsid w:val="002B1635"/>
    <w:rsid w:val="002B1671"/>
    <w:rsid w:val="002B16D9"/>
    <w:rsid w:val="002B187A"/>
    <w:rsid w:val="002B1949"/>
    <w:rsid w:val="002B2297"/>
    <w:rsid w:val="002B23C9"/>
    <w:rsid w:val="002B2633"/>
    <w:rsid w:val="002B28BC"/>
    <w:rsid w:val="002B35AD"/>
    <w:rsid w:val="002B3628"/>
    <w:rsid w:val="002B378B"/>
    <w:rsid w:val="002B3988"/>
    <w:rsid w:val="002B3A8B"/>
    <w:rsid w:val="002B3BD4"/>
    <w:rsid w:val="002B47E4"/>
    <w:rsid w:val="002B4CD7"/>
    <w:rsid w:val="002B4F94"/>
    <w:rsid w:val="002B50EF"/>
    <w:rsid w:val="002B532F"/>
    <w:rsid w:val="002B535E"/>
    <w:rsid w:val="002B5FC4"/>
    <w:rsid w:val="002B664F"/>
    <w:rsid w:val="002B66D8"/>
    <w:rsid w:val="002B6812"/>
    <w:rsid w:val="002B69A7"/>
    <w:rsid w:val="002B6EF4"/>
    <w:rsid w:val="002B7A5D"/>
    <w:rsid w:val="002B7C5C"/>
    <w:rsid w:val="002C01F0"/>
    <w:rsid w:val="002C03C2"/>
    <w:rsid w:val="002C0A6E"/>
    <w:rsid w:val="002C0B9B"/>
    <w:rsid w:val="002C0C1C"/>
    <w:rsid w:val="002C0E0E"/>
    <w:rsid w:val="002C123B"/>
    <w:rsid w:val="002C15FF"/>
    <w:rsid w:val="002C18BF"/>
    <w:rsid w:val="002C1AEC"/>
    <w:rsid w:val="002C1E80"/>
    <w:rsid w:val="002C22DA"/>
    <w:rsid w:val="002C2788"/>
    <w:rsid w:val="002C2DFF"/>
    <w:rsid w:val="002C303E"/>
    <w:rsid w:val="002C315E"/>
    <w:rsid w:val="002C3EC2"/>
    <w:rsid w:val="002C424C"/>
    <w:rsid w:val="002C43C3"/>
    <w:rsid w:val="002C45CA"/>
    <w:rsid w:val="002C4992"/>
    <w:rsid w:val="002C5538"/>
    <w:rsid w:val="002C593C"/>
    <w:rsid w:val="002C5FD0"/>
    <w:rsid w:val="002C622F"/>
    <w:rsid w:val="002C679A"/>
    <w:rsid w:val="002C68F7"/>
    <w:rsid w:val="002C6967"/>
    <w:rsid w:val="002D02E9"/>
    <w:rsid w:val="002D03F2"/>
    <w:rsid w:val="002D08E7"/>
    <w:rsid w:val="002D0E79"/>
    <w:rsid w:val="002D0F30"/>
    <w:rsid w:val="002D11DF"/>
    <w:rsid w:val="002D1542"/>
    <w:rsid w:val="002D1804"/>
    <w:rsid w:val="002D1987"/>
    <w:rsid w:val="002D2414"/>
    <w:rsid w:val="002D2447"/>
    <w:rsid w:val="002D2839"/>
    <w:rsid w:val="002D285A"/>
    <w:rsid w:val="002D2EB4"/>
    <w:rsid w:val="002D2F7A"/>
    <w:rsid w:val="002D31BD"/>
    <w:rsid w:val="002D3474"/>
    <w:rsid w:val="002D3839"/>
    <w:rsid w:val="002D3C85"/>
    <w:rsid w:val="002D4382"/>
    <w:rsid w:val="002D47D5"/>
    <w:rsid w:val="002D47EC"/>
    <w:rsid w:val="002D49AC"/>
    <w:rsid w:val="002D4EC1"/>
    <w:rsid w:val="002D4F45"/>
    <w:rsid w:val="002D551F"/>
    <w:rsid w:val="002D5618"/>
    <w:rsid w:val="002D5704"/>
    <w:rsid w:val="002D5AC0"/>
    <w:rsid w:val="002D5C1B"/>
    <w:rsid w:val="002D5E43"/>
    <w:rsid w:val="002D6166"/>
    <w:rsid w:val="002D669C"/>
    <w:rsid w:val="002D680D"/>
    <w:rsid w:val="002D68F7"/>
    <w:rsid w:val="002D6E39"/>
    <w:rsid w:val="002D6E8F"/>
    <w:rsid w:val="002D727A"/>
    <w:rsid w:val="002D7372"/>
    <w:rsid w:val="002D7ED8"/>
    <w:rsid w:val="002D7EF5"/>
    <w:rsid w:val="002E0154"/>
    <w:rsid w:val="002E062E"/>
    <w:rsid w:val="002E195D"/>
    <w:rsid w:val="002E1C35"/>
    <w:rsid w:val="002E1F68"/>
    <w:rsid w:val="002E2615"/>
    <w:rsid w:val="002E2672"/>
    <w:rsid w:val="002E29A9"/>
    <w:rsid w:val="002E2A64"/>
    <w:rsid w:val="002E2ADC"/>
    <w:rsid w:val="002E2D57"/>
    <w:rsid w:val="002E2E9E"/>
    <w:rsid w:val="002E2EFA"/>
    <w:rsid w:val="002E35A7"/>
    <w:rsid w:val="002E37BB"/>
    <w:rsid w:val="002E384E"/>
    <w:rsid w:val="002E39DE"/>
    <w:rsid w:val="002E3A02"/>
    <w:rsid w:val="002E3C8D"/>
    <w:rsid w:val="002E3F32"/>
    <w:rsid w:val="002E3FF8"/>
    <w:rsid w:val="002E4109"/>
    <w:rsid w:val="002E4137"/>
    <w:rsid w:val="002E43AD"/>
    <w:rsid w:val="002E44ED"/>
    <w:rsid w:val="002E57EB"/>
    <w:rsid w:val="002E6176"/>
    <w:rsid w:val="002E61DB"/>
    <w:rsid w:val="002E67A7"/>
    <w:rsid w:val="002E6E2B"/>
    <w:rsid w:val="002E74C3"/>
    <w:rsid w:val="002E76E5"/>
    <w:rsid w:val="002E783C"/>
    <w:rsid w:val="002E7A55"/>
    <w:rsid w:val="002F0071"/>
    <w:rsid w:val="002F04D9"/>
    <w:rsid w:val="002F074B"/>
    <w:rsid w:val="002F0827"/>
    <w:rsid w:val="002F0A0F"/>
    <w:rsid w:val="002F0BC6"/>
    <w:rsid w:val="002F0C8D"/>
    <w:rsid w:val="002F11E1"/>
    <w:rsid w:val="002F1238"/>
    <w:rsid w:val="002F1305"/>
    <w:rsid w:val="002F13E2"/>
    <w:rsid w:val="002F1404"/>
    <w:rsid w:val="002F1702"/>
    <w:rsid w:val="002F1836"/>
    <w:rsid w:val="002F1F1F"/>
    <w:rsid w:val="002F2DD0"/>
    <w:rsid w:val="002F38CA"/>
    <w:rsid w:val="002F3B19"/>
    <w:rsid w:val="002F3B27"/>
    <w:rsid w:val="002F4016"/>
    <w:rsid w:val="002F415D"/>
    <w:rsid w:val="002F4688"/>
    <w:rsid w:val="002F49BA"/>
    <w:rsid w:val="002F4DEE"/>
    <w:rsid w:val="002F4F00"/>
    <w:rsid w:val="002F5368"/>
    <w:rsid w:val="002F54B1"/>
    <w:rsid w:val="002F648B"/>
    <w:rsid w:val="002F6A2B"/>
    <w:rsid w:val="002F6DCF"/>
    <w:rsid w:val="002F73FE"/>
    <w:rsid w:val="002F7729"/>
    <w:rsid w:val="002F7833"/>
    <w:rsid w:val="002F792E"/>
    <w:rsid w:val="002F7B71"/>
    <w:rsid w:val="002F7E99"/>
    <w:rsid w:val="003002EC"/>
    <w:rsid w:val="00300B6F"/>
    <w:rsid w:val="00300E52"/>
    <w:rsid w:val="00300E6F"/>
    <w:rsid w:val="003013F4"/>
    <w:rsid w:val="00301451"/>
    <w:rsid w:val="003014DC"/>
    <w:rsid w:val="003015F1"/>
    <w:rsid w:val="0030179A"/>
    <w:rsid w:val="003022B1"/>
    <w:rsid w:val="003023EA"/>
    <w:rsid w:val="00302964"/>
    <w:rsid w:val="00303278"/>
    <w:rsid w:val="00303483"/>
    <w:rsid w:val="003038BC"/>
    <w:rsid w:val="00303AD7"/>
    <w:rsid w:val="00303DE5"/>
    <w:rsid w:val="00304B29"/>
    <w:rsid w:val="00304D36"/>
    <w:rsid w:val="00304F39"/>
    <w:rsid w:val="003050D6"/>
    <w:rsid w:val="0030547B"/>
    <w:rsid w:val="00305495"/>
    <w:rsid w:val="00305695"/>
    <w:rsid w:val="003057BE"/>
    <w:rsid w:val="00305C5F"/>
    <w:rsid w:val="0030605C"/>
    <w:rsid w:val="003060DB"/>
    <w:rsid w:val="0030632C"/>
    <w:rsid w:val="00306D67"/>
    <w:rsid w:val="00307035"/>
    <w:rsid w:val="00307A84"/>
    <w:rsid w:val="00307BEB"/>
    <w:rsid w:val="00307D65"/>
    <w:rsid w:val="00307D88"/>
    <w:rsid w:val="0031030E"/>
    <w:rsid w:val="003104EC"/>
    <w:rsid w:val="00310E84"/>
    <w:rsid w:val="00310EB8"/>
    <w:rsid w:val="00311001"/>
    <w:rsid w:val="00311573"/>
    <w:rsid w:val="00311821"/>
    <w:rsid w:val="00311AC9"/>
    <w:rsid w:val="00311DBD"/>
    <w:rsid w:val="003126B8"/>
    <w:rsid w:val="00312F95"/>
    <w:rsid w:val="00313014"/>
    <w:rsid w:val="003132F7"/>
    <w:rsid w:val="00313985"/>
    <w:rsid w:val="00313A16"/>
    <w:rsid w:val="00313B05"/>
    <w:rsid w:val="00313D75"/>
    <w:rsid w:val="00313ECF"/>
    <w:rsid w:val="0031410F"/>
    <w:rsid w:val="003141F0"/>
    <w:rsid w:val="00314366"/>
    <w:rsid w:val="003143EB"/>
    <w:rsid w:val="003143F7"/>
    <w:rsid w:val="003144BB"/>
    <w:rsid w:val="00314B6C"/>
    <w:rsid w:val="00315242"/>
    <w:rsid w:val="00315404"/>
    <w:rsid w:val="00315C06"/>
    <w:rsid w:val="00315C8E"/>
    <w:rsid w:val="00316067"/>
    <w:rsid w:val="0031611B"/>
    <w:rsid w:val="00316F11"/>
    <w:rsid w:val="00317490"/>
    <w:rsid w:val="003174C5"/>
    <w:rsid w:val="0031777B"/>
    <w:rsid w:val="00317D9A"/>
    <w:rsid w:val="00317FF2"/>
    <w:rsid w:val="00320326"/>
    <w:rsid w:val="00320E64"/>
    <w:rsid w:val="00320E98"/>
    <w:rsid w:val="00320EB7"/>
    <w:rsid w:val="00322A16"/>
    <w:rsid w:val="00322ADF"/>
    <w:rsid w:val="00322DA8"/>
    <w:rsid w:val="0032324C"/>
    <w:rsid w:val="0032338A"/>
    <w:rsid w:val="00323DD5"/>
    <w:rsid w:val="003243AB"/>
    <w:rsid w:val="00324488"/>
    <w:rsid w:val="003244F8"/>
    <w:rsid w:val="003246F8"/>
    <w:rsid w:val="00324A54"/>
    <w:rsid w:val="003251E4"/>
    <w:rsid w:val="00325372"/>
    <w:rsid w:val="0032576D"/>
    <w:rsid w:val="00325E04"/>
    <w:rsid w:val="00325F2A"/>
    <w:rsid w:val="003260BD"/>
    <w:rsid w:val="0032652B"/>
    <w:rsid w:val="00326805"/>
    <w:rsid w:val="003269DC"/>
    <w:rsid w:val="00326A6F"/>
    <w:rsid w:val="00327043"/>
    <w:rsid w:val="0032705B"/>
    <w:rsid w:val="0032725D"/>
    <w:rsid w:val="003277F9"/>
    <w:rsid w:val="00327E79"/>
    <w:rsid w:val="0033002E"/>
    <w:rsid w:val="003309C0"/>
    <w:rsid w:val="00330E68"/>
    <w:rsid w:val="00330E81"/>
    <w:rsid w:val="0033129C"/>
    <w:rsid w:val="00331378"/>
    <w:rsid w:val="003314AE"/>
    <w:rsid w:val="0033189A"/>
    <w:rsid w:val="00331A22"/>
    <w:rsid w:val="00331AC6"/>
    <w:rsid w:val="00331BA6"/>
    <w:rsid w:val="003324B1"/>
    <w:rsid w:val="003326CC"/>
    <w:rsid w:val="00332D89"/>
    <w:rsid w:val="00332F2D"/>
    <w:rsid w:val="0033354D"/>
    <w:rsid w:val="00333DE9"/>
    <w:rsid w:val="00333DFD"/>
    <w:rsid w:val="003341DC"/>
    <w:rsid w:val="0033448D"/>
    <w:rsid w:val="00334582"/>
    <w:rsid w:val="00334811"/>
    <w:rsid w:val="00335175"/>
    <w:rsid w:val="00335213"/>
    <w:rsid w:val="003352B0"/>
    <w:rsid w:val="0033530D"/>
    <w:rsid w:val="0033599F"/>
    <w:rsid w:val="00335AE0"/>
    <w:rsid w:val="00335BA2"/>
    <w:rsid w:val="00335ECA"/>
    <w:rsid w:val="0033668A"/>
    <w:rsid w:val="00336CC6"/>
    <w:rsid w:val="00336D20"/>
    <w:rsid w:val="00336E60"/>
    <w:rsid w:val="00337208"/>
    <w:rsid w:val="003372B5"/>
    <w:rsid w:val="003374FD"/>
    <w:rsid w:val="0033753C"/>
    <w:rsid w:val="003403FD"/>
    <w:rsid w:val="0034051D"/>
    <w:rsid w:val="003405DD"/>
    <w:rsid w:val="00340793"/>
    <w:rsid w:val="003411DB"/>
    <w:rsid w:val="00341264"/>
    <w:rsid w:val="0034126C"/>
    <w:rsid w:val="00341B40"/>
    <w:rsid w:val="00341B95"/>
    <w:rsid w:val="00342576"/>
    <w:rsid w:val="0034273B"/>
    <w:rsid w:val="00342838"/>
    <w:rsid w:val="003428EC"/>
    <w:rsid w:val="00342A5C"/>
    <w:rsid w:val="00342E62"/>
    <w:rsid w:val="00342FE2"/>
    <w:rsid w:val="0034326B"/>
    <w:rsid w:val="00343414"/>
    <w:rsid w:val="00343549"/>
    <w:rsid w:val="0034459D"/>
    <w:rsid w:val="00344EF3"/>
    <w:rsid w:val="00344F64"/>
    <w:rsid w:val="003455A9"/>
    <w:rsid w:val="00345A17"/>
    <w:rsid w:val="00345E36"/>
    <w:rsid w:val="00345E68"/>
    <w:rsid w:val="0034605B"/>
    <w:rsid w:val="00346862"/>
    <w:rsid w:val="00346ADC"/>
    <w:rsid w:val="00346C9F"/>
    <w:rsid w:val="00346D9B"/>
    <w:rsid w:val="00346FA8"/>
    <w:rsid w:val="0034798F"/>
    <w:rsid w:val="00347E10"/>
    <w:rsid w:val="003501C0"/>
    <w:rsid w:val="00350C7A"/>
    <w:rsid w:val="003513B0"/>
    <w:rsid w:val="00351745"/>
    <w:rsid w:val="00351FF4"/>
    <w:rsid w:val="003524D5"/>
    <w:rsid w:val="003525E2"/>
    <w:rsid w:val="00352C2E"/>
    <w:rsid w:val="0035345A"/>
    <w:rsid w:val="00353751"/>
    <w:rsid w:val="00353758"/>
    <w:rsid w:val="00353799"/>
    <w:rsid w:val="00353BAA"/>
    <w:rsid w:val="003545BB"/>
    <w:rsid w:val="00354DAA"/>
    <w:rsid w:val="00354E2F"/>
    <w:rsid w:val="00354F3D"/>
    <w:rsid w:val="00355325"/>
    <w:rsid w:val="003555F8"/>
    <w:rsid w:val="00355AE9"/>
    <w:rsid w:val="00355B96"/>
    <w:rsid w:val="003561F3"/>
    <w:rsid w:val="00356CBE"/>
    <w:rsid w:val="00356D4B"/>
    <w:rsid w:val="00356DAC"/>
    <w:rsid w:val="00356F69"/>
    <w:rsid w:val="00357EED"/>
    <w:rsid w:val="00357FE0"/>
    <w:rsid w:val="00360064"/>
    <w:rsid w:val="00360096"/>
    <w:rsid w:val="003601C5"/>
    <w:rsid w:val="0036035A"/>
    <w:rsid w:val="00360418"/>
    <w:rsid w:val="00360AFA"/>
    <w:rsid w:val="00360B4C"/>
    <w:rsid w:val="0036152F"/>
    <w:rsid w:val="00361BE8"/>
    <w:rsid w:val="00361CF0"/>
    <w:rsid w:val="00362332"/>
    <w:rsid w:val="00362510"/>
    <w:rsid w:val="00362B99"/>
    <w:rsid w:val="00362EFC"/>
    <w:rsid w:val="00362F68"/>
    <w:rsid w:val="003630BD"/>
    <w:rsid w:val="00363BCF"/>
    <w:rsid w:val="003642E4"/>
    <w:rsid w:val="003643D5"/>
    <w:rsid w:val="0036466D"/>
    <w:rsid w:val="00365DA1"/>
    <w:rsid w:val="00366565"/>
    <w:rsid w:val="003666A5"/>
    <w:rsid w:val="00366961"/>
    <w:rsid w:val="00366A4F"/>
    <w:rsid w:val="00366B46"/>
    <w:rsid w:val="00366BF9"/>
    <w:rsid w:val="003672F0"/>
    <w:rsid w:val="00367C7A"/>
    <w:rsid w:val="00370819"/>
    <w:rsid w:val="0037088B"/>
    <w:rsid w:val="00371943"/>
    <w:rsid w:val="00371A96"/>
    <w:rsid w:val="003725CA"/>
    <w:rsid w:val="00372EBA"/>
    <w:rsid w:val="00373852"/>
    <w:rsid w:val="00373977"/>
    <w:rsid w:val="00373D68"/>
    <w:rsid w:val="00373E5B"/>
    <w:rsid w:val="003747E5"/>
    <w:rsid w:val="003754E0"/>
    <w:rsid w:val="0037596D"/>
    <w:rsid w:val="003759E6"/>
    <w:rsid w:val="00375AA5"/>
    <w:rsid w:val="00375BDA"/>
    <w:rsid w:val="00375F6A"/>
    <w:rsid w:val="003763EA"/>
    <w:rsid w:val="00376478"/>
    <w:rsid w:val="0037685D"/>
    <w:rsid w:val="0037687F"/>
    <w:rsid w:val="00376A05"/>
    <w:rsid w:val="0037700D"/>
    <w:rsid w:val="003773BA"/>
    <w:rsid w:val="0037747C"/>
    <w:rsid w:val="00377B79"/>
    <w:rsid w:val="00377CD8"/>
    <w:rsid w:val="00377E5F"/>
    <w:rsid w:val="0038006C"/>
    <w:rsid w:val="0038027F"/>
    <w:rsid w:val="0038038D"/>
    <w:rsid w:val="003804BD"/>
    <w:rsid w:val="003805F0"/>
    <w:rsid w:val="00380796"/>
    <w:rsid w:val="00380D15"/>
    <w:rsid w:val="003811B4"/>
    <w:rsid w:val="003816AD"/>
    <w:rsid w:val="00381AF6"/>
    <w:rsid w:val="00381B5D"/>
    <w:rsid w:val="003821DE"/>
    <w:rsid w:val="0038270C"/>
    <w:rsid w:val="00382B44"/>
    <w:rsid w:val="00382C4A"/>
    <w:rsid w:val="00382D4E"/>
    <w:rsid w:val="003831AD"/>
    <w:rsid w:val="003831E9"/>
    <w:rsid w:val="003832D5"/>
    <w:rsid w:val="00383376"/>
    <w:rsid w:val="00383380"/>
    <w:rsid w:val="0038342B"/>
    <w:rsid w:val="0038352A"/>
    <w:rsid w:val="00383B89"/>
    <w:rsid w:val="00384215"/>
    <w:rsid w:val="00384AA6"/>
    <w:rsid w:val="00384E4D"/>
    <w:rsid w:val="00385265"/>
    <w:rsid w:val="00385C9E"/>
    <w:rsid w:val="003869DA"/>
    <w:rsid w:val="00386A2D"/>
    <w:rsid w:val="00387227"/>
    <w:rsid w:val="00387239"/>
    <w:rsid w:val="00387E37"/>
    <w:rsid w:val="00390074"/>
    <w:rsid w:val="00390584"/>
    <w:rsid w:val="00390590"/>
    <w:rsid w:val="00390ACF"/>
    <w:rsid w:val="00390B6C"/>
    <w:rsid w:val="00390BF2"/>
    <w:rsid w:val="00390BFA"/>
    <w:rsid w:val="00390CAA"/>
    <w:rsid w:val="00390E42"/>
    <w:rsid w:val="00391365"/>
    <w:rsid w:val="00391660"/>
    <w:rsid w:val="00391CFD"/>
    <w:rsid w:val="00392282"/>
    <w:rsid w:val="00392848"/>
    <w:rsid w:val="00392AFA"/>
    <w:rsid w:val="00392B05"/>
    <w:rsid w:val="00392C2A"/>
    <w:rsid w:val="00392D50"/>
    <w:rsid w:val="003930BB"/>
    <w:rsid w:val="00393118"/>
    <w:rsid w:val="00393413"/>
    <w:rsid w:val="00393732"/>
    <w:rsid w:val="00393C3E"/>
    <w:rsid w:val="00393DD5"/>
    <w:rsid w:val="00394591"/>
    <w:rsid w:val="00394783"/>
    <w:rsid w:val="0039564B"/>
    <w:rsid w:val="00395EEB"/>
    <w:rsid w:val="0039637B"/>
    <w:rsid w:val="00396476"/>
    <w:rsid w:val="00396A5B"/>
    <w:rsid w:val="003972E7"/>
    <w:rsid w:val="0039765F"/>
    <w:rsid w:val="003A0107"/>
    <w:rsid w:val="003A01AE"/>
    <w:rsid w:val="003A07B4"/>
    <w:rsid w:val="003A0C04"/>
    <w:rsid w:val="003A13CD"/>
    <w:rsid w:val="003A1500"/>
    <w:rsid w:val="003A15C5"/>
    <w:rsid w:val="003A1627"/>
    <w:rsid w:val="003A1A08"/>
    <w:rsid w:val="003A1EFB"/>
    <w:rsid w:val="003A2B5E"/>
    <w:rsid w:val="003A2F58"/>
    <w:rsid w:val="003A2F60"/>
    <w:rsid w:val="003A2F9F"/>
    <w:rsid w:val="003A3283"/>
    <w:rsid w:val="003A337A"/>
    <w:rsid w:val="003A39DC"/>
    <w:rsid w:val="003A3B2A"/>
    <w:rsid w:val="003A40F4"/>
    <w:rsid w:val="003A4426"/>
    <w:rsid w:val="003A4562"/>
    <w:rsid w:val="003A4CF9"/>
    <w:rsid w:val="003A500C"/>
    <w:rsid w:val="003A519C"/>
    <w:rsid w:val="003A53E1"/>
    <w:rsid w:val="003A5430"/>
    <w:rsid w:val="003A5733"/>
    <w:rsid w:val="003A5E5E"/>
    <w:rsid w:val="003A6181"/>
    <w:rsid w:val="003A64CB"/>
    <w:rsid w:val="003A7576"/>
    <w:rsid w:val="003A76CD"/>
    <w:rsid w:val="003A7C4D"/>
    <w:rsid w:val="003A7E31"/>
    <w:rsid w:val="003B0D8B"/>
    <w:rsid w:val="003B0FEB"/>
    <w:rsid w:val="003B1BB3"/>
    <w:rsid w:val="003B29D7"/>
    <w:rsid w:val="003B2C8F"/>
    <w:rsid w:val="003B2EDC"/>
    <w:rsid w:val="003B342C"/>
    <w:rsid w:val="003B3439"/>
    <w:rsid w:val="003B3C49"/>
    <w:rsid w:val="003B4450"/>
    <w:rsid w:val="003B4AE2"/>
    <w:rsid w:val="003B4D33"/>
    <w:rsid w:val="003B557F"/>
    <w:rsid w:val="003B56FF"/>
    <w:rsid w:val="003B5CE3"/>
    <w:rsid w:val="003B5DFC"/>
    <w:rsid w:val="003B5E22"/>
    <w:rsid w:val="003B62C2"/>
    <w:rsid w:val="003B6491"/>
    <w:rsid w:val="003B6A37"/>
    <w:rsid w:val="003B6B66"/>
    <w:rsid w:val="003B6D46"/>
    <w:rsid w:val="003B7853"/>
    <w:rsid w:val="003C041B"/>
    <w:rsid w:val="003C0486"/>
    <w:rsid w:val="003C05B5"/>
    <w:rsid w:val="003C077F"/>
    <w:rsid w:val="003C0878"/>
    <w:rsid w:val="003C0C06"/>
    <w:rsid w:val="003C0DAE"/>
    <w:rsid w:val="003C1092"/>
    <w:rsid w:val="003C1A2D"/>
    <w:rsid w:val="003C1AE9"/>
    <w:rsid w:val="003C1F8B"/>
    <w:rsid w:val="003C32B7"/>
    <w:rsid w:val="003C34F5"/>
    <w:rsid w:val="003C3905"/>
    <w:rsid w:val="003C39D5"/>
    <w:rsid w:val="003C3A7B"/>
    <w:rsid w:val="003C3C91"/>
    <w:rsid w:val="003C3E29"/>
    <w:rsid w:val="003C41E9"/>
    <w:rsid w:val="003C464A"/>
    <w:rsid w:val="003C4710"/>
    <w:rsid w:val="003C49B2"/>
    <w:rsid w:val="003C5083"/>
    <w:rsid w:val="003C50F4"/>
    <w:rsid w:val="003C51C1"/>
    <w:rsid w:val="003C5349"/>
    <w:rsid w:val="003C54AC"/>
    <w:rsid w:val="003C55CD"/>
    <w:rsid w:val="003C6818"/>
    <w:rsid w:val="003C6B59"/>
    <w:rsid w:val="003C6C4E"/>
    <w:rsid w:val="003C6E1D"/>
    <w:rsid w:val="003C6F16"/>
    <w:rsid w:val="003C72CB"/>
    <w:rsid w:val="003C7CC9"/>
    <w:rsid w:val="003D02DE"/>
    <w:rsid w:val="003D0339"/>
    <w:rsid w:val="003D079C"/>
    <w:rsid w:val="003D0877"/>
    <w:rsid w:val="003D1153"/>
    <w:rsid w:val="003D1296"/>
    <w:rsid w:val="003D138C"/>
    <w:rsid w:val="003D138E"/>
    <w:rsid w:val="003D13D2"/>
    <w:rsid w:val="003D1B25"/>
    <w:rsid w:val="003D1EF2"/>
    <w:rsid w:val="003D1F42"/>
    <w:rsid w:val="003D2080"/>
    <w:rsid w:val="003D235B"/>
    <w:rsid w:val="003D2A2E"/>
    <w:rsid w:val="003D2CE2"/>
    <w:rsid w:val="003D314E"/>
    <w:rsid w:val="003D3185"/>
    <w:rsid w:val="003D3316"/>
    <w:rsid w:val="003D3450"/>
    <w:rsid w:val="003D3654"/>
    <w:rsid w:val="003D3D18"/>
    <w:rsid w:val="003D4418"/>
    <w:rsid w:val="003D4F70"/>
    <w:rsid w:val="003D53B5"/>
    <w:rsid w:val="003D56F5"/>
    <w:rsid w:val="003D596E"/>
    <w:rsid w:val="003D59C4"/>
    <w:rsid w:val="003D5CF8"/>
    <w:rsid w:val="003D64EE"/>
    <w:rsid w:val="003D652E"/>
    <w:rsid w:val="003D6539"/>
    <w:rsid w:val="003D67CB"/>
    <w:rsid w:val="003D722B"/>
    <w:rsid w:val="003D7272"/>
    <w:rsid w:val="003D743E"/>
    <w:rsid w:val="003D78FD"/>
    <w:rsid w:val="003D79FD"/>
    <w:rsid w:val="003D7D1D"/>
    <w:rsid w:val="003D7FA3"/>
    <w:rsid w:val="003E041D"/>
    <w:rsid w:val="003E0C26"/>
    <w:rsid w:val="003E1038"/>
    <w:rsid w:val="003E1A79"/>
    <w:rsid w:val="003E1FAF"/>
    <w:rsid w:val="003E371C"/>
    <w:rsid w:val="003E3758"/>
    <w:rsid w:val="003E3925"/>
    <w:rsid w:val="003E4778"/>
    <w:rsid w:val="003E4B15"/>
    <w:rsid w:val="003E4C63"/>
    <w:rsid w:val="003E4D77"/>
    <w:rsid w:val="003E4DCA"/>
    <w:rsid w:val="003E532A"/>
    <w:rsid w:val="003E572A"/>
    <w:rsid w:val="003E5804"/>
    <w:rsid w:val="003E5850"/>
    <w:rsid w:val="003E5B31"/>
    <w:rsid w:val="003E6B82"/>
    <w:rsid w:val="003E71F7"/>
    <w:rsid w:val="003E7283"/>
    <w:rsid w:val="003E7356"/>
    <w:rsid w:val="003E7919"/>
    <w:rsid w:val="003E7D7F"/>
    <w:rsid w:val="003E7F4C"/>
    <w:rsid w:val="003F004A"/>
    <w:rsid w:val="003F0390"/>
    <w:rsid w:val="003F056E"/>
    <w:rsid w:val="003F0F64"/>
    <w:rsid w:val="003F110E"/>
    <w:rsid w:val="003F11A1"/>
    <w:rsid w:val="003F140E"/>
    <w:rsid w:val="003F17F9"/>
    <w:rsid w:val="003F199B"/>
    <w:rsid w:val="003F20BD"/>
    <w:rsid w:val="003F220D"/>
    <w:rsid w:val="003F251F"/>
    <w:rsid w:val="003F25F1"/>
    <w:rsid w:val="003F2812"/>
    <w:rsid w:val="003F2E5D"/>
    <w:rsid w:val="003F3306"/>
    <w:rsid w:val="003F3505"/>
    <w:rsid w:val="003F3736"/>
    <w:rsid w:val="003F3D2E"/>
    <w:rsid w:val="003F3EDE"/>
    <w:rsid w:val="003F3FBD"/>
    <w:rsid w:val="003F4900"/>
    <w:rsid w:val="003F4BE2"/>
    <w:rsid w:val="003F4C94"/>
    <w:rsid w:val="003F4CC2"/>
    <w:rsid w:val="003F4E07"/>
    <w:rsid w:val="003F4E51"/>
    <w:rsid w:val="003F4EDB"/>
    <w:rsid w:val="003F5408"/>
    <w:rsid w:val="003F56D5"/>
    <w:rsid w:val="003F56F5"/>
    <w:rsid w:val="003F573B"/>
    <w:rsid w:val="003F592A"/>
    <w:rsid w:val="003F59F2"/>
    <w:rsid w:val="003F5C6F"/>
    <w:rsid w:val="003F5C88"/>
    <w:rsid w:val="003F5EE9"/>
    <w:rsid w:val="003F5F5E"/>
    <w:rsid w:val="003F6792"/>
    <w:rsid w:val="003F684D"/>
    <w:rsid w:val="003F6F33"/>
    <w:rsid w:val="003F75F6"/>
    <w:rsid w:val="003F7F56"/>
    <w:rsid w:val="00400359"/>
    <w:rsid w:val="00400361"/>
    <w:rsid w:val="0040046B"/>
    <w:rsid w:val="00400768"/>
    <w:rsid w:val="00400D04"/>
    <w:rsid w:val="0040108A"/>
    <w:rsid w:val="0040183D"/>
    <w:rsid w:val="004018CC"/>
    <w:rsid w:val="00401A5A"/>
    <w:rsid w:val="00401C16"/>
    <w:rsid w:val="00401E3C"/>
    <w:rsid w:val="00402401"/>
    <w:rsid w:val="00402B74"/>
    <w:rsid w:val="00402C33"/>
    <w:rsid w:val="00403014"/>
    <w:rsid w:val="004030E7"/>
    <w:rsid w:val="00403262"/>
    <w:rsid w:val="00403595"/>
    <w:rsid w:val="0040364E"/>
    <w:rsid w:val="004036E4"/>
    <w:rsid w:val="00403CC5"/>
    <w:rsid w:val="00403E45"/>
    <w:rsid w:val="00403F61"/>
    <w:rsid w:val="004043DB"/>
    <w:rsid w:val="0040448F"/>
    <w:rsid w:val="00404C7C"/>
    <w:rsid w:val="00404CED"/>
    <w:rsid w:val="00404D1C"/>
    <w:rsid w:val="00404EDF"/>
    <w:rsid w:val="0040540C"/>
    <w:rsid w:val="00405812"/>
    <w:rsid w:val="00405C34"/>
    <w:rsid w:val="00406071"/>
    <w:rsid w:val="004060A4"/>
    <w:rsid w:val="004063C4"/>
    <w:rsid w:val="00406EAC"/>
    <w:rsid w:val="00407119"/>
    <w:rsid w:val="00407444"/>
    <w:rsid w:val="0040752B"/>
    <w:rsid w:val="0040757A"/>
    <w:rsid w:val="004075B4"/>
    <w:rsid w:val="00407A9C"/>
    <w:rsid w:val="00407E1E"/>
    <w:rsid w:val="00410117"/>
    <w:rsid w:val="0041063B"/>
    <w:rsid w:val="00410A1A"/>
    <w:rsid w:val="00410A72"/>
    <w:rsid w:val="00410B6F"/>
    <w:rsid w:val="00411141"/>
    <w:rsid w:val="004111E6"/>
    <w:rsid w:val="004114DD"/>
    <w:rsid w:val="004115FE"/>
    <w:rsid w:val="0041179E"/>
    <w:rsid w:val="0041260D"/>
    <w:rsid w:val="004126FC"/>
    <w:rsid w:val="0041274C"/>
    <w:rsid w:val="00412782"/>
    <w:rsid w:val="00412B18"/>
    <w:rsid w:val="004131C3"/>
    <w:rsid w:val="004137BD"/>
    <w:rsid w:val="00413B5B"/>
    <w:rsid w:val="0041468D"/>
    <w:rsid w:val="00414886"/>
    <w:rsid w:val="0041535B"/>
    <w:rsid w:val="00415388"/>
    <w:rsid w:val="004154AA"/>
    <w:rsid w:val="00415991"/>
    <w:rsid w:val="00416020"/>
    <w:rsid w:val="00416030"/>
    <w:rsid w:val="00416234"/>
    <w:rsid w:val="00416578"/>
    <w:rsid w:val="00417B6A"/>
    <w:rsid w:val="00417D8C"/>
    <w:rsid w:val="00417E1A"/>
    <w:rsid w:val="00417E6B"/>
    <w:rsid w:val="00420128"/>
    <w:rsid w:val="00420325"/>
    <w:rsid w:val="00420673"/>
    <w:rsid w:val="00420BA6"/>
    <w:rsid w:val="00421329"/>
    <w:rsid w:val="00421577"/>
    <w:rsid w:val="0042190F"/>
    <w:rsid w:val="00421CB8"/>
    <w:rsid w:val="0042221A"/>
    <w:rsid w:val="004224C8"/>
    <w:rsid w:val="00422690"/>
    <w:rsid w:val="00422763"/>
    <w:rsid w:val="00422C0F"/>
    <w:rsid w:val="004238DE"/>
    <w:rsid w:val="004238EE"/>
    <w:rsid w:val="00423EB8"/>
    <w:rsid w:val="00424260"/>
    <w:rsid w:val="00424376"/>
    <w:rsid w:val="004243B0"/>
    <w:rsid w:val="00424441"/>
    <w:rsid w:val="00424727"/>
    <w:rsid w:val="00425439"/>
    <w:rsid w:val="004256AB"/>
    <w:rsid w:val="00425A30"/>
    <w:rsid w:val="00425A91"/>
    <w:rsid w:val="00425DE0"/>
    <w:rsid w:val="00425FD6"/>
    <w:rsid w:val="0042641B"/>
    <w:rsid w:val="004264ED"/>
    <w:rsid w:val="00426603"/>
    <w:rsid w:val="00426CB5"/>
    <w:rsid w:val="00426EA3"/>
    <w:rsid w:val="0042746A"/>
    <w:rsid w:val="00427683"/>
    <w:rsid w:val="004276D1"/>
    <w:rsid w:val="00427BCB"/>
    <w:rsid w:val="00430118"/>
    <w:rsid w:val="0043060D"/>
    <w:rsid w:val="004309F3"/>
    <w:rsid w:val="00430AB2"/>
    <w:rsid w:val="00430FE3"/>
    <w:rsid w:val="00431083"/>
    <w:rsid w:val="004311B8"/>
    <w:rsid w:val="004313F7"/>
    <w:rsid w:val="0043150D"/>
    <w:rsid w:val="00431F28"/>
    <w:rsid w:val="0043211E"/>
    <w:rsid w:val="004322A8"/>
    <w:rsid w:val="004324DE"/>
    <w:rsid w:val="004327CB"/>
    <w:rsid w:val="00432F35"/>
    <w:rsid w:val="004334DD"/>
    <w:rsid w:val="00433592"/>
    <w:rsid w:val="00433C04"/>
    <w:rsid w:val="0043408A"/>
    <w:rsid w:val="0043422E"/>
    <w:rsid w:val="0043448F"/>
    <w:rsid w:val="0043493A"/>
    <w:rsid w:val="00434B61"/>
    <w:rsid w:val="00435415"/>
    <w:rsid w:val="00435EBE"/>
    <w:rsid w:val="00435F1A"/>
    <w:rsid w:val="0043653F"/>
    <w:rsid w:val="004366C5"/>
    <w:rsid w:val="0043709A"/>
    <w:rsid w:val="0043718A"/>
    <w:rsid w:val="0043741A"/>
    <w:rsid w:val="00437535"/>
    <w:rsid w:val="004400B0"/>
    <w:rsid w:val="00440646"/>
    <w:rsid w:val="00440B7A"/>
    <w:rsid w:val="00441039"/>
    <w:rsid w:val="0044110E"/>
    <w:rsid w:val="00441337"/>
    <w:rsid w:val="0044145B"/>
    <w:rsid w:val="00441B5E"/>
    <w:rsid w:val="00441DA0"/>
    <w:rsid w:val="004420D3"/>
    <w:rsid w:val="00442A3F"/>
    <w:rsid w:val="00442D8B"/>
    <w:rsid w:val="00442ED8"/>
    <w:rsid w:val="0044317E"/>
    <w:rsid w:val="00443190"/>
    <w:rsid w:val="0044343B"/>
    <w:rsid w:val="004436C8"/>
    <w:rsid w:val="0044392F"/>
    <w:rsid w:val="00443A7B"/>
    <w:rsid w:val="00443C66"/>
    <w:rsid w:val="00443CD1"/>
    <w:rsid w:val="0044439F"/>
    <w:rsid w:val="0044468D"/>
    <w:rsid w:val="00444838"/>
    <w:rsid w:val="00444BB3"/>
    <w:rsid w:val="00444E2A"/>
    <w:rsid w:val="00445737"/>
    <w:rsid w:val="004459B9"/>
    <w:rsid w:val="00446166"/>
    <w:rsid w:val="00446A16"/>
    <w:rsid w:val="00446A64"/>
    <w:rsid w:val="00446BCA"/>
    <w:rsid w:val="00446D25"/>
    <w:rsid w:val="00446E32"/>
    <w:rsid w:val="004472C5"/>
    <w:rsid w:val="00447BDA"/>
    <w:rsid w:val="00447C72"/>
    <w:rsid w:val="004501AA"/>
    <w:rsid w:val="00450424"/>
    <w:rsid w:val="00450483"/>
    <w:rsid w:val="004507A5"/>
    <w:rsid w:val="00450D29"/>
    <w:rsid w:val="0045137C"/>
    <w:rsid w:val="00451557"/>
    <w:rsid w:val="004516B7"/>
    <w:rsid w:val="00452359"/>
    <w:rsid w:val="0045235A"/>
    <w:rsid w:val="00452A2C"/>
    <w:rsid w:val="00452C39"/>
    <w:rsid w:val="00453253"/>
    <w:rsid w:val="00453482"/>
    <w:rsid w:val="004538B9"/>
    <w:rsid w:val="00453927"/>
    <w:rsid w:val="00453AA6"/>
    <w:rsid w:val="00454080"/>
    <w:rsid w:val="004541C1"/>
    <w:rsid w:val="00454FF7"/>
    <w:rsid w:val="00455DF5"/>
    <w:rsid w:val="00455FE7"/>
    <w:rsid w:val="0045633D"/>
    <w:rsid w:val="00456682"/>
    <w:rsid w:val="00456859"/>
    <w:rsid w:val="00456E7A"/>
    <w:rsid w:val="00456F54"/>
    <w:rsid w:val="0045707E"/>
    <w:rsid w:val="00457837"/>
    <w:rsid w:val="004578A6"/>
    <w:rsid w:val="00457A38"/>
    <w:rsid w:val="00457C4A"/>
    <w:rsid w:val="0046010F"/>
    <w:rsid w:val="004607A9"/>
    <w:rsid w:val="00461041"/>
    <w:rsid w:val="00461907"/>
    <w:rsid w:val="00462F53"/>
    <w:rsid w:val="00463358"/>
    <w:rsid w:val="0046419E"/>
    <w:rsid w:val="00464353"/>
    <w:rsid w:val="004643CF"/>
    <w:rsid w:val="0046457D"/>
    <w:rsid w:val="0046495F"/>
    <w:rsid w:val="004652A8"/>
    <w:rsid w:val="0046574B"/>
    <w:rsid w:val="004657CB"/>
    <w:rsid w:val="00465A27"/>
    <w:rsid w:val="004662C5"/>
    <w:rsid w:val="0046659B"/>
    <w:rsid w:val="004668A6"/>
    <w:rsid w:val="00466D77"/>
    <w:rsid w:val="00467102"/>
    <w:rsid w:val="00467283"/>
    <w:rsid w:val="00467529"/>
    <w:rsid w:val="00467AE3"/>
    <w:rsid w:val="00467F01"/>
    <w:rsid w:val="00470082"/>
    <w:rsid w:val="00470888"/>
    <w:rsid w:val="0047102A"/>
    <w:rsid w:val="004711C4"/>
    <w:rsid w:val="004714A9"/>
    <w:rsid w:val="00471BFD"/>
    <w:rsid w:val="00471C8A"/>
    <w:rsid w:val="00471EB8"/>
    <w:rsid w:val="00472169"/>
    <w:rsid w:val="0047227A"/>
    <w:rsid w:val="0047244E"/>
    <w:rsid w:val="004724D9"/>
    <w:rsid w:val="0047280A"/>
    <w:rsid w:val="004734A3"/>
    <w:rsid w:val="004734D4"/>
    <w:rsid w:val="00473850"/>
    <w:rsid w:val="004738DF"/>
    <w:rsid w:val="00473AB9"/>
    <w:rsid w:val="00473B1A"/>
    <w:rsid w:val="00473D1A"/>
    <w:rsid w:val="00474127"/>
    <w:rsid w:val="004743C6"/>
    <w:rsid w:val="00474F6F"/>
    <w:rsid w:val="004750BD"/>
    <w:rsid w:val="004756C3"/>
    <w:rsid w:val="00475718"/>
    <w:rsid w:val="00475962"/>
    <w:rsid w:val="00475AC4"/>
    <w:rsid w:val="00475C6B"/>
    <w:rsid w:val="00476A6D"/>
    <w:rsid w:val="004770F3"/>
    <w:rsid w:val="004772BF"/>
    <w:rsid w:val="00477858"/>
    <w:rsid w:val="00477AB6"/>
    <w:rsid w:val="00477C17"/>
    <w:rsid w:val="00480B8A"/>
    <w:rsid w:val="00480DA1"/>
    <w:rsid w:val="00480DB4"/>
    <w:rsid w:val="004811ED"/>
    <w:rsid w:val="00481AA6"/>
    <w:rsid w:val="00481DAA"/>
    <w:rsid w:val="00482141"/>
    <w:rsid w:val="00482BA5"/>
    <w:rsid w:val="00482EC4"/>
    <w:rsid w:val="0048346D"/>
    <w:rsid w:val="0048384D"/>
    <w:rsid w:val="00483F45"/>
    <w:rsid w:val="00484207"/>
    <w:rsid w:val="0048443D"/>
    <w:rsid w:val="0048467E"/>
    <w:rsid w:val="004849CA"/>
    <w:rsid w:val="00484CF2"/>
    <w:rsid w:val="00484E7F"/>
    <w:rsid w:val="00485007"/>
    <w:rsid w:val="00485332"/>
    <w:rsid w:val="004853D3"/>
    <w:rsid w:val="00485ACC"/>
    <w:rsid w:val="00485D49"/>
    <w:rsid w:val="00485E1B"/>
    <w:rsid w:val="00485FD7"/>
    <w:rsid w:val="004865F3"/>
    <w:rsid w:val="004867B4"/>
    <w:rsid w:val="00486EAF"/>
    <w:rsid w:val="00486EFF"/>
    <w:rsid w:val="0048717E"/>
    <w:rsid w:val="004872C5"/>
    <w:rsid w:val="004875B0"/>
    <w:rsid w:val="00487603"/>
    <w:rsid w:val="004876DB"/>
    <w:rsid w:val="00487A80"/>
    <w:rsid w:val="00487CFD"/>
    <w:rsid w:val="00487FA0"/>
    <w:rsid w:val="00490424"/>
    <w:rsid w:val="004904A6"/>
    <w:rsid w:val="004905CC"/>
    <w:rsid w:val="0049076F"/>
    <w:rsid w:val="00490A7E"/>
    <w:rsid w:val="00490CC5"/>
    <w:rsid w:val="00490D93"/>
    <w:rsid w:val="00490E7E"/>
    <w:rsid w:val="00490ED5"/>
    <w:rsid w:val="00490EED"/>
    <w:rsid w:val="00490F45"/>
    <w:rsid w:val="00491147"/>
    <w:rsid w:val="004913C8"/>
    <w:rsid w:val="00491777"/>
    <w:rsid w:val="00491AC3"/>
    <w:rsid w:val="004926B4"/>
    <w:rsid w:val="00492ED6"/>
    <w:rsid w:val="004937B8"/>
    <w:rsid w:val="00495493"/>
    <w:rsid w:val="004955CB"/>
    <w:rsid w:val="004959C6"/>
    <w:rsid w:val="00495C54"/>
    <w:rsid w:val="00495D8D"/>
    <w:rsid w:val="004960F1"/>
    <w:rsid w:val="00496390"/>
    <w:rsid w:val="0049640C"/>
    <w:rsid w:val="00496646"/>
    <w:rsid w:val="00496CA8"/>
    <w:rsid w:val="00496EA6"/>
    <w:rsid w:val="00496FC4"/>
    <w:rsid w:val="0049719A"/>
    <w:rsid w:val="0049768F"/>
    <w:rsid w:val="00497807"/>
    <w:rsid w:val="00497832"/>
    <w:rsid w:val="00497834"/>
    <w:rsid w:val="00497A99"/>
    <w:rsid w:val="00497AF8"/>
    <w:rsid w:val="00497DD9"/>
    <w:rsid w:val="004A04CD"/>
    <w:rsid w:val="004A11BB"/>
    <w:rsid w:val="004A12C3"/>
    <w:rsid w:val="004A1A26"/>
    <w:rsid w:val="004A2264"/>
    <w:rsid w:val="004A2849"/>
    <w:rsid w:val="004A2869"/>
    <w:rsid w:val="004A29C8"/>
    <w:rsid w:val="004A2B5D"/>
    <w:rsid w:val="004A2B7D"/>
    <w:rsid w:val="004A2F2D"/>
    <w:rsid w:val="004A319B"/>
    <w:rsid w:val="004A3AB4"/>
    <w:rsid w:val="004A3CB7"/>
    <w:rsid w:val="004A3D93"/>
    <w:rsid w:val="004A409A"/>
    <w:rsid w:val="004A4571"/>
    <w:rsid w:val="004A4880"/>
    <w:rsid w:val="004A4B25"/>
    <w:rsid w:val="004A4C53"/>
    <w:rsid w:val="004A58CE"/>
    <w:rsid w:val="004A5A0B"/>
    <w:rsid w:val="004A628D"/>
    <w:rsid w:val="004A6A89"/>
    <w:rsid w:val="004A6ADF"/>
    <w:rsid w:val="004A6D58"/>
    <w:rsid w:val="004A7504"/>
    <w:rsid w:val="004A7984"/>
    <w:rsid w:val="004A7ACE"/>
    <w:rsid w:val="004B09C3"/>
    <w:rsid w:val="004B0B09"/>
    <w:rsid w:val="004B0C47"/>
    <w:rsid w:val="004B1B55"/>
    <w:rsid w:val="004B1B97"/>
    <w:rsid w:val="004B21E3"/>
    <w:rsid w:val="004B2BFC"/>
    <w:rsid w:val="004B2CB3"/>
    <w:rsid w:val="004B2E0E"/>
    <w:rsid w:val="004B2E24"/>
    <w:rsid w:val="004B3496"/>
    <w:rsid w:val="004B3B49"/>
    <w:rsid w:val="004B3C6F"/>
    <w:rsid w:val="004B3CFD"/>
    <w:rsid w:val="004B43DA"/>
    <w:rsid w:val="004B4754"/>
    <w:rsid w:val="004B4825"/>
    <w:rsid w:val="004B49C5"/>
    <w:rsid w:val="004B4B84"/>
    <w:rsid w:val="004B4C33"/>
    <w:rsid w:val="004B4D88"/>
    <w:rsid w:val="004B5210"/>
    <w:rsid w:val="004B5445"/>
    <w:rsid w:val="004B5475"/>
    <w:rsid w:val="004B5823"/>
    <w:rsid w:val="004B594B"/>
    <w:rsid w:val="004B5D1A"/>
    <w:rsid w:val="004B60C6"/>
    <w:rsid w:val="004B6300"/>
    <w:rsid w:val="004B6B58"/>
    <w:rsid w:val="004B6E39"/>
    <w:rsid w:val="004B6EC8"/>
    <w:rsid w:val="004B7400"/>
    <w:rsid w:val="004B7516"/>
    <w:rsid w:val="004B7552"/>
    <w:rsid w:val="004B7778"/>
    <w:rsid w:val="004B7825"/>
    <w:rsid w:val="004B7FCE"/>
    <w:rsid w:val="004C0229"/>
    <w:rsid w:val="004C032C"/>
    <w:rsid w:val="004C04A3"/>
    <w:rsid w:val="004C0CA1"/>
    <w:rsid w:val="004C0E42"/>
    <w:rsid w:val="004C1318"/>
    <w:rsid w:val="004C1AE4"/>
    <w:rsid w:val="004C1BCA"/>
    <w:rsid w:val="004C1C42"/>
    <w:rsid w:val="004C215C"/>
    <w:rsid w:val="004C21A4"/>
    <w:rsid w:val="004C22DC"/>
    <w:rsid w:val="004C274D"/>
    <w:rsid w:val="004C278B"/>
    <w:rsid w:val="004C27B5"/>
    <w:rsid w:val="004C2E48"/>
    <w:rsid w:val="004C306B"/>
    <w:rsid w:val="004C3135"/>
    <w:rsid w:val="004C36B6"/>
    <w:rsid w:val="004C428D"/>
    <w:rsid w:val="004C4431"/>
    <w:rsid w:val="004C443A"/>
    <w:rsid w:val="004C4600"/>
    <w:rsid w:val="004C465C"/>
    <w:rsid w:val="004C49D5"/>
    <w:rsid w:val="004C4B92"/>
    <w:rsid w:val="004C4C24"/>
    <w:rsid w:val="004C510E"/>
    <w:rsid w:val="004C5151"/>
    <w:rsid w:val="004C5190"/>
    <w:rsid w:val="004C537B"/>
    <w:rsid w:val="004C5478"/>
    <w:rsid w:val="004C5BF1"/>
    <w:rsid w:val="004C61EC"/>
    <w:rsid w:val="004C6C74"/>
    <w:rsid w:val="004C6F30"/>
    <w:rsid w:val="004C73FF"/>
    <w:rsid w:val="004C7809"/>
    <w:rsid w:val="004C7E96"/>
    <w:rsid w:val="004D0897"/>
    <w:rsid w:val="004D0B85"/>
    <w:rsid w:val="004D0EDA"/>
    <w:rsid w:val="004D1664"/>
    <w:rsid w:val="004D1D46"/>
    <w:rsid w:val="004D1D89"/>
    <w:rsid w:val="004D2154"/>
    <w:rsid w:val="004D2E1B"/>
    <w:rsid w:val="004D3432"/>
    <w:rsid w:val="004D34BD"/>
    <w:rsid w:val="004D369D"/>
    <w:rsid w:val="004D3966"/>
    <w:rsid w:val="004D3F7D"/>
    <w:rsid w:val="004D41E6"/>
    <w:rsid w:val="004D4452"/>
    <w:rsid w:val="004D446F"/>
    <w:rsid w:val="004D5634"/>
    <w:rsid w:val="004D581D"/>
    <w:rsid w:val="004D5902"/>
    <w:rsid w:val="004D5C53"/>
    <w:rsid w:val="004D5E87"/>
    <w:rsid w:val="004D5FC8"/>
    <w:rsid w:val="004D609B"/>
    <w:rsid w:val="004D634A"/>
    <w:rsid w:val="004D6537"/>
    <w:rsid w:val="004D6A30"/>
    <w:rsid w:val="004D71A1"/>
    <w:rsid w:val="004D77DD"/>
    <w:rsid w:val="004D7CE2"/>
    <w:rsid w:val="004D7E91"/>
    <w:rsid w:val="004E0269"/>
    <w:rsid w:val="004E057E"/>
    <w:rsid w:val="004E0DE4"/>
    <w:rsid w:val="004E12C4"/>
    <w:rsid w:val="004E16CC"/>
    <w:rsid w:val="004E17A3"/>
    <w:rsid w:val="004E1962"/>
    <w:rsid w:val="004E1B84"/>
    <w:rsid w:val="004E1C72"/>
    <w:rsid w:val="004E1D09"/>
    <w:rsid w:val="004E21EC"/>
    <w:rsid w:val="004E225A"/>
    <w:rsid w:val="004E261C"/>
    <w:rsid w:val="004E2830"/>
    <w:rsid w:val="004E2B1E"/>
    <w:rsid w:val="004E2E2E"/>
    <w:rsid w:val="004E2FE4"/>
    <w:rsid w:val="004E3253"/>
    <w:rsid w:val="004E3789"/>
    <w:rsid w:val="004E385F"/>
    <w:rsid w:val="004E3CA2"/>
    <w:rsid w:val="004E40DF"/>
    <w:rsid w:val="004E4179"/>
    <w:rsid w:val="004E42C5"/>
    <w:rsid w:val="004E4467"/>
    <w:rsid w:val="004E4524"/>
    <w:rsid w:val="004E500A"/>
    <w:rsid w:val="004E53C5"/>
    <w:rsid w:val="004E57B1"/>
    <w:rsid w:val="004E5B40"/>
    <w:rsid w:val="004E5CF7"/>
    <w:rsid w:val="004E6508"/>
    <w:rsid w:val="004E667C"/>
    <w:rsid w:val="004E6734"/>
    <w:rsid w:val="004E69A0"/>
    <w:rsid w:val="004E6C76"/>
    <w:rsid w:val="004E6D7E"/>
    <w:rsid w:val="004E6FAA"/>
    <w:rsid w:val="004E712B"/>
    <w:rsid w:val="004E71E0"/>
    <w:rsid w:val="004E7A96"/>
    <w:rsid w:val="004E7E2E"/>
    <w:rsid w:val="004E7E89"/>
    <w:rsid w:val="004F0404"/>
    <w:rsid w:val="004F0615"/>
    <w:rsid w:val="004F0748"/>
    <w:rsid w:val="004F0B76"/>
    <w:rsid w:val="004F0EBB"/>
    <w:rsid w:val="004F0F6E"/>
    <w:rsid w:val="004F1710"/>
    <w:rsid w:val="004F181A"/>
    <w:rsid w:val="004F1A94"/>
    <w:rsid w:val="004F1AD5"/>
    <w:rsid w:val="004F1BEA"/>
    <w:rsid w:val="004F1C01"/>
    <w:rsid w:val="004F1CEB"/>
    <w:rsid w:val="004F1D3F"/>
    <w:rsid w:val="004F1E7C"/>
    <w:rsid w:val="004F2039"/>
    <w:rsid w:val="004F20AA"/>
    <w:rsid w:val="004F222D"/>
    <w:rsid w:val="004F2569"/>
    <w:rsid w:val="004F28C9"/>
    <w:rsid w:val="004F2A87"/>
    <w:rsid w:val="004F2CA2"/>
    <w:rsid w:val="004F3343"/>
    <w:rsid w:val="004F347C"/>
    <w:rsid w:val="004F432A"/>
    <w:rsid w:val="004F46DC"/>
    <w:rsid w:val="004F4760"/>
    <w:rsid w:val="004F4908"/>
    <w:rsid w:val="004F4942"/>
    <w:rsid w:val="004F4AD2"/>
    <w:rsid w:val="004F50EA"/>
    <w:rsid w:val="004F52BF"/>
    <w:rsid w:val="004F5718"/>
    <w:rsid w:val="004F5E0D"/>
    <w:rsid w:val="004F6012"/>
    <w:rsid w:val="004F60D9"/>
    <w:rsid w:val="004F630E"/>
    <w:rsid w:val="004F649D"/>
    <w:rsid w:val="004F6588"/>
    <w:rsid w:val="004F6A99"/>
    <w:rsid w:val="004F6B80"/>
    <w:rsid w:val="004F6D32"/>
    <w:rsid w:val="004F6EAA"/>
    <w:rsid w:val="004F6FE5"/>
    <w:rsid w:val="004F714A"/>
    <w:rsid w:val="004F715A"/>
    <w:rsid w:val="004F77C2"/>
    <w:rsid w:val="004F77DB"/>
    <w:rsid w:val="004F7811"/>
    <w:rsid w:val="004F7D86"/>
    <w:rsid w:val="004F7E84"/>
    <w:rsid w:val="005001D7"/>
    <w:rsid w:val="005003CB"/>
    <w:rsid w:val="00500778"/>
    <w:rsid w:val="00500880"/>
    <w:rsid w:val="00500E49"/>
    <w:rsid w:val="00500FC1"/>
    <w:rsid w:val="005010AF"/>
    <w:rsid w:val="0050192C"/>
    <w:rsid w:val="00501BA5"/>
    <w:rsid w:val="00501C1B"/>
    <w:rsid w:val="00501ED6"/>
    <w:rsid w:val="00502749"/>
    <w:rsid w:val="00502B13"/>
    <w:rsid w:val="00502E74"/>
    <w:rsid w:val="0050315E"/>
    <w:rsid w:val="005033CF"/>
    <w:rsid w:val="0050377F"/>
    <w:rsid w:val="00503B13"/>
    <w:rsid w:val="005042AA"/>
    <w:rsid w:val="005042C6"/>
    <w:rsid w:val="00504A34"/>
    <w:rsid w:val="00505EB9"/>
    <w:rsid w:val="0050639F"/>
    <w:rsid w:val="0050660B"/>
    <w:rsid w:val="00506CA6"/>
    <w:rsid w:val="00507B0A"/>
    <w:rsid w:val="00510694"/>
    <w:rsid w:val="00510754"/>
    <w:rsid w:val="00511759"/>
    <w:rsid w:val="00511F3E"/>
    <w:rsid w:val="0051236B"/>
    <w:rsid w:val="005124D4"/>
    <w:rsid w:val="00512685"/>
    <w:rsid w:val="00512894"/>
    <w:rsid w:val="00512EBA"/>
    <w:rsid w:val="00513226"/>
    <w:rsid w:val="00513232"/>
    <w:rsid w:val="0051380A"/>
    <w:rsid w:val="005139F5"/>
    <w:rsid w:val="00513E46"/>
    <w:rsid w:val="00514A1E"/>
    <w:rsid w:val="00514F0B"/>
    <w:rsid w:val="00515315"/>
    <w:rsid w:val="0051562E"/>
    <w:rsid w:val="0051599B"/>
    <w:rsid w:val="00515E2D"/>
    <w:rsid w:val="00516217"/>
    <w:rsid w:val="00516438"/>
    <w:rsid w:val="00516B5E"/>
    <w:rsid w:val="00516E19"/>
    <w:rsid w:val="00516EB6"/>
    <w:rsid w:val="005171F3"/>
    <w:rsid w:val="005178C7"/>
    <w:rsid w:val="00517CE2"/>
    <w:rsid w:val="00517ECC"/>
    <w:rsid w:val="00517F6F"/>
    <w:rsid w:val="0052046F"/>
    <w:rsid w:val="00520842"/>
    <w:rsid w:val="00520872"/>
    <w:rsid w:val="00520B32"/>
    <w:rsid w:val="00520C54"/>
    <w:rsid w:val="00520CD8"/>
    <w:rsid w:val="00520FA8"/>
    <w:rsid w:val="00521689"/>
    <w:rsid w:val="005217AC"/>
    <w:rsid w:val="0052196B"/>
    <w:rsid w:val="00521B5F"/>
    <w:rsid w:val="00521FFC"/>
    <w:rsid w:val="00522348"/>
    <w:rsid w:val="005227FF"/>
    <w:rsid w:val="005229B0"/>
    <w:rsid w:val="00522D99"/>
    <w:rsid w:val="00523A04"/>
    <w:rsid w:val="0052442A"/>
    <w:rsid w:val="00524577"/>
    <w:rsid w:val="0052521B"/>
    <w:rsid w:val="00525244"/>
    <w:rsid w:val="005255E8"/>
    <w:rsid w:val="0052594C"/>
    <w:rsid w:val="00525A3D"/>
    <w:rsid w:val="00525C66"/>
    <w:rsid w:val="0052603A"/>
    <w:rsid w:val="0052613E"/>
    <w:rsid w:val="0052648C"/>
    <w:rsid w:val="00526677"/>
    <w:rsid w:val="00526AAF"/>
    <w:rsid w:val="00526BD3"/>
    <w:rsid w:val="00526C5F"/>
    <w:rsid w:val="00526D1D"/>
    <w:rsid w:val="00527599"/>
    <w:rsid w:val="00527F80"/>
    <w:rsid w:val="00530055"/>
    <w:rsid w:val="0053005C"/>
    <w:rsid w:val="005304F2"/>
    <w:rsid w:val="005306B4"/>
    <w:rsid w:val="0053079A"/>
    <w:rsid w:val="00530B35"/>
    <w:rsid w:val="00530C47"/>
    <w:rsid w:val="0053129D"/>
    <w:rsid w:val="00531702"/>
    <w:rsid w:val="00531D85"/>
    <w:rsid w:val="00531FF1"/>
    <w:rsid w:val="00532411"/>
    <w:rsid w:val="00533027"/>
    <w:rsid w:val="005330EC"/>
    <w:rsid w:val="005332A9"/>
    <w:rsid w:val="005332CC"/>
    <w:rsid w:val="005339EF"/>
    <w:rsid w:val="005341BB"/>
    <w:rsid w:val="005346FC"/>
    <w:rsid w:val="005349AA"/>
    <w:rsid w:val="00534CA5"/>
    <w:rsid w:val="0053518E"/>
    <w:rsid w:val="0053557E"/>
    <w:rsid w:val="00535C34"/>
    <w:rsid w:val="005365B4"/>
    <w:rsid w:val="0053665D"/>
    <w:rsid w:val="00536D2D"/>
    <w:rsid w:val="00537467"/>
    <w:rsid w:val="005375E1"/>
    <w:rsid w:val="0053792B"/>
    <w:rsid w:val="00537988"/>
    <w:rsid w:val="00537B1B"/>
    <w:rsid w:val="00537B48"/>
    <w:rsid w:val="0054008D"/>
    <w:rsid w:val="00540093"/>
    <w:rsid w:val="005403E0"/>
    <w:rsid w:val="00540718"/>
    <w:rsid w:val="00540A6F"/>
    <w:rsid w:val="00540AE9"/>
    <w:rsid w:val="005413D4"/>
    <w:rsid w:val="0054186D"/>
    <w:rsid w:val="00541D6E"/>
    <w:rsid w:val="00542133"/>
    <w:rsid w:val="005425C8"/>
    <w:rsid w:val="0054273A"/>
    <w:rsid w:val="00542B83"/>
    <w:rsid w:val="00542F60"/>
    <w:rsid w:val="005432A7"/>
    <w:rsid w:val="005432EE"/>
    <w:rsid w:val="005433C5"/>
    <w:rsid w:val="005433EB"/>
    <w:rsid w:val="005437E1"/>
    <w:rsid w:val="0054392E"/>
    <w:rsid w:val="0054424E"/>
    <w:rsid w:val="005446ED"/>
    <w:rsid w:val="00544946"/>
    <w:rsid w:val="005453EB"/>
    <w:rsid w:val="00545746"/>
    <w:rsid w:val="00545E84"/>
    <w:rsid w:val="00546CFF"/>
    <w:rsid w:val="00546D90"/>
    <w:rsid w:val="00547DE3"/>
    <w:rsid w:val="00550476"/>
    <w:rsid w:val="0055074C"/>
    <w:rsid w:val="00550B75"/>
    <w:rsid w:val="00550D4B"/>
    <w:rsid w:val="00551259"/>
    <w:rsid w:val="0055145A"/>
    <w:rsid w:val="0055217B"/>
    <w:rsid w:val="005522FC"/>
    <w:rsid w:val="00552462"/>
    <w:rsid w:val="005526D3"/>
    <w:rsid w:val="00552997"/>
    <w:rsid w:val="00552B2A"/>
    <w:rsid w:val="00553325"/>
    <w:rsid w:val="0055358D"/>
    <w:rsid w:val="0055371F"/>
    <w:rsid w:val="00553798"/>
    <w:rsid w:val="00553F6E"/>
    <w:rsid w:val="005544A3"/>
    <w:rsid w:val="00554789"/>
    <w:rsid w:val="00554A0F"/>
    <w:rsid w:val="00554D08"/>
    <w:rsid w:val="00554FC0"/>
    <w:rsid w:val="00555261"/>
    <w:rsid w:val="005552FF"/>
    <w:rsid w:val="00555584"/>
    <w:rsid w:val="005559DC"/>
    <w:rsid w:val="00555A71"/>
    <w:rsid w:val="00555FE9"/>
    <w:rsid w:val="005562EE"/>
    <w:rsid w:val="005566FD"/>
    <w:rsid w:val="00556B48"/>
    <w:rsid w:val="00556CE3"/>
    <w:rsid w:val="00557355"/>
    <w:rsid w:val="0055764A"/>
    <w:rsid w:val="00560037"/>
    <w:rsid w:val="005602E3"/>
    <w:rsid w:val="005606CF"/>
    <w:rsid w:val="00560752"/>
    <w:rsid w:val="00560BF5"/>
    <w:rsid w:val="00560C0F"/>
    <w:rsid w:val="00560C15"/>
    <w:rsid w:val="00560F7C"/>
    <w:rsid w:val="00561722"/>
    <w:rsid w:val="00561A1B"/>
    <w:rsid w:val="00561A75"/>
    <w:rsid w:val="00561B60"/>
    <w:rsid w:val="00561D22"/>
    <w:rsid w:val="00561EFE"/>
    <w:rsid w:val="00562222"/>
    <w:rsid w:val="0056278A"/>
    <w:rsid w:val="005627BB"/>
    <w:rsid w:val="005627F0"/>
    <w:rsid w:val="00562A99"/>
    <w:rsid w:val="00562B45"/>
    <w:rsid w:val="00562C2D"/>
    <w:rsid w:val="0056306F"/>
    <w:rsid w:val="00563653"/>
    <w:rsid w:val="005639B4"/>
    <w:rsid w:val="005639E3"/>
    <w:rsid w:val="00563AEA"/>
    <w:rsid w:val="0056419D"/>
    <w:rsid w:val="005644D9"/>
    <w:rsid w:val="00565378"/>
    <w:rsid w:val="0056543B"/>
    <w:rsid w:val="005657FA"/>
    <w:rsid w:val="00565810"/>
    <w:rsid w:val="00565A8C"/>
    <w:rsid w:val="00566B56"/>
    <w:rsid w:val="00566FC3"/>
    <w:rsid w:val="00567908"/>
    <w:rsid w:val="00567B73"/>
    <w:rsid w:val="00567CA0"/>
    <w:rsid w:val="0057039F"/>
    <w:rsid w:val="00570447"/>
    <w:rsid w:val="005705C1"/>
    <w:rsid w:val="005706E3"/>
    <w:rsid w:val="0057095D"/>
    <w:rsid w:val="00570D54"/>
    <w:rsid w:val="0057139B"/>
    <w:rsid w:val="0057180A"/>
    <w:rsid w:val="00572737"/>
    <w:rsid w:val="00572952"/>
    <w:rsid w:val="005729D2"/>
    <w:rsid w:val="00572DA7"/>
    <w:rsid w:val="005732F0"/>
    <w:rsid w:val="00573589"/>
    <w:rsid w:val="005743C5"/>
    <w:rsid w:val="0057441B"/>
    <w:rsid w:val="00574443"/>
    <w:rsid w:val="005745E6"/>
    <w:rsid w:val="00574600"/>
    <w:rsid w:val="005746E5"/>
    <w:rsid w:val="005747B5"/>
    <w:rsid w:val="00574974"/>
    <w:rsid w:val="00574D1E"/>
    <w:rsid w:val="00574FE8"/>
    <w:rsid w:val="00575945"/>
    <w:rsid w:val="00575A7C"/>
    <w:rsid w:val="00576073"/>
    <w:rsid w:val="00576095"/>
    <w:rsid w:val="00576102"/>
    <w:rsid w:val="005768C2"/>
    <w:rsid w:val="00576F6F"/>
    <w:rsid w:val="00577396"/>
    <w:rsid w:val="00577417"/>
    <w:rsid w:val="005774D2"/>
    <w:rsid w:val="0057756B"/>
    <w:rsid w:val="00577637"/>
    <w:rsid w:val="00577D41"/>
    <w:rsid w:val="0058037D"/>
    <w:rsid w:val="0058091B"/>
    <w:rsid w:val="00581673"/>
    <w:rsid w:val="00581E76"/>
    <w:rsid w:val="00581F3C"/>
    <w:rsid w:val="005822C5"/>
    <w:rsid w:val="00582CBA"/>
    <w:rsid w:val="0058365E"/>
    <w:rsid w:val="00583E7D"/>
    <w:rsid w:val="00584054"/>
    <w:rsid w:val="00584784"/>
    <w:rsid w:val="00584C4B"/>
    <w:rsid w:val="00584FC5"/>
    <w:rsid w:val="00584FE4"/>
    <w:rsid w:val="00585305"/>
    <w:rsid w:val="00585591"/>
    <w:rsid w:val="00585A34"/>
    <w:rsid w:val="00585DB2"/>
    <w:rsid w:val="00585E7F"/>
    <w:rsid w:val="00585EBB"/>
    <w:rsid w:val="005860C1"/>
    <w:rsid w:val="005862A2"/>
    <w:rsid w:val="00586673"/>
    <w:rsid w:val="00586682"/>
    <w:rsid w:val="00586CDA"/>
    <w:rsid w:val="0058730D"/>
    <w:rsid w:val="00587389"/>
    <w:rsid w:val="00587771"/>
    <w:rsid w:val="00587EAC"/>
    <w:rsid w:val="00587F05"/>
    <w:rsid w:val="00590294"/>
    <w:rsid w:val="0059054E"/>
    <w:rsid w:val="00590644"/>
    <w:rsid w:val="005906BD"/>
    <w:rsid w:val="005906E6"/>
    <w:rsid w:val="00591033"/>
    <w:rsid w:val="0059129D"/>
    <w:rsid w:val="00591B7F"/>
    <w:rsid w:val="00592204"/>
    <w:rsid w:val="005923C4"/>
    <w:rsid w:val="0059253F"/>
    <w:rsid w:val="00592919"/>
    <w:rsid w:val="00592FF4"/>
    <w:rsid w:val="00593B04"/>
    <w:rsid w:val="005942A4"/>
    <w:rsid w:val="0059454C"/>
    <w:rsid w:val="00594633"/>
    <w:rsid w:val="005946E1"/>
    <w:rsid w:val="00594ADC"/>
    <w:rsid w:val="00594B65"/>
    <w:rsid w:val="00594F0F"/>
    <w:rsid w:val="00595697"/>
    <w:rsid w:val="0059578C"/>
    <w:rsid w:val="005958B1"/>
    <w:rsid w:val="005958FA"/>
    <w:rsid w:val="0059596A"/>
    <w:rsid w:val="00595D98"/>
    <w:rsid w:val="00596331"/>
    <w:rsid w:val="00596836"/>
    <w:rsid w:val="00596D83"/>
    <w:rsid w:val="005978DB"/>
    <w:rsid w:val="005979DB"/>
    <w:rsid w:val="00597A00"/>
    <w:rsid w:val="00597AC0"/>
    <w:rsid w:val="00597F03"/>
    <w:rsid w:val="00597F4C"/>
    <w:rsid w:val="005A0927"/>
    <w:rsid w:val="005A0A3A"/>
    <w:rsid w:val="005A0C85"/>
    <w:rsid w:val="005A0F56"/>
    <w:rsid w:val="005A160D"/>
    <w:rsid w:val="005A1A22"/>
    <w:rsid w:val="005A1D87"/>
    <w:rsid w:val="005A248A"/>
    <w:rsid w:val="005A298B"/>
    <w:rsid w:val="005A2C34"/>
    <w:rsid w:val="005A2C3B"/>
    <w:rsid w:val="005A2E66"/>
    <w:rsid w:val="005A355E"/>
    <w:rsid w:val="005A394F"/>
    <w:rsid w:val="005A3A86"/>
    <w:rsid w:val="005A3D6A"/>
    <w:rsid w:val="005A3D9B"/>
    <w:rsid w:val="005A4008"/>
    <w:rsid w:val="005A4478"/>
    <w:rsid w:val="005A4973"/>
    <w:rsid w:val="005A4B0A"/>
    <w:rsid w:val="005A4FD9"/>
    <w:rsid w:val="005A5457"/>
    <w:rsid w:val="005A5609"/>
    <w:rsid w:val="005A56D6"/>
    <w:rsid w:val="005A586F"/>
    <w:rsid w:val="005A5957"/>
    <w:rsid w:val="005A5E8E"/>
    <w:rsid w:val="005A619D"/>
    <w:rsid w:val="005A6A07"/>
    <w:rsid w:val="005A6C0D"/>
    <w:rsid w:val="005A6EB3"/>
    <w:rsid w:val="005A70D2"/>
    <w:rsid w:val="005A74EE"/>
    <w:rsid w:val="005A7E16"/>
    <w:rsid w:val="005A7FD0"/>
    <w:rsid w:val="005B03FD"/>
    <w:rsid w:val="005B0791"/>
    <w:rsid w:val="005B0797"/>
    <w:rsid w:val="005B0AE2"/>
    <w:rsid w:val="005B0D8A"/>
    <w:rsid w:val="005B0DF0"/>
    <w:rsid w:val="005B10E2"/>
    <w:rsid w:val="005B1A96"/>
    <w:rsid w:val="005B1F0E"/>
    <w:rsid w:val="005B2AA1"/>
    <w:rsid w:val="005B2BD8"/>
    <w:rsid w:val="005B30E0"/>
    <w:rsid w:val="005B3282"/>
    <w:rsid w:val="005B3312"/>
    <w:rsid w:val="005B352A"/>
    <w:rsid w:val="005B3776"/>
    <w:rsid w:val="005B3C7E"/>
    <w:rsid w:val="005B3FB7"/>
    <w:rsid w:val="005B406C"/>
    <w:rsid w:val="005B4A2C"/>
    <w:rsid w:val="005B4EA5"/>
    <w:rsid w:val="005B50AD"/>
    <w:rsid w:val="005B52CB"/>
    <w:rsid w:val="005B57CE"/>
    <w:rsid w:val="005B5930"/>
    <w:rsid w:val="005B5D05"/>
    <w:rsid w:val="005B5D96"/>
    <w:rsid w:val="005B7252"/>
    <w:rsid w:val="005B779E"/>
    <w:rsid w:val="005B7866"/>
    <w:rsid w:val="005B798B"/>
    <w:rsid w:val="005B7A2D"/>
    <w:rsid w:val="005C0714"/>
    <w:rsid w:val="005C081E"/>
    <w:rsid w:val="005C08BC"/>
    <w:rsid w:val="005C093C"/>
    <w:rsid w:val="005C0D61"/>
    <w:rsid w:val="005C152E"/>
    <w:rsid w:val="005C1581"/>
    <w:rsid w:val="005C15A0"/>
    <w:rsid w:val="005C1AAB"/>
    <w:rsid w:val="005C1F2A"/>
    <w:rsid w:val="005C2AAB"/>
    <w:rsid w:val="005C2AFB"/>
    <w:rsid w:val="005C2BB6"/>
    <w:rsid w:val="005C2D0E"/>
    <w:rsid w:val="005C311A"/>
    <w:rsid w:val="005C337C"/>
    <w:rsid w:val="005C3477"/>
    <w:rsid w:val="005C3499"/>
    <w:rsid w:val="005C3600"/>
    <w:rsid w:val="005C37F5"/>
    <w:rsid w:val="005C3D42"/>
    <w:rsid w:val="005C3E2A"/>
    <w:rsid w:val="005C4FF2"/>
    <w:rsid w:val="005C51CE"/>
    <w:rsid w:val="005C522C"/>
    <w:rsid w:val="005C57E9"/>
    <w:rsid w:val="005C5F9A"/>
    <w:rsid w:val="005C616D"/>
    <w:rsid w:val="005C62B9"/>
    <w:rsid w:val="005C6332"/>
    <w:rsid w:val="005C69C5"/>
    <w:rsid w:val="005C6A0A"/>
    <w:rsid w:val="005C72D5"/>
    <w:rsid w:val="005C7778"/>
    <w:rsid w:val="005C78F8"/>
    <w:rsid w:val="005C79EA"/>
    <w:rsid w:val="005D0361"/>
    <w:rsid w:val="005D04DA"/>
    <w:rsid w:val="005D07D9"/>
    <w:rsid w:val="005D0806"/>
    <w:rsid w:val="005D0C1C"/>
    <w:rsid w:val="005D0C2D"/>
    <w:rsid w:val="005D1972"/>
    <w:rsid w:val="005D206E"/>
    <w:rsid w:val="005D246D"/>
    <w:rsid w:val="005D2750"/>
    <w:rsid w:val="005D278D"/>
    <w:rsid w:val="005D2A33"/>
    <w:rsid w:val="005D2F7C"/>
    <w:rsid w:val="005D2FBA"/>
    <w:rsid w:val="005D31CA"/>
    <w:rsid w:val="005D37F7"/>
    <w:rsid w:val="005D3C14"/>
    <w:rsid w:val="005D44A5"/>
    <w:rsid w:val="005D462C"/>
    <w:rsid w:val="005D47C3"/>
    <w:rsid w:val="005D4B4A"/>
    <w:rsid w:val="005D4BCF"/>
    <w:rsid w:val="005D4C05"/>
    <w:rsid w:val="005D4C9E"/>
    <w:rsid w:val="005D58DD"/>
    <w:rsid w:val="005D6148"/>
    <w:rsid w:val="005D67FE"/>
    <w:rsid w:val="005D6A69"/>
    <w:rsid w:val="005D6C96"/>
    <w:rsid w:val="005D6E28"/>
    <w:rsid w:val="005D6F59"/>
    <w:rsid w:val="005D6FD2"/>
    <w:rsid w:val="005D72BC"/>
    <w:rsid w:val="005D73B6"/>
    <w:rsid w:val="005D73C4"/>
    <w:rsid w:val="005D7420"/>
    <w:rsid w:val="005D7900"/>
    <w:rsid w:val="005D7B1F"/>
    <w:rsid w:val="005D7D60"/>
    <w:rsid w:val="005D7F1B"/>
    <w:rsid w:val="005E03EE"/>
    <w:rsid w:val="005E05E9"/>
    <w:rsid w:val="005E1549"/>
    <w:rsid w:val="005E1BCC"/>
    <w:rsid w:val="005E1E0A"/>
    <w:rsid w:val="005E24BB"/>
    <w:rsid w:val="005E28D6"/>
    <w:rsid w:val="005E2BD5"/>
    <w:rsid w:val="005E2DBD"/>
    <w:rsid w:val="005E303F"/>
    <w:rsid w:val="005E3226"/>
    <w:rsid w:val="005E33B4"/>
    <w:rsid w:val="005E3424"/>
    <w:rsid w:val="005E3614"/>
    <w:rsid w:val="005E3770"/>
    <w:rsid w:val="005E3949"/>
    <w:rsid w:val="005E3E0F"/>
    <w:rsid w:val="005E3E8C"/>
    <w:rsid w:val="005E426A"/>
    <w:rsid w:val="005E428F"/>
    <w:rsid w:val="005E42F5"/>
    <w:rsid w:val="005E4305"/>
    <w:rsid w:val="005E43D1"/>
    <w:rsid w:val="005E46D8"/>
    <w:rsid w:val="005E4D86"/>
    <w:rsid w:val="005E5170"/>
    <w:rsid w:val="005E5209"/>
    <w:rsid w:val="005E5240"/>
    <w:rsid w:val="005E5403"/>
    <w:rsid w:val="005E58D0"/>
    <w:rsid w:val="005E5A38"/>
    <w:rsid w:val="005E5BD4"/>
    <w:rsid w:val="005E6004"/>
    <w:rsid w:val="005E6036"/>
    <w:rsid w:val="005E6735"/>
    <w:rsid w:val="005E7195"/>
    <w:rsid w:val="005E77F2"/>
    <w:rsid w:val="005E781F"/>
    <w:rsid w:val="005E7DFB"/>
    <w:rsid w:val="005E7EDC"/>
    <w:rsid w:val="005F0297"/>
    <w:rsid w:val="005F0632"/>
    <w:rsid w:val="005F084E"/>
    <w:rsid w:val="005F0E34"/>
    <w:rsid w:val="005F152E"/>
    <w:rsid w:val="005F15FD"/>
    <w:rsid w:val="005F263F"/>
    <w:rsid w:val="005F26C6"/>
    <w:rsid w:val="005F2B17"/>
    <w:rsid w:val="005F2EE9"/>
    <w:rsid w:val="005F2FAE"/>
    <w:rsid w:val="005F30BE"/>
    <w:rsid w:val="005F3313"/>
    <w:rsid w:val="005F36E6"/>
    <w:rsid w:val="005F3D7E"/>
    <w:rsid w:val="005F4086"/>
    <w:rsid w:val="005F40FD"/>
    <w:rsid w:val="005F41D3"/>
    <w:rsid w:val="005F4EAC"/>
    <w:rsid w:val="005F4F6C"/>
    <w:rsid w:val="005F5276"/>
    <w:rsid w:val="005F5E37"/>
    <w:rsid w:val="005F69BF"/>
    <w:rsid w:val="005F6B7A"/>
    <w:rsid w:val="005F6C7C"/>
    <w:rsid w:val="005F6F0D"/>
    <w:rsid w:val="005F709B"/>
    <w:rsid w:val="005F79D5"/>
    <w:rsid w:val="005F7AF1"/>
    <w:rsid w:val="005F7E6D"/>
    <w:rsid w:val="005F7F1A"/>
    <w:rsid w:val="00600000"/>
    <w:rsid w:val="00600131"/>
    <w:rsid w:val="006005D8"/>
    <w:rsid w:val="00600B69"/>
    <w:rsid w:val="00600BA1"/>
    <w:rsid w:val="00600C04"/>
    <w:rsid w:val="00600E59"/>
    <w:rsid w:val="00601287"/>
    <w:rsid w:val="00601338"/>
    <w:rsid w:val="0060153C"/>
    <w:rsid w:val="006018E2"/>
    <w:rsid w:val="00601B74"/>
    <w:rsid w:val="00601C80"/>
    <w:rsid w:val="00601F08"/>
    <w:rsid w:val="0060204B"/>
    <w:rsid w:val="00602D8D"/>
    <w:rsid w:val="00602E18"/>
    <w:rsid w:val="00602F89"/>
    <w:rsid w:val="006030C6"/>
    <w:rsid w:val="00603497"/>
    <w:rsid w:val="00603579"/>
    <w:rsid w:val="00603648"/>
    <w:rsid w:val="00603A7B"/>
    <w:rsid w:val="00603E11"/>
    <w:rsid w:val="00604154"/>
    <w:rsid w:val="00604295"/>
    <w:rsid w:val="00604446"/>
    <w:rsid w:val="00604A57"/>
    <w:rsid w:val="00604B74"/>
    <w:rsid w:val="00604BAB"/>
    <w:rsid w:val="00604E67"/>
    <w:rsid w:val="0060553F"/>
    <w:rsid w:val="00605D9B"/>
    <w:rsid w:val="00606739"/>
    <w:rsid w:val="006069D6"/>
    <w:rsid w:val="00606A8B"/>
    <w:rsid w:val="00607192"/>
    <w:rsid w:val="0060746F"/>
    <w:rsid w:val="0060787C"/>
    <w:rsid w:val="006101FB"/>
    <w:rsid w:val="00610581"/>
    <w:rsid w:val="006108F6"/>
    <w:rsid w:val="00610A37"/>
    <w:rsid w:val="006110AF"/>
    <w:rsid w:val="006111D1"/>
    <w:rsid w:val="0061156F"/>
    <w:rsid w:val="0061170C"/>
    <w:rsid w:val="00611844"/>
    <w:rsid w:val="00611CA5"/>
    <w:rsid w:val="00611E2F"/>
    <w:rsid w:val="006127D6"/>
    <w:rsid w:val="00612998"/>
    <w:rsid w:val="00612B59"/>
    <w:rsid w:val="00612D84"/>
    <w:rsid w:val="00612DB3"/>
    <w:rsid w:val="00612E80"/>
    <w:rsid w:val="006136C4"/>
    <w:rsid w:val="00613CA1"/>
    <w:rsid w:val="0061407C"/>
    <w:rsid w:val="0061438B"/>
    <w:rsid w:val="0061439B"/>
    <w:rsid w:val="0061454F"/>
    <w:rsid w:val="00614A18"/>
    <w:rsid w:val="00614B60"/>
    <w:rsid w:val="00614BF4"/>
    <w:rsid w:val="00614DB7"/>
    <w:rsid w:val="0061536A"/>
    <w:rsid w:val="00615D40"/>
    <w:rsid w:val="00616197"/>
    <w:rsid w:val="0061653E"/>
    <w:rsid w:val="006166BE"/>
    <w:rsid w:val="0061688A"/>
    <w:rsid w:val="00617236"/>
    <w:rsid w:val="00617AA7"/>
    <w:rsid w:val="00617BD9"/>
    <w:rsid w:val="00620116"/>
    <w:rsid w:val="0062034C"/>
    <w:rsid w:val="00620594"/>
    <w:rsid w:val="00620DEE"/>
    <w:rsid w:val="0062131D"/>
    <w:rsid w:val="006218F1"/>
    <w:rsid w:val="006219C9"/>
    <w:rsid w:val="00621A30"/>
    <w:rsid w:val="00621C32"/>
    <w:rsid w:val="006220F4"/>
    <w:rsid w:val="006222BA"/>
    <w:rsid w:val="0062230C"/>
    <w:rsid w:val="006227BD"/>
    <w:rsid w:val="00622C82"/>
    <w:rsid w:val="0062365D"/>
    <w:rsid w:val="006236C4"/>
    <w:rsid w:val="0062371A"/>
    <w:rsid w:val="00623AAA"/>
    <w:rsid w:val="00623C77"/>
    <w:rsid w:val="00623CBA"/>
    <w:rsid w:val="0062434A"/>
    <w:rsid w:val="00624352"/>
    <w:rsid w:val="00624A7B"/>
    <w:rsid w:val="00624D9A"/>
    <w:rsid w:val="006252B1"/>
    <w:rsid w:val="00625473"/>
    <w:rsid w:val="00626800"/>
    <w:rsid w:val="00626AA2"/>
    <w:rsid w:val="00626BB8"/>
    <w:rsid w:val="0062775B"/>
    <w:rsid w:val="00627A05"/>
    <w:rsid w:val="00627D8D"/>
    <w:rsid w:val="00627E81"/>
    <w:rsid w:val="006300CF"/>
    <w:rsid w:val="00630380"/>
    <w:rsid w:val="00630983"/>
    <w:rsid w:val="00630B3F"/>
    <w:rsid w:val="00630BDD"/>
    <w:rsid w:val="00630C9E"/>
    <w:rsid w:val="006316F8"/>
    <w:rsid w:val="0063170B"/>
    <w:rsid w:val="0063177E"/>
    <w:rsid w:val="00631A45"/>
    <w:rsid w:val="00631E78"/>
    <w:rsid w:val="006321DB"/>
    <w:rsid w:val="00632243"/>
    <w:rsid w:val="00632400"/>
    <w:rsid w:val="0063243D"/>
    <w:rsid w:val="0063249E"/>
    <w:rsid w:val="00632BD5"/>
    <w:rsid w:val="00632BE5"/>
    <w:rsid w:val="00632C4C"/>
    <w:rsid w:val="00632CD4"/>
    <w:rsid w:val="00632EC9"/>
    <w:rsid w:val="00633579"/>
    <w:rsid w:val="006336C6"/>
    <w:rsid w:val="00633974"/>
    <w:rsid w:val="00633C8E"/>
    <w:rsid w:val="00634B8E"/>
    <w:rsid w:val="00634F5B"/>
    <w:rsid w:val="00635762"/>
    <w:rsid w:val="00635CB2"/>
    <w:rsid w:val="00635CF9"/>
    <w:rsid w:val="00635DFD"/>
    <w:rsid w:val="00635E62"/>
    <w:rsid w:val="00636179"/>
    <w:rsid w:val="00636E48"/>
    <w:rsid w:val="0063707F"/>
    <w:rsid w:val="006370F5"/>
    <w:rsid w:val="0063765D"/>
    <w:rsid w:val="0063780C"/>
    <w:rsid w:val="00637BC1"/>
    <w:rsid w:val="00637C5A"/>
    <w:rsid w:val="00637EE0"/>
    <w:rsid w:val="00640154"/>
    <w:rsid w:val="006401CE"/>
    <w:rsid w:val="00640B0B"/>
    <w:rsid w:val="00641320"/>
    <w:rsid w:val="006413CF"/>
    <w:rsid w:val="006419F6"/>
    <w:rsid w:val="00641ED1"/>
    <w:rsid w:val="0064223B"/>
    <w:rsid w:val="00642509"/>
    <w:rsid w:val="00642595"/>
    <w:rsid w:val="006426B8"/>
    <w:rsid w:val="006429C6"/>
    <w:rsid w:val="006429F1"/>
    <w:rsid w:val="00642A06"/>
    <w:rsid w:val="00642A66"/>
    <w:rsid w:val="00642D0E"/>
    <w:rsid w:val="00642E59"/>
    <w:rsid w:val="00642F46"/>
    <w:rsid w:val="00643031"/>
    <w:rsid w:val="0064394C"/>
    <w:rsid w:val="0064424B"/>
    <w:rsid w:val="00644254"/>
    <w:rsid w:val="006442DD"/>
    <w:rsid w:val="0064432C"/>
    <w:rsid w:val="0064465E"/>
    <w:rsid w:val="00645230"/>
    <w:rsid w:val="006455B5"/>
    <w:rsid w:val="006467F1"/>
    <w:rsid w:val="00646EFE"/>
    <w:rsid w:val="00646F12"/>
    <w:rsid w:val="0064718C"/>
    <w:rsid w:val="00647441"/>
    <w:rsid w:val="00650075"/>
    <w:rsid w:val="006500B9"/>
    <w:rsid w:val="00650785"/>
    <w:rsid w:val="00650D3C"/>
    <w:rsid w:val="00650EC8"/>
    <w:rsid w:val="00651440"/>
    <w:rsid w:val="00651882"/>
    <w:rsid w:val="00651F9F"/>
    <w:rsid w:val="00651FAE"/>
    <w:rsid w:val="00652488"/>
    <w:rsid w:val="0065278B"/>
    <w:rsid w:val="006529A3"/>
    <w:rsid w:val="00652E0E"/>
    <w:rsid w:val="00652F15"/>
    <w:rsid w:val="0065346A"/>
    <w:rsid w:val="0065386E"/>
    <w:rsid w:val="00653A25"/>
    <w:rsid w:val="00653CFE"/>
    <w:rsid w:val="0065431C"/>
    <w:rsid w:val="00654855"/>
    <w:rsid w:val="00654ABA"/>
    <w:rsid w:val="00654C00"/>
    <w:rsid w:val="00654F9B"/>
    <w:rsid w:val="00655543"/>
    <w:rsid w:val="0065561D"/>
    <w:rsid w:val="006558D8"/>
    <w:rsid w:val="00655E63"/>
    <w:rsid w:val="00655F7D"/>
    <w:rsid w:val="006562AA"/>
    <w:rsid w:val="00656590"/>
    <w:rsid w:val="0065680F"/>
    <w:rsid w:val="00656A61"/>
    <w:rsid w:val="00656A85"/>
    <w:rsid w:val="00656B40"/>
    <w:rsid w:val="00656C0F"/>
    <w:rsid w:val="006572B7"/>
    <w:rsid w:val="0065774A"/>
    <w:rsid w:val="00657AB1"/>
    <w:rsid w:val="00657E14"/>
    <w:rsid w:val="006602B1"/>
    <w:rsid w:val="006605FD"/>
    <w:rsid w:val="00660A04"/>
    <w:rsid w:val="00660B9A"/>
    <w:rsid w:val="006617F3"/>
    <w:rsid w:val="00661A08"/>
    <w:rsid w:val="00661D9F"/>
    <w:rsid w:val="00662055"/>
    <w:rsid w:val="00662654"/>
    <w:rsid w:val="006626FE"/>
    <w:rsid w:val="0066275A"/>
    <w:rsid w:val="00662F7B"/>
    <w:rsid w:val="00662F94"/>
    <w:rsid w:val="006630B2"/>
    <w:rsid w:val="00663295"/>
    <w:rsid w:val="006635EA"/>
    <w:rsid w:val="00663923"/>
    <w:rsid w:val="00663C91"/>
    <w:rsid w:val="00664124"/>
    <w:rsid w:val="006641E6"/>
    <w:rsid w:val="0066479B"/>
    <w:rsid w:val="0066499F"/>
    <w:rsid w:val="00664D4B"/>
    <w:rsid w:val="00664D72"/>
    <w:rsid w:val="00664DBF"/>
    <w:rsid w:val="00665280"/>
    <w:rsid w:val="006652C8"/>
    <w:rsid w:val="00665466"/>
    <w:rsid w:val="00665684"/>
    <w:rsid w:val="006660AC"/>
    <w:rsid w:val="00666151"/>
    <w:rsid w:val="006661BD"/>
    <w:rsid w:val="00666477"/>
    <w:rsid w:val="00666F9A"/>
    <w:rsid w:val="00666FA0"/>
    <w:rsid w:val="00667030"/>
    <w:rsid w:val="00667186"/>
    <w:rsid w:val="006673E6"/>
    <w:rsid w:val="006676BA"/>
    <w:rsid w:val="006679DA"/>
    <w:rsid w:val="00667B0C"/>
    <w:rsid w:val="00667FA1"/>
    <w:rsid w:val="006704B7"/>
    <w:rsid w:val="006706C9"/>
    <w:rsid w:val="0067099F"/>
    <w:rsid w:val="00671994"/>
    <w:rsid w:val="00671FE7"/>
    <w:rsid w:val="00672099"/>
    <w:rsid w:val="0067267A"/>
    <w:rsid w:val="00672FE5"/>
    <w:rsid w:val="00673112"/>
    <w:rsid w:val="00673273"/>
    <w:rsid w:val="00673378"/>
    <w:rsid w:val="006737D9"/>
    <w:rsid w:val="00673A39"/>
    <w:rsid w:val="00673B91"/>
    <w:rsid w:val="006742E1"/>
    <w:rsid w:val="0067435D"/>
    <w:rsid w:val="006745FF"/>
    <w:rsid w:val="00674677"/>
    <w:rsid w:val="00674924"/>
    <w:rsid w:val="00674A29"/>
    <w:rsid w:val="00674E71"/>
    <w:rsid w:val="00674F71"/>
    <w:rsid w:val="00674FE6"/>
    <w:rsid w:val="0067584B"/>
    <w:rsid w:val="00675E7C"/>
    <w:rsid w:val="00676AD4"/>
    <w:rsid w:val="0067797E"/>
    <w:rsid w:val="00677C1A"/>
    <w:rsid w:val="00677CE7"/>
    <w:rsid w:val="00677EF0"/>
    <w:rsid w:val="006800F2"/>
    <w:rsid w:val="006802DE"/>
    <w:rsid w:val="0068039A"/>
    <w:rsid w:val="0068042F"/>
    <w:rsid w:val="00680563"/>
    <w:rsid w:val="0068096C"/>
    <w:rsid w:val="00680C7A"/>
    <w:rsid w:val="00680C8A"/>
    <w:rsid w:val="0068127F"/>
    <w:rsid w:val="00681AA6"/>
    <w:rsid w:val="00681DDE"/>
    <w:rsid w:val="0068213B"/>
    <w:rsid w:val="0068225A"/>
    <w:rsid w:val="00682ADD"/>
    <w:rsid w:val="00682B74"/>
    <w:rsid w:val="00682CBD"/>
    <w:rsid w:val="00682DD9"/>
    <w:rsid w:val="00683054"/>
    <w:rsid w:val="00683857"/>
    <w:rsid w:val="00684160"/>
    <w:rsid w:val="0068426F"/>
    <w:rsid w:val="006844AA"/>
    <w:rsid w:val="006847DD"/>
    <w:rsid w:val="00684865"/>
    <w:rsid w:val="00684916"/>
    <w:rsid w:val="0068516C"/>
    <w:rsid w:val="006853A3"/>
    <w:rsid w:val="0068590D"/>
    <w:rsid w:val="00685CDE"/>
    <w:rsid w:val="00685D99"/>
    <w:rsid w:val="00685F1B"/>
    <w:rsid w:val="00686028"/>
    <w:rsid w:val="0068617F"/>
    <w:rsid w:val="0068622E"/>
    <w:rsid w:val="006864AB"/>
    <w:rsid w:val="00687338"/>
    <w:rsid w:val="00687486"/>
    <w:rsid w:val="006874AF"/>
    <w:rsid w:val="006875D5"/>
    <w:rsid w:val="00687882"/>
    <w:rsid w:val="00687DF0"/>
    <w:rsid w:val="0069001A"/>
    <w:rsid w:val="0069022E"/>
    <w:rsid w:val="00690691"/>
    <w:rsid w:val="00690B37"/>
    <w:rsid w:val="00690BF8"/>
    <w:rsid w:val="00690FF0"/>
    <w:rsid w:val="0069123F"/>
    <w:rsid w:val="00691311"/>
    <w:rsid w:val="0069173D"/>
    <w:rsid w:val="00691E87"/>
    <w:rsid w:val="00691F04"/>
    <w:rsid w:val="0069281C"/>
    <w:rsid w:val="00692C14"/>
    <w:rsid w:val="00693333"/>
    <w:rsid w:val="006936F0"/>
    <w:rsid w:val="00693E15"/>
    <w:rsid w:val="00693F22"/>
    <w:rsid w:val="00694199"/>
    <w:rsid w:val="006941CF"/>
    <w:rsid w:val="00694791"/>
    <w:rsid w:val="00694A3E"/>
    <w:rsid w:val="00694E45"/>
    <w:rsid w:val="00694F59"/>
    <w:rsid w:val="00695224"/>
    <w:rsid w:val="00695323"/>
    <w:rsid w:val="0069547B"/>
    <w:rsid w:val="0069551C"/>
    <w:rsid w:val="00696390"/>
    <w:rsid w:val="006963D3"/>
    <w:rsid w:val="0069651C"/>
    <w:rsid w:val="00696A10"/>
    <w:rsid w:val="0069750A"/>
    <w:rsid w:val="00697729"/>
    <w:rsid w:val="00697741"/>
    <w:rsid w:val="006A0086"/>
    <w:rsid w:val="006A009D"/>
    <w:rsid w:val="006A12C6"/>
    <w:rsid w:val="006A1879"/>
    <w:rsid w:val="006A226F"/>
    <w:rsid w:val="006A2394"/>
    <w:rsid w:val="006A2678"/>
    <w:rsid w:val="006A28BA"/>
    <w:rsid w:val="006A295B"/>
    <w:rsid w:val="006A300F"/>
    <w:rsid w:val="006A3025"/>
    <w:rsid w:val="006A31A4"/>
    <w:rsid w:val="006A33CD"/>
    <w:rsid w:val="006A35F2"/>
    <w:rsid w:val="006A38B5"/>
    <w:rsid w:val="006A44BF"/>
    <w:rsid w:val="006A4FDA"/>
    <w:rsid w:val="006A52CE"/>
    <w:rsid w:val="006A53C5"/>
    <w:rsid w:val="006A5570"/>
    <w:rsid w:val="006A57F1"/>
    <w:rsid w:val="006A596F"/>
    <w:rsid w:val="006A5B60"/>
    <w:rsid w:val="006A60EA"/>
    <w:rsid w:val="006A618C"/>
    <w:rsid w:val="006A629D"/>
    <w:rsid w:val="006A64CB"/>
    <w:rsid w:val="006A6785"/>
    <w:rsid w:val="006A67E4"/>
    <w:rsid w:val="006A696D"/>
    <w:rsid w:val="006A6CC5"/>
    <w:rsid w:val="006A7454"/>
    <w:rsid w:val="006A746E"/>
    <w:rsid w:val="006A77B0"/>
    <w:rsid w:val="006A7EB4"/>
    <w:rsid w:val="006A7ED4"/>
    <w:rsid w:val="006A7FD6"/>
    <w:rsid w:val="006B036C"/>
    <w:rsid w:val="006B0459"/>
    <w:rsid w:val="006B0518"/>
    <w:rsid w:val="006B09B0"/>
    <w:rsid w:val="006B109B"/>
    <w:rsid w:val="006B1107"/>
    <w:rsid w:val="006B162C"/>
    <w:rsid w:val="006B221E"/>
    <w:rsid w:val="006B2479"/>
    <w:rsid w:val="006B25BB"/>
    <w:rsid w:val="006B2B28"/>
    <w:rsid w:val="006B2BBB"/>
    <w:rsid w:val="006B2FAC"/>
    <w:rsid w:val="006B3002"/>
    <w:rsid w:val="006B33D0"/>
    <w:rsid w:val="006B3507"/>
    <w:rsid w:val="006B3DE5"/>
    <w:rsid w:val="006B4806"/>
    <w:rsid w:val="006B4847"/>
    <w:rsid w:val="006B51AA"/>
    <w:rsid w:val="006B5340"/>
    <w:rsid w:val="006B5727"/>
    <w:rsid w:val="006B5915"/>
    <w:rsid w:val="006B5FBD"/>
    <w:rsid w:val="006B627F"/>
    <w:rsid w:val="006B62F0"/>
    <w:rsid w:val="006B6716"/>
    <w:rsid w:val="006B7358"/>
    <w:rsid w:val="006B7593"/>
    <w:rsid w:val="006B7967"/>
    <w:rsid w:val="006B796D"/>
    <w:rsid w:val="006C056A"/>
    <w:rsid w:val="006C0869"/>
    <w:rsid w:val="006C0AFB"/>
    <w:rsid w:val="006C0B39"/>
    <w:rsid w:val="006C0DD8"/>
    <w:rsid w:val="006C0E65"/>
    <w:rsid w:val="006C104F"/>
    <w:rsid w:val="006C14A7"/>
    <w:rsid w:val="006C1CD5"/>
    <w:rsid w:val="006C216F"/>
    <w:rsid w:val="006C2715"/>
    <w:rsid w:val="006C29CE"/>
    <w:rsid w:val="006C2D71"/>
    <w:rsid w:val="006C342B"/>
    <w:rsid w:val="006C39B0"/>
    <w:rsid w:val="006C3AA7"/>
    <w:rsid w:val="006C4275"/>
    <w:rsid w:val="006C4402"/>
    <w:rsid w:val="006C45ED"/>
    <w:rsid w:val="006C469E"/>
    <w:rsid w:val="006C47A2"/>
    <w:rsid w:val="006C48AA"/>
    <w:rsid w:val="006C4C51"/>
    <w:rsid w:val="006C4D39"/>
    <w:rsid w:val="006C540E"/>
    <w:rsid w:val="006C55E1"/>
    <w:rsid w:val="006C5E66"/>
    <w:rsid w:val="006C60B6"/>
    <w:rsid w:val="006C63B3"/>
    <w:rsid w:val="006C64FD"/>
    <w:rsid w:val="006C6A47"/>
    <w:rsid w:val="006C6DB9"/>
    <w:rsid w:val="006C6E0B"/>
    <w:rsid w:val="006C6E84"/>
    <w:rsid w:val="006C6F03"/>
    <w:rsid w:val="006C6FDE"/>
    <w:rsid w:val="006C7AC6"/>
    <w:rsid w:val="006D0126"/>
    <w:rsid w:val="006D01D2"/>
    <w:rsid w:val="006D03F4"/>
    <w:rsid w:val="006D09E1"/>
    <w:rsid w:val="006D0BD1"/>
    <w:rsid w:val="006D0F13"/>
    <w:rsid w:val="006D137B"/>
    <w:rsid w:val="006D1531"/>
    <w:rsid w:val="006D15AC"/>
    <w:rsid w:val="006D18D2"/>
    <w:rsid w:val="006D1BAF"/>
    <w:rsid w:val="006D1C40"/>
    <w:rsid w:val="006D1D9D"/>
    <w:rsid w:val="006D2940"/>
    <w:rsid w:val="006D3C2D"/>
    <w:rsid w:val="006D3D35"/>
    <w:rsid w:val="006D3DFE"/>
    <w:rsid w:val="006D3FF4"/>
    <w:rsid w:val="006D4073"/>
    <w:rsid w:val="006D454A"/>
    <w:rsid w:val="006D48F6"/>
    <w:rsid w:val="006D4952"/>
    <w:rsid w:val="006D4A2B"/>
    <w:rsid w:val="006D4B1C"/>
    <w:rsid w:val="006D4DD0"/>
    <w:rsid w:val="006D4F42"/>
    <w:rsid w:val="006D516D"/>
    <w:rsid w:val="006D5398"/>
    <w:rsid w:val="006D5B22"/>
    <w:rsid w:val="006D5DD2"/>
    <w:rsid w:val="006D6393"/>
    <w:rsid w:val="006D66BC"/>
    <w:rsid w:val="006D68B6"/>
    <w:rsid w:val="006D69D1"/>
    <w:rsid w:val="006D700F"/>
    <w:rsid w:val="006D7126"/>
    <w:rsid w:val="006D7732"/>
    <w:rsid w:val="006D7970"/>
    <w:rsid w:val="006D7AEC"/>
    <w:rsid w:val="006D7C9E"/>
    <w:rsid w:val="006D7D0F"/>
    <w:rsid w:val="006E0576"/>
    <w:rsid w:val="006E0593"/>
    <w:rsid w:val="006E08DA"/>
    <w:rsid w:val="006E0C18"/>
    <w:rsid w:val="006E0EBD"/>
    <w:rsid w:val="006E0EC7"/>
    <w:rsid w:val="006E10F9"/>
    <w:rsid w:val="006E1E34"/>
    <w:rsid w:val="006E21C7"/>
    <w:rsid w:val="006E25D6"/>
    <w:rsid w:val="006E2686"/>
    <w:rsid w:val="006E28DC"/>
    <w:rsid w:val="006E2A47"/>
    <w:rsid w:val="006E2D67"/>
    <w:rsid w:val="006E3244"/>
    <w:rsid w:val="006E33C4"/>
    <w:rsid w:val="006E364D"/>
    <w:rsid w:val="006E375D"/>
    <w:rsid w:val="006E42BA"/>
    <w:rsid w:val="006E4575"/>
    <w:rsid w:val="006E47E8"/>
    <w:rsid w:val="006E48C7"/>
    <w:rsid w:val="006E4A49"/>
    <w:rsid w:val="006E4B96"/>
    <w:rsid w:val="006E4DD1"/>
    <w:rsid w:val="006E4EBB"/>
    <w:rsid w:val="006E544C"/>
    <w:rsid w:val="006E58F3"/>
    <w:rsid w:val="006E5986"/>
    <w:rsid w:val="006E5B05"/>
    <w:rsid w:val="006E6214"/>
    <w:rsid w:val="006E7011"/>
    <w:rsid w:val="006E7370"/>
    <w:rsid w:val="006E7466"/>
    <w:rsid w:val="006E770F"/>
    <w:rsid w:val="006E7CF4"/>
    <w:rsid w:val="006F0580"/>
    <w:rsid w:val="006F05AF"/>
    <w:rsid w:val="006F077F"/>
    <w:rsid w:val="006F0E97"/>
    <w:rsid w:val="006F10BB"/>
    <w:rsid w:val="006F1242"/>
    <w:rsid w:val="006F144E"/>
    <w:rsid w:val="006F1F14"/>
    <w:rsid w:val="006F294E"/>
    <w:rsid w:val="006F2AE4"/>
    <w:rsid w:val="006F2B5E"/>
    <w:rsid w:val="006F2EC1"/>
    <w:rsid w:val="006F320D"/>
    <w:rsid w:val="006F346F"/>
    <w:rsid w:val="006F34FF"/>
    <w:rsid w:val="006F36C4"/>
    <w:rsid w:val="006F3812"/>
    <w:rsid w:val="006F3A86"/>
    <w:rsid w:val="006F3C78"/>
    <w:rsid w:val="006F4412"/>
    <w:rsid w:val="006F445D"/>
    <w:rsid w:val="006F4D93"/>
    <w:rsid w:val="006F504A"/>
    <w:rsid w:val="006F5BA1"/>
    <w:rsid w:val="006F5F44"/>
    <w:rsid w:val="006F6A97"/>
    <w:rsid w:val="006F6B65"/>
    <w:rsid w:val="006F6F89"/>
    <w:rsid w:val="006F6FD4"/>
    <w:rsid w:val="006F7795"/>
    <w:rsid w:val="006F7991"/>
    <w:rsid w:val="006F7B22"/>
    <w:rsid w:val="007001BD"/>
    <w:rsid w:val="00700212"/>
    <w:rsid w:val="0070032A"/>
    <w:rsid w:val="00700494"/>
    <w:rsid w:val="007004A0"/>
    <w:rsid w:val="007004DE"/>
    <w:rsid w:val="00700644"/>
    <w:rsid w:val="00700B29"/>
    <w:rsid w:val="00701199"/>
    <w:rsid w:val="00701478"/>
    <w:rsid w:val="00701665"/>
    <w:rsid w:val="00701835"/>
    <w:rsid w:val="007018A6"/>
    <w:rsid w:val="00701E0A"/>
    <w:rsid w:val="00701EA7"/>
    <w:rsid w:val="00701F6D"/>
    <w:rsid w:val="00702461"/>
    <w:rsid w:val="00702938"/>
    <w:rsid w:val="00703157"/>
    <w:rsid w:val="007035E2"/>
    <w:rsid w:val="007037C0"/>
    <w:rsid w:val="00703A53"/>
    <w:rsid w:val="00703BEE"/>
    <w:rsid w:val="00703E1F"/>
    <w:rsid w:val="00704442"/>
    <w:rsid w:val="00705254"/>
    <w:rsid w:val="00705488"/>
    <w:rsid w:val="007056FD"/>
    <w:rsid w:val="00705CFD"/>
    <w:rsid w:val="00705EB8"/>
    <w:rsid w:val="0070604E"/>
    <w:rsid w:val="0070626B"/>
    <w:rsid w:val="0070629B"/>
    <w:rsid w:val="0070690E"/>
    <w:rsid w:val="00706AEF"/>
    <w:rsid w:val="00706D89"/>
    <w:rsid w:val="00707404"/>
    <w:rsid w:val="007079CC"/>
    <w:rsid w:val="00707FA1"/>
    <w:rsid w:val="007101C1"/>
    <w:rsid w:val="007102B7"/>
    <w:rsid w:val="00710784"/>
    <w:rsid w:val="00710BAA"/>
    <w:rsid w:val="00710BDD"/>
    <w:rsid w:val="00710C40"/>
    <w:rsid w:val="00710E0D"/>
    <w:rsid w:val="00711E20"/>
    <w:rsid w:val="00711E92"/>
    <w:rsid w:val="0071201F"/>
    <w:rsid w:val="0071210D"/>
    <w:rsid w:val="00712746"/>
    <w:rsid w:val="007128F0"/>
    <w:rsid w:val="007129E1"/>
    <w:rsid w:val="00712E18"/>
    <w:rsid w:val="007131E2"/>
    <w:rsid w:val="00713405"/>
    <w:rsid w:val="00713B39"/>
    <w:rsid w:val="00713BAE"/>
    <w:rsid w:val="00713C0B"/>
    <w:rsid w:val="00714183"/>
    <w:rsid w:val="00714460"/>
    <w:rsid w:val="00714A21"/>
    <w:rsid w:val="0071525A"/>
    <w:rsid w:val="0071631F"/>
    <w:rsid w:val="007163FE"/>
    <w:rsid w:val="00717598"/>
    <w:rsid w:val="007175C0"/>
    <w:rsid w:val="007176D6"/>
    <w:rsid w:val="00717ED6"/>
    <w:rsid w:val="00717EE7"/>
    <w:rsid w:val="00720685"/>
    <w:rsid w:val="00721643"/>
    <w:rsid w:val="00721718"/>
    <w:rsid w:val="00721D74"/>
    <w:rsid w:val="00721E5D"/>
    <w:rsid w:val="00722113"/>
    <w:rsid w:val="00722149"/>
    <w:rsid w:val="0072294E"/>
    <w:rsid w:val="00723B58"/>
    <w:rsid w:val="00723E50"/>
    <w:rsid w:val="00724539"/>
    <w:rsid w:val="00724699"/>
    <w:rsid w:val="0072490B"/>
    <w:rsid w:val="007255A3"/>
    <w:rsid w:val="007255E5"/>
    <w:rsid w:val="00725B7E"/>
    <w:rsid w:val="0072634E"/>
    <w:rsid w:val="00727176"/>
    <w:rsid w:val="00727320"/>
    <w:rsid w:val="0072749B"/>
    <w:rsid w:val="00727BFE"/>
    <w:rsid w:val="00727C24"/>
    <w:rsid w:val="00727CA7"/>
    <w:rsid w:val="0073036F"/>
    <w:rsid w:val="00730486"/>
    <w:rsid w:val="007306C1"/>
    <w:rsid w:val="00730837"/>
    <w:rsid w:val="00730DDF"/>
    <w:rsid w:val="00730E58"/>
    <w:rsid w:val="007314CE"/>
    <w:rsid w:val="00731756"/>
    <w:rsid w:val="007317CD"/>
    <w:rsid w:val="00731A1C"/>
    <w:rsid w:val="00731CA1"/>
    <w:rsid w:val="00731DF2"/>
    <w:rsid w:val="00732144"/>
    <w:rsid w:val="0073269F"/>
    <w:rsid w:val="0073291E"/>
    <w:rsid w:val="007329F9"/>
    <w:rsid w:val="00732B05"/>
    <w:rsid w:val="00732C38"/>
    <w:rsid w:val="00733044"/>
    <w:rsid w:val="0073330A"/>
    <w:rsid w:val="00733C8E"/>
    <w:rsid w:val="00733E19"/>
    <w:rsid w:val="00734116"/>
    <w:rsid w:val="00734896"/>
    <w:rsid w:val="00734F31"/>
    <w:rsid w:val="007351BE"/>
    <w:rsid w:val="007356D8"/>
    <w:rsid w:val="0073593D"/>
    <w:rsid w:val="007359DF"/>
    <w:rsid w:val="00735B12"/>
    <w:rsid w:val="00735C6F"/>
    <w:rsid w:val="00735DAF"/>
    <w:rsid w:val="00735E2F"/>
    <w:rsid w:val="007363D7"/>
    <w:rsid w:val="0073694B"/>
    <w:rsid w:val="007369E3"/>
    <w:rsid w:val="00736A14"/>
    <w:rsid w:val="00736A61"/>
    <w:rsid w:val="00736B0B"/>
    <w:rsid w:val="00736B3D"/>
    <w:rsid w:val="00736CC2"/>
    <w:rsid w:val="007373DE"/>
    <w:rsid w:val="00737DA5"/>
    <w:rsid w:val="00737E32"/>
    <w:rsid w:val="007405E7"/>
    <w:rsid w:val="00740AFE"/>
    <w:rsid w:val="00740CD5"/>
    <w:rsid w:val="0074137F"/>
    <w:rsid w:val="007413BD"/>
    <w:rsid w:val="007419F3"/>
    <w:rsid w:val="00742487"/>
    <w:rsid w:val="00742646"/>
    <w:rsid w:val="007426CB"/>
    <w:rsid w:val="0074327E"/>
    <w:rsid w:val="007438E4"/>
    <w:rsid w:val="00743F38"/>
    <w:rsid w:val="007441BC"/>
    <w:rsid w:val="00744246"/>
    <w:rsid w:val="0074427C"/>
    <w:rsid w:val="00744949"/>
    <w:rsid w:val="00744C5A"/>
    <w:rsid w:val="00745233"/>
    <w:rsid w:val="00745303"/>
    <w:rsid w:val="007467F4"/>
    <w:rsid w:val="00746B60"/>
    <w:rsid w:val="0074724C"/>
    <w:rsid w:val="007478D2"/>
    <w:rsid w:val="00747C18"/>
    <w:rsid w:val="0075046A"/>
    <w:rsid w:val="00750502"/>
    <w:rsid w:val="00750AB9"/>
    <w:rsid w:val="00750AD8"/>
    <w:rsid w:val="0075102F"/>
    <w:rsid w:val="00751481"/>
    <w:rsid w:val="007516CE"/>
    <w:rsid w:val="00751D92"/>
    <w:rsid w:val="007528CB"/>
    <w:rsid w:val="00752B4A"/>
    <w:rsid w:val="00752FC9"/>
    <w:rsid w:val="007534A2"/>
    <w:rsid w:val="007538E3"/>
    <w:rsid w:val="007539C6"/>
    <w:rsid w:val="00753B7A"/>
    <w:rsid w:val="00753F43"/>
    <w:rsid w:val="00754036"/>
    <w:rsid w:val="007550FF"/>
    <w:rsid w:val="007555A9"/>
    <w:rsid w:val="00755BC0"/>
    <w:rsid w:val="00755D7F"/>
    <w:rsid w:val="00756BC8"/>
    <w:rsid w:val="00756C49"/>
    <w:rsid w:val="00756F02"/>
    <w:rsid w:val="007570D8"/>
    <w:rsid w:val="007572B0"/>
    <w:rsid w:val="0075734E"/>
    <w:rsid w:val="007576F9"/>
    <w:rsid w:val="00757C32"/>
    <w:rsid w:val="0076025C"/>
    <w:rsid w:val="00760352"/>
    <w:rsid w:val="0076036A"/>
    <w:rsid w:val="00760D72"/>
    <w:rsid w:val="0076142C"/>
    <w:rsid w:val="0076190E"/>
    <w:rsid w:val="00761F90"/>
    <w:rsid w:val="00762332"/>
    <w:rsid w:val="00762333"/>
    <w:rsid w:val="00762810"/>
    <w:rsid w:val="0076281E"/>
    <w:rsid w:val="00762ACC"/>
    <w:rsid w:val="00762CFB"/>
    <w:rsid w:val="00763271"/>
    <w:rsid w:val="0076352C"/>
    <w:rsid w:val="007636A4"/>
    <w:rsid w:val="00763859"/>
    <w:rsid w:val="00763A59"/>
    <w:rsid w:val="00763E9C"/>
    <w:rsid w:val="007640E7"/>
    <w:rsid w:val="007641D9"/>
    <w:rsid w:val="00764239"/>
    <w:rsid w:val="00764641"/>
    <w:rsid w:val="007651BB"/>
    <w:rsid w:val="007656A6"/>
    <w:rsid w:val="00765B3D"/>
    <w:rsid w:val="00765D35"/>
    <w:rsid w:val="00765E30"/>
    <w:rsid w:val="00765F6A"/>
    <w:rsid w:val="00766020"/>
    <w:rsid w:val="00766513"/>
    <w:rsid w:val="00766B04"/>
    <w:rsid w:val="00766D00"/>
    <w:rsid w:val="00766DB9"/>
    <w:rsid w:val="00766DC0"/>
    <w:rsid w:val="00767386"/>
    <w:rsid w:val="007675FA"/>
    <w:rsid w:val="00767A6B"/>
    <w:rsid w:val="00767B4B"/>
    <w:rsid w:val="00767B92"/>
    <w:rsid w:val="00767E65"/>
    <w:rsid w:val="00770A27"/>
    <w:rsid w:val="00770C08"/>
    <w:rsid w:val="00770DB0"/>
    <w:rsid w:val="00771047"/>
    <w:rsid w:val="007710C0"/>
    <w:rsid w:val="00771485"/>
    <w:rsid w:val="007714CC"/>
    <w:rsid w:val="00771948"/>
    <w:rsid w:val="007727D6"/>
    <w:rsid w:val="00772B17"/>
    <w:rsid w:val="00773302"/>
    <w:rsid w:val="00773F7A"/>
    <w:rsid w:val="00773F83"/>
    <w:rsid w:val="00774D01"/>
    <w:rsid w:val="00774D81"/>
    <w:rsid w:val="00775A23"/>
    <w:rsid w:val="007760D3"/>
    <w:rsid w:val="007764CD"/>
    <w:rsid w:val="00776840"/>
    <w:rsid w:val="0077708B"/>
    <w:rsid w:val="0077747E"/>
    <w:rsid w:val="0077767B"/>
    <w:rsid w:val="00777A2A"/>
    <w:rsid w:val="00777B45"/>
    <w:rsid w:val="00777CEF"/>
    <w:rsid w:val="00780008"/>
    <w:rsid w:val="007804C0"/>
    <w:rsid w:val="00780D2E"/>
    <w:rsid w:val="00781239"/>
    <w:rsid w:val="0078129D"/>
    <w:rsid w:val="007815D3"/>
    <w:rsid w:val="007815ED"/>
    <w:rsid w:val="0078176F"/>
    <w:rsid w:val="007818F0"/>
    <w:rsid w:val="007819BD"/>
    <w:rsid w:val="00781A70"/>
    <w:rsid w:val="00781E5C"/>
    <w:rsid w:val="00782014"/>
    <w:rsid w:val="0078229C"/>
    <w:rsid w:val="007822C4"/>
    <w:rsid w:val="00782516"/>
    <w:rsid w:val="00782695"/>
    <w:rsid w:val="00782C1D"/>
    <w:rsid w:val="007839B4"/>
    <w:rsid w:val="007839B9"/>
    <w:rsid w:val="007849F8"/>
    <w:rsid w:val="00784D11"/>
    <w:rsid w:val="00784ED9"/>
    <w:rsid w:val="00784FA6"/>
    <w:rsid w:val="00785301"/>
    <w:rsid w:val="007853D9"/>
    <w:rsid w:val="00785E32"/>
    <w:rsid w:val="007862E2"/>
    <w:rsid w:val="00786C11"/>
    <w:rsid w:val="00786CE2"/>
    <w:rsid w:val="00786D4C"/>
    <w:rsid w:val="00786E54"/>
    <w:rsid w:val="00786E66"/>
    <w:rsid w:val="0078773A"/>
    <w:rsid w:val="007879D4"/>
    <w:rsid w:val="00787B4B"/>
    <w:rsid w:val="00787D28"/>
    <w:rsid w:val="00790374"/>
    <w:rsid w:val="00790618"/>
    <w:rsid w:val="0079078C"/>
    <w:rsid w:val="007908DB"/>
    <w:rsid w:val="00790F74"/>
    <w:rsid w:val="0079126D"/>
    <w:rsid w:val="0079146A"/>
    <w:rsid w:val="00791513"/>
    <w:rsid w:val="007916C2"/>
    <w:rsid w:val="007917DC"/>
    <w:rsid w:val="00791BB0"/>
    <w:rsid w:val="00792271"/>
    <w:rsid w:val="00792ADF"/>
    <w:rsid w:val="0079317C"/>
    <w:rsid w:val="00793752"/>
    <w:rsid w:val="00793FDA"/>
    <w:rsid w:val="00794069"/>
    <w:rsid w:val="00794837"/>
    <w:rsid w:val="00794DCB"/>
    <w:rsid w:val="00794F6B"/>
    <w:rsid w:val="00795405"/>
    <w:rsid w:val="007959E3"/>
    <w:rsid w:val="00795BD3"/>
    <w:rsid w:val="0079611B"/>
    <w:rsid w:val="00796573"/>
    <w:rsid w:val="0079658E"/>
    <w:rsid w:val="00796C5C"/>
    <w:rsid w:val="00796EC1"/>
    <w:rsid w:val="00797588"/>
    <w:rsid w:val="007A002F"/>
    <w:rsid w:val="007A0055"/>
    <w:rsid w:val="007A03C1"/>
    <w:rsid w:val="007A07D8"/>
    <w:rsid w:val="007A0DF8"/>
    <w:rsid w:val="007A0F5A"/>
    <w:rsid w:val="007A15BA"/>
    <w:rsid w:val="007A1805"/>
    <w:rsid w:val="007A18FE"/>
    <w:rsid w:val="007A1C57"/>
    <w:rsid w:val="007A1D9E"/>
    <w:rsid w:val="007A210C"/>
    <w:rsid w:val="007A26E7"/>
    <w:rsid w:val="007A2819"/>
    <w:rsid w:val="007A3054"/>
    <w:rsid w:val="007A3100"/>
    <w:rsid w:val="007A46D3"/>
    <w:rsid w:val="007A4787"/>
    <w:rsid w:val="007A495B"/>
    <w:rsid w:val="007A4CCE"/>
    <w:rsid w:val="007A5AD1"/>
    <w:rsid w:val="007A5CFA"/>
    <w:rsid w:val="007A6332"/>
    <w:rsid w:val="007A67D7"/>
    <w:rsid w:val="007A6A26"/>
    <w:rsid w:val="007A7026"/>
    <w:rsid w:val="007A71E7"/>
    <w:rsid w:val="007A7281"/>
    <w:rsid w:val="007A7B72"/>
    <w:rsid w:val="007A7C15"/>
    <w:rsid w:val="007B0077"/>
    <w:rsid w:val="007B032D"/>
    <w:rsid w:val="007B0867"/>
    <w:rsid w:val="007B0AF7"/>
    <w:rsid w:val="007B0B41"/>
    <w:rsid w:val="007B0B66"/>
    <w:rsid w:val="007B0D34"/>
    <w:rsid w:val="007B0E5E"/>
    <w:rsid w:val="007B10B5"/>
    <w:rsid w:val="007B10DD"/>
    <w:rsid w:val="007B114C"/>
    <w:rsid w:val="007B1363"/>
    <w:rsid w:val="007B1502"/>
    <w:rsid w:val="007B1AE3"/>
    <w:rsid w:val="007B225D"/>
    <w:rsid w:val="007B290A"/>
    <w:rsid w:val="007B2BBD"/>
    <w:rsid w:val="007B2D82"/>
    <w:rsid w:val="007B32F5"/>
    <w:rsid w:val="007B33F0"/>
    <w:rsid w:val="007B3456"/>
    <w:rsid w:val="007B34A6"/>
    <w:rsid w:val="007B34AE"/>
    <w:rsid w:val="007B3B59"/>
    <w:rsid w:val="007B3B8E"/>
    <w:rsid w:val="007B3D2F"/>
    <w:rsid w:val="007B3ED0"/>
    <w:rsid w:val="007B43AD"/>
    <w:rsid w:val="007B441C"/>
    <w:rsid w:val="007B4843"/>
    <w:rsid w:val="007B4946"/>
    <w:rsid w:val="007B4A71"/>
    <w:rsid w:val="007B4A7A"/>
    <w:rsid w:val="007B4ABC"/>
    <w:rsid w:val="007B587A"/>
    <w:rsid w:val="007B5A58"/>
    <w:rsid w:val="007B6310"/>
    <w:rsid w:val="007B65CC"/>
    <w:rsid w:val="007B6AD7"/>
    <w:rsid w:val="007B6E21"/>
    <w:rsid w:val="007B7144"/>
    <w:rsid w:val="007B722D"/>
    <w:rsid w:val="007B746D"/>
    <w:rsid w:val="007B75B4"/>
    <w:rsid w:val="007B7609"/>
    <w:rsid w:val="007B78A8"/>
    <w:rsid w:val="007C0714"/>
    <w:rsid w:val="007C0950"/>
    <w:rsid w:val="007C0F11"/>
    <w:rsid w:val="007C123C"/>
    <w:rsid w:val="007C1656"/>
    <w:rsid w:val="007C1725"/>
    <w:rsid w:val="007C22CF"/>
    <w:rsid w:val="007C22EC"/>
    <w:rsid w:val="007C29A7"/>
    <w:rsid w:val="007C2B13"/>
    <w:rsid w:val="007C3013"/>
    <w:rsid w:val="007C32CD"/>
    <w:rsid w:val="007C39C2"/>
    <w:rsid w:val="007C3A0E"/>
    <w:rsid w:val="007C3D87"/>
    <w:rsid w:val="007C49CC"/>
    <w:rsid w:val="007C4EA9"/>
    <w:rsid w:val="007C4F3B"/>
    <w:rsid w:val="007C545E"/>
    <w:rsid w:val="007C56A4"/>
    <w:rsid w:val="007C5821"/>
    <w:rsid w:val="007C6023"/>
    <w:rsid w:val="007C6025"/>
    <w:rsid w:val="007C6590"/>
    <w:rsid w:val="007C659F"/>
    <w:rsid w:val="007C729F"/>
    <w:rsid w:val="007C7979"/>
    <w:rsid w:val="007C7988"/>
    <w:rsid w:val="007C7D51"/>
    <w:rsid w:val="007C7E31"/>
    <w:rsid w:val="007D0F19"/>
    <w:rsid w:val="007D1103"/>
    <w:rsid w:val="007D1950"/>
    <w:rsid w:val="007D1998"/>
    <w:rsid w:val="007D1BFA"/>
    <w:rsid w:val="007D1E72"/>
    <w:rsid w:val="007D23CB"/>
    <w:rsid w:val="007D23D0"/>
    <w:rsid w:val="007D28BA"/>
    <w:rsid w:val="007D2923"/>
    <w:rsid w:val="007D3217"/>
    <w:rsid w:val="007D358A"/>
    <w:rsid w:val="007D39EF"/>
    <w:rsid w:val="007D3A0E"/>
    <w:rsid w:val="007D3C7A"/>
    <w:rsid w:val="007D3DBE"/>
    <w:rsid w:val="007D3FB9"/>
    <w:rsid w:val="007D42B0"/>
    <w:rsid w:val="007D4316"/>
    <w:rsid w:val="007D4900"/>
    <w:rsid w:val="007D4A97"/>
    <w:rsid w:val="007D4F3F"/>
    <w:rsid w:val="007D5049"/>
    <w:rsid w:val="007D546E"/>
    <w:rsid w:val="007D55AF"/>
    <w:rsid w:val="007D58B5"/>
    <w:rsid w:val="007D5BF8"/>
    <w:rsid w:val="007D6042"/>
    <w:rsid w:val="007D694D"/>
    <w:rsid w:val="007D7327"/>
    <w:rsid w:val="007D7361"/>
    <w:rsid w:val="007D7441"/>
    <w:rsid w:val="007D7F5E"/>
    <w:rsid w:val="007E01B8"/>
    <w:rsid w:val="007E03E8"/>
    <w:rsid w:val="007E05A0"/>
    <w:rsid w:val="007E0619"/>
    <w:rsid w:val="007E0D57"/>
    <w:rsid w:val="007E0F79"/>
    <w:rsid w:val="007E0FFE"/>
    <w:rsid w:val="007E11A6"/>
    <w:rsid w:val="007E15E3"/>
    <w:rsid w:val="007E1838"/>
    <w:rsid w:val="007E1CBA"/>
    <w:rsid w:val="007E1D79"/>
    <w:rsid w:val="007E1DFC"/>
    <w:rsid w:val="007E22C4"/>
    <w:rsid w:val="007E2812"/>
    <w:rsid w:val="007E2F0A"/>
    <w:rsid w:val="007E311E"/>
    <w:rsid w:val="007E376B"/>
    <w:rsid w:val="007E3C8C"/>
    <w:rsid w:val="007E3D98"/>
    <w:rsid w:val="007E44B6"/>
    <w:rsid w:val="007E4666"/>
    <w:rsid w:val="007E4780"/>
    <w:rsid w:val="007E47AF"/>
    <w:rsid w:val="007E4A58"/>
    <w:rsid w:val="007E4C82"/>
    <w:rsid w:val="007E5208"/>
    <w:rsid w:val="007E5ACB"/>
    <w:rsid w:val="007E5F38"/>
    <w:rsid w:val="007E5F9B"/>
    <w:rsid w:val="007E608B"/>
    <w:rsid w:val="007E6901"/>
    <w:rsid w:val="007E6B5C"/>
    <w:rsid w:val="007E6D19"/>
    <w:rsid w:val="007E6FDB"/>
    <w:rsid w:val="007E7063"/>
    <w:rsid w:val="007E73F5"/>
    <w:rsid w:val="007E7E7F"/>
    <w:rsid w:val="007E7F47"/>
    <w:rsid w:val="007F000B"/>
    <w:rsid w:val="007F022B"/>
    <w:rsid w:val="007F0233"/>
    <w:rsid w:val="007F07A4"/>
    <w:rsid w:val="007F1374"/>
    <w:rsid w:val="007F1890"/>
    <w:rsid w:val="007F18CF"/>
    <w:rsid w:val="007F1AAE"/>
    <w:rsid w:val="007F22D0"/>
    <w:rsid w:val="007F2B41"/>
    <w:rsid w:val="007F2DE9"/>
    <w:rsid w:val="007F32FD"/>
    <w:rsid w:val="007F3A25"/>
    <w:rsid w:val="007F3CFE"/>
    <w:rsid w:val="007F4462"/>
    <w:rsid w:val="007F4B78"/>
    <w:rsid w:val="007F4D66"/>
    <w:rsid w:val="007F4E2B"/>
    <w:rsid w:val="007F55C1"/>
    <w:rsid w:val="007F5DC5"/>
    <w:rsid w:val="007F614C"/>
    <w:rsid w:val="007F66F7"/>
    <w:rsid w:val="007F69C9"/>
    <w:rsid w:val="007F6AD4"/>
    <w:rsid w:val="007F6DAF"/>
    <w:rsid w:val="007F7038"/>
    <w:rsid w:val="007F72E3"/>
    <w:rsid w:val="007F7624"/>
    <w:rsid w:val="007F7706"/>
    <w:rsid w:val="007F79C1"/>
    <w:rsid w:val="007F7B65"/>
    <w:rsid w:val="007F7F02"/>
    <w:rsid w:val="008000EA"/>
    <w:rsid w:val="00800396"/>
    <w:rsid w:val="00800946"/>
    <w:rsid w:val="00800D0C"/>
    <w:rsid w:val="0080139C"/>
    <w:rsid w:val="0080159B"/>
    <w:rsid w:val="00801AB9"/>
    <w:rsid w:val="00802238"/>
    <w:rsid w:val="008028EB"/>
    <w:rsid w:val="00802B46"/>
    <w:rsid w:val="00802C54"/>
    <w:rsid w:val="00802DD7"/>
    <w:rsid w:val="00802E53"/>
    <w:rsid w:val="00802E59"/>
    <w:rsid w:val="008030A4"/>
    <w:rsid w:val="008032D1"/>
    <w:rsid w:val="008032EA"/>
    <w:rsid w:val="00803355"/>
    <w:rsid w:val="00803868"/>
    <w:rsid w:val="00803E2C"/>
    <w:rsid w:val="00803EC1"/>
    <w:rsid w:val="008041B4"/>
    <w:rsid w:val="0080486B"/>
    <w:rsid w:val="00804BED"/>
    <w:rsid w:val="00804E72"/>
    <w:rsid w:val="00805114"/>
    <w:rsid w:val="008052A0"/>
    <w:rsid w:val="008054F1"/>
    <w:rsid w:val="00805714"/>
    <w:rsid w:val="008057E8"/>
    <w:rsid w:val="00805A4E"/>
    <w:rsid w:val="00805F43"/>
    <w:rsid w:val="00805FC2"/>
    <w:rsid w:val="00805FD2"/>
    <w:rsid w:val="0080642E"/>
    <w:rsid w:val="00806568"/>
    <w:rsid w:val="008065AB"/>
    <w:rsid w:val="0080689D"/>
    <w:rsid w:val="00806F97"/>
    <w:rsid w:val="0080757D"/>
    <w:rsid w:val="00807748"/>
    <w:rsid w:val="00807A6E"/>
    <w:rsid w:val="00807ADD"/>
    <w:rsid w:val="00807B27"/>
    <w:rsid w:val="00807F91"/>
    <w:rsid w:val="008100EB"/>
    <w:rsid w:val="0081059A"/>
    <w:rsid w:val="008106DC"/>
    <w:rsid w:val="00810B08"/>
    <w:rsid w:val="00811A4E"/>
    <w:rsid w:val="00811ED1"/>
    <w:rsid w:val="00812140"/>
    <w:rsid w:val="00812439"/>
    <w:rsid w:val="00812885"/>
    <w:rsid w:val="008130D4"/>
    <w:rsid w:val="008130F7"/>
    <w:rsid w:val="008133E8"/>
    <w:rsid w:val="0081373E"/>
    <w:rsid w:val="00813928"/>
    <w:rsid w:val="00813C4D"/>
    <w:rsid w:val="00814153"/>
    <w:rsid w:val="008144F1"/>
    <w:rsid w:val="0081455E"/>
    <w:rsid w:val="00814566"/>
    <w:rsid w:val="0081467A"/>
    <w:rsid w:val="0081494F"/>
    <w:rsid w:val="00814A95"/>
    <w:rsid w:val="0081511F"/>
    <w:rsid w:val="00815250"/>
    <w:rsid w:val="00815402"/>
    <w:rsid w:val="008159AE"/>
    <w:rsid w:val="00815A99"/>
    <w:rsid w:val="00815CA8"/>
    <w:rsid w:val="00815DEA"/>
    <w:rsid w:val="008161A5"/>
    <w:rsid w:val="0081663D"/>
    <w:rsid w:val="0081691B"/>
    <w:rsid w:val="008169B7"/>
    <w:rsid w:val="00816F9B"/>
    <w:rsid w:val="008172F1"/>
    <w:rsid w:val="008174D4"/>
    <w:rsid w:val="008177BE"/>
    <w:rsid w:val="0081789E"/>
    <w:rsid w:val="00817B0F"/>
    <w:rsid w:val="00820AF4"/>
    <w:rsid w:val="00820EB3"/>
    <w:rsid w:val="00820FCE"/>
    <w:rsid w:val="00821230"/>
    <w:rsid w:val="0082136D"/>
    <w:rsid w:val="008213E2"/>
    <w:rsid w:val="0082142B"/>
    <w:rsid w:val="0082157F"/>
    <w:rsid w:val="00821684"/>
    <w:rsid w:val="00821894"/>
    <w:rsid w:val="00821CAA"/>
    <w:rsid w:val="008221DC"/>
    <w:rsid w:val="00822A58"/>
    <w:rsid w:val="0082300D"/>
    <w:rsid w:val="00823130"/>
    <w:rsid w:val="00823291"/>
    <w:rsid w:val="00824068"/>
    <w:rsid w:val="00824162"/>
    <w:rsid w:val="00824CE6"/>
    <w:rsid w:val="00824EBC"/>
    <w:rsid w:val="00825E33"/>
    <w:rsid w:val="008261CC"/>
    <w:rsid w:val="0082678E"/>
    <w:rsid w:val="00826B45"/>
    <w:rsid w:val="00826EAD"/>
    <w:rsid w:val="0082702B"/>
    <w:rsid w:val="00827468"/>
    <w:rsid w:val="00827C83"/>
    <w:rsid w:val="00827EAC"/>
    <w:rsid w:val="00830061"/>
    <w:rsid w:val="0083016D"/>
    <w:rsid w:val="008302CC"/>
    <w:rsid w:val="008305E6"/>
    <w:rsid w:val="0083136F"/>
    <w:rsid w:val="00831736"/>
    <w:rsid w:val="00831CD3"/>
    <w:rsid w:val="00831E3D"/>
    <w:rsid w:val="008321B3"/>
    <w:rsid w:val="008324D9"/>
    <w:rsid w:val="00832913"/>
    <w:rsid w:val="00832A9F"/>
    <w:rsid w:val="00832BC5"/>
    <w:rsid w:val="00832BCF"/>
    <w:rsid w:val="00833229"/>
    <w:rsid w:val="008333DF"/>
    <w:rsid w:val="008335E9"/>
    <w:rsid w:val="00833734"/>
    <w:rsid w:val="00833CD2"/>
    <w:rsid w:val="00833FA5"/>
    <w:rsid w:val="0083444F"/>
    <w:rsid w:val="0083494C"/>
    <w:rsid w:val="00834C47"/>
    <w:rsid w:val="00835192"/>
    <w:rsid w:val="00835336"/>
    <w:rsid w:val="00835A8D"/>
    <w:rsid w:val="00835C4E"/>
    <w:rsid w:val="00835EA5"/>
    <w:rsid w:val="008362E2"/>
    <w:rsid w:val="00836472"/>
    <w:rsid w:val="008366B9"/>
    <w:rsid w:val="00836A91"/>
    <w:rsid w:val="00836AAC"/>
    <w:rsid w:val="00836B34"/>
    <w:rsid w:val="00836C8C"/>
    <w:rsid w:val="008374B1"/>
    <w:rsid w:val="00837A82"/>
    <w:rsid w:val="008402A4"/>
    <w:rsid w:val="0084049F"/>
    <w:rsid w:val="008404D7"/>
    <w:rsid w:val="0084073B"/>
    <w:rsid w:val="00840C98"/>
    <w:rsid w:val="00840E2E"/>
    <w:rsid w:val="00841CF6"/>
    <w:rsid w:val="00841D6A"/>
    <w:rsid w:val="00841FF1"/>
    <w:rsid w:val="00842659"/>
    <w:rsid w:val="008429D5"/>
    <w:rsid w:val="00842A4C"/>
    <w:rsid w:val="00842B86"/>
    <w:rsid w:val="00842E68"/>
    <w:rsid w:val="00842F1B"/>
    <w:rsid w:val="00843392"/>
    <w:rsid w:val="00843623"/>
    <w:rsid w:val="008436FC"/>
    <w:rsid w:val="00843739"/>
    <w:rsid w:val="008442E7"/>
    <w:rsid w:val="00844B7A"/>
    <w:rsid w:val="00844E29"/>
    <w:rsid w:val="00845003"/>
    <w:rsid w:val="00845067"/>
    <w:rsid w:val="008452BA"/>
    <w:rsid w:val="008452BB"/>
    <w:rsid w:val="008457A7"/>
    <w:rsid w:val="008457E7"/>
    <w:rsid w:val="00845D53"/>
    <w:rsid w:val="00845FDC"/>
    <w:rsid w:val="008468B1"/>
    <w:rsid w:val="00846B03"/>
    <w:rsid w:val="00846FB2"/>
    <w:rsid w:val="008473CB"/>
    <w:rsid w:val="00847406"/>
    <w:rsid w:val="008474B0"/>
    <w:rsid w:val="008476A8"/>
    <w:rsid w:val="00847F60"/>
    <w:rsid w:val="008506BF"/>
    <w:rsid w:val="00850CA7"/>
    <w:rsid w:val="00850DEE"/>
    <w:rsid w:val="00850F90"/>
    <w:rsid w:val="00851264"/>
    <w:rsid w:val="008515D7"/>
    <w:rsid w:val="0085178E"/>
    <w:rsid w:val="00851879"/>
    <w:rsid w:val="00851A22"/>
    <w:rsid w:val="00851C72"/>
    <w:rsid w:val="00851E5E"/>
    <w:rsid w:val="008523C5"/>
    <w:rsid w:val="00852ECE"/>
    <w:rsid w:val="0085305A"/>
    <w:rsid w:val="008539D0"/>
    <w:rsid w:val="00853D06"/>
    <w:rsid w:val="00853DB9"/>
    <w:rsid w:val="008541F9"/>
    <w:rsid w:val="00854319"/>
    <w:rsid w:val="0085475E"/>
    <w:rsid w:val="00855012"/>
    <w:rsid w:val="008555A6"/>
    <w:rsid w:val="0085569C"/>
    <w:rsid w:val="00855B7A"/>
    <w:rsid w:val="00855B83"/>
    <w:rsid w:val="00855EAC"/>
    <w:rsid w:val="00856404"/>
    <w:rsid w:val="008564A8"/>
    <w:rsid w:val="008565FA"/>
    <w:rsid w:val="008579E8"/>
    <w:rsid w:val="00857D35"/>
    <w:rsid w:val="00860AFB"/>
    <w:rsid w:val="00860B7B"/>
    <w:rsid w:val="00860EDD"/>
    <w:rsid w:val="0086144D"/>
    <w:rsid w:val="0086146F"/>
    <w:rsid w:val="008614E9"/>
    <w:rsid w:val="00861EFF"/>
    <w:rsid w:val="008620A5"/>
    <w:rsid w:val="008620E7"/>
    <w:rsid w:val="008623B4"/>
    <w:rsid w:val="008624D4"/>
    <w:rsid w:val="00862596"/>
    <w:rsid w:val="008625F5"/>
    <w:rsid w:val="00862899"/>
    <w:rsid w:val="00862CA4"/>
    <w:rsid w:val="008645FD"/>
    <w:rsid w:val="0086474F"/>
    <w:rsid w:val="0086498B"/>
    <w:rsid w:val="008650FB"/>
    <w:rsid w:val="008654DE"/>
    <w:rsid w:val="008657BB"/>
    <w:rsid w:val="00865DB2"/>
    <w:rsid w:val="008666E7"/>
    <w:rsid w:val="0086680F"/>
    <w:rsid w:val="00866A87"/>
    <w:rsid w:val="0086708F"/>
    <w:rsid w:val="0086746A"/>
    <w:rsid w:val="00867773"/>
    <w:rsid w:val="00867B00"/>
    <w:rsid w:val="00870184"/>
    <w:rsid w:val="008702BB"/>
    <w:rsid w:val="00870358"/>
    <w:rsid w:val="00870735"/>
    <w:rsid w:val="00870D5D"/>
    <w:rsid w:val="0087109D"/>
    <w:rsid w:val="00871181"/>
    <w:rsid w:val="00871359"/>
    <w:rsid w:val="00871529"/>
    <w:rsid w:val="008719F8"/>
    <w:rsid w:val="00871E98"/>
    <w:rsid w:val="00871EA9"/>
    <w:rsid w:val="00872073"/>
    <w:rsid w:val="00872103"/>
    <w:rsid w:val="00872209"/>
    <w:rsid w:val="00872F59"/>
    <w:rsid w:val="0087309C"/>
    <w:rsid w:val="008732A3"/>
    <w:rsid w:val="00873801"/>
    <w:rsid w:val="00873E55"/>
    <w:rsid w:val="0087429F"/>
    <w:rsid w:val="0087475D"/>
    <w:rsid w:val="0087494D"/>
    <w:rsid w:val="00874AF9"/>
    <w:rsid w:val="00874CC1"/>
    <w:rsid w:val="00874D90"/>
    <w:rsid w:val="0087517E"/>
    <w:rsid w:val="00875260"/>
    <w:rsid w:val="0087550E"/>
    <w:rsid w:val="00875EBB"/>
    <w:rsid w:val="00876017"/>
    <w:rsid w:val="00876ABE"/>
    <w:rsid w:val="00876C50"/>
    <w:rsid w:val="00876DBE"/>
    <w:rsid w:val="00877454"/>
    <w:rsid w:val="00877FA6"/>
    <w:rsid w:val="008801EF"/>
    <w:rsid w:val="008805D8"/>
    <w:rsid w:val="00880D5F"/>
    <w:rsid w:val="00880D80"/>
    <w:rsid w:val="00880EA6"/>
    <w:rsid w:val="0088258F"/>
    <w:rsid w:val="008827C3"/>
    <w:rsid w:val="00882B02"/>
    <w:rsid w:val="00882E7F"/>
    <w:rsid w:val="00882F27"/>
    <w:rsid w:val="008830AB"/>
    <w:rsid w:val="008831E7"/>
    <w:rsid w:val="00883332"/>
    <w:rsid w:val="00883B4B"/>
    <w:rsid w:val="00884EDF"/>
    <w:rsid w:val="00884F8F"/>
    <w:rsid w:val="00885238"/>
    <w:rsid w:val="008853A6"/>
    <w:rsid w:val="00885508"/>
    <w:rsid w:val="0088577D"/>
    <w:rsid w:val="008860B6"/>
    <w:rsid w:val="00886565"/>
    <w:rsid w:val="00886978"/>
    <w:rsid w:val="008869B5"/>
    <w:rsid w:val="00886A9F"/>
    <w:rsid w:val="008870BC"/>
    <w:rsid w:val="008875A9"/>
    <w:rsid w:val="0088773A"/>
    <w:rsid w:val="00887F8F"/>
    <w:rsid w:val="00887F97"/>
    <w:rsid w:val="008900D2"/>
    <w:rsid w:val="00890185"/>
    <w:rsid w:val="00890AC7"/>
    <w:rsid w:val="008911F3"/>
    <w:rsid w:val="00891578"/>
    <w:rsid w:val="008915E4"/>
    <w:rsid w:val="0089166D"/>
    <w:rsid w:val="00891975"/>
    <w:rsid w:val="0089199A"/>
    <w:rsid w:val="00891E31"/>
    <w:rsid w:val="00892064"/>
    <w:rsid w:val="0089219E"/>
    <w:rsid w:val="008922BC"/>
    <w:rsid w:val="008929CF"/>
    <w:rsid w:val="00892DE2"/>
    <w:rsid w:val="0089310B"/>
    <w:rsid w:val="008934BD"/>
    <w:rsid w:val="0089388A"/>
    <w:rsid w:val="00893918"/>
    <w:rsid w:val="00893B10"/>
    <w:rsid w:val="00893C25"/>
    <w:rsid w:val="00893F96"/>
    <w:rsid w:val="008942D3"/>
    <w:rsid w:val="008942D6"/>
    <w:rsid w:val="0089460E"/>
    <w:rsid w:val="00894A65"/>
    <w:rsid w:val="0089532E"/>
    <w:rsid w:val="00895447"/>
    <w:rsid w:val="0089549F"/>
    <w:rsid w:val="00895661"/>
    <w:rsid w:val="00895717"/>
    <w:rsid w:val="0089589A"/>
    <w:rsid w:val="00895D7B"/>
    <w:rsid w:val="00896192"/>
    <w:rsid w:val="00896393"/>
    <w:rsid w:val="008966C6"/>
    <w:rsid w:val="008966D7"/>
    <w:rsid w:val="008975D5"/>
    <w:rsid w:val="0089763B"/>
    <w:rsid w:val="0089771E"/>
    <w:rsid w:val="00897B39"/>
    <w:rsid w:val="00897C12"/>
    <w:rsid w:val="00897DEC"/>
    <w:rsid w:val="00897FF7"/>
    <w:rsid w:val="008A00B8"/>
    <w:rsid w:val="008A03D1"/>
    <w:rsid w:val="008A0594"/>
    <w:rsid w:val="008A123E"/>
    <w:rsid w:val="008A22B9"/>
    <w:rsid w:val="008A256D"/>
    <w:rsid w:val="008A27B8"/>
    <w:rsid w:val="008A2887"/>
    <w:rsid w:val="008A2B41"/>
    <w:rsid w:val="008A3447"/>
    <w:rsid w:val="008A35FF"/>
    <w:rsid w:val="008A3BD5"/>
    <w:rsid w:val="008A3C4F"/>
    <w:rsid w:val="008A3DDA"/>
    <w:rsid w:val="008A4378"/>
    <w:rsid w:val="008A491E"/>
    <w:rsid w:val="008A51FE"/>
    <w:rsid w:val="008A534B"/>
    <w:rsid w:val="008A5820"/>
    <w:rsid w:val="008A5999"/>
    <w:rsid w:val="008A5A9F"/>
    <w:rsid w:val="008A5E18"/>
    <w:rsid w:val="008A609F"/>
    <w:rsid w:val="008A60AC"/>
    <w:rsid w:val="008A69D9"/>
    <w:rsid w:val="008A6AEB"/>
    <w:rsid w:val="008A6CF9"/>
    <w:rsid w:val="008A7119"/>
    <w:rsid w:val="008A7209"/>
    <w:rsid w:val="008A77A2"/>
    <w:rsid w:val="008A77FD"/>
    <w:rsid w:val="008A78C0"/>
    <w:rsid w:val="008A7C01"/>
    <w:rsid w:val="008B00CA"/>
    <w:rsid w:val="008B0495"/>
    <w:rsid w:val="008B05EB"/>
    <w:rsid w:val="008B0805"/>
    <w:rsid w:val="008B0A38"/>
    <w:rsid w:val="008B0DBF"/>
    <w:rsid w:val="008B115A"/>
    <w:rsid w:val="008B1566"/>
    <w:rsid w:val="008B1621"/>
    <w:rsid w:val="008B17CE"/>
    <w:rsid w:val="008B1820"/>
    <w:rsid w:val="008B1FB5"/>
    <w:rsid w:val="008B1FF4"/>
    <w:rsid w:val="008B3196"/>
    <w:rsid w:val="008B3B16"/>
    <w:rsid w:val="008B4446"/>
    <w:rsid w:val="008B4762"/>
    <w:rsid w:val="008B49A7"/>
    <w:rsid w:val="008B4FB5"/>
    <w:rsid w:val="008B518D"/>
    <w:rsid w:val="008B546C"/>
    <w:rsid w:val="008B587C"/>
    <w:rsid w:val="008B5BAA"/>
    <w:rsid w:val="008B5BEA"/>
    <w:rsid w:val="008B6247"/>
    <w:rsid w:val="008B671C"/>
    <w:rsid w:val="008B70A6"/>
    <w:rsid w:val="008B740D"/>
    <w:rsid w:val="008B7DC0"/>
    <w:rsid w:val="008C0307"/>
    <w:rsid w:val="008C088A"/>
    <w:rsid w:val="008C1056"/>
    <w:rsid w:val="008C1141"/>
    <w:rsid w:val="008C12B3"/>
    <w:rsid w:val="008C13BB"/>
    <w:rsid w:val="008C16B1"/>
    <w:rsid w:val="008C16EF"/>
    <w:rsid w:val="008C1751"/>
    <w:rsid w:val="008C1944"/>
    <w:rsid w:val="008C1D79"/>
    <w:rsid w:val="008C1EE4"/>
    <w:rsid w:val="008C1FBD"/>
    <w:rsid w:val="008C21F2"/>
    <w:rsid w:val="008C22F6"/>
    <w:rsid w:val="008C2301"/>
    <w:rsid w:val="008C2521"/>
    <w:rsid w:val="008C2536"/>
    <w:rsid w:val="008C2597"/>
    <w:rsid w:val="008C2893"/>
    <w:rsid w:val="008C2AE2"/>
    <w:rsid w:val="008C2B58"/>
    <w:rsid w:val="008C30F5"/>
    <w:rsid w:val="008C344C"/>
    <w:rsid w:val="008C39BF"/>
    <w:rsid w:val="008C3A73"/>
    <w:rsid w:val="008C3C73"/>
    <w:rsid w:val="008C3EB8"/>
    <w:rsid w:val="008C4359"/>
    <w:rsid w:val="008C4432"/>
    <w:rsid w:val="008C4A38"/>
    <w:rsid w:val="008C505D"/>
    <w:rsid w:val="008C514C"/>
    <w:rsid w:val="008C553C"/>
    <w:rsid w:val="008C5623"/>
    <w:rsid w:val="008C5AF8"/>
    <w:rsid w:val="008C5C58"/>
    <w:rsid w:val="008C6759"/>
    <w:rsid w:val="008C6885"/>
    <w:rsid w:val="008C6C49"/>
    <w:rsid w:val="008C6D46"/>
    <w:rsid w:val="008C717F"/>
    <w:rsid w:val="008C727E"/>
    <w:rsid w:val="008C75D7"/>
    <w:rsid w:val="008C75FB"/>
    <w:rsid w:val="008D00BD"/>
    <w:rsid w:val="008D06C4"/>
    <w:rsid w:val="008D0705"/>
    <w:rsid w:val="008D0A19"/>
    <w:rsid w:val="008D1092"/>
    <w:rsid w:val="008D1109"/>
    <w:rsid w:val="008D1241"/>
    <w:rsid w:val="008D12E2"/>
    <w:rsid w:val="008D1B96"/>
    <w:rsid w:val="008D1D0F"/>
    <w:rsid w:val="008D1FBD"/>
    <w:rsid w:val="008D22FB"/>
    <w:rsid w:val="008D23DB"/>
    <w:rsid w:val="008D27DC"/>
    <w:rsid w:val="008D2D30"/>
    <w:rsid w:val="008D3158"/>
    <w:rsid w:val="008D327B"/>
    <w:rsid w:val="008D3445"/>
    <w:rsid w:val="008D434B"/>
    <w:rsid w:val="008D4A50"/>
    <w:rsid w:val="008D4A6C"/>
    <w:rsid w:val="008D4AB8"/>
    <w:rsid w:val="008D4B72"/>
    <w:rsid w:val="008D4B89"/>
    <w:rsid w:val="008D4DF6"/>
    <w:rsid w:val="008D4E71"/>
    <w:rsid w:val="008D51E4"/>
    <w:rsid w:val="008D5769"/>
    <w:rsid w:val="008D5AF5"/>
    <w:rsid w:val="008D5B42"/>
    <w:rsid w:val="008D5FCE"/>
    <w:rsid w:val="008D647B"/>
    <w:rsid w:val="008D6750"/>
    <w:rsid w:val="008D69AF"/>
    <w:rsid w:val="008D6A70"/>
    <w:rsid w:val="008D6F31"/>
    <w:rsid w:val="008D6F4C"/>
    <w:rsid w:val="008D6F53"/>
    <w:rsid w:val="008D7325"/>
    <w:rsid w:val="008D7C65"/>
    <w:rsid w:val="008E00A0"/>
    <w:rsid w:val="008E06C8"/>
    <w:rsid w:val="008E06D1"/>
    <w:rsid w:val="008E0EAD"/>
    <w:rsid w:val="008E1326"/>
    <w:rsid w:val="008E1406"/>
    <w:rsid w:val="008E1485"/>
    <w:rsid w:val="008E184C"/>
    <w:rsid w:val="008E1F41"/>
    <w:rsid w:val="008E1F6D"/>
    <w:rsid w:val="008E286F"/>
    <w:rsid w:val="008E2961"/>
    <w:rsid w:val="008E2AA9"/>
    <w:rsid w:val="008E2AF6"/>
    <w:rsid w:val="008E2D4A"/>
    <w:rsid w:val="008E2D6B"/>
    <w:rsid w:val="008E2D75"/>
    <w:rsid w:val="008E33CC"/>
    <w:rsid w:val="008E3AD1"/>
    <w:rsid w:val="008E3DA8"/>
    <w:rsid w:val="008E4360"/>
    <w:rsid w:val="008E43EE"/>
    <w:rsid w:val="008E4B67"/>
    <w:rsid w:val="008E4D8F"/>
    <w:rsid w:val="008E563A"/>
    <w:rsid w:val="008E5720"/>
    <w:rsid w:val="008E5749"/>
    <w:rsid w:val="008E577E"/>
    <w:rsid w:val="008E5957"/>
    <w:rsid w:val="008E5CDA"/>
    <w:rsid w:val="008E5F1B"/>
    <w:rsid w:val="008E667D"/>
    <w:rsid w:val="008E6A99"/>
    <w:rsid w:val="008E6B60"/>
    <w:rsid w:val="008E6E64"/>
    <w:rsid w:val="008E6F4B"/>
    <w:rsid w:val="008E7042"/>
    <w:rsid w:val="008E7357"/>
    <w:rsid w:val="008E7407"/>
    <w:rsid w:val="008E7825"/>
    <w:rsid w:val="008E787A"/>
    <w:rsid w:val="008F0086"/>
    <w:rsid w:val="008F048C"/>
    <w:rsid w:val="008F0869"/>
    <w:rsid w:val="008F1874"/>
    <w:rsid w:val="008F2354"/>
    <w:rsid w:val="008F24B7"/>
    <w:rsid w:val="008F2BE6"/>
    <w:rsid w:val="008F2EBF"/>
    <w:rsid w:val="008F3DA5"/>
    <w:rsid w:val="008F3ED0"/>
    <w:rsid w:val="008F454A"/>
    <w:rsid w:val="008F462F"/>
    <w:rsid w:val="008F47E0"/>
    <w:rsid w:val="008F49B4"/>
    <w:rsid w:val="008F4CE3"/>
    <w:rsid w:val="008F518A"/>
    <w:rsid w:val="008F5252"/>
    <w:rsid w:val="008F5484"/>
    <w:rsid w:val="008F54C8"/>
    <w:rsid w:val="008F5C88"/>
    <w:rsid w:val="008F5E90"/>
    <w:rsid w:val="008F5E98"/>
    <w:rsid w:val="008F63B6"/>
    <w:rsid w:val="008F65AB"/>
    <w:rsid w:val="008F6A5A"/>
    <w:rsid w:val="008F6EA0"/>
    <w:rsid w:val="008F6EB2"/>
    <w:rsid w:val="008F7533"/>
    <w:rsid w:val="008F7738"/>
    <w:rsid w:val="008F7757"/>
    <w:rsid w:val="008F7BFE"/>
    <w:rsid w:val="008F7E20"/>
    <w:rsid w:val="008F7E4A"/>
    <w:rsid w:val="00900046"/>
    <w:rsid w:val="0090058B"/>
    <w:rsid w:val="009005BA"/>
    <w:rsid w:val="009007A6"/>
    <w:rsid w:val="00900B39"/>
    <w:rsid w:val="00900BA4"/>
    <w:rsid w:val="00901502"/>
    <w:rsid w:val="00902418"/>
    <w:rsid w:val="009024EC"/>
    <w:rsid w:val="00902697"/>
    <w:rsid w:val="00902D1E"/>
    <w:rsid w:val="00902D9C"/>
    <w:rsid w:val="00903454"/>
    <w:rsid w:val="009036FF"/>
    <w:rsid w:val="00903D07"/>
    <w:rsid w:val="00903D70"/>
    <w:rsid w:val="00903DC5"/>
    <w:rsid w:val="0090416A"/>
    <w:rsid w:val="009044A5"/>
    <w:rsid w:val="009044C3"/>
    <w:rsid w:val="00904694"/>
    <w:rsid w:val="00904768"/>
    <w:rsid w:val="00904BDA"/>
    <w:rsid w:val="00904C57"/>
    <w:rsid w:val="00904CF8"/>
    <w:rsid w:val="00904D40"/>
    <w:rsid w:val="00904EC3"/>
    <w:rsid w:val="009051D3"/>
    <w:rsid w:val="00905A68"/>
    <w:rsid w:val="009063A2"/>
    <w:rsid w:val="009063C1"/>
    <w:rsid w:val="00906AA4"/>
    <w:rsid w:val="00906ED4"/>
    <w:rsid w:val="0090730D"/>
    <w:rsid w:val="009073A0"/>
    <w:rsid w:val="00907B7F"/>
    <w:rsid w:val="00907ED2"/>
    <w:rsid w:val="00910098"/>
    <w:rsid w:val="0091010B"/>
    <w:rsid w:val="009103F7"/>
    <w:rsid w:val="00910608"/>
    <w:rsid w:val="0091099A"/>
    <w:rsid w:val="00911235"/>
    <w:rsid w:val="00911447"/>
    <w:rsid w:val="00911547"/>
    <w:rsid w:val="0091154A"/>
    <w:rsid w:val="00911BC6"/>
    <w:rsid w:val="0091217F"/>
    <w:rsid w:val="00912269"/>
    <w:rsid w:val="00912340"/>
    <w:rsid w:val="00912548"/>
    <w:rsid w:val="00912E19"/>
    <w:rsid w:val="00912E64"/>
    <w:rsid w:val="00912EB4"/>
    <w:rsid w:val="0091339D"/>
    <w:rsid w:val="009133B5"/>
    <w:rsid w:val="00913549"/>
    <w:rsid w:val="00913D87"/>
    <w:rsid w:val="00913EFC"/>
    <w:rsid w:val="00913F62"/>
    <w:rsid w:val="00914F08"/>
    <w:rsid w:val="00915255"/>
    <w:rsid w:val="0091553E"/>
    <w:rsid w:val="009156F2"/>
    <w:rsid w:val="009157FD"/>
    <w:rsid w:val="00915C58"/>
    <w:rsid w:val="00916354"/>
    <w:rsid w:val="009166C6"/>
    <w:rsid w:val="00916D75"/>
    <w:rsid w:val="0092017B"/>
    <w:rsid w:val="00920296"/>
    <w:rsid w:val="0092033A"/>
    <w:rsid w:val="009203DC"/>
    <w:rsid w:val="00920782"/>
    <w:rsid w:val="00920A6B"/>
    <w:rsid w:val="00920C1B"/>
    <w:rsid w:val="00920C89"/>
    <w:rsid w:val="00920CEA"/>
    <w:rsid w:val="00920FBA"/>
    <w:rsid w:val="00921AF4"/>
    <w:rsid w:val="00922156"/>
    <w:rsid w:val="00922711"/>
    <w:rsid w:val="009227AC"/>
    <w:rsid w:val="0092287C"/>
    <w:rsid w:val="00923002"/>
    <w:rsid w:val="00923241"/>
    <w:rsid w:val="009235AA"/>
    <w:rsid w:val="00923668"/>
    <w:rsid w:val="00923911"/>
    <w:rsid w:val="00923B8E"/>
    <w:rsid w:val="00924456"/>
    <w:rsid w:val="009245EF"/>
    <w:rsid w:val="00924AA3"/>
    <w:rsid w:val="00924C1F"/>
    <w:rsid w:val="00924F21"/>
    <w:rsid w:val="009254DD"/>
    <w:rsid w:val="0092601C"/>
    <w:rsid w:val="00926AC5"/>
    <w:rsid w:val="00926D90"/>
    <w:rsid w:val="00926DE8"/>
    <w:rsid w:val="00927230"/>
    <w:rsid w:val="0092741A"/>
    <w:rsid w:val="0092768C"/>
    <w:rsid w:val="00927985"/>
    <w:rsid w:val="009279B5"/>
    <w:rsid w:val="009279CF"/>
    <w:rsid w:val="00927EF9"/>
    <w:rsid w:val="009302F6"/>
    <w:rsid w:val="0093061B"/>
    <w:rsid w:val="009310B3"/>
    <w:rsid w:val="00931185"/>
    <w:rsid w:val="0093151C"/>
    <w:rsid w:val="00931BC5"/>
    <w:rsid w:val="0093203B"/>
    <w:rsid w:val="00932450"/>
    <w:rsid w:val="0093289C"/>
    <w:rsid w:val="00932CF7"/>
    <w:rsid w:val="00932D64"/>
    <w:rsid w:val="00932F65"/>
    <w:rsid w:val="00933239"/>
    <w:rsid w:val="00933490"/>
    <w:rsid w:val="0093390C"/>
    <w:rsid w:val="009339BF"/>
    <w:rsid w:val="00934058"/>
    <w:rsid w:val="00934791"/>
    <w:rsid w:val="00934D0D"/>
    <w:rsid w:val="00934FA5"/>
    <w:rsid w:val="00934FE6"/>
    <w:rsid w:val="00935461"/>
    <w:rsid w:val="00935895"/>
    <w:rsid w:val="00935BF0"/>
    <w:rsid w:val="009368E6"/>
    <w:rsid w:val="00936BB2"/>
    <w:rsid w:val="00936F33"/>
    <w:rsid w:val="00937044"/>
    <w:rsid w:val="00937232"/>
    <w:rsid w:val="0093793B"/>
    <w:rsid w:val="00937C14"/>
    <w:rsid w:val="00940082"/>
    <w:rsid w:val="00940620"/>
    <w:rsid w:val="00940BE2"/>
    <w:rsid w:val="00940E95"/>
    <w:rsid w:val="009412FD"/>
    <w:rsid w:val="00941482"/>
    <w:rsid w:val="0094156E"/>
    <w:rsid w:val="009419E7"/>
    <w:rsid w:val="00941E2F"/>
    <w:rsid w:val="009427B7"/>
    <w:rsid w:val="009428C8"/>
    <w:rsid w:val="00942A60"/>
    <w:rsid w:val="00942E04"/>
    <w:rsid w:val="00943172"/>
    <w:rsid w:val="009431C5"/>
    <w:rsid w:val="00943E41"/>
    <w:rsid w:val="009440A8"/>
    <w:rsid w:val="00944235"/>
    <w:rsid w:val="00944BD1"/>
    <w:rsid w:val="00945232"/>
    <w:rsid w:val="0094541E"/>
    <w:rsid w:val="0094568D"/>
    <w:rsid w:val="009459B0"/>
    <w:rsid w:val="009459F7"/>
    <w:rsid w:val="00945EDC"/>
    <w:rsid w:val="009460E7"/>
    <w:rsid w:val="00946644"/>
    <w:rsid w:val="00946956"/>
    <w:rsid w:val="00946B45"/>
    <w:rsid w:val="00947274"/>
    <w:rsid w:val="0094778F"/>
    <w:rsid w:val="0094792D"/>
    <w:rsid w:val="009501D8"/>
    <w:rsid w:val="0095065D"/>
    <w:rsid w:val="0095113E"/>
    <w:rsid w:val="00951390"/>
    <w:rsid w:val="00951F98"/>
    <w:rsid w:val="00952A99"/>
    <w:rsid w:val="00952D51"/>
    <w:rsid w:val="009534CE"/>
    <w:rsid w:val="00953882"/>
    <w:rsid w:val="00953F87"/>
    <w:rsid w:val="00954A69"/>
    <w:rsid w:val="00955177"/>
    <w:rsid w:val="00955B79"/>
    <w:rsid w:val="00955CD3"/>
    <w:rsid w:val="00956BC4"/>
    <w:rsid w:val="0095758B"/>
    <w:rsid w:val="009576BA"/>
    <w:rsid w:val="00957A83"/>
    <w:rsid w:val="00960216"/>
    <w:rsid w:val="009603AA"/>
    <w:rsid w:val="0096092A"/>
    <w:rsid w:val="00960C90"/>
    <w:rsid w:val="00960DF2"/>
    <w:rsid w:val="009610F7"/>
    <w:rsid w:val="0096127C"/>
    <w:rsid w:val="00961372"/>
    <w:rsid w:val="00961804"/>
    <w:rsid w:val="00961E06"/>
    <w:rsid w:val="00961EB5"/>
    <w:rsid w:val="00961F02"/>
    <w:rsid w:val="00962171"/>
    <w:rsid w:val="00962259"/>
    <w:rsid w:val="00962273"/>
    <w:rsid w:val="009622C1"/>
    <w:rsid w:val="00962336"/>
    <w:rsid w:val="0096278C"/>
    <w:rsid w:val="00962887"/>
    <w:rsid w:val="00962A22"/>
    <w:rsid w:val="00962DF7"/>
    <w:rsid w:val="0096353A"/>
    <w:rsid w:val="0096425C"/>
    <w:rsid w:val="009645C0"/>
    <w:rsid w:val="00964960"/>
    <w:rsid w:val="00964A4A"/>
    <w:rsid w:val="00964AD4"/>
    <w:rsid w:val="00964F4D"/>
    <w:rsid w:val="00964FC8"/>
    <w:rsid w:val="00965033"/>
    <w:rsid w:val="00965716"/>
    <w:rsid w:val="009658CA"/>
    <w:rsid w:val="00965BDA"/>
    <w:rsid w:val="00966129"/>
    <w:rsid w:val="009663E5"/>
    <w:rsid w:val="009668E2"/>
    <w:rsid w:val="00966A84"/>
    <w:rsid w:val="00966AC1"/>
    <w:rsid w:val="00966DFD"/>
    <w:rsid w:val="00967029"/>
    <w:rsid w:val="009671A5"/>
    <w:rsid w:val="0096728C"/>
    <w:rsid w:val="00967427"/>
    <w:rsid w:val="00967814"/>
    <w:rsid w:val="00967BC6"/>
    <w:rsid w:val="0097020B"/>
    <w:rsid w:val="0097043D"/>
    <w:rsid w:val="00970839"/>
    <w:rsid w:val="00971032"/>
    <w:rsid w:val="009711DE"/>
    <w:rsid w:val="00971209"/>
    <w:rsid w:val="009719E8"/>
    <w:rsid w:val="00971B48"/>
    <w:rsid w:val="00972BF3"/>
    <w:rsid w:val="00973B1D"/>
    <w:rsid w:val="00973C1F"/>
    <w:rsid w:val="0097425E"/>
    <w:rsid w:val="0097443A"/>
    <w:rsid w:val="0097451E"/>
    <w:rsid w:val="009745D5"/>
    <w:rsid w:val="00975165"/>
    <w:rsid w:val="00975A7E"/>
    <w:rsid w:val="00975C22"/>
    <w:rsid w:val="00975C43"/>
    <w:rsid w:val="00975CA1"/>
    <w:rsid w:val="00975E41"/>
    <w:rsid w:val="0097644E"/>
    <w:rsid w:val="009767B1"/>
    <w:rsid w:val="009769C2"/>
    <w:rsid w:val="00976F4F"/>
    <w:rsid w:val="00976F62"/>
    <w:rsid w:val="0097705B"/>
    <w:rsid w:val="009771DD"/>
    <w:rsid w:val="0097728F"/>
    <w:rsid w:val="009804E5"/>
    <w:rsid w:val="0098082C"/>
    <w:rsid w:val="00980B8C"/>
    <w:rsid w:val="00980FAF"/>
    <w:rsid w:val="0098139F"/>
    <w:rsid w:val="00981615"/>
    <w:rsid w:val="00981ABB"/>
    <w:rsid w:val="00981F2E"/>
    <w:rsid w:val="00982D07"/>
    <w:rsid w:val="0098334E"/>
    <w:rsid w:val="00983555"/>
    <w:rsid w:val="0098361B"/>
    <w:rsid w:val="00983743"/>
    <w:rsid w:val="009837E9"/>
    <w:rsid w:val="00983905"/>
    <w:rsid w:val="00983E88"/>
    <w:rsid w:val="00984600"/>
    <w:rsid w:val="00984837"/>
    <w:rsid w:val="00984913"/>
    <w:rsid w:val="00984BCB"/>
    <w:rsid w:val="00985372"/>
    <w:rsid w:val="00985427"/>
    <w:rsid w:val="0098619C"/>
    <w:rsid w:val="00986585"/>
    <w:rsid w:val="009869B2"/>
    <w:rsid w:val="00986B83"/>
    <w:rsid w:val="009870E4"/>
    <w:rsid w:val="009871B2"/>
    <w:rsid w:val="009872C7"/>
    <w:rsid w:val="00987406"/>
    <w:rsid w:val="009876AC"/>
    <w:rsid w:val="009879E5"/>
    <w:rsid w:val="00987EDD"/>
    <w:rsid w:val="0099003C"/>
    <w:rsid w:val="0099043E"/>
    <w:rsid w:val="0099051F"/>
    <w:rsid w:val="00990CDC"/>
    <w:rsid w:val="0099128C"/>
    <w:rsid w:val="00991637"/>
    <w:rsid w:val="009920B4"/>
    <w:rsid w:val="00992AD7"/>
    <w:rsid w:val="00992C9A"/>
    <w:rsid w:val="00992E35"/>
    <w:rsid w:val="0099319A"/>
    <w:rsid w:val="00993FE4"/>
    <w:rsid w:val="00994126"/>
    <w:rsid w:val="009945F3"/>
    <w:rsid w:val="00994615"/>
    <w:rsid w:val="009946B8"/>
    <w:rsid w:val="00994A58"/>
    <w:rsid w:val="00994C04"/>
    <w:rsid w:val="009953BE"/>
    <w:rsid w:val="00995AAC"/>
    <w:rsid w:val="00995D94"/>
    <w:rsid w:val="00995ED9"/>
    <w:rsid w:val="00995FAA"/>
    <w:rsid w:val="00996B5E"/>
    <w:rsid w:val="0099742E"/>
    <w:rsid w:val="00997E65"/>
    <w:rsid w:val="00997FBE"/>
    <w:rsid w:val="009A0632"/>
    <w:rsid w:val="009A0BFD"/>
    <w:rsid w:val="009A0E81"/>
    <w:rsid w:val="009A1A20"/>
    <w:rsid w:val="009A1BF3"/>
    <w:rsid w:val="009A1EB3"/>
    <w:rsid w:val="009A22EE"/>
    <w:rsid w:val="009A2451"/>
    <w:rsid w:val="009A264A"/>
    <w:rsid w:val="009A2C14"/>
    <w:rsid w:val="009A2C17"/>
    <w:rsid w:val="009A365E"/>
    <w:rsid w:val="009A36FF"/>
    <w:rsid w:val="009A3DE0"/>
    <w:rsid w:val="009A41D1"/>
    <w:rsid w:val="009A4505"/>
    <w:rsid w:val="009A4707"/>
    <w:rsid w:val="009A4989"/>
    <w:rsid w:val="009A4CA1"/>
    <w:rsid w:val="009A4CB0"/>
    <w:rsid w:val="009A4CD7"/>
    <w:rsid w:val="009A4DE7"/>
    <w:rsid w:val="009A57B1"/>
    <w:rsid w:val="009A5AD2"/>
    <w:rsid w:val="009A61DB"/>
    <w:rsid w:val="009A66B2"/>
    <w:rsid w:val="009A6738"/>
    <w:rsid w:val="009A69F5"/>
    <w:rsid w:val="009A7207"/>
    <w:rsid w:val="009A78F6"/>
    <w:rsid w:val="009A78FF"/>
    <w:rsid w:val="009A7F27"/>
    <w:rsid w:val="009B0106"/>
    <w:rsid w:val="009B0629"/>
    <w:rsid w:val="009B0CB5"/>
    <w:rsid w:val="009B0F1F"/>
    <w:rsid w:val="009B1013"/>
    <w:rsid w:val="009B12E5"/>
    <w:rsid w:val="009B1411"/>
    <w:rsid w:val="009B175C"/>
    <w:rsid w:val="009B17FB"/>
    <w:rsid w:val="009B1BDA"/>
    <w:rsid w:val="009B1EE5"/>
    <w:rsid w:val="009B21CE"/>
    <w:rsid w:val="009B22ED"/>
    <w:rsid w:val="009B2501"/>
    <w:rsid w:val="009B26E9"/>
    <w:rsid w:val="009B2856"/>
    <w:rsid w:val="009B2A23"/>
    <w:rsid w:val="009B2A7A"/>
    <w:rsid w:val="009B3169"/>
    <w:rsid w:val="009B3907"/>
    <w:rsid w:val="009B40CC"/>
    <w:rsid w:val="009B4225"/>
    <w:rsid w:val="009B4611"/>
    <w:rsid w:val="009B46F8"/>
    <w:rsid w:val="009B4BE8"/>
    <w:rsid w:val="009B59BC"/>
    <w:rsid w:val="009B5A1E"/>
    <w:rsid w:val="009B5ADC"/>
    <w:rsid w:val="009B5CE7"/>
    <w:rsid w:val="009B5F8E"/>
    <w:rsid w:val="009B6093"/>
    <w:rsid w:val="009B61C7"/>
    <w:rsid w:val="009B6265"/>
    <w:rsid w:val="009B62A6"/>
    <w:rsid w:val="009B654A"/>
    <w:rsid w:val="009B668F"/>
    <w:rsid w:val="009B6972"/>
    <w:rsid w:val="009B7984"/>
    <w:rsid w:val="009B7AE2"/>
    <w:rsid w:val="009B7DDB"/>
    <w:rsid w:val="009C02FA"/>
    <w:rsid w:val="009C09A9"/>
    <w:rsid w:val="009C0A10"/>
    <w:rsid w:val="009C0BF6"/>
    <w:rsid w:val="009C0E01"/>
    <w:rsid w:val="009C0E2E"/>
    <w:rsid w:val="009C0ED2"/>
    <w:rsid w:val="009C171E"/>
    <w:rsid w:val="009C1C0F"/>
    <w:rsid w:val="009C1CE2"/>
    <w:rsid w:val="009C2523"/>
    <w:rsid w:val="009C28BB"/>
    <w:rsid w:val="009C31C2"/>
    <w:rsid w:val="009C3828"/>
    <w:rsid w:val="009C3978"/>
    <w:rsid w:val="009C3C32"/>
    <w:rsid w:val="009C3C96"/>
    <w:rsid w:val="009C4AD3"/>
    <w:rsid w:val="009C4B2C"/>
    <w:rsid w:val="009C4DA3"/>
    <w:rsid w:val="009C4DCB"/>
    <w:rsid w:val="009C51EA"/>
    <w:rsid w:val="009C534E"/>
    <w:rsid w:val="009C58B0"/>
    <w:rsid w:val="009C5D61"/>
    <w:rsid w:val="009C66EA"/>
    <w:rsid w:val="009C6EF8"/>
    <w:rsid w:val="009C73BD"/>
    <w:rsid w:val="009C74A7"/>
    <w:rsid w:val="009C75C7"/>
    <w:rsid w:val="009C7EE0"/>
    <w:rsid w:val="009D0118"/>
    <w:rsid w:val="009D04C7"/>
    <w:rsid w:val="009D05D5"/>
    <w:rsid w:val="009D0BB8"/>
    <w:rsid w:val="009D0BC5"/>
    <w:rsid w:val="009D128E"/>
    <w:rsid w:val="009D18C0"/>
    <w:rsid w:val="009D1AF2"/>
    <w:rsid w:val="009D1DB6"/>
    <w:rsid w:val="009D22B9"/>
    <w:rsid w:val="009D2479"/>
    <w:rsid w:val="009D2808"/>
    <w:rsid w:val="009D2A41"/>
    <w:rsid w:val="009D2AAC"/>
    <w:rsid w:val="009D2BE9"/>
    <w:rsid w:val="009D3060"/>
    <w:rsid w:val="009D34F1"/>
    <w:rsid w:val="009D3529"/>
    <w:rsid w:val="009D3550"/>
    <w:rsid w:val="009D3598"/>
    <w:rsid w:val="009D38EC"/>
    <w:rsid w:val="009D39D8"/>
    <w:rsid w:val="009D3A8B"/>
    <w:rsid w:val="009D3B32"/>
    <w:rsid w:val="009D3C21"/>
    <w:rsid w:val="009D3E01"/>
    <w:rsid w:val="009D4047"/>
    <w:rsid w:val="009D4528"/>
    <w:rsid w:val="009D45C7"/>
    <w:rsid w:val="009D4654"/>
    <w:rsid w:val="009D4699"/>
    <w:rsid w:val="009D4E8D"/>
    <w:rsid w:val="009D5B39"/>
    <w:rsid w:val="009D5F8D"/>
    <w:rsid w:val="009D6329"/>
    <w:rsid w:val="009D6652"/>
    <w:rsid w:val="009D7191"/>
    <w:rsid w:val="009D7192"/>
    <w:rsid w:val="009D7642"/>
    <w:rsid w:val="009E0019"/>
    <w:rsid w:val="009E0A1F"/>
    <w:rsid w:val="009E0F9A"/>
    <w:rsid w:val="009E115C"/>
    <w:rsid w:val="009E159A"/>
    <w:rsid w:val="009E1FF0"/>
    <w:rsid w:val="009E25E3"/>
    <w:rsid w:val="009E26D9"/>
    <w:rsid w:val="009E29E9"/>
    <w:rsid w:val="009E30E7"/>
    <w:rsid w:val="009E34DD"/>
    <w:rsid w:val="009E3898"/>
    <w:rsid w:val="009E3F7E"/>
    <w:rsid w:val="009E3F7F"/>
    <w:rsid w:val="009E422D"/>
    <w:rsid w:val="009E46B4"/>
    <w:rsid w:val="009E4B3A"/>
    <w:rsid w:val="009E4E82"/>
    <w:rsid w:val="009E54B2"/>
    <w:rsid w:val="009E55BE"/>
    <w:rsid w:val="009E5DCE"/>
    <w:rsid w:val="009E6463"/>
    <w:rsid w:val="009E659D"/>
    <w:rsid w:val="009E66DC"/>
    <w:rsid w:val="009E723A"/>
    <w:rsid w:val="009E737C"/>
    <w:rsid w:val="009F0295"/>
    <w:rsid w:val="009F06AF"/>
    <w:rsid w:val="009F06B1"/>
    <w:rsid w:val="009F0920"/>
    <w:rsid w:val="009F0D23"/>
    <w:rsid w:val="009F14F1"/>
    <w:rsid w:val="009F16A0"/>
    <w:rsid w:val="009F1959"/>
    <w:rsid w:val="009F1B7B"/>
    <w:rsid w:val="009F1BA7"/>
    <w:rsid w:val="009F2FFB"/>
    <w:rsid w:val="009F331A"/>
    <w:rsid w:val="009F34C2"/>
    <w:rsid w:val="009F3AE1"/>
    <w:rsid w:val="009F3B20"/>
    <w:rsid w:val="009F3EBB"/>
    <w:rsid w:val="009F43F1"/>
    <w:rsid w:val="009F4C16"/>
    <w:rsid w:val="009F4C9B"/>
    <w:rsid w:val="009F4D50"/>
    <w:rsid w:val="009F4EC4"/>
    <w:rsid w:val="009F500F"/>
    <w:rsid w:val="009F51E4"/>
    <w:rsid w:val="009F5499"/>
    <w:rsid w:val="009F576E"/>
    <w:rsid w:val="009F5FCB"/>
    <w:rsid w:val="009F60B2"/>
    <w:rsid w:val="009F6451"/>
    <w:rsid w:val="009F65EE"/>
    <w:rsid w:val="009F6AAD"/>
    <w:rsid w:val="009F6C92"/>
    <w:rsid w:val="009F7250"/>
    <w:rsid w:val="009F72DF"/>
    <w:rsid w:val="009F7712"/>
    <w:rsid w:val="009F7B39"/>
    <w:rsid w:val="009F7E28"/>
    <w:rsid w:val="009F7F20"/>
    <w:rsid w:val="00A00282"/>
    <w:rsid w:val="00A00724"/>
    <w:rsid w:val="00A00747"/>
    <w:rsid w:val="00A007E0"/>
    <w:rsid w:val="00A00865"/>
    <w:rsid w:val="00A00F51"/>
    <w:rsid w:val="00A00FF0"/>
    <w:rsid w:val="00A01D04"/>
    <w:rsid w:val="00A02317"/>
    <w:rsid w:val="00A02646"/>
    <w:rsid w:val="00A0299F"/>
    <w:rsid w:val="00A029CC"/>
    <w:rsid w:val="00A02A37"/>
    <w:rsid w:val="00A032C8"/>
    <w:rsid w:val="00A03474"/>
    <w:rsid w:val="00A034A8"/>
    <w:rsid w:val="00A04077"/>
    <w:rsid w:val="00A04354"/>
    <w:rsid w:val="00A047CD"/>
    <w:rsid w:val="00A04B9C"/>
    <w:rsid w:val="00A05045"/>
    <w:rsid w:val="00A054A5"/>
    <w:rsid w:val="00A057AB"/>
    <w:rsid w:val="00A057D1"/>
    <w:rsid w:val="00A0583A"/>
    <w:rsid w:val="00A05A13"/>
    <w:rsid w:val="00A05C1D"/>
    <w:rsid w:val="00A05F56"/>
    <w:rsid w:val="00A062A8"/>
    <w:rsid w:val="00A0668B"/>
    <w:rsid w:val="00A0691D"/>
    <w:rsid w:val="00A06AA1"/>
    <w:rsid w:val="00A06BA9"/>
    <w:rsid w:val="00A06EC2"/>
    <w:rsid w:val="00A06F44"/>
    <w:rsid w:val="00A0737D"/>
    <w:rsid w:val="00A0758D"/>
    <w:rsid w:val="00A077B9"/>
    <w:rsid w:val="00A07AB0"/>
    <w:rsid w:val="00A10738"/>
    <w:rsid w:val="00A107F8"/>
    <w:rsid w:val="00A10C5F"/>
    <w:rsid w:val="00A10CA2"/>
    <w:rsid w:val="00A1113E"/>
    <w:rsid w:val="00A11164"/>
    <w:rsid w:val="00A11923"/>
    <w:rsid w:val="00A11F1E"/>
    <w:rsid w:val="00A122C8"/>
    <w:rsid w:val="00A12BF9"/>
    <w:rsid w:val="00A12C6C"/>
    <w:rsid w:val="00A13CED"/>
    <w:rsid w:val="00A14248"/>
    <w:rsid w:val="00A1459E"/>
    <w:rsid w:val="00A14897"/>
    <w:rsid w:val="00A14C74"/>
    <w:rsid w:val="00A14E95"/>
    <w:rsid w:val="00A14F63"/>
    <w:rsid w:val="00A151BC"/>
    <w:rsid w:val="00A15481"/>
    <w:rsid w:val="00A15BB5"/>
    <w:rsid w:val="00A16236"/>
    <w:rsid w:val="00A16686"/>
    <w:rsid w:val="00A17BDD"/>
    <w:rsid w:val="00A203BC"/>
    <w:rsid w:val="00A207DE"/>
    <w:rsid w:val="00A216EA"/>
    <w:rsid w:val="00A21731"/>
    <w:rsid w:val="00A21854"/>
    <w:rsid w:val="00A219F8"/>
    <w:rsid w:val="00A222D6"/>
    <w:rsid w:val="00A22945"/>
    <w:rsid w:val="00A23C3D"/>
    <w:rsid w:val="00A23E50"/>
    <w:rsid w:val="00A24089"/>
    <w:rsid w:val="00A242FD"/>
    <w:rsid w:val="00A243B1"/>
    <w:rsid w:val="00A24888"/>
    <w:rsid w:val="00A24FF2"/>
    <w:rsid w:val="00A25057"/>
    <w:rsid w:val="00A251E1"/>
    <w:rsid w:val="00A25559"/>
    <w:rsid w:val="00A255F3"/>
    <w:rsid w:val="00A25E71"/>
    <w:rsid w:val="00A2653C"/>
    <w:rsid w:val="00A26593"/>
    <w:rsid w:val="00A267D1"/>
    <w:rsid w:val="00A26E6E"/>
    <w:rsid w:val="00A27949"/>
    <w:rsid w:val="00A279CE"/>
    <w:rsid w:val="00A27A31"/>
    <w:rsid w:val="00A30548"/>
    <w:rsid w:val="00A306B2"/>
    <w:rsid w:val="00A30FB3"/>
    <w:rsid w:val="00A31027"/>
    <w:rsid w:val="00A31951"/>
    <w:rsid w:val="00A31E30"/>
    <w:rsid w:val="00A3246C"/>
    <w:rsid w:val="00A32523"/>
    <w:rsid w:val="00A329ED"/>
    <w:rsid w:val="00A32A79"/>
    <w:rsid w:val="00A32B1C"/>
    <w:rsid w:val="00A32D2E"/>
    <w:rsid w:val="00A32F7C"/>
    <w:rsid w:val="00A3350B"/>
    <w:rsid w:val="00A33AC9"/>
    <w:rsid w:val="00A33C83"/>
    <w:rsid w:val="00A33D57"/>
    <w:rsid w:val="00A33ECE"/>
    <w:rsid w:val="00A34719"/>
    <w:rsid w:val="00A34F2A"/>
    <w:rsid w:val="00A35403"/>
    <w:rsid w:val="00A35CB7"/>
    <w:rsid w:val="00A3623F"/>
    <w:rsid w:val="00A36A5B"/>
    <w:rsid w:val="00A36E62"/>
    <w:rsid w:val="00A372A5"/>
    <w:rsid w:val="00A3759A"/>
    <w:rsid w:val="00A37654"/>
    <w:rsid w:val="00A378D0"/>
    <w:rsid w:val="00A37A0E"/>
    <w:rsid w:val="00A37CD1"/>
    <w:rsid w:val="00A37DDD"/>
    <w:rsid w:val="00A400AB"/>
    <w:rsid w:val="00A403FF"/>
    <w:rsid w:val="00A40859"/>
    <w:rsid w:val="00A40F3C"/>
    <w:rsid w:val="00A412A2"/>
    <w:rsid w:val="00A413F3"/>
    <w:rsid w:val="00A419E0"/>
    <w:rsid w:val="00A42385"/>
    <w:rsid w:val="00A4266F"/>
    <w:rsid w:val="00A42FB0"/>
    <w:rsid w:val="00A43129"/>
    <w:rsid w:val="00A43156"/>
    <w:rsid w:val="00A43A6D"/>
    <w:rsid w:val="00A44A84"/>
    <w:rsid w:val="00A44EAA"/>
    <w:rsid w:val="00A451B4"/>
    <w:rsid w:val="00A45208"/>
    <w:rsid w:val="00A45731"/>
    <w:rsid w:val="00A45759"/>
    <w:rsid w:val="00A45923"/>
    <w:rsid w:val="00A45F5E"/>
    <w:rsid w:val="00A4652C"/>
    <w:rsid w:val="00A468AA"/>
    <w:rsid w:val="00A46920"/>
    <w:rsid w:val="00A46A3D"/>
    <w:rsid w:val="00A46D1E"/>
    <w:rsid w:val="00A46D50"/>
    <w:rsid w:val="00A46EBE"/>
    <w:rsid w:val="00A476EB"/>
    <w:rsid w:val="00A477A6"/>
    <w:rsid w:val="00A50647"/>
    <w:rsid w:val="00A5081B"/>
    <w:rsid w:val="00A50942"/>
    <w:rsid w:val="00A5114C"/>
    <w:rsid w:val="00A5126A"/>
    <w:rsid w:val="00A51FB1"/>
    <w:rsid w:val="00A525EB"/>
    <w:rsid w:val="00A527CF"/>
    <w:rsid w:val="00A53073"/>
    <w:rsid w:val="00A53258"/>
    <w:rsid w:val="00A53550"/>
    <w:rsid w:val="00A53961"/>
    <w:rsid w:val="00A53FA7"/>
    <w:rsid w:val="00A5407A"/>
    <w:rsid w:val="00A541D2"/>
    <w:rsid w:val="00A544E7"/>
    <w:rsid w:val="00A54F5F"/>
    <w:rsid w:val="00A54F72"/>
    <w:rsid w:val="00A555A5"/>
    <w:rsid w:val="00A55AE9"/>
    <w:rsid w:val="00A55C97"/>
    <w:rsid w:val="00A561D0"/>
    <w:rsid w:val="00A561EF"/>
    <w:rsid w:val="00A56334"/>
    <w:rsid w:val="00A5682D"/>
    <w:rsid w:val="00A569A6"/>
    <w:rsid w:val="00A56C08"/>
    <w:rsid w:val="00A57287"/>
    <w:rsid w:val="00A57431"/>
    <w:rsid w:val="00A574F3"/>
    <w:rsid w:val="00A6007D"/>
    <w:rsid w:val="00A6061B"/>
    <w:rsid w:val="00A60B7A"/>
    <w:rsid w:val="00A60E01"/>
    <w:rsid w:val="00A60FB1"/>
    <w:rsid w:val="00A615B7"/>
    <w:rsid w:val="00A6171B"/>
    <w:rsid w:val="00A6198D"/>
    <w:rsid w:val="00A619DC"/>
    <w:rsid w:val="00A61C4D"/>
    <w:rsid w:val="00A61C90"/>
    <w:rsid w:val="00A61F2B"/>
    <w:rsid w:val="00A6242A"/>
    <w:rsid w:val="00A626BD"/>
    <w:rsid w:val="00A62816"/>
    <w:rsid w:val="00A62B20"/>
    <w:rsid w:val="00A637B5"/>
    <w:rsid w:val="00A638D6"/>
    <w:rsid w:val="00A63B8C"/>
    <w:rsid w:val="00A6407C"/>
    <w:rsid w:val="00A64099"/>
    <w:rsid w:val="00A641D9"/>
    <w:rsid w:val="00A64445"/>
    <w:rsid w:val="00A64A4E"/>
    <w:rsid w:val="00A64A94"/>
    <w:rsid w:val="00A64CF3"/>
    <w:rsid w:val="00A64DE8"/>
    <w:rsid w:val="00A64E5B"/>
    <w:rsid w:val="00A64F77"/>
    <w:rsid w:val="00A65062"/>
    <w:rsid w:val="00A652E7"/>
    <w:rsid w:val="00A65305"/>
    <w:rsid w:val="00A65C0C"/>
    <w:rsid w:val="00A663B6"/>
    <w:rsid w:val="00A665F6"/>
    <w:rsid w:val="00A66809"/>
    <w:rsid w:val="00A67177"/>
    <w:rsid w:val="00A6724F"/>
    <w:rsid w:val="00A67FDC"/>
    <w:rsid w:val="00A70F54"/>
    <w:rsid w:val="00A71044"/>
    <w:rsid w:val="00A715E1"/>
    <w:rsid w:val="00A723BF"/>
    <w:rsid w:val="00A72547"/>
    <w:rsid w:val="00A727B2"/>
    <w:rsid w:val="00A72C8B"/>
    <w:rsid w:val="00A72F91"/>
    <w:rsid w:val="00A730F8"/>
    <w:rsid w:val="00A7316F"/>
    <w:rsid w:val="00A73198"/>
    <w:rsid w:val="00A733D3"/>
    <w:rsid w:val="00A7353D"/>
    <w:rsid w:val="00A736B7"/>
    <w:rsid w:val="00A73A4C"/>
    <w:rsid w:val="00A74492"/>
    <w:rsid w:val="00A74679"/>
    <w:rsid w:val="00A74AE1"/>
    <w:rsid w:val="00A74DC2"/>
    <w:rsid w:val="00A752AC"/>
    <w:rsid w:val="00A75E74"/>
    <w:rsid w:val="00A767C6"/>
    <w:rsid w:val="00A76877"/>
    <w:rsid w:val="00A76A25"/>
    <w:rsid w:val="00A76AA2"/>
    <w:rsid w:val="00A76E02"/>
    <w:rsid w:val="00A76E1F"/>
    <w:rsid w:val="00A76EF0"/>
    <w:rsid w:val="00A800BD"/>
    <w:rsid w:val="00A80123"/>
    <w:rsid w:val="00A8052F"/>
    <w:rsid w:val="00A808ED"/>
    <w:rsid w:val="00A80A0E"/>
    <w:rsid w:val="00A80D87"/>
    <w:rsid w:val="00A822EB"/>
    <w:rsid w:val="00A826AB"/>
    <w:rsid w:val="00A826B5"/>
    <w:rsid w:val="00A83280"/>
    <w:rsid w:val="00A836B2"/>
    <w:rsid w:val="00A83A06"/>
    <w:rsid w:val="00A83BE4"/>
    <w:rsid w:val="00A842E2"/>
    <w:rsid w:val="00A84692"/>
    <w:rsid w:val="00A84D3D"/>
    <w:rsid w:val="00A86144"/>
    <w:rsid w:val="00A86690"/>
    <w:rsid w:val="00A86C92"/>
    <w:rsid w:val="00A86EB8"/>
    <w:rsid w:val="00A871B6"/>
    <w:rsid w:val="00A877F3"/>
    <w:rsid w:val="00A8785A"/>
    <w:rsid w:val="00A87C77"/>
    <w:rsid w:val="00A90616"/>
    <w:rsid w:val="00A908D6"/>
    <w:rsid w:val="00A90939"/>
    <w:rsid w:val="00A90978"/>
    <w:rsid w:val="00A90B5F"/>
    <w:rsid w:val="00A90FA5"/>
    <w:rsid w:val="00A9121E"/>
    <w:rsid w:val="00A91C3C"/>
    <w:rsid w:val="00A91D1C"/>
    <w:rsid w:val="00A91D4F"/>
    <w:rsid w:val="00A91F15"/>
    <w:rsid w:val="00A91F7F"/>
    <w:rsid w:val="00A9211E"/>
    <w:rsid w:val="00A9248A"/>
    <w:rsid w:val="00A928B0"/>
    <w:rsid w:val="00A9290B"/>
    <w:rsid w:val="00A92BCA"/>
    <w:rsid w:val="00A92EAB"/>
    <w:rsid w:val="00A9317C"/>
    <w:rsid w:val="00A931F4"/>
    <w:rsid w:val="00A9333C"/>
    <w:rsid w:val="00A9355B"/>
    <w:rsid w:val="00A93568"/>
    <w:rsid w:val="00A935D5"/>
    <w:rsid w:val="00A93E71"/>
    <w:rsid w:val="00A9402F"/>
    <w:rsid w:val="00A944DA"/>
    <w:rsid w:val="00A947CE"/>
    <w:rsid w:val="00A94918"/>
    <w:rsid w:val="00A94C0B"/>
    <w:rsid w:val="00A94C3E"/>
    <w:rsid w:val="00A94C4C"/>
    <w:rsid w:val="00A950AC"/>
    <w:rsid w:val="00A95BC6"/>
    <w:rsid w:val="00A95C31"/>
    <w:rsid w:val="00A95E4B"/>
    <w:rsid w:val="00A95E91"/>
    <w:rsid w:val="00A96194"/>
    <w:rsid w:val="00A963F0"/>
    <w:rsid w:val="00A96958"/>
    <w:rsid w:val="00A96B95"/>
    <w:rsid w:val="00A96F94"/>
    <w:rsid w:val="00A972D1"/>
    <w:rsid w:val="00A978DE"/>
    <w:rsid w:val="00A97BDB"/>
    <w:rsid w:val="00AA0569"/>
    <w:rsid w:val="00AA0987"/>
    <w:rsid w:val="00AA0E0D"/>
    <w:rsid w:val="00AA10C4"/>
    <w:rsid w:val="00AA13E1"/>
    <w:rsid w:val="00AA14A2"/>
    <w:rsid w:val="00AA15A0"/>
    <w:rsid w:val="00AA1A2D"/>
    <w:rsid w:val="00AA20B5"/>
    <w:rsid w:val="00AA215D"/>
    <w:rsid w:val="00AA2534"/>
    <w:rsid w:val="00AA2B7D"/>
    <w:rsid w:val="00AA2B8E"/>
    <w:rsid w:val="00AA2DA8"/>
    <w:rsid w:val="00AA2E21"/>
    <w:rsid w:val="00AA2F46"/>
    <w:rsid w:val="00AA3511"/>
    <w:rsid w:val="00AA38F3"/>
    <w:rsid w:val="00AA3A63"/>
    <w:rsid w:val="00AA45CE"/>
    <w:rsid w:val="00AA4659"/>
    <w:rsid w:val="00AA4795"/>
    <w:rsid w:val="00AA4B8B"/>
    <w:rsid w:val="00AA4BFB"/>
    <w:rsid w:val="00AA5FE7"/>
    <w:rsid w:val="00AA6222"/>
    <w:rsid w:val="00AA64AC"/>
    <w:rsid w:val="00AA6553"/>
    <w:rsid w:val="00AA69C2"/>
    <w:rsid w:val="00AA77E4"/>
    <w:rsid w:val="00AA7A7E"/>
    <w:rsid w:val="00AA7B5C"/>
    <w:rsid w:val="00AA7BC6"/>
    <w:rsid w:val="00AB0345"/>
    <w:rsid w:val="00AB05FC"/>
    <w:rsid w:val="00AB0B7E"/>
    <w:rsid w:val="00AB17E3"/>
    <w:rsid w:val="00AB1C07"/>
    <w:rsid w:val="00AB1E37"/>
    <w:rsid w:val="00AB1FFF"/>
    <w:rsid w:val="00AB207E"/>
    <w:rsid w:val="00AB20C0"/>
    <w:rsid w:val="00AB2988"/>
    <w:rsid w:val="00AB2C13"/>
    <w:rsid w:val="00AB351F"/>
    <w:rsid w:val="00AB3AA8"/>
    <w:rsid w:val="00AB3AB3"/>
    <w:rsid w:val="00AB3B2D"/>
    <w:rsid w:val="00AB3B6E"/>
    <w:rsid w:val="00AB3CDB"/>
    <w:rsid w:val="00AB3D9D"/>
    <w:rsid w:val="00AB40EB"/>
    <w:rsid w:val="00AB4104"/>
    <w:rsid w:val="00AB43B4"/>
    <w:rsid w:val="00AB447A"/>
    <w:rsid w:val="00AB4509"/>
    <w:rsid w:val="00AB4EC9"/>
    <w:rsid w:val="00AB5436"/>
    <w:rsid w:val="00AB5594"/>
    <w:rsid w:val="00AB5640"/>
    <w:rsid w:val="00AB60C6"/>
    <w:rsid w:val="00AB6E23"/>
    <w:rsid w:val="00AB6F18"/>
    <w:rsid w:val="00AB734A"/>
    <w:rsid w:val="00AB7A5D"/>
    <w:rsid w:val="00AC02C7"/>
    <w:rsid w:val="00AC0B4D"/>
    <w:rsid w:val="00AC117F"/>
    <w:rsid w:val="00AC15B7"/>
    <w:rsid w:val="00AC1DB9"/>
    <w:rsid w:val="00AC2028"/>
    <w:rsid w:val="00AC204E"/>
    <w:rsid w:val="00AC2691"/>
    <w:rsid w:val="00AC31EF"/>
    <w:rsid w:val="00AC3977"/>
    <w:rsid w:val="00AC3A1F"/>
    <w:rsid w:val="00AC3A3C"/>
    <w:rsid w:val="00AC3B51"/>
    <w:rsid w:val="00AC3C93"/>
    <w:rsid w:val="00AC3E38"/>
    <w:rsid w:val="00AC4091"/>
    <w:rsid w:val="00AC50AB"/>
    <w:rsid w:val="00AC5DF8"/>
    <w:rsid w:val="00AC63C5"/>
    <w:rsid w:val="00AC657A"/>
    <w:rsid w:val="00AC67F6"/>
    <w:rsid w:val="00AC6A71"/>
    <w:rsid w:val="00AC6C9E"/>
    <w:rsid w:val="00AC6D3D"/>
    <w:rsid w:val="00AC6D87"/>
    <w:rsid w:val="00AC6D94"/>
    <w:rsid w:val="00AC71B1"/>
    <w:rsid w:val="00AC73FF"/>
    <w:rsid w:val="00AC7736"/>
    <w:rsid w:val="00AC7CDB"/>
    <w:rsid w:val="00AD0217"/>
    <w:rsid w:val="00AD049B"/>
    <w:rsid w:val="00AD063D"/>
    <w:rsid w:val="00AD08E7"/>
    <w:rsid w:val="00AD1018"/>
    <w:rsid w:val="00AD1220"/>
    <w:rsid w:val="00AD14D4"/>
    <w:rsid w:val="00AD1AB4"/>
    <w:rsid w:val="00AD1DD3"/>
    <w:rsid w:val="00AD1E65"/>
    <w:rsid w:val="00AD25C3"/>
    <w:rsid w:val="00AD27DC"/>
    <w:rsid w:val="00AD2852"/>
    <w:rsid w:val="00AD343D"/>
    <w:rsid w:val="00AD3AC1"/>
    <w:rsid w:val="00AD3B6B"/>
    <w:rsid w:val="00AD3ECE"/>
    <w:rsid w:val="00AD402F"/>
    <w:rsid w:val="00AD449E"/>
    <w:rsid w:val="00AD450A"/>
    <w:rsid w:val="00AD4BD5"/>
    <w:rsid w:val="00AD5231"/>
    <w:rsid w:val="00AD5629"/>
    <w:rsid w:val="00AD59A4"/>
    <w:rsid w:val="00AD5B42"/>
    <w:rsid w:val="00AD5CF9"/>
    <w:rsid w:val="00AD640B"/>
    <w:rsid w:val="00AD67EB"/>
    <w:rsid w:val="00AD69E5"/>
    <w:rsid w:val="00AD6A3F"/>
    <w:rsid w:val="00AD6F27"/>
    <w:rsid w:val="00AD70B8"/>
    <w:rsid w:val="00AD72B5"/>
    <w:rsid w:val="00AD7376"/>
    <w:rsid w:val="00AD76E3"/>
    <w:rsid w:val="00AD7EA7"/>
    <w:rsid w:val="00AE016B"/>
    <w:rsid w:val="00AE0752"/>
    <w:rsid w:val="00AE088A"/>
    <w:rsid w:val="00AE1B29"/>
    <w:rsid w:val="00AE1C04"/>
    <w:rsid w:val="00AE1E60"/>
    <w:rsid w:val="00AE1EA4"/>
    <w:rsid w:val="00AE2185"/>
    <w:rsid w:val="00AE25BF"/>
    <w:rsid w:val="00AE2943"/>
    <w:rsid w:val="00AE2ABF"/>
    <w:rsid w:val="00AE2B35"/>
    <w:rsid w:val="00AE3074"/>
    <w:rsid w:val="00AE386F"/>
    <w:rsid w:val="00AE434A"/>
    <w:rsid w:val="00AE473D"/>
    <w:rsid w:val="00AE48C7"/>
    <w:rsid w:val="00AE4994"/>
    <w:rsid w:val="00AE4AE5"/>
    <w:rsid w:val="00AE4FA6"/>
    <w:rsid w:val="00AE5269"/>
    <w:rsid w:val="00AE549A"/>
    <w:rsid w:val="00AE54D1"/>
    <w:rsid w:val="00AE5991"/>
    <w:rsid w:val="00AE5B6A"/>
    <w:rsid w:val="00AE5E12"/>
    <w:rsid w:val="00AE6847"/>
    <w:rsid w:val="00AE68BA"/>
    <w:rsid w:val="00AE699F"/>
    <w:rsid w:val="00AE6EA2"/>
    <w:rsid w:val="00AE72EE"/>
    <w:rsid w:val="00AE762A"/>
    <w:rsid w:val="00AE78AF"/>
    <w:rsid w:val="00AF019E"/>
    <w:rsid w:val="00AF02A0"/>
    <w:rsid w:val="00AF07B7"/>
    <w:rsid w:val="00AF0977"/>
    <w:rsid w:val="00AF0FF3"/>
    <w:rsid w:val="00AF14A8"/>
    <w:rsid w:val="00AF1C25"/>
    <w:rsid w:val="00AF1DFA"/>
    <w:rsid w:val="00AF2B6F"/>
    <w:rsid w:val="00AF2C8D"/>
    <w:rsid w:val="00AF2DDB"/>
    <w:rsid w:val="00AF3474"/>
    <w:rsid w:val="00AF45B2"/>
    <w:rsid w:val="00AF4A33"/>
    <w:rsid w:val="00AF4AA0"/>
    <w:rsid w:val="00AF4E97"/>
    <w:rsid w:val="00AF541B"/>
    <w:rsid w:val="00AF5588"/>
    <w:rsid w:val="00AF570C"/>
    <w:rsid w:val="00AF5F5C"/>
    <w:rsid w:val="00AF615D"/>
    <w:rsid w:val="00AF6171"/>
    <w:rsid w:val="00AF629C"/>
    <w:rsid w:val="00AF665D"/>
    <w:rsid w:val="00AF6A38"/>
    <w:rsid w:val="00AF6FEC"/>
    <w:rsid w:val="00AF706E"/>
    <w:rsid w:val="00AF7238"/>
    <w:rsid w:val="00AF7532"/>
    <w:rsid w:val="00AF7576"/>
    <w:rsid w:val="00AF76F8"/>
    <w:rsid w:val="00AF7777"/>
    <w:rsid w:val="00AF77CB"/>
    <w:rsid w:val="00AF7919"/>
    <w:rsid w:val="00B001DB"/>
    <w:rsid w:val="00B002FE"/>
    <w:rsid w:val="00B005D1"/>
    <w:rsid w:val="00B00943"/>
    <w:rsid w:val="00B00CAA"/>
    <w:rsid w:val="00B010B6"/>
    <w:rsid w:val="00B0150F"/>
    <w:rsid w:val="00B0156C"/>
    <w:rsid w:val="00B01A0E"/>
    <w:rsid w:val="00B01C86"/>
    <w:rsid w:val="00B01E9E"/>
    <w:rsid w:val="00B0217F"/>
    <w:rsid w:val="00B022DE"/>
    <w:rsid w:val="00B02363"/>
    <w:rsid w:val="00B026AF"/>
    <w:rsid w:val="00B0330C"/>
    <w:rsid w:val="00B03711"/>
    <w:rsid w:val="00B03741"/>
    <w:rsid w:val="00B03CF2"/>
    <w:rsid w:val="00B040D5"/>
    <w:rsid w:val="00B0436D"/>
    <w:rsid w:val="00B047F0"/>
    <w:rsid w:val="00B04DC9"/>
    <w:rsid w:val="00B056C7"/>
    <w:rsid w:val="00B05A29"/>
    <w:rsid w:val="00B05A71"/>
    <w:rsid w:val="00B05EB9"/>
    <w:rsid w:val="00B05F4C"/>
    <w:rsid w:val="00B06261"/>
    <w:rsid w:val="00B0628A"/>
    <w:rsid w:val="00B06334"/>
    <w:rsid w:val="00B0659F"/>
    <w:rsid w:val="00B0689E"/>
    <w:rsid w:val="00B06C2F"/>
    <w:rsid w:val="00B06E0B"/>
    <w:rsid w:val="00B071BF"/>
    <w:rsid w:val="00B07392"/>
    <w:rsid w:val="00B073F8"/>
    <w:rsid w:val="00B07471"/>
    <w:rsid w:val="00B10C39"/>
    <w:rsid w:val="00B1119E"/>
    <w:rsid w:val="00B11852"/>
    <w:rsid w:val="00B11BB4"/>
    <w:rsid w:val="00B11C59"/>
    <w:rsid w:val="00B11F62"/>
    <w:rsid w:val="00B1201D"/>
    <w:rsid w:val="00B127C9"/>
    <w:rsid w:val="00B12CA1"/>
    <w:rsid w:val="00B131B9"/>
    <w:rsid w:val="00B13E1D"/>
    <w:rsid w:val="00B13E49"/>
    <w:rsid w:val="00B14685"/>
    <w:rsid w:val="00B14956"/>
    <w:rsid w:val="00B153B9"/>
    <w:rsid w:val="00B156BE"/>
    <w:rsid w:val="00B15948"/>
    <w:rsid w:val="00B15BA0"/>
    <w:rsid w:val="00B16BEB"/>
    <w:rsid w:val="00B16F70"/>
    <w:rsid w:val="00B17071"/>
    <w:rsid w:val="00B178D0"/>
    <w:rsid w:val="00B17AC9"/>
    <w:rsid w:val="00B20A59"/>
    <w:rsid w:val="00B20C3D"/>
    <w:rsid w:val="00B21463"/>
    <w:rsid w:val="00B2153B"/>
    <w:rsid w:val="00B218BA"/>
    <w:rsid w:val="00B22128"/>
    <w:rsid w:val="00B221AC"/>
    <w:rsid w:val="00B2233D"/>
    <w:rsid w:val="00B22691"/>
    <w:rsid w:val="00B230C8"/>
    <w:rsid w:val="00B233E4"/>
    <w:rsid w:val="00B23A69"/>
    <w:rsid w:val="00B23EDA"/>
    <w:rsid w:val="00B2470C"/>
    <w:rsid w:val="00B247DB"/>
    <w:rsid w:val="00B24A08"/>
    <w:rsid w:val="00B24AD7"/>
    <w:rsid w:val="00B24B43"/>
    <w:rsid w:val="00B24D70"/>
    <w:rsid w:val="00B24F81"/>
    <w:rsid w:val="00B254D8"/>
    <w:rsid w:val="00B25A95"/>
    <w:rsid w:val="00B25DAD"/>
    <w:rsid w:val="00B25F1A"/>
    <w:rsid w:val="00B25F75"/>
    <w:rsid w:val="00B263E8"/>
    <w:rsid w:val="00B26B44"/>
    <w:rsid w:val="00B26DB0"/>
    <w:rsid w:val="00B2714B"/>
    <w:rsid w:val="00B272DD"/>
    <w:rsid w:val="00B27420"/>
    <w:rsid w:val="00B30377"/>
    <w:rsid w:val="00B308E9"/>
    <w:rsid w:val="00B30B83"/>
    <w:rsid w:val="00B3128C"/>
    <w:rsid w:val="00B31389"/>
    <w:rsid w:val="00B313FD"/>
    <w:rsid w:val="00B3163F"/>
    <w:rsid w:val="00B3179F"/>
    <w:rsid w:val="00B318DF"/>
    <w:rsid w:val="00B31DCE"/>
    <w:rsid w:val="00B31FA6"/>
    <w:rsid w:val="00B32009"/>
    <w:rsid w:val="00B320AE"/>
    <w:rsid w:val="00B3224F"/>
    <w:rsid w:val="00B329E2"/>
    <w:rsid w:val="00B32F0D"/>
    <w:rsid w:val="00B33059"/>
    <w:rsid w:val="00B3313F"/>
    <w:rsid w:val="00B33510"/>
    <w:rsid w:val="00B33906"/>
    <w:rsid w:val="00B34506"/>
    <w:rsid w:val="00B34A9E"/>
    <w:rsid w:val="00B34B4D"/>
    <w:rsid w:val="00B34CFD"/>
    <w:rsid w:val="00B34EE9"/>
    <w:rsid w:val="00B357ED"/>
    <w:rsid w:val="00B35F2A"/>
    <w:rsid w:val="00B35FF7"/>
    <w:rsid w:val="00B36285"/>
    <w:rsid w:val="00B36C17"/>
    <w:rsid w:val="00B37526"/>
    <w:rsid w:val="00B378EE"/>
    <w:rsid w:val="00B37B27"/>
    <w:rsid w:val="00B37E0D"/>
    <w:rsid w:val="00B37FEE"/>
    <w:rsid w:val="00B4033A"/>
    <w:rsid w:val="00B40648"/>
    <w:rsid w:val="00B4078B"/>
    <w:rsid w:val="00B40D1A"/>
    <w:rsid w:val="00B40E42"/>
    <w:rsid w:val="00B4102F"/>
    <w:rsid w:val="00B4159C"/>
    <w:rsid w:val="00B41F04"/>
    <w:rsid w:val="00B4255D"/>
    <w:rsid w:val="00B42AD4"/>
    <w:rsid w:val="00B42D56"/>
    <w:rsid w:val="00B42DE2"/>
    <w:rsid w:val="00B43177"/>
    <w:rsid w:val="00B433A1"/>
    <w:rsid w:val="00B436D1"/>
    <w:rsid w:val="00B43DF1"/>
    <w:rsid w:val="00B4438F"/>
    <w:rsid w:val="00B44618"/>
    <w:rsid w:val="00B44AA8"/>
    <w:rsid w:val="00B44CBA"/>
    <w:rsid w:val="00B44F1D"/>
    <w:rsid w:val="00B45FED"/>
    <w:rsid w:val="00B46444"/>
    <w:rsid w:val="00B466C5"/>
    <w:rsid w:val="00B46768"/>
    <w:rsid w:val="00B46BAC"/>
    <w:rsid w:val="00B46EDA"/>
    <w:rsid w:val="00B47207"/>
    <w:rsid w:val="00B47819"/>
    <w:rsid w:val="00B47F1C"/>
    <w:rsid w:val="00B47F84"/>
    <w:rsid w:val="00B5001C"/>
    <w:rsid w:val="00B5022A"/>
    <w:rsid w:val="00B50B2F"/>
    <w:rsid w:val="00B50E9C"/>
    <w:rsid w:val="00B5122D"/>
    <w:rsid w:val="00B514EF"/>
    <w:rsid w:val="00B515A5"/>
    <w:rsid w:val="00B51766"/>
    <w:rsid w:val="00B518EA"/>
    <w:rsid w:val="00B51AFE"/>
    <w:rsid w:val="00B51D0D"/>
    <w:rsid w:val="00B52038"/>
    <w:rsid w:val="00B5267B"/>
    <w:rsid w:val="00B5317A"/>
    <w:rsid w:val="00B535AC"/>
    <w:rsid w:val="00B535FD"/>
    <w:rsid w:val="00B5379F"/>
    <w:rsid w:val="00B54299"/>
    <w:rsid w:val="00B54409"/>
    <w:rsid w:val="00B54563"/>
    <w:rsid w:val="00B54973"/>
    <w:rsid w:val="00B54A41"/>
    <w:rsid w:val="00B54C62"/>
    <w:rsid w:val="00B54DA4"/>
    <w:rsid w:val="00B5501D"/>
    <w:rsid w:val="00B551C6"/>
    <w:rsid w:val="00B5544F"/>
    <w:rsid w:val="00B55791"/>
    <w:rsid w:val="00B5615B"/>
    <w:rsid w:val="00B56D15"/>
    <w:rsid w:val="00B56F47"/>
    <w:rsid w:val="00B573D6"/>
    <w:rsid w:val="00B577C6"/>
    <w:rsid w:val="00B578F4"/>
    <w:rsid w:val="00B57D96"/>
    <w:rsid w:val="00B60867"/>
    <w:rsid w:val="00B60908"/>
    <w:rsid w:val="00B60D3F"/>
    <w:rsid w:val="00B61F1E"/>
    <w:rsid w:val="00B6215C"/>
    <w:rsid w:val="00B62378"/>
    <w:rsid w:val="00B62590"/>
    <w:rsid w:val="00B62FAE"/>
    <w:rsid w:val="00B634D6"/>
    <w:rsid w:val="00B63B9F"/>
    <w:rsid w:val="00B63EDE"/>
    <w:rsid w:val="00B64175"/>
    <w:rsid w:val="00B642B0"/>
    <w:rsid w:val="00B6442F"/>
    <w:rsid w:val="00B64532"/>
    <w:rsid w:val="00B653F4"/>
    <w:rsid w:val="00B6550B"/>
    <w:rsid w:val="00B65E8E"/>
    <w:rsid w:val="00B6669C"/>
    <w:rsid w:val="00B67D86"/>
    <w:rsid w:val="00B70083"/>
    <w:rsid w:val="00B7092A"/>
    <w:rsid w:val="00B70953"/>
    <w:rsid w:val="00B70C1C"/>
    <w:rsid w:val="00B72317"/>
    <w:rsid w:val="00B725C7"/>
    <w:rsid w:val="00B7277D"/>
    <w:rsid w:val="00B72ECF"/>
    <w:rsid w:val="00B7308B"/>
    <w:rsid w:val="00B73A7F"/>
    <w:rsid w:val="00B73ABA"/>
    <w:rsid w:val="00B7453A"/>
    <w:rsid w:val="00B74D1E"/>
    <w:rsid w:val="00B74F81"/>
    <w:rsid w:val="00B75078"/>
    <w:rsid w:val="00B75854"/>
    <w:rsid w:val="00B75B7C"/>
    <w:rsid w:val="00B75FFC"/>
    <w:rsid w:val="00B76042"/>
    <w:rsid w:val="00B7668B"/>
    <w:rsid w:val="00B76E50"/>
    <w:rsid w:val="00B775C4"/>
    <w:rsid w:val="00B776DD"/>
    <w:rsid w:val="00B77BD4"/>
    <w:rsid w:val="00B77DBE"/>
    <w:rsid w:val="00B80268"/>
    <w:rsid w:val="00B8075E"/>
    <w:rsid w:val="00B808DA"/>
    <w:rsid w:val="00B809F5"/>
    <w:rsid w:val="00B80AA6"/>
    <w:rsid w:val="00B815D6"/>
    <w:rsid w:val="00B81CB7"/>
    <w:rsid w:val="00B82323"/>
    <w:rsid w:val="00B82E25"/>
    <w:rsid w:val="00B831DD"/>
    <w:rsid w:val="00B83568"/>
    <w:rsid w:val="00B83FCB"/>
    <w:rsid w:val="00B847E5"/>
    <w:rsid w:val="00B84BB6"/>
    <w:rsid w:val="00B8609A"/>
    <w:rsid w:val="00B863E8"/>
    <w:rsid w:val="00B86775"/>
    <w:rsid w:val="00B86C42"/>
    <w:rsid w:val="00B86CAE"/>
    <w:rsid w:val="00B87117"/>
    <w:rsid w:val="00B871AE"/>
    <w:rsid w:val="00B87369"/>
    <w:rsid w:val="00B878A6"/>
    <w:rsid w:val="00B878BA"/>
    <w:rsid w:val="00B87F2D"/>
    <w:rsid w:val="00B900D0"/>
    <w:rsid w:val="00B90307"/>
    <w:rsid w:val="00B905A8"/>
    <w:rsid w:val="00B90CD3"/>
    <w:rsid w:val="00B912DF"/>
    <w:rsid w:val="00B91597"/>
    <w:rsid w:val="00B91983"/>
    <w:rsid w:val="00B91B4C"/>
    <w:rsid w:val="00B91C72"/>
    <w:rsid w:val="00B91CDA"/>
    <w:rsid w:val="00B91DF5"/>
    <w:rsid w:val="00B92520"/>
    <w:rsid w:val="00B929EB"/>
    <w:rsid w:val="00B92E77"/>
    <w:rsid w:val="00B933B8"/>
    <w:rsid w:val="00B93985"/>
    <w:rsid w:val="00B93A7B"/>
    <w:rsid w:val="00B93C17"/>
    <w:rsid w:val="00B93F24"/>
    <w:rsid w:val="00B945A7"/>
    <w:rsid w:val="00B945CB"/>
    <w:rsid w:val="00B94A3D"/>
    <w:rsid w:val="00B9555A"/>
    <w:rsid w:val="00B955FE"/>
    <w:rsid w:val="00B95958"/>
    <w:rsid w:val="00B959E6"/>
    <w:rsid w:val="00B95A2E"/>
    <w:rsid w:val="00B95D8E"/>
    <w:rsid w:val="00B95F37"/>
    <w:rsid w:val="00B960F5"/>
    <w:rsid w:val="00B96264"/>
    <w:rsid w:val="00B9657A"/>
    <w:rsid w:val="00B966E5"/>
    <w:rsid w:val="00B96710"/>
    <w:rsid w:val="00B96852"/>
    <w:rsid w:val="00B97409"/>
    <w:rsid w:val="00B97A74"/>
    <w:rsid w:val="00B97B2D"/>
    <w:rsid w:val="00BA008D"/>
    <w:rsid w:val="00BA0251"/>
    <w:rsid w:val="00BA0397"/>
    <w:rsid w:val="00BA0737"/>
    <w:rsid w:val="00BA0BD3"/>
    <w:rsid w:val="00BA0D3D"/>
    <w:rsid w:val="00BA0E95"/>
    <w:rsid w:val="00BA1475"/>
    <w:rsid w:val="00BA184B"/>
    <w:rsid w:val="00BA1D26"/>
    <w:rsid w:val="00BA2AEF"/>
    <w:rsid w:val="00BA2E4D"/>
    <w:rsid w:val="00BA2FD2"/>
    <w:rsid w:val="00BA3064"/>
    <w:rsid w:val="00BA330A"/>
    <w:rsid w:val="00BA380E"/>
    <w:rsid w:val="00BA46F3"/>
    <w:rsid w:val="00BA57E9"/>
    <w:rsid w:val="00BA5857"/>
    <w:rsid w:val="00BA5A25"/>
    <w:rsid w:val="00BA5A95"/>
    <w:rsid w:val="00BA645B"/>
    <w:rsid w:val="00BA683F"/>
    <w:rsid w:val="00BA6A80"/>
    <w:rsid w:val="00BA6F36"/>
    <w:rsid w:val="00BA70BB"/>
    <w:rsid w:val="00BA7198"/>
    <w:rsid w:val="00BA7BC6"/>
    <w:rsid w:val="00BA7CD4"/>
    <w:rsid w:val="00BA7D52"/>
    <w:rsid w:val="00BA7E5E"/>
    <w:rsid w:val="00BA7FE8"/>
    <w:rsid w:val="00BB0179"/>
    <w:rsid w:val="00BB048A"/>
    <w:rsid w:val="00BB088A"/>
    <w:rsid w:val="00BB0922"/>
    <w:rsid w:val="00BB0A34"/>
    <w:rsid w:val="00BB0E84"/>
    <w:rsid w:val="00BB1044"/>
    <w:rsid w:val="00BB16BD"/>
    <w:rsid w:val="00BB2372"/>
    <w:rsid w:val="00BB262C"/>
    <w:rsid w:val="00BB325D"/>
    <w:rsid w:val="00BB38BA"/>
    <w:rsid w:val="00BB38F8"/>
    <w:rsid w:val="00BB39E4"/>
    <w:rsid w:val="00BB5F39"/>
    <w:rsid w:val="00BB63EC"/>
    <w:rsid w:val="00BB648F"/>
    <w:rsid w:val="00BB65E3"/>
    <w:rsid w:val="00BB696E"/>
    <w:rsid w:val="00BB6AA6"/>
    <w:rsid w:val="00BB6CEB"/>
    <w:rsid w:val="00BB71C5"/>
    <w:rsid w:val="00BB7235"/>
    <w:rsid w:val="00BC011E"/>
    <w:rsid w:val="00BC0359"/>
    <w:rsid w:val="00BC04A2"/>
    <w:rsid w:val="00BC067A"/>
    <w:rsid w:val="00BC0E9D"/>
    <w:rsid w:val="00BC1516"/>
    <w:rsid w:val="00BC1743"/>
    <w:rsid w:val="00BC18A0"/>
    <w:rsid w:val="00BC194E"/>
    <w:rsid w:val="00BC1D13"/>
    <w:rsid w:val="00BC2788"/>
    <w:rsid w:val="00BC2862"/>
    <w:rsid w:val="00BC2B50"/>
    <w:rsid w:val="00BC3347"/>
    <w:rsid w:val="00BC3644"/>
    <w:rsid w:val="00BC3929"/>
    <w:rsid w:val="00BC4009"/>
    <w:rsid w:val="00BC48DD"/>
    <w:rsid w:val="00BC4A1F"/>
    <w:rsid w:val="00BC4BA5"/>
    <w:rsid w:val="00BC58C5"/>
    <w:rsid w:val="00BC58F4"/>
    <w:rsid w:val="00BC5B50"/>
    <w:rsid w:val="00BC5BA8"/>
    <w:rsid w:val="00BC5CEE"/>
    <w:rsid w:val="00BC5D73"/>
    <w:rsid w:val="00BC5DE4"/>
    <w:rsid w:val="00BC5DFB"/>
    <w:rsid w:val="00BC6AF5"/>
    <w:rsid w:val="00BC6B8A"/>
    <w:rsid w:val="00BC6C38"/>
    <w:rsid w:val="00BC716F"/>
    <w:rsid w:val="00BC79D4"/>
    <w:rsid w:val="00BC7B4C"/>
    <w:rsid w:val="00BC7B6E"/>
    <w:rsid w:val="00BD0560"/>
    <w:rsid w:val="00BD0729"/>
    <w:rsid w:val="00BD0C89"/>
    <w:rsid w:val="00BD1488"/>
    <w:rsid w:val="00BD1692"/>
    <w:rsid w:val="00BD1C70"/>
    <w:rsid w:val="00BD2032"/>
    <w:rsid w:val="00BD2455"/>
    <w:rsid w:val="00BD24FC"/>
    <w:rsid w:val="00BD2599"/>
    <w:rsid w:val="00BD26EE"/>
    <w:rsid w:val="00BD2D0B"/>
    <w:rsid w:val="00BD2DC6"/>
    <w:rsid w:val="00BD3630"/>
    <w:rsid w:val="00BD38D8"/>
    <w:rsid w:val="00BD3BAA"/>
    <w:rsid w:val="00BD4E28"/>
    <w:rsid w:val="00BD5333"/>
    <w:rsid w:val="00BD5702"/>
    <w:rsid w:val="00BD5E13"/>
    <w:rsid w:val="00BD614C"/>
    <w:rsid w:val="00BD6161"/>
    <w:rsid w:val="00BD6527"/>
    <w:rsid w:val="00BD69A8"/>
    <w:rsid w:val="00BD6CCF"/>
    <w:rsid w:val="00BD6EDE"/>
    <w:rsid w:val="00BD729F"/>
    <w:rsid w:val="00BE02C4"/>
    <w:rsid w:val="00BE0318"/>
    <w:rsid w:val="00BE062F"/>
    <w:rsid w:val="00BE0E03"/>
    <w:rsid w:val="00BE0EB9"/>
    <w:rsid w:val="00BE0F19"/>
    <w:rsid w:val="00BE1470"/>
    <w:rsid w:val="00BE1496"/>
    <w:rsid w:val="00BE15BE"/>
    <w:rsid w:val="00BE15CF"/>
    <w:rsid w:val="00BE15D8"/>
    <w:rsid w:val="00BE1869"/>
    <w:rsid w:val="00BE1FDA"/>
    <w:rsid w:val="00BE2256"/>
    <w:rsid w:val="00BE25D0"/>
    <w:rsid w:val="00BE26BC"/>
    <w:rsid w:val="00BE2B89"/>
    <w:rsid w:val="00BE3492"/>
    <w:rsid w:val="00BE34F8"/>
    <w:rsid w:val="00BE3579"/>
    <w:rsid w:val="00BE36B6"/>
    <w:rsid w:val="00BE378C"/>
    <w:rsid w:val="00BE3790"/>
    <w:rsid w:val="00BE396C"/>
    <w:rsid w:val="00BE4543"/>
    <w:rsid w:val="00BE4C9C"/>
    <w:rsid w:val="00BE4F21"/>
    <w:rsid w:val="00BE5710"/>
    <w:rsid w:val="00BE604D"/>
    <w:rsid w:val="00BE6369"/>
    <w:rsid w:val="00BE650D"/>
    <w:rsid w:val="00BE6900"/>
    <w:rsid w:val="00BE7546"/>
    <w:rsid w:val="00BE7A55"/>
    <w:rsid w:val="00BF0CCB"/>
    <w:rsid w:val="00BF11C7"/>
    <w:rsid w:val="00BF12E4"/>
    <w:rsid w:val="00BF14BD"/>
    <w:rsid w:val="00BF203B"/>
    <w:rsid w:val="00BF20E7"/>
    <w:rsid w:val="00BF226D"/>
    <w:rsid w:val="00BF2397"/>
    <w:rsid w:val="00BF2A88"/>
    <w:rsid w:val="00BF2B9B"/>
    <w:rsid w:val="00BF2B9D"/>
    <w:rsid w:val="00BF30EC"/>
    <w:rsid w:val="00BF30FC"/>
    <w:rsid w:val="00BF3408"/>
    <w:rsid w:val="00BF3C4B"/>
    <w:rsid w:val="00BF3F38"/>
    <w:rsid w:val="00BF475A"/>
    <w:rsid w:val="00BF4963"/>
    <w:rsid w:val="00BF4ACF"/>
    <w:rsid w:val="00BF4D6A"/>
    <w:rsid w:val="00BF5430"/>
    <w:rsid w:val="00BF5D2D"/>
    <w:rsid w:val="00BF5F05"/>
    <w:rsid w:val="00BF603A"/>
    <w:rsid w:val="00BF6530"/>
    <w:rsid w:val="00BF657C"/>
    <w:rsid w:val="00BF6F4A"/>
    <w:rsid w:val="00BF7442"/>
    <w:rsid w:val="00BF75AF"/>
    <w:rsid w:val="00BF7917"/>
    <w:rsid w:val="00C000A3"/>
    <w:rsid w:val="00C00213"/>
    <w:rsid w:val="00C005F1"/>
    <w:rsid w:val="00C006AA"/>
    <w:rsid w:val="00C006B5"/>
    <w:rsid w:val="00C00778"/>
    <w:rsid w:val="00C007D2"/>
    <w:rsid w:val="00C00974"/>
    <w:rsid w:val="00C00DB8"/>
    <w:rsid w:val="00C00E47"/>
    <w:rsid w:val="00C00E5C"/>
    <w:rsid w:val="00C00F4C"/>
    <w:rsid w:val="00C0132A"/>
    <w:rsid w:val="00C016BE"/>
    <w:rsid w:val="00C01AD6"/>
    <w:rsid w:val="00C01D65"/>
    <w:rsid w:val="00C02246"/>
    <w:rsid w:val="00C0259C"/>
    <w:rsid w:val="00C02695"/>
    <w:rsid w:val="00C02A67"/>
    <w:rsid w:val="00C02F11"/>
    <w:rsid w:val="00C03355"/>
    <w:rsid w:val="00C03366"/>
    <w:rsid w:val="00C03CF0"/>
    <w:rsid w:val="00C0431D"/>
    <w:rsid w:val="00C0441D"/>
    <w:rsid w:val="00C045E1"/>
    <w:rsid w:val="00C049AA"/>
    <w:rsid w:val="00C04AD0"/>
    <w:rsid w:val="00C04B3E"/>
    <w:rsid w:val="00C04B95"/>
    <w:rsid w:val="00C04ED1"/>
    <w:rsid w:val="00C054CD"/>
    <w:rsid w:val="00C05839"/>
    <w:rsid w:val="00C05E7D"/>
    <w:rsid w:val="00C06097"/>
    <w:rsid w:val="00C063C0"/>
    <w:rsid w:val="00C063EA"/>
    <w:rsid w:val="00C06A4C"/>
    <w:rsid w:val="00C06F3F"/>
    <w:rsid w:val="00C07473"/>
    <w:rsid w:val="00C074E8"/>
    <w:rsid w:val="00C075E4"/>
    <w:rsid w:val="00C07DBC"/>
    <w:rsid w:val="00C1046D"/>
    <w:rsid w:val="00C10B5E"/>
    <w:rsid w:val="00C10C82"/>
    <w:rsid w:val="00C111BA"/>
    <w:rsid w:val="00C11217"/>
    <w:rsid w:val="00C1137F"/>
    <w:rsid w:val="00C113F7"/>
    <w:rsid w:val="00C12097"/>
    <w:rsid w:val="00C12165"/>
    <w:rsid w:val="00C12C69"/>
    <w:rsid w:val="00C13042"/>
    <w:rsid w:val="00C133EC"/>
    <w:rsid w:val="00C13628"/>
    <w:rsid w:val="00C140BC"/>
    <w:rsid w:val="00C14165"/>
    <w:rsid w:val="00C141EA"/>
    <w:rsid w:val="00C144D7"/>
    <w:rsid w:val="00C14722"/>
    <w:rsid w:val="00C14C1A"/>
    <w:rsid w:val="00C15257"/>
    <w:rsid w:val="00C15499"/>
    <w:rsid w:val="00C157C0"/>
    <w:rsid w:val="00C15A47"/>
    <w:rsid w:val="00C15D9C"/>
    <w:rsid w:val="00C15E3E"/>
    <w:rsid w:val="00C164E9"/>
    <w:rsid w:val="00C16643"/>
    <w:rsid w:val="00C16908"/>
    <w:rsid w:val="00C16BAC"/>
    <w:rsid w:val="00C17118"/>
    <w:rsid w:val="00C171BE"/>
    <w:rsid w:val="00C172AA"/>
    <w:rsid w:val="00C17C32"/>
    <w:rsid w:val="00C2044D"/>
    <w:rsid w:val="00C204B5"/>
    <w:rsid w:val="00C2075D"/>
    <w:rsid w:val="00C20CAB"/>
    <w:rsid w:val="00C20D9D"/>
    <w:rsid w:val="00C20E65"/>
    <w:rsid w:val="00C21576"/>
    <w:rsid w:val="00C21864"/>
    <w:rsid w:val="00C2200C"/>
    <w:rsid w:val="00C2219B"/>
    <w:rsid w:val="00C22455"/>
    <w:rsid w:val="00C22502"/>
    <w:rsid w:val="00C22706"/>
    <w:rsid w:val="00C22850"/>
    <w:rsid w:val="00C22982"/>
    <w:rsid w:val="00C22ADF"/>
    <w:rsid w:val="00C22B43"/>
    <w:rsid w:val="00C22D32"/>
    <w:rsid w:val="00C2388A"/>
    <w:rsid w:val="00C2454B"/>
    <w:rsid w:val="00C24790"/>
    <w:rsid w:val="00C24837"/>
    <w:rsid w:val="00C24DDB"/>
    <w:rsid w:val="00C24F78"/>
    <w:rsid w:val="00C251F2"/>
    <w:rsid w:val="00C2598B"/>
    <w:rsid w:val="00C26337"/>
    <w:rsid w:val="00C2653D"/>
    <w:rsid w:val="00C26C6A"/>
    <w:rsid w:val="00C26E5C"/>
    <w:rsid w:val="00C26F64"/>
    <w:rsid w:val="00C2707F"/>
    <w:rsid w:val="00C270EE"/>
    <w:rsid w:val="00C275D1"/>
    <w:rsid w:val="00C27AC5"/>
    <w:rsid w:val="00C27D23"/>
    <w:rsid w:val="00C27F63"/>
    <w:rsid w:val="00C30D40"/>
    <w:rsid w:val="00C31A06"/>
    <w:rsid w:val="00C31C32"/>
    <w:rsid w:val="00C31E07"/>
    <w:rsid w:val="00C32FBA"/>
    <w:rsid w:val="00C332F4"/>
    <w:rsid w:val="00C336AC"/>
    <w:rsid w:val="00C3466F"/>
    <w:rsid w:val="00C34727"/>
    <w:rsid w:val="00C34D78"/>
    <w:rsid w:val="00C34D84"/>
    <w:rsid w:val="00C351D7"/>
    <w:rsid w:val="00C35456"/>
    <w:rsid w:val="00C35536"/>
    <w:rsid w:val="00C35CAC"/>
    <w:rsid w:val="00C35F79"/>
    <w:rsid w:val="00C36060"/>
    <w:rsid w:val="00C364B1"/>
    <w:rsid w:val="00C366E2"/>
    <w:rsid w:val="00C36999"/>
    <w:rsid w:val="00C36A1A"/>
    <w:rsid w:val="00C36B16"/>
    <w:rsid w:val="00C36F38"/>
    <w:rsid w:val="00C373F5"/>
    <w:rsid w:val="00C37444"/>
    <w:rsid w:val="00C37882"/>
    <w:rsid w:val="00C37FE1"/>
    <w:rsid w:val="00C40437"/>
    <w:rsid w:val="00C40A4D"/>
    <w:rsid w:val="00C40F64"/>
    <w:rsid w:val="00C413D4"/>
    <w:rsid w:val="00C414F8"/>
    <w:rsid w:val="00C41751"/>
    <w:rsid w:val="00C42632"/>
    <w:rsid w:val="00C42E49"/>
    <w:rsid w:val="00C43875"/>
    <w:rsid w:val="00C43B5B"/>
    <w:rsid w:val="00C43C2D"/>
    <w:rsid w:val="00C43C34"/>
    <w:rsid w:val="00C43C42"/>
    <w:rsid w:val="00C43DDC"/>
    <w:rsid w:val="00C43EB5"/>
    <w:rsid w:val="00C440A8"/>
    <w:rsid w:val="00C4413A"/>
    <w:rsid w:val="00C4430E"/>
    <w:rsid w:val="00C44525"/>
    <w:rsid w:val="00C44DC1"/>
    <w:rsid w:val="00C44FE1"/>
    <w:rsid w:val="00C451A5"/>
    <w:rsid w:val="00C45664"/>
    <w:rsid w:val="00C457B3"/>
    <w:rsid w:val="00C45B1F"/>
    <w:rsid w:val="00C45D87"/>
    <w:rsid w:val="00C4627A"/>
    <w:rsid w:val="00C46495"/>
    <w:rsid w:val="00C4677C"/>
    <w:rsid w:val="00C46E3D"/>
    <w:rsid w:val="00C475D5"/>
    <w:rsid w:val="00C476FC"/>
    <w:rsid w:val="00C479E3"/>
    <w:rsid w:val="00C47FD7"/>
    <w:rsid w:val="00C51020"/>
    <w:rsid w:val="00C5121B"/>
    <w:rsid w:val="00C514C7"/>
    <w:rsid w:val="00C5266D"/>
    <w:rsid w:val="00C52708"/>
    <w:rsid w:val="00C529AC"/>
    <w:rsid w:val="00C52ABA"/>
    <w:rsid w:val="00C52BCA"/>
    <w:rsid w:val="00C52EED"/>
    <w:rsid w:val="00C53005"/>
    <w:rsid w:val="00C53332"/>
    <w:rsid w:val="00C54018"/>
    <w:rsid w:val="00C543C5"/>
    <w:rsid w:val="00C545F7"/>
    <w:rsid w:val="00C547AB"/>
    <w:rsid w:val="00C54864"/>
    <w:rsid w:val="00C54A24"/>
    <w:rsid w:val="00C54DB9"/>
    <w:rsid w:val="00C54DEB"/>
    <w:rsid w:val="00C552A4"/>
    <w:rsid w:val="00C55AE5"/>
    <w:rsid w:val="00C55F24"/>
    <w:rsid w:val="00C563C1"/>
    <w:rsid w:val="00C563CE"/>
    <w:rsid w:val="00C563FA"/>
    <w:rsid w:val="00C56B8D"/>
    <w:rsid w:val="00C571A0"/>
    <w:rsid w:val="00C57CCA"/>
    <w:rsid w:val="00C57CD8"/>
    <w:rsid w:val="00C60391"/>
    <w:rsid w:val="00C604B9"/>
    <w:rsid w:val="00C60A0B"/>
    <w:rsid w:val="00C6131A"/>
    <w:rsid w:val="00C61398"/>
    <w:rsid w:val="00C614EB"/>
    <w:rsid w:val="00C622E0"/>
    <w:rsid w:val="00C62EE3"/>
    <w:rsid w:val="00C630C5"/>
    <w:rsid w:val="00C63804"/>
    <w:rsid w:val="00C63CDE"/>
    <w:rsid w:val="00C63D14"/>
    <w:rsid w:val="00C64E17"/>
    <w:rsid w:val="00C6506A"/>
    <w:rsid w:val="00C65407"/>
    <w:rsid w:val="00C6545C"/>
    <w:rsid w:val="00C65700"/>
    <w:rsid w:val="00C6601D"/>
    <w:rsid w:val="00C665C4"/>
    <w:rsid w:val="00C66624"/>
    <w:rsid w:val="00C675DF"/>
    <w:rsid w:val="00C67964"/>
    <w:rsid w:val="00C67A48"/>
    <w:rsid w:val="00C67C6C"/>
    <w:rsid w:val="00C700F3"/>
    <w:rsid w:val="00C705F9"/>
    <w:rsid w:val="00C709A0"/>
    <w:rsid w:val="00C70A7A"/>
    <w:rsid w:val="00C70D94"/>
    <w:rsid w:val="00C71553"/>
    <w:rsid w:val="00C719B6"/>
    <w:rsid w:val="00C71A89"/>
    <w:rsid w:val="00C7207D"/>
    <w:rsid w:val="00C72105"/>
    <w:rsid w:val="00C72530"/>
    <w:rsid w:val="00C7265C"/>
    <w:rsid w:val="00C72910"/>
    <w:rsid w:val="00C72A1D"/>
    <w:rsid w:val="00C72BDE"/>
    <w:rsid w:val="00C72C54"/>
    <w:rsid w:val="00C72DB4"/>
    <w:rsid w:val="00C73107"/>
    <w:rsid w:val="00C7335D"/>
    <w:rsid w:val="00C7340F"/>
    <w:rsid w:val="00C734E6"/>
    <w:rsid w:val="00C7379A"/>
    <w:rsid w:val="00C738B7"/>
    <w:rsid w:val="00C73963"/>
    <w:rsid w:val="00C73BAE"/>
    <w:rsid w:val="00C73DDE"/>
    <w:rsid w:val="00C742E5"/>
    <w:rsid w:val="00C74413"/>
    <w:rsid w:val="00C7446F"/>
    <w:rsid w:val="00C745F1"/>
    <w:rsid w:val="00C7493E"/>
    <w:rsid w:val="00C749AD"/>
    <w:rsid w:val="00C74ACB"/>
    <w:rsid w:val="00C7508E"/>
    <w:rsid w:val="00C7517E"/>
    <w:rsid w:val="00C75468"/>
    <w:rsid w:val="00C75B9C"/>
    <w:rsid w:val="00C75C9A"/>
    <w:rsid w:val="00C75E3F"/>
    <w:rsid w:val="00C7604D"/>
    <w:rsid w:val="00C77343"/>
    <w:rsid w:val="00C777A0"/>
    <w:rsid w:val="00C778C3"/>
    <w:rsid w:val="00C779BD"/>
    <w:rsid w:val="00C77A45"/>
    <w:rsid w:val="00C80298"/>
    <w:rsid w:val="00C802D2"/>
    <w:rsid w:val="00C8035B"/>
    <w:rsid w:val="00C803F9"/>
    <w:rsid w:val="00C80D2A"/>
    <w:rsid w:val="00C81132"/>
    <w:rsid w:val="00C8121B"/>
    <w:rsid w:val="00C81DA3"/>
    <w:rsid w:val="00C81E2E"/>
    <w:rsid w:val="00C81FB9"/>
    <w:rsid w:val="00C82920"/>
    <w:rsid w:val="00C829F8"/>
    <w:rsid w:val="00C82B01"/>
    <w:rsid w:val="00C82DA5"/>
    <w:rsid w:val="00C830DB"/>
    <w:rsid w:val="00C832AC"/>
    <w:rsid w:val="00C83445"/>
    <w:rsid w:val="00C83BD7"/>
    <w:rsid w:val="00C83C71"/>
    <w:rsid w:val="00C83FBA"/>
    <w:rsid w:val="00C84661"/>
    <w:rsid w:val="00C8479C"/>
    <w:rsid w:val="00C84C43"/>
    <w:rsid w:val="00C84DCF"/>
    <w:rsid w:val="00C852FE"/>
    <w:rsid w:val="00C854D3"/>
    <w:rsid w:val="00C8584B"/>
    <w:rsid w:val="00C859A3"/>
    <w:rsid w:val="00C86100"/>
    <w:rsid w:val="00C86807"/>
    <w:rsid w:val="00C869A3"/>
    <w:rsid w:val="00C877D4"/>
    <w:rsid w:val="00C87991"/>
    <w:rsid w:val="00C87E77"/>
    <w:rsid w:val="00C906A8"/>
    <w:rsid w:val="00C90B49"/>
    <w:rsid w:val="00C90C28"/>
    <w:rsid w:val="00C90DB0"/>
    <w:rsid w:val="00C91495"/>
    <w:rsid w:val="00C91E5E"/>
    <w:rsid w:val="00C91EEB"/>
    <w:rsid w:val="00C92068"/>
    <w:rsid w:val="00C92359"/>
    <w:rsid w:val="00C9252C"/>
    <w:rsid w:val="00C9252F"/>
    <w:rsid w:val="00C928AC"/>
    <w:rsid w:val="00C92D7F"/>
    <w:rsid w:val="00C92FAD"/>
    <w:rsid w:val="00C933B8"/>
    <w:rsid w:val="00C936E8"/>
    <w:rsid w:val="00C939F7"/>
    <w:rsid w:val="00C93A14"/>
    <w:rsid w:val="00C93C60"/>
    <w:rsid w:val="00C9421F"/>
    <w:rsid w:val="00C94429"/>
    <w:rsid w:val="00C94603"/>
    <w:rsid w:val="00C952D3"/>
    <w:rsid w:val="00C96635"/>
    <w:rsid w:val="00C973B2"/>
    <w:rsid w:val="00C97440"/>
    <w:rsid w:val="00C974E7"/>
    <w:rsid w:val="00C9783D"/>
    <w:rsid w:val="00C97E02"/>
    <w:rsid w:val="00CA01FF"/>
    <w:rsid w:val="00CA0285"/>
    <w:rsid w:val="00CA02B0"/>
    <w:rsid w:val="00CA02BA"/>
    <w:rsid w:val="00CA05A5"/>
    <w:rsid w:val="00CA0741"/>
    <w:rsid w:val="00CA0788"/>
    <w:rsid w:val="00CA07C0"/>
    <w:rsid w:val="00CA0DC0"/>
    <w:rsid w:val="00CA0E2C"/>
    <w:rsid w:val="00CA14B4"/>
    <w:rsid w:val="00CA1D28"/>
    <w:rsid w:val="00CA1F98"/>
    <w:rsid w:val="00CA22D7"/>
    <w:rsid w:val="00CA294F"/>
    <w:rsid w:val="00CA2F63"/>
    <w:rsid w:val="00CA338D"/>
    <w:rsid w:val="00CA3775"/>
    <w:rsid w:val="00CA38CF"/>
    <w:rsid w:val="00CA38F7"/>
    <w:rsid w:val="00CA3D0F"/>
    <w:rsid w:val="00CA403C"/>
    <w:rsid w:val="00CA43AA"/>
    <w:rsid w:val="00CA43CA"/>
    <w:rsid w:val="00CA4446"/>
    <w:rsid w:val="00CA4DB0"/>
    <w:rsid w:val="00CA4E51"/>
    <w:rsid w:val="00CA6015"/>
    <w:rsid w:val="00CA60E5"/>
    <w:rsid w:val="00CA65DE"/>
    <w:rsid w:val="00CA69A2"/>
    <w:rsid w:val="00CA6E0E"/>
    <w:rsid w:val="00CA6E26"/>
    <w:rsid w:val="00CA795A"/>
    <w:rsid w:val="00CA7E5C"/>
    <w:rsid w:val="00CB04C0"/>
    <w:rsid w:val="00CB096F"/>
    <w:rsid w:val="00CB0B0E"/>
    <w:rsid w:val="00CB0C49"/>
    <w:rsid w:val="00CB0FCF"/>
    <w:rsid w:val="00CB113B"/>
    <w:rsid w:val="00CB143A"/>
    <w:rsid w:val="00CB1743"/>
    <w:rsid w:val="00CB20D8"/>
    <w:rsid w:val="00CB22F0"/>
    <w:rsid w:val="00CB2772"/>
    <w:rsid w:val="00CB2793"/>
    <w:rsid w:val="00CB28A1"/>
    <w:rsid w:val="00CB2D7D"/>
    <w:rsid w:val="00CB2EE5"/>
    <w:rsid w:val="00CB37F9"/>
    <w:rsid w:val="00CB46FE"/>
    <w:rsid w:val="00CB4715"/>
    <w:rsid w:val="00CB483D"/>
    <w:rsid w:val="00CB490E"/>
    <w:rsid w:val="00CB4C94"/>
    <w:rsid w:val="00CB4D81"/>
    <w:rsid w:val="00CB4DC7"/>
    <w:rsid w:val="00CB4F6A"/>
    <w:rsid w:val="00CB4FDF"/>
    <w:rsid w:val="00CB50EE"/>
    <w:rsid w:val="00CB5B74"/>
    <w:rsid w:val="00CB5BFF"/>
    <w:rsid w:val="00CB5C3E"/>
    <w:rsid w:val="00CB63C9"/>
    <w:rsid w:val="00CB6413"/>
    <w:rsid w:val="00CB6492"/>
    <w:rsid w:val="00CB66F4"/>
    <w:rsid w:val="00CB6CFC"/>
    <w:rsid w:val="00CB741D"/>
    <w:rsid w:val="00CB7B5A"/>
    <w:rsid w:val="00CB7CA7"/>
    <w:rsid w:val="00CB7E03"/>
    <w:rsid w:val="00CB7F4A"/>
    <w:rsid w:val="00CC0069"/>
    <w:rsid w:val="00CC0299"/>
    <w:rsid w:val="00CC03FD"/>
    <w:rsid w:val="00CC041E"/>
    <w:rsid w:val="00CC04DF"/>
    <w:rsid w:val="00CC21BF"/>
    <w:rsid w:val="00CC2605"/>
    <w:rsid w:val="00CC2C47"/>
    <w:rsid w:val="00CC2DFF"/>
    <w:rsid w:val="00CC308E"/>
    <w:rsid w:val="00CC31EB"/>
    <w:rsid w:val="00CC3446"/>
    <w:rsid w:val="00CC3D65"/>
    <w:rsid w:val="00CC3DC9"/>
    <w:rsid w:val="00CC3E5E"/>
    <w:rsid w:val="00CC418F"/>
    <w:rsid w:val="00CC43E3"/>
    <w:rsid w:val="00CC4696"/>
    <w:rsid w:val="00CC486B"/>
    <w:rsid w:val="00CC4FF7"/>
    <w:rsid w:val="00CC50F7"/>
    <w:rsid w:val="00CC5215"/>
    <w:rsid w:val="00CC52AE"/>
    <w:rsid w:val="00CC553B"/>
    <w:rsid w:val="00CC6273"/>
    <w:rsid w:val="00CC66A6"/>
    <w:rsid w:val="00CC71B4"/>
    <w:rsid w:val="00CC7885"/>
    <w:rsid w:val="00CC79B3"/>
    <w:rsid w:val="00CD0089"/>
    <w:rsid w:val="00CD0E08"/>
    <w:rsid w:val="00CD1E10"/>
    <w:rsid w:val="00CD1EB3"/>
    <w:rsid w:val="00CD2386"/>
    <w:rsid w:val="00CD23F6"/>
    <w:rsid w:val="00CD2503"/>
    <w:rsid w:val="00CD2609"/>
    <w:rsid w:val="00CD29B2"/>
    <w:rsid w:val="00CD3059"/>
    <w:rsid w:val="00CD33A7"/>
    <w:rsid w:val="00CD33F7"/>
    <w:rsid w:val="00CD3406"/>
    <w:rsid w:val="00CD3988"/>
    <w:rsid w:val="00CD424E"/>
    <w:rsid w:val="00CD46FE"/>
    <w:rsid w:val="00CD48D1"/>
    <w:rsid w:val="00CD49F4"/>
    <w:rsid w:val="00CD4A6D"/>
    <w:rsid w:val="00CD4AEE"/>
    <w:rsid w:val="00CD4BEB"/>
    <w:rsid w:val="00CD4E57"/>
    <w:rsid w:val="00CD5804"/>
    <w:rsid w:val="00CD5E58"/>
    <w:rsid w:val="00CD6071"/>
    <w:rsid w:val="00CD679E"/>
    <w:rsid w:val="00CD67C6"/>
    <w:rsid w:val="00CD727A"/>
    <w:rsid w:val="00CD72BD"/>
    <w:rsid w:val="00CD7908"/>
    <w:rsid w:val="00CD7A0D"/>
    <w:rsid w:val="00CD7F18"/>
    <w:rsid w:val="00CE0007"/>
    <w:rsid w:val="00CE0506"/>
    <w:rsid w:val="00CE07D3"/>
    <w:rsid w:val="00CE0978"/>
    <w:rsid w:val="00CE0F3D"/>
    <w:rsid w:val="00CE1428"/>
    <w:rsid w:val="00CE17AC"/>
    <w:rsid w:val="00CE1962"/>
    <w:rsid w:val="00CE21A0"/>
    <w:rsid w:val="00CE26EE"/>
    <w:rsid w:val="00CE28A5"/>
    <w:rsid w:val="00CE28C5"/>
    <w:rsid w:val="00CE2C29"/>
    <w:rsid w:val="00CE2D69"/>
    <w:rsid w:val="00CE337C"/>
    <w:rsid w:val="00CE34B9"/>
    <w:rsid w:val="00CE350F"/>
    <w:rsid w:val="00CE360D"/>
    <w:rsid w:val="00CE36AF"/>
    <w:rsid w:val="00CE394F"/>
    <w:rsid w:val="00CE3F87"/>
    <w:rsid w:val="00CE40FB"/>
    <w:rsid w:val="00CE43E2"/>
    <w:rsid w:val="00CE4839"/>
    <w:rsid w:val="00CE497A"/>
    <w:rsid w:val="00CE4A1E"/>
    <w:rsid w:val="00CE4A22"/>
    <w:rsid w:val="00CE4D28"/>
    <w:rsid w:val="00CE5855"/>
    <w:rsid w:val="00CE5B2D"/>
    <w:rsid w:val="00CE5B5E"/>
    <w:rsid w:val="00CE5C46"/>
    <w:rsid w:val="00CE6449"/>
    <w:rsid w:val="00CE6828"/>
    <w:rsid w:val="00CE7181"/>
    <w:rsid w:val="00CE72BC"/>
    <w:rsid w:val="00CE751F"/>
    <w:rsid w:val="00CE7797"/>
    <w:rsid w:val="00CE7D7E"/>
    <w:rsid w:val="00CF0043"/>
    <w:rsid w:val="00CF03DE"/>
    <w:rsid w:val="00CF09DF"/>
    <w:rsid w:val="00CF0C6B"/>
    <w:rsid w:val="00CF0DCF"/>
    <w:rsid w:val="00CF0E24"/>
    <w:rsid w:val="00CF0E6C"/>
    <w:rsid w:val="00CF10E6"/>
    <w:rsid w:val="00CF11D4"/>
    <w:rsid w:val="00CF159F"/>
    <w:rsid w:val="00CF1625"/>
    <w:rsid w:val="00CF1758"/>
    <w:rsid w:val="00CF19F4"/>
    <w:rsid w:val="00CF1F42"/>
    <w:rsid w:val="00CF236C"/>
    <w:rsid w:val="00CF282A"/>
    <w:rsid w:val="00CF29CF"/>
    <w:rsid w:val="00CF2D97"/>
    <w:rsid w:val="00CF2DF6"/>
    <w:rsid w:val="00CF2E9D"/>
    <w:rsid w:val="00CF34DE"/>
    <w:rsid w:val="00CF3AA4"/>
    <w:rsid w:val="00CF441E"/>
    <w:rsid w:val="00CF4782"/>
    <w:rsid w:val="00CF4917"/>
    <w:rsid w:val="00CF4989"/>
    <w:rsid w:val="00CF4F48"/>
    <w:rsid w:val="00CF4FB5"/>
    <w:rsid w:val="00CF548C"/>
    <w:rsid w:val="00CF5A52"/>
    <w:rsid w:val="00CF5BD2"/>
    <w:rsid w:val="00CF5DF2"/>
    <w:rsid w:val="00CF5FCE"/>
    <w:rsid w:val="00CF63C8"/>
    <w:rsid w:val="00CF6553"/>
    <w:rsid w:val="00CF6BBB"/>
    <w:rsid w:val="00CF6DEA"/>
    <w:rsid w:val="00CF703D"/>
    <w:rsid w:val="00CF7AA0"/>
    <w:rsid w:val="00CF7E41"/>
    <w:rsid w:val="00D002F1"/>
    <w:rsid w:val="00D005E6"/>
    <w:rsid w:val="00D009CF"/>
    <w:rsid w:val="00D00A1F"/>
    <w:rsid w:val="00D00D3A"/>
    <w:rsid w:val="00D010BC"/>
    <w:rsid w:val="00D012E4"/>
    <w:rsid w:val="00D01EBE"/>
    <w:rsid w:val="00D01F36"/>
    <w:rsid w:val="00D0207E"/>
    <w:rsid w:val="00D028F3"/>
    <w:rsid w:val="00D02C5A"/>
    <w:rsid w:val="00D02D05"/>
    <w:rsid w:val="00D03DB9"/>
    <w:rsid w:val="00D0406A"/>
    <w:rsid w:val="00D04086"/>
    <w:rsid w:val="00D042B4"/>
    <w:rsid w:val="00D044CD"/>
    <w:rsid w:val="00D0467D"/>
    <w:rsid w:val="00D0481D"/>
    <w:rsid w:val="00D04E15"/>
    <w:rsid w:val="00D04FA9"/>
    <w:rsid w:val="00D0503C"/>
    <w:rsid w:val="00D05092"/>
    <w:rsid w:val="00D05445"/>
    <w:rsid w:val="00D058F0"/>
    <w:rsid w:val="00D05B3E"/>
    <w:rsid w:val="00D05D62"/>
    <w:rsid w:val="00D060A2"/>
    <w:rsid w:val="00D06438"/>
    <w:rsid w:val="00D0647F"/>
    <w:rsid w:val="00D06A9A"/>
    <w:rsid w:val="00D06B00"/>
    <w:rsid w:val="00D06C1F"/>
    <w:rsid w:val="00D0704F"/>
    <w:rsid w:val="00D0714F"/>
    <w:rsid w:val="00D07195"/>
    <w:rsid w:val="00D0723F"/>
    <w:rsid w:val="00D075E5"/>
    <w:rsid w:val="00D07733"/>
    <w:rsid w:val="00D077A9"/>
    <w:rsid w:val="00D07FF7"/>
    <w:rsid w:val="00D101FC"/>
    <w:rsid w:val="00D115C8"/>
    <w:rsid w:val="00D1164F"/>
    <w:rsid w:val="00D116AA"/>
    <w:rsid w:val="00D11AA5"/>
    <w:rsid w:val="00D11EFD"/>
    <w:rsid w:val="00D12115"/>
    <w:rsid w:val="00D12496"/>
    <w:rsid w:val="00D12924"/>
    <w:rsid w:val="00D12AA9"/>
    <w:rsid w:val="00D12AAA"/>
    <w:rsid w:val="00D12B45"/>
    <w:rsid w:val="00D12C76"/>
    <w:rsid w:val="00D12D1C"/>
    <w:rsid w:val="00D12E74"/>
    <w:rsid w:val="00D13184"/>
    <w:rsid w:val="00D1364C"/>
    <w:rsid w:val="00D13DC7"/>
    <w:rsid w:val="00D143CB"/>
    <w:rsid w:val="00D14427"/>
    <w:rsid w:val="00D14564"/>
    <w:rsid w:val="00D1553B"/>
    <w:rsid w:val="00D15592"/>
    <w:rsid w:val="00D155F3"/>
    <w:rsid w:val="00D15609"/>
    <w:rsid w:val="00D15705"/>
    <w:rsid w:val="00D1577D"/>
    <w:rsid w:val="00D157B6"/>
    <w:rsid w:val="00D15802"/>
    <w:rsid w:val="00D15CBE"/>
    <w:rsid w:val="00D15D77"/>
    <w:rsid w:val="00D16181"/>
    <w:rsid w:val="00D162C9"/>
    <w:rsid w:val="00D16D73"/>
    <w:rsid w:val="00D16F8F"/>
    <w:rsid w:val="00D1732C"/>
    <w:rsid w:val="00D17AF2"/>
    <w:rsid w:val="00D17EB1"/>
    <w:rsid w:val="00D20064"/>
    <w:rsid w:val="00D20484"/>
    <w:rsid w:val="00D20990"/>
    <w:rsid w:val="00D20C9D"/>
    <w:rsid w:val="00D21A63"/>
    <w:rsid w:val="00D21A84"/>
    <w:rsid w:val="00D21EE7"/>
    <w:rsid w:val="00D21F1C"/>
    <w:rsid w:val="00D2200D"/>
    <w:rsid w:val="00D2225E"/>
    <w:rsid w:val="00D22939"/>
    <w:rsid w:val="00D22B3A"/>
    <w:rsid w:val="00D230DF"/>
    <w:rsid w:val="00D232B5"/>
    <w:rsid w:val="00D236E4"/>
    <w:rsid w:val="00D23A5A"/>
    <w:rsid w:val="00D23B55"/>
    <w:rsid w:val="00D241F9"/>
    <w:rsid w:val="00D24BF5"/>
    <w:rsid w:val="00D25FA0"/>
    <w:rsid w:val="00D268DB"/>
    <w:rsid w:val="00D26C0A"/>
    <w:rsid w:val="00D26E7F"/>
    <w:rsid w:val="00D277EC"/>
    <w:rsid w:val="00D27986"/>
    <w:rsid w:val="00D27C06"/>
    <w:rsid w:val="00D27F3F"/>
    <w:rsid w:val="00D303CE"/>
    <w:rsid w:val="00D30915"/>
    <w:rsid w:val="00D30964"/>
    <w:rsid w:val="00D30E02"/>
    <w:rsid w:val="00D314A8"/>
    <w:rsid w:val="00D31564"/>
    <w:rsid w:val="00D32207"/>
    <w:rsid w:val="00D327F7"/>
    <w:rsid w:val="00D32940"/>
    <w:rsid w:val="00D3375A"/>
    <w:rsid w:val="00D33768"/>
    <w:rsid w:val="00D33A7F"/>
    <w:rsid w:val="00D34440"/>
    <w:rsid w:val="00D34B4B"/>
    <w:rsid w:val="00D34C01"/>
    <w:rsid w:val="00D34DEF"/>
    <w:rsid w:val="00D353EA"/>
    <w:rsid w:val="00D35969"/>
    <w:rsid w:val="00D35AC7"/>
    <w:rsid w:val="00D35B7A"/>
    <w:rsid w:val="00D3638D"/>
    <w:rsid w:val="00D36666"/>
    <w:rsid w:val="00D37087"/>
    <w:rsid w:val="00D37B3D"/>
    <w:rsid w:val="00D37C2C"/>
    <w:rsid w:val="00D409DD"/>
    <w:rsid w:val="00D40E7C"/>
    <w:rsid w:val="00D410C1"/>
    <w:rsid w:val="00D418A4"/>
    <w:rsid w:val="00D42155"/>
    <w:rsid w:val="00D429BD"/>
    <w:rsid w:val="00D42C39"/>
    <w:rsid w:val="00D431EB"/>
    <w:rsid w:val="00D43440"/>
    <w:rsid w:val="00D435DC"/>
    <w:rsid w:val="00D438D6"/>
    <w:rsid w:val="00D43A73"/>
    <w:rsid w:val="00D43B1B"/>
    <w:rsid w:val="00D43DD1"/>
    <w:rsid w:val="00D442C2"/>
    <w:rsid w:val="00D44F53"/>
    <w:rsid w:val="00D44FC8"/>
    <w:rsid w:val="00D45327"/>
    <w:rsid w:val="00D4611C"/>
    <w:rsid w:val="00D4628E"/>
    <w:rsid w:val="00D46460"/>
    <w:rsid w:val="00D468FA"/>
    <w:rsid w:val="00D46902"/>
    <w:rsid w:val="00D46CFB"/>
    <w:rsid w:val="00D46D35"/>
    <w:rsid w:val="00D501F8"/>
    <w:rsid w:val="00D5026C"/>
    <w:rsid w:val="00D5079E"/>
    <w:rsid w:val="00D50BC8"/>
    <w:rsid w:val="00D512E5"/>
    <w:rsid w:val="00D517C0"/>
    <w:rsid w:val="00D51B32"/>
    <w:rsid w:val="00D523B7"/>
    <w:rsid w:val="00D525EA"/>
    <w:rsid w:val="00D5318B"/>
    <w:rsid w:val="00D531A7"/>
    <w:rsid w:val="00D532A2"/>
    <w:rsid w:val="00D53454"/>
    <w:rsid w:val="00D536D0"/>
    <w:rsid w:val="00D5381D"/>
    <w:rsid w:val="00D53D77"/>
    <w:rsid w:val="00D54046"/>
    <w:rsid w:val="00D54551"/>
    <w:rsid w:val="00D5481C"/>
    <w:rsid w:val="00D54927"/>
    <w:rsid w:val="00D54ACD"/>
    <w:rsid w:val="00D54CE1"/>
    <w:rsid w:val="00D5516A"/>
    <w:rsid w:val="00D55A08"/>
    <w:rsid w:val="00D55A40"/>
    <w:rsid w:val="00D560ED"/>
    <w:rsid w:val="00D56333"/>
    <w:rsid w:val="00D565A5"/>
    <w:rsid w:val="00D5681F"/>
    <w:rsid w:val="00D5738A"/>
    <w:rsid w:val="00D57408"/>
    <w:rsid w:val="00D5741E"/>
    <w:rsid w:val="00D579C9"/>
    <w:rsid w:val="00D57D3C"/>
    <w:rsid w:val="00D57EC0"/>
    <w:rsid w:val="00D57FC5"/>
    <w:rsid w:val="00D602B4"/>
    <w:rsid w:val="00D60CCE"/>
    <w:rsid w:val="00D60EE4"/>
    <w:rsid w:val="00D60EF8"/>
    <w:rsid w:val="00D60F24"/>
    <w:rsid w:val="00D617D2"/>
    <w:rsid w:val="00D6276A"/>
    <w:rsid w:val="00D62B09"/>
    <w:rsid w:val="00D62D89"/>
    <w:rsid w:val="00D6307E"/>
    <w:rsid w:val="00D630AA"/>
    <w:rsid w:val="00D63149"/>
    <w:rsid w:val="00D632C1"/>
    <w:rsid w:val="00D63658"/>
    <w:rsid w:val="00D6386F"/>
    <w:rsid w:val="00D63A58"/>
    <w:rsid w:val="00D63EB5"/>
    <w:rsid w:val="00D63EDC"/>
    <w:rsid w:val="00D63FB1"/>
    <w:rsid w:val="00D6414C"/>
    <w:rsid w:val="00D6436F"/>
    <w:rsid w:val="00D644A1"/>
    <w:rsid w:val="00D645CC"/>
    <w:rsid w:val="00D64A41"/>
    <w:rsid w:val="00D64ADF"/>
    <w:rsid w:val="00D64B1C"/>
    <w:rsid w:val="00D64DC6"/>
    <w:rsid w:val="00D64E71"/>
    <w:rsid w:val="00D64F1E"/>
    <w:rsid w:val="00D65238"/>
    <w:rsid w:val="00D658D9"/>
    <w:rsid w:val="00D6634F"/>
    <w:rsid w:val="00D67497"/>
    <w:rsid w:val="00D67626"/>
    <w:rsid w:val="00D67650"/>
    <w:rsid w:val="00D679CE"/>
    <w:rsid w:val="00D67A5A"/>
    <w:rsid w:val="00D70857"/>
    <w:rsid w:val="00D70E29"/>
    <w:rsid w:val="00D71276"/>
    <w:rsid w:val="00D71528"/>
    <w:rsid w:val="00D719F0"/>
    <w:rsid w:val="00D71A8C"/>
    <w:rsid w:val="00D72126"/>
    <w:rsid w:val="00D7268B"/>
    <w:rsid w:val="00D72769"/>
    <w:rsid w:val="00D7285E"/>
    <w:rsid w:val="00D733CD"/>
    <w:rsid w:val="00D733CF"/>
    <w:rsid w:val="00D740E3"/>
    <w:rsid w:val="00D74BB6"/>
    <w:rsid w:val="00D74BF8"/>
    <w:rsid w:val="00D74F41"/>
    <w:rsid w:val="00D74FE9"/>
    <w:rsid w:val="00D7556B"/>
    <w:rsid w:val="00D75C3F"/>
    <w:rsid w:val="00D76113"/>
    <w:rsid w:val="00D7636E"/>
    <w:rsid w:val="00D76495"/>
    <w:rsid w:val="00D765C9"/>
    <w:rsid w:val="00D76666"/>
    <w:rsid w:val="00D76932"/>
    <w:rsid w:val="00D7695E"/>
    <w:rsid w:val="00D769F3"/>
    <w:rsid w:val="00D76AB4"/>
    <w:rsid w:val="00D77027"/>
    <w:rsid w:val="00D774DD"/>
    <w:rsid w:val="00D77A4C"/>
    <w:rsid w:val="00D800D1"/>
    <w:rsid w:val="00D803B5"/>
    <w:rsid w:val="00D80527"/>
    <w:rsid w:val="00D818F9"/>
    <w:rsid w:val="00D81D7B"/>
    <w:rsid w:val="00D826C7"/>
    <w:rsid w:val="00D82970"/>
    <w:rsid w:val="00D82A7D"/>
    <w:rsid w:val="00D82AF4"/>
    <w:rsid w:val="00D830B6"/>
    <w:rsid w:val="00D8318B"/>
    <w:rsid w:val="00D833DB"/>
    <w:rsid w:val="00D834F4"/>
    <w:rsid w:val="00D83E2F"/>
    <w:rsid w:val="00D84076"/>
    <w:rsid w:val="00D84143"/>
    <w:rsid w:val="00D84172"/>
    <w:rsid w:val="00D84412"/>
    <w:rsid w:val="00D84EFA"/>
    <w:rsid w:val="00D85585"/>
    <w:rsid w:val="00D8589C"/>
    <w:rsid w:val="00D8699C"/>
    <w:rsid w:val="00D86B80"/>
    <w:rsid w:val="00D86BB7"/>
    <w:rsid w:val="00D86BE8"/>
    <w:rsid w:val="00D86C38"/>
    <w:rsid w:val="00D87ECC"/>
    <w:rsid w:val="00D90577"/>
    <w:rsid w:val="00D90808"/>
    <w:rsid w:val="00D90A6D"/>
    <w:rsid w:val="00D90CD8"/>
    <w:rsid w:val="00D910F8"/>
    <w:rsid w:val="00D9136C"/>
    <w:rsid w:val="00D91421"/>
    <w:rsid w:val="00D91826"/>
    <w:rsid w:val="00D9182E"/>
    <w:rsid w:val="00D91E0A"/>
    <w:rsid w:val="00D92004"/>
    <w:rsid w:val="00D9279C"/>
    <w:rsid w:val="00D92BE5"/>
    <w:rsid w:val="00D92DED"/>
    <w:rsid w:val="00D92E1F"/>
    <w:rsid w:val="00D9379B"/>
    <w:rsid w:val="00D93861"/>
    <w:rsid w:val="00D93CD6"/>
    <w:rsid w:val="00D93E69"/>
    <w:rsid w:val="00D94CB1"/>
    <w:rsid w:val="00D94EC1"/>
    <w:rsid w:val="00D951F6"/>
    <w:rsid w:val="00D95313"/>
    <w:rsid w:val="00D954CD"/>
    <w:rsid w:val="00D95940"/>
    <w:rsid w:val="00D95B58"/>
    <w:rsid w:val="00D95CF0"/>
    <w:rsid w:val="00D95D65"/>
    <w:rsid w:val="00D9633D"/>
    <w:rsid w:val="00D9664C"/>
    <w:rsid w:val="00D9676D"/>
    <w:rsid w:val="00D969F1"/>
    <w:rsid w:val="00D97123"/>
    <w:rsid w:val="00DA076E"/>
    <w:rsid w:val="00DA0C46"/>
    <w:rsid w:val="00DA11DF"/>
    <w:rsid w:val="00DA1442"/>
    <w:rsid w:val="00DA1A09"/>
    <w:rsid w:val="00DA20EA"/>
    <w:rsid w:val="00DA241A"/>
    <w:rsid w:val="00DA24F8"/>
    <w:rsid w:val="00DA2CA7"/>
    <w:rsid w:val="00DA2D30"/>
    <w:rsid w:val="00DA2D3B"/>
    <w:rsid w:val="00DA2F01"/>
    <w:rsid w:val="00DA328E"/>
    <w:rsid w:val="00DA36BE"/>
    <w:rsid w:val="00DA36EF"/>
    <w:rsid w:val="00DA3996"/>
    <w:rsid w:val="00DA3D81"/>
    <w:rsid w:val="00DA57FE"/>
    <w:rsid w:val="00DA6276"/>
    <w:rsid w:val="00DA66D9"/>
    <w:rsid w:val="00DA6850"/>
    <w:rsid w:val="00DA68AA"/>
    <w:rsid w:val="00DA6919"/>
    <w:rsid w:val="00DA6D0B"/>
    <w:rsid w:val="00DA6F2C"/>
    <w:rsid w:val="00DA6F46"/>
    <w:rsid w:val="00DA74D5"/>
    <w:rsid w:val="00DB04BE"/>
    <w:rsid w:val="00DB0512"/>
    <w:rsid w:val="00DB062B"/>
    <w:rsid w:val="00DB069F"/>
    <w:rsid w:val="00DB083C"/>
    <w:rsid w:val="00DB0B64"/>
    <w:rsid w:val="00DB0B97"/>
    <w:rsid w:val="00DB0E5B"/>
    <w:rsid w:val="00DB0E9D"/>
    <w:rsid w:val="00DB1577"/>
    <w:rsid w:val="00DB15F1"/>
    <w:rsid w:val="00DB1CF1"/>
    <w:rsid w:val="00DB1EA4"/>
    <w:rsid w:val="00DB1FD7"/>
    <w:rsid w:val="00DB2085"/>
    <w:rsid w:val="00DB21DC"/>
    <w:rsid w:val="00DB23B3"/>
    <w:rsid w:val="00DB253A"/>
    <w:rsid w:val="00DB2C8A"/>
    <w:rsid w:val="00DB2EAB"/>
    <w:rsid w:val="00DB333A"/>
    <w:rsid w:val="00DB3714"/>
    <w:rsid w:val="00DB3D87"/>
    <w:rsid w:val="00DB3EE8"/>
    <w:rsid w:val="00DB40E2"/>
    <w:rsid w:val="00DB44AD"/>
    <w:rsid w:val="00DB4746"/>
    <w:rsid w:val="00DB4829"/>
    <w:rsid w:val="00DB4886"/>
    <w:rsid w:val="00DB4911"/>
    <w:rsid w:val="00DB49AB"/>
    <w:rsid w:val="00DB4D3D"/>
    <w:rsid w:val="00DB514C"/>
    <w:rsid w:val="00DB5191"/>
    <w:rsid w:val="00DB575E"/>
    <w:rsid w:val="00DB5A4C"/>
    <w:rsid w:val="00DB5B22"/>
    <w:rsid w:val="00DB609E"/>
    <w:rsid w:val="00DB6189"/>
    <w:rsid w:val="00DB6E3D"/>
    <w:rsid w:val="00DB6F91"/>
    <w:rsid w:val="00DB735D"/>
    <w:rsid w:val="00DB7D79"/>
    <w:rsid w:val="00DC020C"/>
    <w:rsid w:val="00DC07EE"/>
    <w:rsid w:val="00DC097B"/>
    <w:rsid w:val="00DC0D1A"/>
    <w:rsid w:val="00DC102F"/>
    <w:rsid w:val="00DC113C"/>
    <w:rsid w:val="00DC164C"/>
    <w:rsid w:val="00DC1901"/>
    <w:rsid w:val="00DC1B53"/>
    <w:rsid w:val="00DC1F3D"/>
    <w:rsid w:val="00DC1FA2"/>
    <w:rsid w:val="00DC1FFC"/>
    <w:rsid w:val="00DC2068"/>
    <w:rsid w:val="00DC2239"/>
    <w:rsid w:val="00DC23A4"/>
    <w:rsid w:val="00DC28A9"/>
    <w:rsid w:val="00DC2B45"/>
    <w:rsid w:val="00DC2D90"/>
    <w:rsid w:val="00DC2DF0"/>
    <w:rsid w:val="00DC2FC2"/>
    <w:rsid w:val="00DC311D"/>
    <w:rsid w:val="00DC3FF5"/>
    <w:rsid w:val="00DC4B5B"/>
    <w:rsid w:val="00DC4DD8"/>
    <w:rsid w:val="00DC4EFA"/>
    <w:rsid w:val="00DC5CEA"/>
    <w:rsid w:val="00DC61D1"/>
    <w:rsid w:val="00DC631D"/>
    <w:rsid w:val="00DC65A6"/>
    <w:rsid w:val="00DC6A27"/>
    <w:rsid w:val="00DC6D2F"/>
    <w:rsid w:val="00DC72DF"/>
    <w:rsid w:val="00DC7335"/>
    <w:rsid w:val="00DC74DB"/>
    <w:rsid w:val="00DC7B88"/>
    <w:rsid w:val="00DD11C6"/>
    <w:rsid w:val="00DD124E"/>
    <w:rsid w:val="00DD1C0A"/>
    <w:rsid w:val="00DD1D42"/>
    <w:rsid w:val="00DD21AB"/>
    <w:rsid w:val="00DD23C1"/>
    <w:rsid w:val="00DD2472"/>
    <w:rsid w:val="00DD24A8"/>
    <w:rsid w:val="00DD252C"/>
    <w:rsid w:val="00DD2CE7"/>
    <w:rsid w:val="00DD2EC9"/>
    <w:rsid w:val="00DD2F70"/>
    <w:rsid w:val="00DD2FB9"/>
    <w:rsid w:val="00DD306D"/>
    <w:rsid w:val="00DD34EE"/>
    <w:rsid w:val="00DD3AC5"/>
    <w:rsid w:val="00DD4A69"/>
    <w:rsid w:val="00DD4E99"/>
    <w:rsid w:val="00DD5034"/>
    <w:rsid w:val="00DD52B7"/>
    <w:rsid w:val="00DD53EF"/>
    <w:rsid w:val="00DD58FD"/>
    <w:rsid w:val="00DD5AF3"/>
    <w:rsid w:val="00DD5D46"/>
    <w:rsid w:val="00DD67BA"/>
    <w:rsid w:val="00DD6BC4"/>
    <w:rsid w:val="00DD6D17"/>
    <w:rsid w:val="00DD7498"/>
    <w:rsid w:val="00DD7A55"/>
    <w:rsid w:val="00DD7AD3"/>
    <w:rsid w:val="00DD7BBC"/>
    <w:rsid w:val="00DD7EA1"/>
    <w:rsid w:val="00DE0720"/>
    <w:rsid w:val="00DE0D10"/>
    <w:rsid w:val="00DE1430"/>
    <w:rsid w:val="00DE1ABF"/>
    <w:rsid w:val="00DE1F0E"/>
    <w:rsid w:val="00DE2854"/>
    <w:rsid w:val="00DE28FA"/>
    <w:rsid w:val="00DE2C29"/>
    <w:rsid w:val="00DE2F20"/>
    <w:rsid w:val="00DE3113"/>
    <w:rsid w:val="00DE377B"/>
    <w:rsid w:val="00DE421D"/>
    <w:rsid w:val="00DE46E2"/>
    <w:rsid w:val="00DE4842"/>
    <w:rsid w:val="00DE4FB0"/>
    <w:rsid w:val="00DE51FF"/>
    <w:rsid w:val="00DE59D8"/>
    <w:rsid w:val="00DE5F1C"/>
    <w:rsid w:val="00DE63F0"/>
    <w:rsid w:val="00DE681B"/>
    <w:rsid w:val="00DE698F"/>
    <w:rsid w:val="00DE6BC5"/>
    <w:rsid w:val="00DE6F6B"/>
    <w:rsid w:val="00DE6FCB"/>
    <w:rsid w:val="00DE7121"/>
    <w:rsid w:val="00DE75EA"/>
    <w:rsid w:val="00DE77D7"/>
    <w:rsid w:val="00DE7C37"/>
    <w:rsid w:val="00DE7E0A"/>
    <w:rsid w:val="00DF0304"/>
    <w:rsid w:val="00DF0DF8"/>
    <w:rsid w:val="00DF0E2B"/>
    <w:rsid w:val="00DF0EF6"/>
    <w:rsid w:val="00DF0F3E"/>
    <w:rsid w:val="00DF1141"/>
    <w:rsid w:val="00DF1406"/>
    <w:rsid w:val="00DF16D6"/>
    <w:rsid w:val="00DF1951"/>
    <w:rsid w:val="00DF196F"/>
    <w:rsid w:val="00DF1C2F"/>
    <w:rsid w:val="00DF1E62"/>
    <w:rsid w:val="00DF24C1"/>
    <w:rsid w:val="00DF2A83"/>
    <w:rsid w:val="00DF2B19"/>
    <w:rsid w:val="00DF2BD7"/>
    <w:rsid w:val="00DF30E6"/>
    <w:rsid w:val="00DF3AF4"/>
    <w:rsid w:val="00DF4219"/>
    <w:rsid w:val="00DF445E"/>
    <w:rsid w:val="00DF451B"/>
    <w:rsid w:val="00DF4682"/>
    <w:rsid w:val="00DF4BD6"/>
    <w:rsid w:val="00DF4D56"/>
    <w:rsid w:val="00DF4E9A"/>
    <w:rsid w:val="00DF55F9"/>
    <w:rsid w:val="00DF5731"/>
    <w:rsid w:val="00DF5744"/>
    <w:rsid w:val="00DF5B52"/>
    <w:rsid w:val="00DF5CE4"/>
    <w:rsid w:val="00DF626F"/>
    <w:rsid w:val="00DF63AB"/>
    <w:rsid w:val="00DF6540"/>
    <w:rsid w:val="00DF6F50"/>
    <w:rsid w:val="00DF6F9D"/>
    <w:rsid w:val="00DF70ED"/>
    <w:rsid w:val="00DF7507"/>
    <w:rsid w:val="00DF76B9"/>
    <w:rsid w:val="00DF7B16"/>
    <w:rsid w:val="00DF7EFC"/>
    <w:rsid w:val="00E00E2C"/>
    <w:rsid w:val="00E01090"/>
    <w:rsid w:val="00E015EA"/>
    <w:rsid w:val="00E01D75"/>
    <w:rsid w:val="00E021FF"/>
    <w:rsid w:val="00E0242B"/>
    <w:rsid w:val="00E02458"/>
    <w:rsid w:val="00E02A36"/>
    <w:rsid w:val="00E0329B"/>
    <w:rsid w:val="00E03B86"/>
    <w:rsid w:val="00E03C94"/>
    <w:rsid w:val="00E03D5F"/>
    <w:rsid w:val="00E03E26"/>
    <w:rsid w:val="00E041BD"/>
    <w:rsid w:val="00E04276"/>
    <w:rsid w:val="00E04EE0"/>
    <w:rsid w:val="00E050E8"/>
    <w:rsid w:val="00E0566F"/>
    <w:rsid w:val="00E05964"/>
    <w:rsid w:val="00E05D38"/>
    <w:rsid w:val="00E05EBD"/>
    <w:rsid w:val="00E05FE0"/>
    <w:rsid w:val="00E0617F"/>
    <w:rsid w:val="00E07220"/>
    <w:rsid w:val="00E073A3"/>
    <w:rsid w:val="00E07521"/>
    <w:rsid w:val="00E0783B"/>
    <w:rsid w:val="00E07849"/>
    <w:rsid w:val="00E0785D"/>
    <w:rsid w:val="00E07A38"/>
    <w:rsid w:val="00E10852"/>
    <w:rsid w:val="00E109B6"/>
    <w:rsid w:val="00E10BAA"/>
    <w:rsid w:val="00E10C51"/>
    <w:rsid w:val="00E10F05"/>
    <w:rsid w:val="00E117AC"/>
    <w:rsid w:val="00E11A59"/>
    <w:rsid w:val="00E11DDF"/>
    <w:rsid w:val="00E11F1A"/>
    <w:rsid w:val="00E13BA5"/>
    <w:rsid w:val="00E13E33"/>
    <w:rsid w:val="00E14115"/>
    <w:rsid w:val="00E1422C"/>
    <w:rsid w:val="00E144C8"/>
    <w:rsid w:val="00E14C01"/>
    <w:rsid w:val="00E14DA2"/>
    <w:rsid w:val="00E14F5D"/>
    <w:rsid w:val="00E1549F"/>
    <w:rsid w:val="00E15CA3"/>
    <w:rsid w:val="00E1628C"/>
    <w:rsid w:val="00E1630F"/>
    <w:rsid w:val="00E1632F"/>
    <w:rsid w:val="00E16540"/>
    <w:rsid w:val="00E1656C"/>
    <w:rsid w:val="00E168BA"/>
    <w:rsid w:val="00E170AD"/>
    <w:rsid w:val="00E17754"/>
    <w:rsid w:val="00E177A0"/>
    <w:rsid w:val="00E17BA4"/>
    <w:rsid w:val="00E20179"/>
    <w:rsid w:val="00E205A4"/>
    <w:rsid w:val="00E20C32"/>
    <w:rsid w:val="00E21260"/>
    <w:rsid w:val="00E213D7"/>
    <w:rsid w:val="00E2158B"/>
    <w:rsid w:val="00E21C4D"/>
    <w:rsid w:val="00E21C98"/>
    <w:rsid w:val="00E21E3A"/>
    <w:rsid w:val="00E224E5"/>
    <w:rsid w:val="00E2298C"/>
    <w:rsid w:val="00E22E33"/>
    <w:rsid w:val="00E22E88"/>
    <w:rsid w:val="00E2321D"/>
    <w:rsid w:val="00E23294"/>
    <w:rsid w:val="00E23343"/>
    <w:rsid w:val="00E23567"/>
    <w:rsid w:val="00E23593"/>
    <w:rsid w:val="00E237AE"/>
    <w:rsid w:val="00E2470C"/>
    <w:rsid w:val="00E24E42"/>
    <w:rsid w:val="00E24FE6"/>
    <w:rsid w:val="00E2537C"/>
    <w:rsid w:val="00E253A5"/>
    <w:rsid w:val="00E25A5C"/>
    <w:rsid w:val="00E26157"/>
    <w:rsid w:val="00E26268"/>
    <w:rsid w:val="00E262CC"/>
    <w:rsid w:val="00E26A96"/>
    <w:rsid w:val="00E26D58"/>
    <w:rsid w:val="00E26D94"/>
    <w:rsid w:val="00E2738A"/>
    <w:rsid w:val="00E2792F"/>
    <w:rsid w:val="00E27C37"/>
    <w:rsid w:val="00E301BE"/>
    <w:rsid w:val="00E30683"/>
    <w:rsid w:val="00E30927"/>
    <w:rsid w:val="00E311F2"/>
    <w:rsid w:val="00E3195C"/>
    <w:rsid w:val="00E3199C"/>
    <w:rsid w:val="00E31E93"/>
    <w:rsid w:val="00E324D5"/>
    <w:rsid w:val="00E3256B"/>
    <w:rsid w:val="00E3283A"/>
    <w:rsid w:val="00E329BA"/>
    <w:rsid w:val="00E32C33"/>
    <w:rsid w:val="00E32CEA"/>
    <w:rsid w:val="00E32EE0"/>
    <w:rsid w:val="00E33284"/>
    <w:rsid w:val="00E332A3"/>
    <w:rsid w:val="00E332B5"/>
    <w:rsid w:val="00E333B3"/>
    <w:rsid w:val="00E334E4"/>
    <w:rsid w:val="00E33583"/>
    <w:rsid w:val="00E339DB"/>
    <w:rsid w:val="00E33A7E"/>
    <w:rsid w:val="00E33CDB"/>
    <w:rsid w:val="00E33FAA"/>
    <w:rsid w:val="00E3401C"/>
    <w:rsid w:val="00E34056"/>
    <w:rsid w:val="00E342B0"/>
    <w:rsid w:val="00E34348"/>
    <w:rsid w:val="00E34591"/>
    <w:rsid w:val="00E3486E"/>
    <w:rsid w:val="00E34DEB"/>
    <w:rsid w:val="00E34F3A"/>
    <w:rsid w:val="00E3508D"/>
    <w:rsid w:val="00E3556F"/>
    <w:rsid w:val="00E35903"/>
    <w:rsid w:val="00E35995"/>
    <w:rsid w:val="00E35B43"/>
    <w:rsid w:val="00E35C85"/>
    <w:rsid w:val="00E36055"/>
    <w:rsid w:val="00E36207"/>
    <w:rsid w:val="00E36BDD"/>
    <w:rsid w:val="00E37096"/>
    <w:rsid w:val="00E3766A"/>
    <w:rsid w:val="00E376D4"/>
    <w:rsid w:val="00E37709"/>
    <w:rsid w:val="00E37C8D"/>
    <w:rsid w:val="00E37EB0"/>
    <w:rsid w:val="00E37FFC"/>
    <w:rsid w:val="00E40383"/>
    <w:rsid w:val="00E40688"/>
    <w:rsid w:val="00E40856"/>
    <w:rsid w:val="00E40FA4"/>
    <w:rsid w:val="00E41016"/>
    <w:rsid w:val="00E411D8"/>
    <w:rsid w:val="00E412D2"/>
    <w:rsid w:val="00E4182B"/>
    <w:rsid w:val="00E42377"/>
    <w:rsid w:val="00E426EB"/>
    <w:rsid w:val="00E4282C"/>
    <w:rsid w:val="00E428FF"/>
    <w:rsid w:val="00E42B2B"/>
    <w:rsid w:val="00E42F31"/>
    <w:rsid w:val="00E4311B"/>
    <w:rsid w:val="00E4316C"/>
    <w:rsid w:val="00E4342C"/>
    <w:rsid w:val="00E43435"/>
    <w:rsid w:val="00E437F1"/>
    <w:rsid w:val="00E43B78"/>
    <w:rsid w:val="00E43CAC"/>
    <w:rsid w:val="00E4426F"/>
    <w:rsid w:val="00E45220"/>
    <w:rsid w:val="00E453BC"/>
    <w:rsid w:val="00E4562A"/>
    <w:rsid w:val="00E45BFD"/>
    <w:rsid w:val="00E462EE"/>
    <w:rsid w:val="00E468A0"/>
    <w:rsid w:val="00E4695B"/>
    <w:rsid w:val="00E46DE6"/>
    <w:rsid w:val="00E46F87"/>
    <w:rsid w:val="00E4708C"/>
    <w:rsid w:val="00E4729E"/>
    <w:rsid w:val="00E47397"/>
    <w:rsid w:val="00E47A31"/>
    <w:rsid w:val="00E47AD0"/>
    <w:rsid w:val="00E47D7A"/>
    <w:rsid w:val="00E5037E"/>
    <w:rsid w:val="00E5086B"/>
    <w:rsid w:val="00E508D3"/>
    <w:rsid w:val="00E50AF4"/>
    <w:rsid w:val="00E50D86"/>
    <w:rsid w:val="00E50E9D"/>
    <w:rsid w:val="00E51192"/>
    <w:rsid w:val="00E51664"/>
    <w:rsid w:val="00E51723"/>
    <w:rsid w:val="00E51B47"/>
    <w:rsid w:val="00E521B2"/>
    <w:rsid w:val="00E52667"/>
    <w:rsid w:val="00E528D2"/>
    <w:rsid w:val="00E52F38"/>
    <w:rsid w:val="00E533A1"/>
    <w:rsid w:val="00E5434D"/>
    <w:rsid w:val="00E546A1"/>
    <w:rsid w:val="00E54B00"/>
    <w:rsid w:val="00E54CB9"/>
    <w:rsid w:val="00E552A8"/>
    <w:rsid w:val="00E558F8"/>
    <w:rsid w:val="00E5661D"/>
    <w:rsid w:val="00E56DD2"/>
    <w:rsid w:val="00E56E10"/>
    <w:rsid w:val="00E5754C"/>
    <w:rsid w:val="00E575B1"/>
    <w:rsid w:val="00E57BEC"/>
    <w:rsid w:val="00E57E5D"/>
    <w:rsid w:val="00E60224"/>
    <w:rsid w:val="00E60371"/>
    <w:rsid w:val="00E6067D"/>
    <w:rsid w:val="00E6072D"/>
    <w:rsid w:val="00E60DF6"/>
    <w:rsid w:val="00E61534"/>
    <w:rsid w:val="00E617A1"/>
    <w:rsid w:val="00E624C0"/>
    <w:rsid w:val="00E627AA"/>
    <w:rsid w:val="00E62BCC"/>
    <w:rsid w:val="00E6334F"/>
    <w:rsid w:val="00E63381"/>
    <w:rsid w:val="00E6340F"/>
    <w:rsid w:val="00E63D67"/>
    <w:rsid w:val="00E641BB"/>
    <w:rsid w:val="00E64469"/>
    <w:rsid w:val="00E6471B"/>
    <w:rsid w:val="00E65273"/>
    <w:rsid w:val="00E6582C"/>
    <w:rsid w:val="00E65F60"/>
    <w:rsid w:val="00E664B8"/>
    <w:rsid w:val="00E667E8"/>
    <w:rsid w:val="00E669AB"/>
    <w:rsid w:val="00E673A7"/>
    <w:rsid w:val="00E67830"/>
    <w:rsid w:val="00E67C23"/>
    <w:rsid w:val="00E707F5"/>
    <w:rsid w:val="00E70E13"/>
    <w:rsid w:val="00E70F94"/>
    <w:rsid w:val="00E719F1"/>
    <w:rsid w:val="00E71AAF"/>
    <w:rsid w:val="00E71CBA"/>
    <w:rsid w:val="00E7243A"/>
    <w:rsid w:val="00E7260E"/>
    <w:rsid w:val="00E7288E"/>
    <w:rsid w:val="00E72975"/>
    <w:rsid w:val="00E7334F"/>
    <w:rsid w:val="00E73427"/>
    <w:rsid w:val="00E737E9"/>
    <w:rsid w:val="00E73C0B"/>
    <w:rsid w:val="00E73E8F"/>
    <w:rsid w:val="00E7409E"/>
    <w:rsid w:val="00E741C1"/>
    <w:rsid w:val="00E74329"/>
    <w:rsid w:val="00E7472D"/>
    <w:rsid w:val="00E7489B"/>
    <w:rsid w:val="00E749DC"/>
    <w:rsid w:val="00E75DD0"/>
    <w:rsid w:val="00E7666F"/>
    <w:rsid w:val="00E76677"/>
    <w:rsid w:val="00E76826"/>
    <w:rsid w:val="00E769AD"/>
    <w:rsid w:val="00E769AF"/>
    <w:rsid w:val="00E76F66"/>
    <w:rsid w:val="00E7731F"/>
    <w:rsid w:val="00E77381"/>
    <w:rsid w:val="00E7747C"/>
    <w:rsid w:val="00E779E8"/>
    <w:rsid w:val="00E77DF9"/>
    <w:rsid w:val="00E802B6"/>
    <w:rsid w:val="00E80AD6"/>
    <w:rsid w:val="00E81153"/>
    <w:rsid w:val="00E81BA7"/>
    <w:rsid w:val="00E8297F"/>
    <w:rsid w:val="00E82C2C"/>
    <w:rsid w:val="00E837DB"/>
    <w:rsid w:val="00E8396F"/>
    <w:rsid w:val="00E83C67"/>
    <w:rsid w:val="00E84182"/>
    <w:rsid w:val="00E8456F"/>
    <w:rsid w:val="00E84C28"/>
    <w:rsid w:val="00E84CA4"/>
    <w:rsid w:val="00E84ED7"/>
    <w:rsid w:val="00E852C8"/>
    <w:rsid w:val="00E85499"/>
    <w:rsid w:val="00E858CF"/>
    <w:rsid w:val="00E86136"/>
    <w:rsid w:val="00E86DB5"/>
    <w:rsid w:val="00E86E4C"/>
    <w:rsid w:val="00E87218"/>
    <w:rsid w:val="00E873B8"/>
    <w:rsid w:val="00E8766C"/>
    <w:rsid w:val="00E87C86"/>
    <w:rsid w:val="00E9044D"/>
    <w:rsid w:val="00E904CC"/>
    <w:rsid w:val="00E9063C"/>
    <w:rsid w:val="00E906C6"/>
    <w:rsid w:val="00E9074D"/>
    <w:rsid w:val="00E9108B"/>
    <w:rsid w:val="00E915CD"/>
    <w:rsid w:val="00E916C2"/>
    <w:rsid w:val="00E91C60"/>
    <w:rsid w:val="00E91EA4"/>
    <w:rsid w:val="00E91FD1"/>
    <w:rsid w:val="00E92364"/>
    <w:rsid w:val="00E92813"/>
    <w:rsid w:val="00E92820"/>
    <w:rsid w:val="00E92830"/>
    <w:rsid w:val="00E92B6F"/>
    <w:rsid w:val="00E92CA5"/>
    <w:rsid w:val="00E9300A"/>
    <w:rsid w:val="00E9336D"/>
    <w:rsid w:val="00E93A63"/>
    <w:rsid w:val="00E93D42"/>
    <w:rsid w:val="00E940AC"/>
    <w:rsid w:val="00E9482E"/>
    <w:rsid w:val="00E9487E"/>
    <w:rsid w:val="00E951F7"/>
    <w:rsid w:val="00E956E1"/>
    <w:rsid w:val="00E9581C"/>
    <w:rsid w:val="00E95B05"/>
    <w:rsid w:val="00E96565"/>
    <w:rsid w:val="00E967CA"/>
    <w:rsid w:val="00E96834"/>
    <w:rsid w:val="00E969A0"/>
    <w:rsid w:val="00E96AA7"/>
    <w:rsid w:val="00E9725C"/>
    <w:rsid w:val="00E973D8"/>
    <w:rsid w:val="00E97B7D"/>
    <w:rsid w:val="00E97BDE"/>
    <w:rsid w:val="00E97D59"/>
    <w:rsid w:val="00EA05DF"/>
    <w:rsid w:val="00EA0605"/>
    <w:rsid w:val="00EA08D3"/>
    <w:rsid w:val="00EA0F3B"/>
    <w:rsid w:val="00EA1053"/>
    <w:rsid w:val="00EA1D50"/>
    <w:rsid w:val="00EA1E54"/>
    <w:rsid w:val="00EA264E"/>
    <w:rsid w:val="00EA26BF"/>
    <w:rsid w:val="00EA27A5"/>
    <w:rsid w:val="00EA2CB4"/>
    <w:rsid w:val="00EA3209"/>
    <w:rsid w:val="00EA36E8"/>
    <w:rsid w:val="00EA411F"/>
    <w:rsid w:val="00EA422F"/>
    <w:rsid w:val="00EA4244"/>
    <w:rsid w:val="00EA45FF"/>
    <w:rsid w:val="00EA4888"/>
    <w:rsid w:val="00EA4E52"/>
    <w:rsid w:val="00EA5197"/>
    <w:rsid w:val="00EA5AC8"/>
    <w:rsid w:val="00EA5FB7"/>
    <w:rsid w:val="00EA6555"/>
    <w:rsid w:val="00EA6BBD"/>
    <w:rsid w:val="00EA7127"/>
    <w:rsid w:val="00EA7862"/>
    <w:rsid w:val="00EA7863"/>
    <w:rsid w:val="00EA7C32"/>
    <w:rsid w:val="00EA7EF3"/>
    <w:rsid w:val="00EA7F5B"/>
    <w:rsid w:val="00EB00A9"/>
    <w:rsid w:val="00EB059E"/>
    <w:rsid w:val="00EB061E"/>
    <w:rsid w:val="00EB09C2"/>
    <w:rsid w:val="00EB0B34"/>
    <w:rsid w:val="00EB0E7F"/>
    <w:rsid w:val="00EB15BB"/>
    <w:rsid w:val="00EB2476"/>
    <w:rsid w:val="00EB2821"/>
    <w:rsid w:val="00EB2E14"/>
    <w:rsid w:val="00EB3081"/>
    <w:rsid w:val="00EB3BC6"/>
    <w:rsid w:val="00EB4465"/>
    <w:rsid w:val="00EB47BC"/>
    <w:rsid w:val="00EB4A60"/>
    <w:rsid w:val="00EB4AF0"/>
    <w:rsid w:val="00EB4D8C"/>
    <w:rsid w:val="00EB4FC7"/>
    <w:rsid w:val="00EB561C"/>
    <w:rsid w:val="00EB5A5A"/>
    <w:rsid w:val="00EB60E8"/>
    <w:rsid w:val="00EB6302"/>
    <w:rsid w:val="00EB630B"/>
    <w:rsid w:val="00EB63A8"/>
    <w:rsid w:val="00EB640F"/>
    <w:rsid w:val="00EB6841"/>
    <w:rsid w:val="00EB6847"/>
    <w:rsid w:val="00EB688B"/>
    <w:rsid w:val="00EB6D3D"/>
    <w:rsid w:val="00EB6F76"/>
    <w:rsid w:val="00EB6FA8"/>
    <w:rsid w:val="00EB7036"/>
    <w:rsid w:val="00EB7302"/>
    <w:rsid w:val="00EB7370"/>
    <w:rsid w:val="00EB77BB"/>
    <w:rsid w:val="00EB77C9"/>
    <w:rsid w:val="00EB7852"/>
    <w:rsid w:val="00EB7D50"/>
    <w:rsid w:val="00EB7D52"/>
    <w:rsid w:val="00EB7E7E"/>
    <w:rsid w:val="00EC0244"/>
    <w:rsid w:val="00EC0284"/>
    <w:rsid w:val="00EC02B8"/>
    <w:rsid w:val="00EC05FE"/>
    <w:rsid w:val="00EC0C27"/>
    <w:rsid w:val="00EC1126"/>
    <w:rsid w:val="00EC17E8"/>
    <w:rsid w:val="00EC1C5B"/>
    <w:rsid w:val="00EC1FBB"/>
    <w:rsid w:val="00EC21DB"/>
    <w:rsid w:val="00EC281E"/>
    <w:rsid w:val="00EC2C9C"/>
    <w:rsid w:val="00EC2F55"/>
    <w:rsid w:val="00EC2FAC"/>
    <w:rsid w:val="00EC32C4"/>
    <w:rsid w:val="00EC37D8"/>
    <w:rsid w:val="00EC3C9E"/>
    <w:rsid w:val="00EC422A"/>
    <w:rsid w:val="00EC4350"/>
    <w:rsid w:val="00EC4D87"/>
    <w:rsid w:val="00EC4F15"/>
    <w:rsid w:val="00EC5108"/>
    <w:rsid w:val="00EC5560"/>
    <w:rsid w:val="00EC578C"/>
    <w:rsid w:val="00EC5E15"/>
    <w:rsid w:val="00EC6188"/>
    <w:rsid w:val="00EC62F6"/>
    <w:rsid w:val="00EC63C8"/>
    <w:rsid w:val="00EC69C4"/>
    <w:rsid w:val="00EC6A57"/>
    <w:rsid w:val="00EC6B1C"/>
    <w:rsid w:val="00EC6E8A"/>
    <w:rsid w:val="00EC750D"/>
    <w:rsid w:val="00EC7731"/>
    <w:rsid w:val="00EC7D20"/>
    <w:rsid w:val="00ED02C9"/>
    <w:rsid w:val="00ED07F6"/>
    <w:rsid w:val="00ED0E7B"/>
    <w:rsid w:val="00ED14D3"/>
    <w:rsid w:val="00ED15A7"/>
    <w:rsid w:val="00ED1ED8"/>
    <w:rsid w:val="00ED20E3"/>
    <w:rsid w:val="00ED2EE2"/>
    <w:rsid w:val="00ED3268"/>
    <w:rsid w:val="00ED3787"/>
    <w:rsid w:val="00ED3937"/>
    <w:rsid w:val="00ED4223"/>
    <w:rsid w:val="00ED42C6"/>
    <w:rsid w:val="00ED479F"/>
    <w:rsid w:val="00ED4A80"/>
    <w:rsid w:val="00ED52FC"/>
    <w:rsid w:val="00ED546D"/>
    <w:rsid w:val="00ED5619"/>
    <w:rsid w:val="00ED5B6C"/>
    <w:rsid w:val="00ED5C08"/>
    <w:rsid w:val="00ED5D4C"/>
    <w:rsid w:val="00ED6144"/>
    <w:rsid w:val="00ED660F"/>
    <w:rsid w:val="00ED67DC"/>
    <w:rsid w:val="00ED6D69"/>
    <w:rsid w:val="00ED6F97"/>
    <w:rsid w:val="00ED70F9"/>
    <w:rsid w:val="00ED71CC"/>
    <w:rsid w:val="00ED7292"/>
    <w:rsid w:val="00ED747F"/>
    <w:rsid w:val="00ED7627"/>
    <w:rsid w:val="00ED77BF"/>
    <w:rsid w:val="00ED7A27"/>
    <w:rsid w:val="00ED7C0E"/>
    <w:rsid w:val="00ED7CE7"/>
    <w:rsid w:val="00ED7F40"/>
    <w:rsid w:val="00EE040F"/>
    <w:rsid w:val="00EE0539"/>
    <w:rsid w:val="00EE06D4"/>
    <w:rsid w:val="00EE093E"/>
    <w:rsid w:val="00EE0C33"/>
    <w:rsid w:val="00EE12BE"/>
    <w:rsid w:val="00EE135D"/>
    <w:rsid w:val="00EE1498"/>
    <w:rsid w:val="00EE188E"/>
    <w:rsid w:val="00EE1BD9"/>
    <w:rsid w:val="00EE1D73"/>
    <w:rsid w:val="00EE2EA4"/>
    <w:rsid w:val="00EE308C"/>
    <w:rsid w:val="00EE37B0"/>
    <w:rsid w:val="00EE380A"/>
    <w:rsid w:val="00EE3C3B"/>
    <w:rsid w:val="00EE42ED"/>
    <w:rsid w:val="00EE43B6"/>
    <w:rsid w:val="00EE43FB"/>
    <w:rsid w:val="00EE45A6"/>
    <w:rsid w:val="00EE4737"/>
    <w:rsid w:val="00EE495F"/>
    <w:rsid w:val="00EE5244"/>
    <w:rsid w:val="00EE5492"/>
    <w:rsid w:val="00EE638D"/>
    <w:rsid w:val="00EE63D1"/>
    <w:rsid w:val="00EE6A63"/>
    <w:rsid w:val="00EE7192"/>
    <w:rsid w:val="00EE737E"/>
    <w:rsid w:val="00EE738F"/>
    <w:rsid w:val="00EE7921"/>
    <w:rsid w:val="00EE794F"/>
    <w:rsid w:val="00EE7DB3"/>
    <w:rsid w:val="00EF0291"/>
    <w:rsid w:val="00EF02E5"/>
    <w:rsid w:val="00EF04C5"/>
    <w:rsid w:val="00EF08FE"/>
    <w:rsid w:val="00EF09FD"/>
    <w:rsid w:val="00EF113D"/>
    <w:rsid w:val="00EF1A77"/>
    <w:rsid w:val="00EF2729"/>
    <w:rsid w:val="00EF3224"/>
    <w:rsid w:val="00EF351C"/>
    <w:rsid w:val="00EF377E"/>
    <w:rsid w:val="00EF3A0D"/>
    <w:rsid w:val="00EF3C47"/>
    <w:rsid w:val="00EF3D9D"/>
    <w:rsid w:val="00EF409B"/>
    <w:rsid w:val="00EF47AC"/>
    <w:rsid w:val="00EF5734"/>
    <w:rsid w:val="00EF592A"/>
    <w:rsid w:val="00EF5932"/>
    <w:rsid w:val="00EF5963"/>
    <w:rsid w:val="00EF5EF5"/>
    <w:rsid w:val="00EF6758"/>
    <w:rsid w:val="00EF69A5"/>
    <w:rsid w:val="00EF6B09"/>
    <w:rsid w:val="00EF7707"/>
    <w:rsid w:val="00EF7A8F"/>
    <w:rsid w:val="00EF7BAB"/>
    <w:rsid w:val="00F0044C"/>
    <w:rsid w:val="00F009CC"/>
    <w:rsid w:val="00F00B65"/>
    <w:rsid w:val="00F0137B"/>
    <w:rsid w:val="00F0167C"/>
    <w:rsid w:val="00F01F7B"/>
    <w:rsid w:val="00F0239F"/>
    <w:rsid w:val="00F024C2"/>
    <w:rsid w:val="00F02656"/>
    <w:rsid w:val="00F02DA4"/>
    <w:rsid w:val="00F02F80"/>
    <w:rsid w:val="00F03A63"/>
    <w:rsid w:val="00F03F65"/>
    <w:rsid w:val="00F046E6"/>
    <w:rsid w:val="00F047F3"/>
    <w:rsid w:val="00F04930"/>
    <w:rsid w:val="00F04A8D"/>
    <w:rsid w:val="00F04C4A"/>
    <w:rsid w:val="00F052AC"/>
    <w:rsid w:val="00F05316"/>
    <w:rsid w:val="00F05700"/>
    <w:rsid w:val="00F05BDD"/>
    <w:rsid w:val="00F05C79"/>
    <w:rsid w:val="00F0662B"/>
    <w:rsid w:val="00F0680F"/>
    <w:rsid w:val="00F06A3D"/>
    <w:rsid w:val="00F06F27"/>
    <w:rsid w:val="00F0777D"/>
    <w:rsid w:val="00F078FC"/>
    <w:rsid w:val="00F07C5B"/>
    <w:rsid w:val="00F07E0C"/>
    <w:rsid w:val="00F10666"/>
    <w:rsid w:val="00F10850"/>
    <w:rsid w:val="00F1089A"/>
    <w:rsid w:val="00F10937"/>
    <w:rsid w:val="00F109A8"/>
    <w:rsid w:val="00F10D7C"/>
    <w:rsid w:val="00F1137E"/>
    <w:rsid w:val="00F11675"/>
    <w:rsid w:val="00F1175A"/>
    <w:rsid w:val="00F11A74"/>
    <w:rsid w:val="00F11DF8"/>
    <w:rsid w:val="00F11F83"/>
    <w:rsid w:val="00F12378"/>
    <w:rsid w:val="00F12C48"/>
    <w:rsid w:val="00F13302"/>
    <w:rsid w:val="00F13614"/>
    <w:rsid w:val="00F136C6"/>
    <w:rsid w:val="00F13979"/>
    <w:rsid w:val="00F13B8B"/>
    <w:rsid w:val="00F1446D"/>
    <w:rsid w:val="00F1451D"/>
    <w:rsid w:val="00F14D15"/>
    <w:rsid w:val="00F14DA9"/>
    <w:rsid w:val="00F158A2"/>
    <w:rsid w:val="00F1592E"/>
    <w:rsid w:val="00F15C65"/>
    <w:rsid w:val="00F15E10"/>
    <w:rsid w:val="00F15EB1"/>
    <w:rsid w:val="00F16269"/>
    <w:rsid w:val="00F1640A"/>
    <w:rsid w:val="00F16434"/>
    <w:rsid w:val="00F167C2"/>
    <w:rsid w:val="00F16A7E"/>
    <w:rsid w:val="00F16AC5"/>
    <w:rsid w:val="00F16C88"/>
    <w:rsid w:val="00F17357"/>
    <w:rsid w:val="00F17420"/>
    <w:rsid w:val="00F17487"/>
    <w:rsid w:val="00F17732"/>
    <w:rsid w:val="00F17B3B"/>
    <w:rsid w:val="00F20299"/>
    <w:rsid w:val="00F204A0"/>
    <w:rsid w:val="00F20905"/>
    <w:rsid w:val="00F20D27"/>
    <w:rsid w:val="00F2108D"/>
    <w:rsid w:val="00F212DE"/>
    <w:rsid w:val="00F214B1"/>
    <w:rsid w:val="00F21555"/>
    <w:rsid w:val="00F219E8"/>
    <w:rsid w:val="00F21A37"/>
    <w:rsid w:val="00F21BB6"/>
    <w:rsid w:val="00F21C7A"/>
    <w:rsid w:val="00F2233C"/>
    <w:rsid w:val="00F2299E"/>
    <w:rsid w:val="00F229CF"/>
    <w:rsid w:val="00F229DE"/>
    <w:rsid w:val="00F22A10"/>
    <w:rsid w:val="00F23294"/>
    <w:rsid w:val="00F23349"/>
    <w:rsid w:val="00F2424D"/>
    <w:rsid w:val="00F24BE3"/>
    <w:rsid w:val="00F24C4A"/>
    <w:rsid w:val="00F24F83"/>
    <w:rsid w:val="00F250C5"/>
    <w:rsid w:val="00F25147"/>
    <w:rsid w:val="00F259F1"/>
    <w:rsid w:val="00F25EC6"/>
    <w:rsid w:val="00F262EB"/>
    <w:rsid w:val="00F26366"/>
    <w:rsid w:val="00F26414"/>
    <w:rsid w:val="00F26754"/>
    <w:rsid w:val="00F26E43"/>
    <w:rsid w:val="00F26EA6"/>
    <w:rsid w:val="00F27651"/>
    <w:rsid w:val="00F27910"/>
    <w:rsid w:val="00F27CDC"/>
    <w:rsid w:val="00F27D0E"/>
    <w:rsid w:val="00F27E77"/>
    <w:rsid w:val="00F27EDD"/>
    <w:rsid w:val="00F300ED"/>
    <w:rsid w:val="00F303A4"/>
    <w:rsid w:val="00F3088F"/>
    <w:rsid w:val="00F30B12"/>
    <w:rsid w:val="00F30B43"/>
    <w:rsid w:val="00F30CA8"/>
    <w:rsid w:val="00F30CE9"/>
    <w:rsid w:val="00F30D83"/>
    <w:rsid w:val="00F3185F"/>
    <w:rsid w:val="00F319B1"/>
    <w:rsid w:val="00F31C74"/>
    <w:rsid w:val="00F31D32"/>
    <w:rsid w:val="00F31D4C"/>
    <w:rsid w:val="00F31DCC"/>
    <w:rsid w:val="00F32147"/>
    <w:rsid w:val="00F32441"/>
    <w:rsid w:val="00F32446"/>
    <w:rsid w:val="00F32943"/>
    <w:rsid w:val="00F329DE"/>
    <w:rsid w:val="00F329F3"/>
    <w:rsid w:val="00F33243"/>
    <w:rsid w:val="00F3435F"/>
    <w:rsid w:val="00F34858"/>
    <w:rsid w:val="00F34CDB"/>
    <w:rsid w:val="00F34F20"/>
    <w:rsid w:val="00F35096"/>
    <w:rsid w:val="00F3515E"/>
    <w:rsid w:val="00F35449"/>
    <w:rsid w:val="00F3596D"/>
    <w:rsid w:val="00F36002"/>
    <w:rsid w:val="00F3607C"/>
    <w:rsid w:val="00F36178"/>
    <w:rsid w:val="00F369DC"/>
    <w:rsid w:val="00F37086"/>
    <w:rsid w:val="00F372BA"/>
    <w:rsid w:val="00F3748E"/>
    <w:rsid w:val="00F3758C"/>
    <w:rsid w:val="00F37658"/>
    <w:rsid w:val="00F4033D"/>
    <w:rsid w:val="00F40AAC"/>
    <w:rsid w:val="00F40DE3"/>
    <w:rsid w:val="00F40FA6"/>
    <w:rsid w:val="00F414FE"/>
    <w:rsid w:val="00F418C4"/>
    <w:rsid w:val="00F41995"/>
    <w:rsid w:val="00F41B2B"/>
    <w:rsid w:val="00F41DD4"/>
    <w:rsid w:val="00F42A08"/>
    <w:rsid w:val="00F42F33"/>
    <w:rsid w:val="00F43679"/>
    <w:rsid w:val="00F43687"/>
    <w:rsid w:val="00F43897"/>
    <w:rsid w:val="00F43FF6"/>
    <w:rsid w:val="00F4469C"/>
    <w:rsid w:val="00F44858"/>
    <w:rsid w:val="00F4488E"/>
    <w:rsid w:val="00F44D02"/>
    <w:rsid w:val="00F45266"/>
    <w:rsid w:val="00F45838"/>
    <w:rsid w:val="00F458AE"/>
    <w:rsid w:val="00F45A56"/>
    <w:rsid w:val="00F45B99"/>
    <w:rsid w:val="00F45E22"/>
    <w:rsid w:val="00F46061"/>
    <w:rsid w:val="00F460C7"/>
    <w:rsid w:val="00F46295"/>
    <w:rsid w:val="00F46546"/>
    <w:rsid w:val="00F4727E"/>
    <w:rsid w:val="00F4762C"/>
    <w:rsid w:val="00F47742"/>
    <w:rsid w:val="00F47BA8"/>
    <w:rsid w:val="00F47CCB"/>
    <w:rsid w:val="00F47FFB"/>
    <w:rsid w:val="00F501E2"/>
    <w:rsid w:val="00F506A1"/>
    <w:rsid w:val="00F507BA"/>
    <w:rsid w:val="00F509A9"/>
    <w:rsid w:val="00F50C3A"/>
    <w:rsid w:val="00F51623"/>
    <w:rsid w:val="00F51AD9"/>
    <w:rsid w:val="00F51D33"/>
    <w:rsid w:val="00F527CB"/>
    <w:rsid w:val="00F529FA"/>
    <w:rsid w:val="00F52EFA"/>
    <w:rsid w:val="00F530EA"/>
    <w:rsid w:val="00F5320C"/>
    <w:rsid w:val="00F53377"/>
    <w:rsid w:val="00F53568"/>
    <w:rsid w:val="00F535EF"/>
    <w:rsid w:val="00F53C27"/>
    <w:rsid w:val="00F53CFB"/>
    <w:rsid w:val="00F54C6F"/>
    <w:rsid w:val="00F54CE8"/>
    <w:rsid w:val="00F54D30"/>
    <w:rsid w:val="00F550D4"/>
    <w:rsid w:val="00F5513F"/>
    <w:rsid w:val="00F5567F"/>
    <w:rsid w:val="00F55C38"/>
    <w:rsid w:val="00F56287"/>
    <w:rsid w:val="00F562A1"/>
    <w:rsid w:val="00F563B8"/>
    <w:rsid w:val="00F56671"/>
    <w:rsid w:val="00F56697"/>
    <w:rsid w:val="00F568A8"/>
    <w:rsid w:val="00F56A6B"/>
    <w:rsid w:val="00F57041"/>
    <w:rsid w:val="00F57279"/>
    <w:rsid w:val="00F57393"/>
    <w:rsid w:val="00F600E4"/>
    <w:rsid w:val="00F6026C"/>
    <w:rsid w:val="00F6062C"/>
    <w:rsid w:val="00F60838"/>
    <w:rsid w:val="00F6084B"/>
    <w:rsid w:val="00F609FC"/>
    <w:rsid w:val="00F60B0C"/>
    <w:rsid w:val="00F60EEF"/>
    <w:rsid w:val="00F60FEE"/>
    <w:rsid w:val="00F616B0"/>
    <w:rsid w:val="00F6174B"/>
    <w:rsid w:val="00F618A5"/>
    <w:rsid w:val="00F61C1D"/>
    <w:rsid w:val="00F61EF1"/>
    <w:rsid w:val="00F6208A"/>
    <w:rsid w:val="00F6281F"/>
    <w:rsid w:val="00F630B5"/>
    <w:rsid w:val="00F631E7"/>
    <w:rsid w:val="00F632BC"/>
    <w:rsid w:val="00F63688"/>
    <w:rsid w:val="00F63ADC"/>
    <w:rsid w:val="00F64918"/>
    <w:rsid w:val="00F64EDA"/>
    <w:rsid w:val="00F6506F"/>
    <w:rsid w:val="00F65230"/>
    <w:rsid w:val="00F656A8"/>
    <w:rsid w:val="00F65DB1"/>
    <w:rsid w:val="00F65E10"/>
    <w:rsid w:val="00F6608A"/>
    <w:rsid w:val="00F66136"/>
    <w:rsid w:val="00F668ED"/>
    <w:rsid w:val="00F66A5D"/>
    <w:rsid w:val="00F66BE3"/>
    <w:rsid w:val="00F66C6E"/>
    <w:rsid w:val="00F66DF3"/>
    <w:rsid w:val="00F673C8"/>
    <w:rsid w:val="00F67A5E"/>
    <w:rsid w:val="00F67F8B"/>
    <w:rsid w:val="00F700BC"/>
    <w:rsid w:val="00F700C3"/>
    <w:rsid w:val="00F701A8"/>
    <w:rsid w:val="00F70928"/>
    <w:rsid w:val="00F70D22"/>
    <w:rsid w:val="00F715CC"/>
    <w:rsid w:val="00F71608"/>
    <w:rsid w:val="00F71A68"/>
    <w:rsid w:val="00F71E08"/>
    <w:rsid w:val="00F722E0"/>
    <w:rsid w:val="00F729B0"/>
    <w:rsid w:val="00F733F0"/>
    <w:rsid w:val="00F7360A"/>
    <w:rsid w:val="00F73682"/>
    <w:rsid w:val="00F73A71"/>
    <w:rsid w:val="00F740C4"/>
    <w:rsid w:val="00F7418F"/>
    <w:rsid w:val="00F74CD2"/>
    <w:rsid w:val="00F74D05"/>
    <w:rsid w:val="00F75049"/>
    <w:rsid w:val="00F75727"/>
    <w:rsid w:val="00F760F3"/>
    <w:rsid w:val="00F7619E"/>
    <w:rsid w:val="00F763E7"/>
    <w:rsid w:val="00F7662D"/>
    <w:rsid w:val="00F7670E"/>
    <w:rsid w:val="00F7695A"/>
    <w:rsid w:val="00F76AE8"/>
    <w:rsid w:val="00F76EEC"/>
    <w:rsid w:val="00F7711C"/>
    <w:rsid w:val="00F772AF"/>
    <w:rsid w:val="00F773A8"/>
    <w:rsid w:val="00F8030A"/>
    <w:rsid w:val="00F80733"/>
    <w:rsid w:val="00F80A27"/>
    <w:rsid w:val="00F80B61"/>
    <w:rsid w:val="00F81E3D"/>
    <w:rsid w:val="00F825D3"/>
    <w:rsid w:val="00F8282C"/>
    <w:rsid w:val="00F82C90"/>
    <w:rsid w:val="00F831DD"/>
    <w:rsid w:val="00F83811"/>
    <w:rsid w:val="00F83821"/>
    <w:rsid w:val="00F83970"/>
    <w:rsid w:val="00F83D2B"/>
    <w:rsid w:val="00F8421A"/>
    <w:rsid w:val="00F848A7"/>
    <w:rsid w:val="00F85BAE"/>
    <w:rsid w:val="00F85BCE"/>
    <w:rsid w:val="00F8633F"/>
    <w:rsid w:val="00F86828"/>
    <w:rsid w:val="00F868D3"/>
    <w:rsid w:val="00F86976"/>
    <w:rsid w:val="00F86A58"/>
    <w:rsid w:val="00F86C72"/>
    <w:rsid w:val="00F86DB9"/>
    <w:rsid w:val="00F87147"/>
    <w:rsid w:val="00F874BF"/>
    <w:rsid w:val="00F8755A"/>
    <w:rsid w:val="00F8764E"/>
    <w:rsid w:val="00F8776C"/>
    <w:rsid w:val="00F8777A"/>
    <w:rsid w:val="00F87A49"/>
    <w:rsid w:val="00F87AA0"/>
    <w:rsid w:val="00F87BA9"/>
    <w:rsid w:val="00F87C63"/>
    <w:rsid w:val="00F90459"/>
    <w:rsid w:val="00F90EEB"/>
    <w:rsid w:val="00F919D1"/>
    <w:rsid w:val="00F91C00"/>
    <w:rsid w:val="00F91EB7"/>
    <w:rsid w:val="00F91F64"/>
    <w:rsid w:val="00F91FB3"/>
    <w:rsid w:val="00F92159"/>
    <w:rsid w:val="00F923FA"/>
    <w:rsid w:val="00F92BBA"/>
    <w:rsid w:val="00F92DE3"/>
    <w:rsid w:val="00F92FE1"/>
    <w:rsid w:val="00F930F7"/>
    <w:rsid w:val="00F93112"/>
    <w:rsid w:val="00F9329A"/>
    <w:rsid w:val="00F939D0"/>
    <w:rsid w:val="00F941A7"/>
    <w:rsid w:val="00F944D8"/>
    <w:rsid w:val="00F94BBB"/>
    <w:rsid w:val="00F94C89"/>
    <w:rsid w:val="00F94D00"/>
    <w:rsid w:val="00F94D2F"/>
    <w:rsid w:val="00F94FF6"/>
    <w:rsid w:val="00F95082"/>
    <w:rsid w:val="00F950B4"/>
    <w:rsid w:val="00F951C9"/>
    <w:rsid w:val="00F95363"/>
    <w:rsid w:val="00F954E9"/>
    <w:rsid w:val="00F957B3"/>
    <w:rsid w:val="00F95816"/>
    <w:rsid w:val="00F95CDA"/>
    <w:rsid w:val="00F95DEA"/>
    <w:rsid w:val="00F96099"/>
    <w:rsid w:val="00F963D3"/>
    <w:rsid w:val="00F96F0E"/>
    <w:rsid w:val="00F977AB"/>
    <w:rsid w:val="00F97A19"/>
    <w:rsid w:val="00F97E31"/>
    <w:rsid w:val="00FA025C"/>
    <w:rsid w:val="00FA0366"/>
    <w:rsid w:val="00FA05D8"/>
    <w:rsid w:val="00FA0D65"/>
    <w:rsid w:val="00FA0F64"/>
    <w:rsid w:val="00FA1666"/>
    <w:rsid w:val="00FA1CC9"/>
    <w:rsid w:val="00FA2222"/>
    <w:rsid w:val="00FA2342"/>
    <w:rsid w:val="00FA251F"/>
    <w:rsid w:val="00FA2592"/>
    <w:rsid w:val="00FA2AFC"/>
    <w:rsid w:val="00FA2BA4"/>
    <w:rsid w:val="00FA2DB7"/>
    <w:rsid w:val="00FA3340"/>
    <w:rsid w:val="00FA3437"/>
    <w:rsid w:val="00FA347F"/>
    <w:rsid w:val="00FA3509"/>
    <w:rsid w:val="00FA3612"/>
    <w:rsid w:val="00FA421E"/>
    <w:rsid w:val="00FA4AF1"/>
    <w:rsid w:val="00FA4B15"/>
    <w:rsid w:val="00FA4B33"/>
    <w:rsid w:val="00FA4CDF"/>
    <w:rsid w:val="00FA4FF4"/>
    <w:rsid w:val="00FA5110"/>
    <w:rsid w:val="00FA5524"/>
    <w:rsid w:val="00FA5D83"/>
    <w:rsid w:val="00FA5EEF"/>
    <w:rsid w:val="00FA62C2"/>
    <w:rsid w:val="00FA7152"/>
    <w:rsid w:val="00FA7196"/>
    <w:rsid w:val="00FA767E"/>
    <w:rsid w:val="00FA7734"/>
    <w:rsid w:val="00FA7D86"/>
    <w:rsid w:val="00FB09BA"/>
    <w:rsid w:val="00FB1020"/>
    <w:rsid w:val="00FB14A5"/>
    <w:rsid w:val="00FB18D0"/>
    <w:rsid w:val="00FB292C"/>
    <w:rsid w:val="00FB31D1"/>
    <w:rsid w:val="00FB3364"/>
    <w:rsid w:val="00FB341C"/>
    <w:rsid w:val="00FB3492"/>
    <w:rsid w:val="00FB3E61"/>
    <w:rsid w:val="00FB4430"/>
    <w:rsid w:val="00FB4507"/>
    <w:rsid w:val="00FB45AC"/>
    <w:rsid w:val="00FB47EB"/>
    <w:rsid w:val="00FB4A43"/>
    <w:rsid w:val="00FB526C"/>
    <w:rsid w:val="00FB5746"/>
    <w:rsid w:val="00FB5A4D"/>
    <w:rsid w:val="00FB5DB8"/>
    <w:rsid w:val="00FB62CF"/>
    <w:rsid w:val="00FB6653"/>
    <w:rsid w:val="00FB6855"/>
    <w:rsid w:val="00FB697F"/>
    <w:rsid w:val="00FB6BEF"/>
    <w:rsid w:val="00FB6C75"/>
    <w:rsid w:val="00FB6D70"/>
    <w:rsid w:val="00FB6F4E"/>
    <w:rsid w:val="00FB6FAE"/>
    <w:rsid w:val="00FB73EA"/>
    <w:rsid w:val="00FB7AA6"/>
    <w:rsid w:val="00FB7ED8"/>
    <w:rsid w:val="00FC0659"/>
    <w:rsid w:val="00FC0842"/>
    <w:rsid w:val="00FC08FE"/>
    <w:rsid w:val="00FC0B9D"/>
    <w:rsid w:val="00FC0DA7"/>
    <w:rsid w:val="00FC1970"/>
    <w:rsid w:val="00FC22A5"/>
    <w:rsid w:val="00FC233D"/>
    <w:rsid w:val="00FC2647"/>
    <w:rsid w:val="00FC2987"/>
    <w:rsid w:val="00FC30E3"/>
    <w:rsid w:val="00FC31A9"/>
    <w:rsid w:val="00FC32D5"/>
    <w:rsid w:val="00FC3A7D"/>
    <w:rsid w:val="00FC3C5B"/>
    <w:rsid w:val="00FC3DBE"/>
    <w:rsid w:val="00FC3FBE"/>
    <w:rsid w:val="00FC4487"/>
    <w:rsid w:val="00FC44DF"/>
    <w:rsid w:val="00FC4B1B"/>
    <w:rsid w:val="00FC5312"/>
    <w:rsid w:val="00FC5461"/>
    <w:rsid w:val="00FC5721"/>
    <w:rsid w:val="00FC5B6B"/>
    <w:rsid w:val="00FC5D28"/>
    <w:rsid w:val="00FC6118"/>
    <w:rsid w:val="00FC617A"/>
    <w:rsid w:val="00FC649B"/>
    <w:rsid w:val="00FC69EE"/>
    <w:rsid w:val="00FC6D3E"/>
    <w:rsid w:val="00FC7A23"/>
    <w:rsid w:val="00FD0134"/>
    <w:rsid w:val="00FD0806"/>
    <w:rsid w:val="00FD0934"/>
    <w:rsid w:val="00FD0D0F"/>
    <w:rsid w:val="00FD0F38"/>
    <w:rsid w:val="00FD102C"/>
    <w:rsid w:val="00FD14FB"/>
    <w:rsid w:val="00FD16D3"/>
    <w:rsid w:val="00FD171E"/>
    <w:rsid w:val="00FD1C56"/>
    <w:rsid w:val="00FD202B"/>
    <w:rsid w:val="00FD24A9"/>
    <w:rsid w:val="00FD24CC"/>
    <w:rsid w:val="00FD2D35"/>
    <w:rsid w:val="00FD2DC8"/>
    <w:rsid w:val="00FD31BC"/>
    <w:rsid w:val="00FD33BF"/>
    <w:rsid w:val="00FD384C"/>
    <w:rsid w:val="00FD41A4"/>
    <w:rsid w:val="00FD4379"/>
    <w:rsid w:val="00FD489E"/>
    <w:rsid w:val="00FD495A"/>
    <w:rsid w:val="00FD4BA4"/>
    <w:rsid w:val="00FD4D9B"/>
    <w:rsid w:val="00FD53EF"/>
    <w:rsid w:val="00FD55F2"/>
    <w:rsid w:val="00FD57B0"/>
    <w:rsid w:val="00FD59C7"/>
    <w:rsid w:val="00FD5F32"/>
    <w:rsid w:val="00FD60FA"/>
    <w:rsid w:val="00FD631D"/>
    <w:rsid w:val="00FD64C8"/>
    <w:rsid w:val="00FD6CCF"/>
    <w:rsid w:val="00FD6ED5"/>
    <w:rsid w:val="00FD75E9"/>
    <w:rsid w:val="00FD78CE"/>
    <w:rsid w:val="00FD7E7D"/>
    <w:rsid w:val="00FD7EEA"/>
    <w:rsid w:val="00FE0436"/>
    <w:rsid w:val="00FE0845"/>
    <w:rsid w:val="00FE0A46"/>
    <w:rsid w:val="00FE1586"/>
    <w:rsid w:val="00FE186E"/>
    <w:rsid w:val="00FE1B56"/>
    <w:rsid w:val="00FE254E"/>
    <w:rsid w:val="00FE25EC"/>
    <w:rsid w:val="00FE2E8C"/>
    <w:rsid w:val="00FE365E"/>
    <w:rsid w:val="00FE3C03"/>
    <w:rsid w:val="00FE3D1B"/>
    <w:rsid w:val="00FE3D3B"/>
    <w:rsid w:val="00FE428B"/>
    <w:rsid w:val="00FE458D"/>
    <w:rsid w:val="00FE4AD4"/>
    <w:rsid w:val="00FE524D"/>
    <w:rsid w:val="00FE5367"/>
    <w:rsid w:val="00FE5395"/>
    <w:rsid w:val="00FE57DA"/>
    <w:rsid w:val="00FE5E76"/>
    <w:rsid w:val="00FE6221"/>
    <w:rsid w:val="00FE64E8"/>
    <w:rsid w:val="00FE658E"/>
    <w:rsid w:val="00FE709B"/>
    <w:rsid w:val="00FE7126"/>
    <w:rsid w:val="00FE71DA"/>
    <w:rsid w:val="00FE7425"/>
    <w:rsid w:val="00FE74E0"/>
    <w:rsid w:val="00FE7DC4"/>
    <w:rsid w:val="00FE7F32"/>
    <w:rsid w:val="00FF0008"/>
    <w:rsid w:val="00FF0071"/>
    <w:rsid w:val="00FF011B"/>
    <w:rsid w:val="00FF024F"/>
    <w:rsid w:val="00FF0686"/>
    <w:rsid w:val="00FF06B4"/>
    <w:rsid w:val="00FF0709"/>
    <w:rsid w:val="00FF1064"/>
    <w:rsid w:val="00FF1265"/>
    <w:rsid w:val="00FF153F"/>
    <w:rsid w:val="00FF218E"/>
    <w:rsid w:val="00FF23B4"/>
    <w:rsid w:val="00FF2888"/>
    <w:rsid w:val="00FF2D69"/>
    <w:rsid w:val="00FF3134"/>
    <w:rsid w:val="00FF3BB0"/>
    <w:rsid w:val="00FF3BF5"/>
    <w:rsid w:val="00FF3F41"/>
    <w:rsid w:val="00FF4018"/>
    <w:rsid w:val="00FF4272"/>
    <w:rsid w:val="00FF442F"/>
    <w:rsid w:val="00FF4638"/>
    <w:rsid w:val="00FF4A48"/>
    <w:rsid w:val="00FF4AEE"/>
    <w:rsid w:val="00FF4D89"/>
    <w:rsid w:val="00FF4EA0"/>
    <w:rsid w:val="00FF4F39"/>
    <w:rsid w:val="00FF5010"/>
    <w:rsid w:val="00FF51E7"/>
    <w:rsid w:val="00FF548D"/>
    <w:rsid w:val="00FF5909"/>
    <w:rsid w:val="00FF5A4D"/>
    <w:rsid w:val="00FF5D4F"/>
    <w:rsid w:val="00FF5DAE"/>
    <w:rsid w:val="00FF619E"/>
    <w:rsid w:val="00FF63AE"/>
    <w:rsid w:val="00FF6E26"/>
    <w:rsid w:val="00FF7237"/>
    <w:rsid w:val="00FF7731"/>
    <w:rsid w:val="00FF7AB1"/>
    <w:rsid w:val="00FF7E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F858B"/>
  <w15:docId w15:val="{509D25C4-0F38-41B3-925F-7FFF7FA8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948"/>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6F124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9"/>
    <w:unhideWhenUsed/>
    <w:qFormat/>
    <w:rsid w:val="00902697"/>
    <w:pPr>
      <w:keepNext/>
      <w:widowControl w:val="0"/>
      <w:shd w:val="clear" w:color="auto" w:fill="FFFFFF"/>
      <w:spacing w:before="120" w:after="120"/>
      <w:jc w:val="both"/>
      <w:outlineLvl w:val="1"/>
    </w:pPr>
    <w:rPr>
      <w:rFonts w:eastAsia="Times" w:cs="Times"/>
      <w:b/>
      <w:bCs/>
      <w:iCs/>
      <w:lang w:val="en-GB" w:eastAsia="en-GB"/>
    </w:rPr>
  </w:style>
  <w:style w:type="paragraph" w:styleId="Ttulo3">
    <w:name w:val="heading 3"/>
    <w:basedOn w:val="Normal"/>
    <w:next w:val="Normal"/>
    <w:link w:val="Ttulo3Car"/>
    <w:uiPriority w:val="9"/>
    <w:semiHidden/>
    <w:unhideWhenUsed/>
    <w:qFormat/>
    <w:rsid w:val="00641320"/>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lnea">
    <w:name w:val="line number"/>
    <w:basedOn w:val="Fuentedeprrafopredeter"/>
    <w:uiPriority w:val="99"/>
    <w:semiHidden/>
    <w:unhideWhenUsed/>
    <w:rsid w:val="00902697"/>
  </w:style>
  <w:style w:type="paragraph" w:styleId="Textodeglobo">
    <w:name w:val="Balloon Text"/>
    <w:basedOn w:val="Normal"/>
    <w:link w:val="TextodegloboCar"/>
    <w:uiPriority w:val="99"/>
    <w:semiHidden/>
    <w:unhideWhenUsed/>
    <w:rsid w:val="0090269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2697"/>
    <w:rPr>
      <w:rFonts w:ascii="Segoe UI" w:hAnsi="Segoe UI" w:cs="Segoe UI"/>
      <w:sz w:val="18"/>
      <w:szCs w:val="18"/>
    </w:rPr>
  </w:style>
  <w:style w:type="character" w:customStyle="1" w:styleId="Ttulo2Car">
    <w:name w:val="Título 2 Car"/>
    <w:basedOn w:val="Fuentedeprrafopredeter"/>
    <w:link w:val="Ttulo2"/>
    <w:uiPriority w:val="99"/>
    <w:rsid w:val="00902697"/>
    <w:rPr>
      <w:rFonts w:ascii="Times New Roman" w:eastAsia="Times" w:hAnsi="Times New Roman" w:cs="Times"/>
      <w:b/>
      <w:bCs/>
      <w:iCs/>
      <w:sz w:val="24"/>
      <w:szCs w:val="24"/>
      <w:shd w:val="clear" w:color="auto" w:fill="FFFFFF"/>
      <w:lang w:val="en-GB" w:eastAsia="en-GB"/>
    </w:rPr>
  </w:style>
  <w:style w:type="character" w:styleId="nfasis">
    <w:name w:val="Emphasis"/>
    <w:basedOn w:val="Fuentedeprrafopredeter"/>
    <w:uiPriority w:val="20"/>
    <w:qFormat/>
    <w:rsid w:val="00902697"/>
    <w:rPr>
      <w:i/>
      <w:iCs/>
    </w:rPr>
  </w:style>
  <w:style w:type="character" w:styleId="Hipervnculo">
    <w:name w:val="Hyperlink"/>
    <w:basedOn w:val="Fuentedeprrafopredeter"/>
    <w:uiPriority w:val="99"/>
    <w:unhideWhenUsed/>
    <w:rsid w:val="00404EDF"/>
    <w:rPr>
      <w:color w:val="0563C1" w:themeColor="hyperlink"/>
      <w:u w:val="single"/>
    </w:rPr>
  </w:style>
  <w:style w:type="character" w:customStyle="1" w:styleId="Mencinsinresolver1">
    <w:name w:val="Mención sin resolver1"/>
    <w:basedOn w:val="Fuentedeprrafopredeter"/>
    <w:uiPriority w:val="99"/>
    <w:semiHidden/>
    <w:unhideWhenUsed/>
    <w:rsid w:val="00404EDF"/>
    <w:rPr>
      <w:color w:val="605E5C"/>
      <w:shd w:val="clear" w:color="auto" w:fill="E1DFDD"/>
    </w:rPr>
  </w:style>
  <w:style w:type="paragraph" w:customStyle="1" w:styleId="Default">
    <w:name w:val="Default"/>
    <w:rsid w:val="001405B2"/>
    <w:pPr>
      <w:autoSpaceDE w:val="0"/>
      <w:autoSpaceDN w:val="0"/>
      <w:adjustRightInd w:val="0"/>
      <w:spacing w:after="0" w:line="240" w:lineRule="auto"/>
    </w:pPr>
    <w:rPr>
      <w:rFonts w:ascii="Times New Roman" w:hAnsi="Times New Roman" w:cs="Times New Roman"/>
      <w:color w:val="000000"/>
      <w:sz w:val="24"/>
      <w:szCs w:val="24"/>
    </w:rPr>
  </w:style>
  <w:style w:type="character" w:styleId="Refdecomentario">
    <w:name w:val="annotation reference"/>
    <w:basedOn w:val="Fuentedeprrafopredeter"/>
    <w:uiPriority w:val="99"/>
    <w:semiHidden/>
    <w:unhideWhenUsed/>
    <w:rsid w:val="0067267A"/>
    <w:rPr>
      <w:sz w:val="16"/>
      <w:szCs w:val="16"/>
    </w:rPr>
  </w:style>
  <w:style w:type="paragraph" w:styleId="Textocomentario">
    <w:name w:val="annotation text"/>
    <w:basedOn w:val="Normal"/>
    <w:link w:val="TextocomentarioCar"/>
    <w:uiPriority w:val="99"/>
    <w:unhideWhenUsed/>
    <w:rsid w:val="0067267A"/>
    <w:rPr>
      <w:sz w:val="20"/>
      <w:szCs w:val="20"/>
    </w:rPr>
  </w:style>
  <w:style w:type="character" w:customStyle="1" w:styleId="TextocomentarioCar">
    <w:name w:val="Texto comentario Car"/>
    <w:basedOn w:val="Fuentedeprrafopredeter"/>
    <w:link w:val="Textocomentario"/>
    <w:uiPriority w:val="99"/>
    <w:rsid w:val="0067267A"/>
    <w:rPr>
      <w:sz w:val="20"/>
      <w:szCs w:val="20"/>
    </w:rPr>
  </w:style>
  <w:style w:type="paragraph" w:styleId="Asuntodelcomentario">
    <w:name w:val="annotation subject"/>
    <w:basedOn w:val="Textocomentario"/>
    <w:next w:val="Textocomentario"/>
    <w:link w:val="AsuntodelcomentarioCar"/>
    <w:uiPriority w:val="99"/>
    <w:semiHidden/>
    <w:unhideWhenUsed/>
    <w:rsid w:val="0067267A"/>
    <w:rPr>
      <w:b/>
      <w:bCs/>
    </w:rPr>
  </w:style>
  <w:style w:type="character" w:customStyle="1" w:styleId="AsuntodelcomentarioCar">
    <w:name w:val="Asunto del comentario Car"/>
    <w:basedOn w:val="TextocomentarioCar"/>
    <w:link w:val="Asuntodelcomentario"/>
    <w:uiPriority w:val="99"/>
    <w:semiHidden/>
    <w:rsid w:val="0067267A"/>
    <w:rPr>
      <w:b/>
      <w:bCs/>
      <w:sz w:val="20"/>
      <w:szCs w:val="20"/>
    </w:rPr>
  </w:style>
  <w:style w:type="character" w:customStyle="1" w:styleId="Ttulo1Car">
    <w:name w:val="Título 1 Car"/>
    <w:basedOn w:val="Fuentedeprrafopredeter"/>
    <w:link w:val="Ttulo1"/>
    <w:uiPriority w:val="9"/>
    <w:rsid w:val="006F1242"/>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641320"/>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601C80"/>
    <w:pPr>
      <w:ind w:left="720"/>
      <w:contextualSpacing/>
    </w:pPr>
  </w:style>
  <w:style w:type="paragraph" w:styleId="Revisin">
    <w:name w:val="Revision"/>
    <w:hidden/>
    <w:uiPriority w:val="99"/>
    <w:semiHidden/>
    <w:rsid w:val="00452A2C"/>
    <w:pPr>
      <w:spacing w:after="0" w:line="240" w:lineRule="auto"/>
    </w:pPr>
  </w:style>
  <w:style w:type="character" w:styleId="Textoennegrita">
    <w:name w:val="Strong"/>
    <w:basedOn w:val="Fuentedeprrafopredeter"/>
    <w:uiPriority w:val="22"/>
    <w:qFormat/>
    <w:rsid w:val="00A00724"/>
    <w:rPr>
      <w:b/>
      <w:bCs/>
    </w:rPr>
  </w:style>
  <w:style w:type="character" w:customStyle="1" w:styleId="opt">
    <w:name w:val="opt"/>
    <w:basedOn w:val="Fuentedeprrafopredeter"/>
    <w:rsid w:val="00880D5F"/>
  </w:style>
  <w:style w:type="paragraph" w:styleId="NormalWeb">
    <w:name w:val="Normal (Web)"/>
    <w:basedOn w:val="Normal"/>
    <w:uiPriority w:val="99"/>
    <w:unhideWhenUsed/>
    <w:rsid w:val="00343414"/>
    <w:pPr>
      <w:spacing w:before="100" w:beforeAutospacing="1" w:after="100" w:afterAutospacing="1"/>
    </w:pPr>
  </w:style>
  <w:style w:type="character" w:customStyle="1" w:styleId="Mencinsinresolver2">
    <w:name w:val="Mención sin resolver2"/>
    <w:basedOn w:val="Fuentedeprrafopredeter"/>
    <w:uiPriority w:val="99"/>
    <w:semiHidden/>
    <w:unhideWhenUsed/>
    <w:rsid w:val="007E4780"/>
    <w:rPr>
      <w:color w:val="605E5C"/>
      <w:shd w:val="clear" w:color="auto" w:fill="E1DFDD"/>
    </w:rPr>
  </w:style>
  <w:style w:type="character" w:styleId="CitaHTML">
    <w:name w:val="HTML Cite"/>
    <w:basedOn w:val="Fuentedeprrafopredeter"/>
    <w:uiPriority w:val="99"/>
    <w:semiHidden/>
    <w:unhideWhenUsed/>
    <w:rsid w:val="00871359"/>
    <w:rPr>
      <w:i/>
      <w:iCs/>
    </w:rPr>
  </w:style>
  <w:style w:type="character" w:customStyle="1" w:styleId="cit-auth">
    <w:name w:val="cit-auth"/>
    <w:basedOn w:val="Fuentedeprrafopredeter"/>
    <w:rsid w:val="00871359"/>
  </w:style>
  <w:style w:type="character" w:customStyle="1" w:styleId="cit-name-surname">
    <w:name w:val="cit-name-surname"/>
    <w:basedOn w:val="Fuentedeprrafopredeter"/>
    <w:rsid w:val="00871359"/>
  </w:style>
  <w:style w:type="character" w:customStyle="1" w:styleId="cit-name-given-names">
    <w:name w:val="cit-name-given-names"/>
    <w:basedOn w:val="Fuentedeprrafopredeter"/>
    <w:rsid w:val="00871359"/>
  </w:style>
  <w:style w:type="character" w:customStyle="1" w:styleId="cit-pub-date">
    <w:name w:val="cit-pub-date"/>
    <w:basedOn w:val="Fuentedeprrafopredeter"/>
    <w:rsid w:val="00871359"/>
  </w:style>
  <w:style w:type="character" w:customStyle="1" w:styleId="cit-article-title">
    <w:name w:val="cit-article-title"/>
    <w:basedOn w:val="Fuentedeprrafopredeter"/>
    <w:rsid w:val="00871359"/>
  </w:style>
  <w:style w:type="character" w:customStyle="1" w:styleId="cit-vol">
    <w:name w:val="cit-vol"/>
    <w:basedOn w:val="Fuentedeprrafopredeter"/>
    <w:rsid w:val="00871359"/>
  </w:style>
  <w:style w:type="character" w:customStyle="1" w:styleId="cit-fpage">
    <w:name w:val="cit-fpage"/>
    <w:basedOn w:val="Fuentedeprrafopredeter"/>
    <w:rsid w:val="00871359"/>
  </w:style>
  <w:style w:type="character" w:customStyle="1" w:styleId="cit-lpage">
    <w:name w:val="cit-lpage"/>
    <w:basedOn w:val="Fuentedeprrafopredeter"/>
    <w:rsid w:val="00871359"/>
  </w:style>
  <w:style w:type="character" w:customStyle="1" w:styleId="Olstomnmnande1">
    <w:name w:val="Olöst omnämnande1"/>
    <w:basedOn w:val="Fuentedeprrafopredeter"/>
    <w:uiPriority w:val="99"/>
    <w:semiHidden/>
    <w:unhideWhenUsed/>
    <w:rsid w:val="00824162"/>
    <w:rPr>
      <w:color w:val="605E5C"/>
      <w:shd w:val="clear" w:color="auto" w:fill="E1DFDD"/>
    </w:rPr>
  </w:style>
  <w:style w:type="table" w:styleId="Tablaconcuadrcula">
    <w:name w:val="Table Grid"/>
    <w:basedOn w:val="Tablanormal"/>
    <w:uiPriority w:val="39"/>
    <w:rsid w:val="00265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FA5110"/>
    <w:pPr>
      <w:tabs>
        <w:tab w:val="center" w:pos="4252"/>
        <w:tab w:val="right" w:pos="8504"/>
      </w:tabs>
    </w:pPr>
  </w:style>
  <w:style w:type="character" w:customStyle="1" w:styleId="EncabezadoCar">
    <w:name w:val="Encabezado Car"/>
    <w:basedOn w:val="Fuentedeprrafopredeter"/>
    <w:link w:val="Encabezado"/>
    <w:uiPriority w:val="99"/>
    <w:rsid w:val="00FA5110"/>
    <w:rPr>
      <w:rFonts w:ascii="Times New Roman" w:eastAsia="Times New Roman" w:hAnsi="Times New Roman" w:cs="Times New Roman"/>
      <w:sz w:val="24"/>
      <w:szCs w:val="24"/>
      <w:lang w:val="en-US"/>
    </w:rPr>
  </w:style>
  <w:style w:type="paragraph" w:styleId="Piedepgina">
    <w:name w:val="footer"/>
    <w:basedOn w:val="Normal"/>
    <w:link w:val="PiedepginaCar"/>
    <w:uiPriority w:val="99"/>
    <w:unhideWhenUsed/>
    <w:rsid w:val="00FA5110"/>
    <w:pPr>
      <w:tabs>
        <w:tab w:val="center" w:pos="4252"/>
        <w:tab w:val="right" w:pos="8504"/>
      </w:tabs>
    </w:pPr>
  </w:style>
  <w:style w:type="character" w:customStyle="1" w:styleId="PiedepginaCar">
    <w:name w:val="Pie de página Car"/>
    <w:basedOn w:val="Fuentedeprrafopredeter"/>
    <w:link w:val="Piedepgina"/>
    <w:uiPriority w:val="99"/>
    <w:rsid w:val="00FA5110"/>
    <w:rPr>
      <w:rFonts w:ascii="Times New Roman" w:eastAsia="Times New Roman" w:hAnsi="Times New Roman" w:cs="Times New Roman"/>
      <w:sz w:val="24"/>
      <w:szCs w:val="24"/>
      <w:lang w:val="en-US"/>
    </w:rPr>
  </w:style>
  <w:style w:type="numbering" w:customStyle="1" w:styleId="Sinlista1">
    <w:name w:val="Sin lista1"/>
    <w:next w:val="Sinlista"/>
    <w:uiPriority w:val="99"/>
    <w:semiHidden/>
    <w:unhideWhenUsed/>
    <w:rsid w:val="00FE5E76"/>
  </w:style>
  <w:style w:type="numbering" w:customStyle="1" w:styleId="Sinlista11">
    <w:name w:val="Sin lista11"/>
    <w:next w:val="Sinlista"/>
    <w:uiPriority w:val="99"/>
    <w:semiHidden/>
    <w:unhideWhenUsed/>
    <w:rsid w:val="00FE5E76"/>
  </w:style>
  <w:style w:type="character" w:styleId="Nmerodepgina">
    <w:name w:val="page number"/>
    <w:basedOn w:val="Fuentedeprrafopredeter"/>
    <w:uiPriority w:val="99"/>
    <w:semiHidden/>
    <w:unhideWhenUsed/>
    <w:rsid w:val="00196B53"/>
  </w:style>
  <w:style w:type="character" w:styleId="Textodelmarcadordeposicin">
    <w:name w:val="Placeholder Text"/>
    <w:basedOn w:val="Fuentedeprrafopredeter"/>
    <w:uiPriority w:val="99"/>
    <w:semiHidden/>
    <w:rsid w:val="00CC4696"/>
    <w:rPr>
      <w:color w:val="808080"/>
    </w:rPr>
  </w:style>
  <w:style w:type="paragraph" w:styleId="Textosinformato">
    <w:name w:val="Plain Text"/>
    <w:basedOn w:val="Normal"/>
    <w:link w:val="TextosinformatoCar"/>
    <w:uiPriority w:val="99"/>
    <w:semiHidden/>
    <w:unhideWhenUsed/>
    <w:rsid w:val="00B233E4"/>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B233E4"/>
    <w:rPr>
      <w:rFonts w:ascii="Consolas" w:eastAsia="Times New Roman" w:hAnsi="Consolas" w:cs="Times New Roman"/>
      <w:sz w:val="21"/>
      <w:szCs w:val="21"/>
      <w:lang w:val="en-US"/>
    </w:rPr>
  </w:style>
  <w:style w:type="character" w:styleId="Mencinsinresolver">
    <w:name w:val="Unresolved Mention"/>
    <w:basedOn w:val="Fuentedeprrafopredeter"/>
    <w:uiPriority w:val="99"/>
    <w:semiHidden/>
    <w:unhideWhenUsed/>
    <w:rsid w:val="00DA3D81"/>
    <w:rPr>
      <w:color w:val="605E5C"/>
      <w:shd w:val="clear" w:color="auto" w:fill="E1DFDD"/>
    </w:rPr>
  </w:style>
  <w:style w:type="paragraph" w:customStyle="1" w:styleId="pf0">
    <w:name w:val="pf0"/>
    <w:basedOn w:val="Normal"/>
    <w:rsid w:val="00B05F4C"/>
    <w:pPr>
      <w:spacing w:before="100" w:beforeAutospacing="1" w:after="100" w:afterAutospacing="1"/>
    </w:pPr>
    <w:rPr>
      <w:lang w:val="en-GB" w:eastAsia="en-GB"/>
    </w:rPr>
  </w:style>
  <w:style w:type="character" w:customStyle="1" w:styleId="cf01">
    <w:name w:val="cf01"/>
    <w:basedOn w:val="Fuentedeprrafopredeter"/>
    <w:rsid w:val="00B05F4C"/>
    <w:rPr>
      <w:rFonts w:ascii="Segoe UI" w:hAnsi="Segoe UI" w:cs="Segoe UI" w:hint="default"/>
      <w:sz w:val="18"/>
      <w:szCs w:val="18"/>
    </w:rPr>
  </w:style>
  <w:style w:type="paragraph" w:styleId="Bibliografa">
    <w:name w:val="Bibliography"/>
    <w:basedOn w:val="Normal"/>
    <w:next w:val="Normal"/>
    <w:uiPriority w:val="37"/>
    <w:unhideWhenUsed/>
    <w:rsid w:val="00F34F20"/>
    <w:pPr>
      <w:spacing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0867">
      <w:bodyDiv w:val="1"/>
      <w:marLeft w:val="0"/>
      <w:marRight w:val="0"/>
      <w:marTop w:val="0"/>
      <w:marBottom w:val="0"/>
      <w:divBdr>
        <w:top w:val="none" w:sz="0" w:space="0" w:color="auto"/>
        <w:left w:val="none" w:sz="0" w:space="0" w:color="auto"/>
        <w:bottom w:val="none" w:sz="0" w:space="0" w:color="auto"/>
        <w:right w:val="none" w:sz="0" w:space="0" w:color="auto"/>
      </w:divBdr>
    </w:div>
    <w:div w:id="110394705">
      <w:bodyDiv w:val="1"/>
      <w:marLeft w:val="0"/>
      <w:marRight w:val="0"/>
      <w:marTop w:val="0"/>
      <w:marBottom w:val="0"/>
      <w:divBdr>
        <w:top w:val="none" w:sz="0" w:space="0" w:color="auto"/>
        <w:left w:val="none" w:sz="0" w:space="0" w:color="auto"/>
        <w:bottom w:val="none" w:sz="0" w:space="0" w:color="auto"/>
        <w:right w:val="none" w:sz="0" w:space="0" w:color="auto"/>
      </w:divBdr>
    </w:div>
    <w:div w:id="121266663">
      <w:bodyDiv w:val="1"/>
      <w:marLeft w:val="0"/>
      <w:marRight w:val="0"/>
      <w:marTop w:val="0"/>
      <w:marBottom w:val="0"/>
      <w:divBdr>
        <w:top w:val="none" w:sz="0" w:space="0" w:color="auto"/>
        <w:left w:val="none" w:sz="0" w:space="0" w:color="auto"/>
        <w:bottom w:val="none" w:sz="0" w:space="0" w:color="auto"/>
        <w:right w:val="none" w:sz="0" w:space="0" w:color="auto"/>
      </w:divBdr>
    </w:div>
    <w:div w:id="133567406">
      <w:bodyDiv w:val="1"/>
      <w:marLeft w:val="0"/>
      <w:marRight w:val="0"/>
      <w:marTop w:val="0"/>
      <w:marBottom w:val="0"/>
      <w:divBdr>
        <w:top w:val="none" w:sz="0" w:space="0" w:color="auto"/>
        <w:left w:val="none" w:sz="0" w:space="0" w:color="auto"/>
        <w:bottom w:val="none" w:sz="0" w:space="0" w:color="auto"/>
        <w:right w:val="none" w:sz="0" w:space="0" w:color="auto"/>
      </w:divBdr>
    </w:div>
    <w:div w:id="152721414">
      <w:bodyDiv w:val="1"/>
      <w:marLeft w:val="0"/>
      <w:marRight w:val="0"/>
      <w:marTop w:val="0"/>
      <w:marBottom w:val="0"/>
      <w:divBdr>
        <w:top w:val="none" w:sz="0" w:space="0" w:color="auto"/>
        <w:left w:val="none" w:sz="0" w:space="0" w:color="auto"/>
        <w:bottom w:val="none" w:sz="0" w:space="0" w:color="auto"/>
        <w:right w:val="none" w:sz="0" w:space="0" w:color="auto"/>
      </w:divBdr>
    </w:div>
    <w:div w:id="200870998">
      <w:bodyDiv w:val="1"/>
      <w:marLeft w:val="0"/>
      <w:marRight w:val="0"/>
      <w:marTop w:val="0"/>
      <w:marBottom w:val="0"/>
      <w:divBdr>
        <w:top w:val="none" w:sz="0" w:space="0" w:color="auto"/>
        <w:left w:val="none" w:sz="0" w:space="0" w:color="auto"/>
        <w:bottom w:val="none" w:sz="0" w:space="0" w:color="auto"/>
        <w:right w:val="none" w:sz="0" w:space="0" w:color="auto"/>
      </w:divBdr>
    </w:div>
    <w:div w:id="240992490">
      <w:bodyDiv w:val="1"/>
      <w:marLeft w:val="0"/>
      <w:marRight w:val="0"/>
      <w:marTop w:val="0"/>
      <w:marBottom w:val="0"/>
      <w:divBdr>
        <w:top w:val="none" w:sz="0" w:space="0" w:color="auto"/>
        <w:left w:val="none" w:sz="0" w:space="0" w:color="auto"/>
        <w:bottom w:val="none" w:sz="0" w:space="0" w:color="auto"/>
        <w:right w:val="none" w:sz="0" w:space="0" w:color="auto"/>
      </w:divBdr>
    </w:div>
    <w:div w:id="289018622">
      <w:bodyDiv w:val="1"/>
      <w:marLeft w:val="0"/>
      <w:marRight w:val="0"/>
      <w:marTop w:val="0"/>
      <w:marBottom w:val="0"/>
      <w:divBdr>
        <w:top w:val="none" w:sz="0" w:space="0" w:color="auto"/>
        <w:left w:val="none" w:sz="0" w:space="0" w:color="auto"/>
        <w:bottom w:val="none" w:sz="0" w:space="0" w:color="auto"/>
        <w:right w:val="none" w:sz="0" w:space="0" w:color="auto"/>
      </w:divBdr>
    </w:div>
    <w:div w:id="291405254">
      <w:bodyDiv w:val="1"/>
      <w:marLeft w:val="0"/>
      <w:marRight w:val="0"/>
      <w:marTop w:val="0"/>
      <w:marBottom w:val="0"/>
      <w:divBdr>
        <w:top w:val="none" w:sz="0" w:space="0" w:color="auto"/>
        <w:left w:val="none" w:sz="0" w:space="0" w:color="auto"/>
        <w:bottom w:val="none" w:sz="0" w:space="0" w:color="auto"/>
        <w:right w:val="none" w:sz="0" w:space="0" w:color="auto"/>
      </w:divBdr>
    </w:div>
    <w:div w:id="313067529">
      <w:bodyDiv w:val="1"/>
      <w:marLeft w:val="0"/>
      <w:marRight w:val="0"/>
      <w:marTop w:val="0"/>
      <w:marBottom w:val="0"/>
      <w:divBdr>
        <w:top w:val="none" w:sz="0" w:space="0" w:color="auto"/>
        <w:left w:val="none" w:sz="0" w:space="0" w:color="auto"/>
        <w:bottom w:val="none" w:sz="0" w:space="0" w:color="auto"/>
        <w:right w:val="none" w:sz="0" w:space="0" w:color="auto"/>
      </w:divBdr>
    </w:div>
    <w:div w:id="314336956">
      <w:bodyDiv w:val="1"/>
      <w:marLeft w:val="0"/>
      <w:marRight w:val="0"/>
      <w:marTop w:val="0"/>
      <w:marBottom w:val="0"/>
      <w:divBdr>
        <w:top w:val="none" w:sz="0" w:space="0" w:color="auto"/>
        <w:left w:val="none" w:sz="0" w:space="0" w:color="auto"/>
        <w:bottom w:val="none" w:sz="0" w:space="0" w:color="auto"/>
        <w:right w:val="none" w:sz="0" w:space="0" w:color="auto"/>
      </w:divBdr>
    </w:div>
    <w:div w:id="423692692">
      <w:bodyDiv w:val="1"/>
      <w:marLeft w:val="0"/>
      <w:marRight w:val="0"/>
      <w:marTop w:val="0"/>
      <w:marBottom w:val="0"/>
      <w:divBdr>
        <w:top w:val="none" w:sz="0" w:space="0" w:color="auto"/>
        <w:left w:val="none" w:sz="0" w:space="0" w:color="auto"/>
        <w:bottom w:val="none" w:sz="0" w:space="0" w:color="auto"/>
        <w:right w:val="none" w:sz="0" w:space="0" w:color="auto"/>
      </w:divBdr>
    </w:div>
    <w:div w:id="515195685">
      <w:bodyDiv w:val="1"/>
      <w:marLeft w:val="0"/>
      <w:marRight w:val="0"/>
      <w:marTop w:val="0"/>
      <w:marBottom w:val="0"/>
      <w:divBdr>
        <w:top w:val="none" w:sz="0" w:space="0" w:color="auto"/>
        <w:left w:val="none" w:sz="0" w:space="0" w:color="auto"/>
        <w:bottom w:val="none" w:sz="0" w:space="0" w:color="auto"/>
        <w:right w:val="none" w:sz="0" w:space="0" w:color="auto"/>
      </w:divBdr>
    </w:div>
    <w:div w:id="556479696">
      <w:bodyDiv w:val="1"/>
      <w:marLeft w:val="0"/>
      <w:marRight w:val="0"/>
      <w:marTop w:val="0"/>
      <w:marBottom w:val="0"/>
      <w:divBdr>
        <w:top w:val="none" w:sz="0" w:space="0" w:color="auto"/>
        <w:left w:val="none" w:sz="0" w:space="0" w:color="auto"/>
        <w:bottom w:val="none" w:sz="0" w:space="0" w:color="auto"/>
        <w:right w:val="none" w:sz="0" w:space="0" w:color="auto"/>
      </w:divBdr>
    </w:div>
    <w:div w:id="569534947">
      <w:bodyDiv w:val="1"/>
      <w:marLeft w:val="0"/>
      <w:marRight w:val="0"/>
      <w:marTop w:val="0"/>
      <w:marBottom w:val="0"/>
      <w:divBdr>
        <w:top w:val="none" w:sz="0" w:space="0" w:color="auto"/>
        <w:left w:val="none" w:sz="0" w:space="0" w:color="auto"/>
        <w:bottom w:val="none" w:sz="0" w:space="0" w:color="auto"/>
        <w:right w:val="none" w:sz="0" w:space="0" w:color="auto"/>
      </w:divBdr>
    </w:div>
    <w:div w:id="682128939">
      <w:bodyDiv w:val="1"/>
      <w:marLeft w:val="0"/>
      <w:marRight w:val="0"/>
      <w:marTop w:val="0"/>
      <w:marBottom w:val="0"/>
      <w:divBdr>
        <w:top w:val="none" w:sz="0" w:space="0" w:color="auto"/>
        <w:left w:val="none" w:sz="0" w:space="0" w:color="auto"/>
        <w:bottom w:val="none" w:sz="0" w:space="0" w:color="auto"/>
        <w:right w:val="none" w:sz="0" w:space="0" w:color="auto"/>
      </w:divBdr>
    </w:div>
    <w:div w:id="766850733">
      <w:bodyDiv w:val="1"/>
      <w:marLeft w:val="0"/>
      <w:marRight w:val="0"/>
      <w:marTop w:val="0"/>
      <w:marBottom w:val="0"/>
      <w:divBdr>
        <w:top w:val="none" w:sz="0" w:space="0" w:color="auto"/>
        <w:left w:val="none" w:sz="0" w:space="0" w:color="auto"/>
        <w:bottom w:val="none" w:sz="0" w:space="0" w:color="auto"/>
        <w:right w:val="none" w:sz="0" w:space="0" w:color="auto"/>
      </w:divBdr>
    </w:div>
    <w:div w:id="788860343">
      <w:bodyDiv w:val="1"/>
      <w:marLeft w:val="0"/>
      <w:marRight w:val="0"/>
      <w:marTop w:val="0"/>
      <w:marBottom w:val="0"/>
      <w:divBdr>
        <w:top w:val="none" w:sz="0" w:space="0" w:color="auto"/>
        <w:left w:val="none" w:sz="0" w:space="0" w:color="auto"/>
        <w:bottom w:val="none" w:sz="0" w:space="0" w:color="auto"/>
        <w:right w:val="none" w:sz="0" w:space="0" w:color="auto"/>
      </w:divBdr>
    </w:div>
    <w:div w:id="863444124">
      <w:bodyDiv w:val="1"/>
      <w:marLeft w:val="0"/>
      <w:marRight w:val="0"/>
      <w:marTop w:val="0"/>
      <w:marBottom w:val="0"/>
      <w:divBdr>
        <w:top w:val="none" w:sz="0" w:space="0" w:color="auto"/>
        <w:left w:val="none" w:sz="0" w:space="0" w:color="auto"/>
        <w:bottom w:val="none" w:sz="0" w:space="0" w:color="auto"/>
        <w:right w:val="none" w:sz="0" w:space="0" w:color="auto"/>
      </w:divBdr>
    </w:div>
    <w:div w:id="887570313">
      <w:bodyDiv w:val="1"/>
      <w:marLeft w:val="0"/>
      <w:marRight w:val="0"/>
      <w:marTop w:val="0"/>
      <w:marBottom w:val="0"/>
      <w:divBdr>
        <w:top w:val="none" w:sz="0" w:space="0" w:color="auto"/>
        <w:left w:val="none" w:sz="0" w:space="0" w:color="auto"/>
        <w:bottom w:val="none" w:sz="0" w:space="0" w:color="auto"/>
        <w:right w:val="none" w:sz="0" w:space="0" w:color="auto"/>
      </w:divBdr>
    </w:div>
    <w:div w:id="897128215">
      <w:bodyDiv w:val="1"/>
      <w:marLeft w:val="0"/>
      <w:marRight w:val="0"/>
      <w:marTop w:val="0"/>
      <w:marBottom w:val="0"/>
      <w:divBdr>
        <w:top w:val="none" w:sz="0" w:space="0" w:color="auto"/>
        <w:left w:val="none" w:sz="0" w:space="0" w:color="auto"/>
        <w:bottom w:val="none" w:sz="0" w:space="0" w:color="auto"/>
        <w:right w:val="none" w:sz="0" w:space="0" w:color="auto"/>
      </w:divBdr>
    </w:div>
    <w:div w:id="947347412">
      <w:bodyDiv w:val="1"/>
      <w:marLeft w:val="0"/>
      <w:marRight w:val="0"/>
      <w:marTop w:val="0"/>
      <w:marBottom w:val="0"/>
      <w:divBdr>
        <w:top w:val="none" w:sz="0" w:space="0" w:color="auto"/>
        <w:left w:val="none" w:sz="0" w:space="0" w:color="auto"/>
        <w:bottom w:val="none" w:sz="0" w:space="0" w:color="auto"/>
        <w:right w:val="none" w:sz="0" w:space="0" w:color="auto"/>
      </w:divBdr>
    </w:div>
    <w:div w:id="953907171">
      <w:bodyDiv w:val="1"/>
      <w:marLeft w:val="0"/>
      <w:marRight w:val="0"/>
      <w:marTop w:val="0"/>
      <w:marBottom w:val="0"/>
      <w:divBdr>
        <w:top w:val="none" w:sz="0" w:space="0" w:color="auto"/>
        <w:left w:val="none" w:sz="0" w:space="0" w:color="auto"/>
        <w:bottom w:val="none" w:sz="0" w:space="0" w:color="auto"/>
        <w:right w:val="none" w:sz="0" w:space="0" w:color="auto"/>
      </w:divBdr>
    </w:div>
    <w:div w:id="1008824831">
      <w:bodyDiv w:val="1"/>
      <w:marLeft w:val="0"/>
      <w:marRight w:val="0"/>
      <w:marTop w:val="0"/>
      <w:marBottom w:val="0"/>
      <w:divBdr>
        <w:top w:val="none" w:sz="0" w:space="0" w:color="auto"/>
        <w:left w:val="none" w:sz="0" w:space="0" w:color="auto"/>
        <w:bottom w:val="none" w:sz="0" w:space="0" w:color="auto"/>
        <w:right w:val="none" w:sz="0" w:space="0" w:color="auto"/>
      </w:divBdr>
    </w:div>
    <w:div w:id="1077283863">
      <w:bodyDiv w:val="1"/>
      <w:marLeft w:val="0"/>
      <w:marRight w:val="0"/>
      <w:marTop w:val="0"/>
      <w:marBottom w:val="0"/>
      <w:divBdr>
        <w:top w:val="none" w:sz="0" w:space="0" w:color="auto"/>
        <w:left w:val="none" w:sz="0" w:space="0" w:color="auto"/>
        <w:bottom w:val="none" w:sz="0" w:space="0" w:color="auto"/>
        <w:right w:val="none" w:sz="0" w:space="0" w:color="auto"/>
      </w:divBdr>
    </w:div>
    <w:div w:id="1139496180">
      <w:bodyDiv w:val="1"/>
      <w:marLeft w:val="0"/>
      <w:marRight w:val="0"/>
      <w:marTop w:val="0"/>
      <w:marBottom w:val="0"/>
      <w:divBdr>
        <w:top w:val="none" w:sz="0" w:space="0" w:color="auto"/>
        <w:left w:val="none" w:sz="0" w:space="0" w:color="auto"/>
        <w:bottom w:val="none" w:sz="0" w:space="0" w:color="auto"/>
        <w:right w:val="none" w:sz="0" w:space="0" w:color="auto"/>
      </w:divBdr>
    </w:div>
    <w:div w:id="1156072702">
      <w:bodyDiv w:val="1"/>
      <w:marLeft w:val="0"/>
      <w:marRight w:val="0"/>
      <w:marTop w:val="0"/>
      <w:marBottom w:val="0"/>
      <w:divBdr>
        <w:top w:val="none" w:sz="0" w:space="0" w:color="auto"/>
        <w:left w:val="none" w:sz="0" w:space="0" w:color="auto"/>
        <w:bottom w:val="none" w:sz="0" w:space="0" w:color="auto"/>
        <w:right w:val="none" w:sz="0" w:space="0" w:color="auto"/>
      </w:divBdr>
    </w:div>
    <w:div w:id="1320888268">
      <w:bodyDiv w:val="1"/>
      <w:marLeft w:val="0"/>
      <w:marRight w:val="0"/>
      <w:marTop w:val="0"/>
      <w:marBottom w:val="0"/>
      <w:divBdr>
        <w:top w:val="none" w:sz="0" w:space="0" w:color="auto"/>
        <w:left w:val="none" w:sz="0" w:space="0" w:color="auto"/>
        <w:bottom w:val="none" w:sz="0" w:space="0" w:color="auto"/>
        <w:right w:val="none" w:sz="0" w:space="0" w:color="auto"/>
      </w:divBdr>
    </w:div>
    <w:div w:id="1367217382">
      <w:bodyDiv w:val="1"/>
      <w:marLeft w:val="0"/>
      <w:marRight w:val="0"/>
      <w:marTop w:val="0"/>
      <w:marBottom w:val="0"/>
      <w:divBdr>
        <w:top w:val="none" w:sz="0" w:space="0" w:color="auto"/>
        <w:left w:val="none" w:sz="0" w:space="0" w:color="auto"/>
        <w:bottom w:val="none" w:sz="0" w:space="0" w:color="auto"/>
        <w:right w:val="none" w:sz="0" w:space="0" w:color="auto"/>
      </w:divBdr>
    </w:div>
    <w:div w:id="1398091047">
      <w:bodyDiv w:val="1"/>
      <w:marLeft w:val="0"/>
      <w:marRight w:val="0"/>
      <w:marTop w:val="0"/>
      <w:marBottom w:val="0"/>
      <w:divBdr>
        <w:top w:val="none" w:sz="0" w:space="0" w:color="auto"/>
        <w:left w:val="none" w:sz="0" w:space="0" w:color="auto"/>
        <w:bottom w:val="none" w:sz="0" w:space="0" w:color="auto"/>
        <w:right w:val="none" w:sz="0" w:space="0" w:color="auto"/>
      </w:divBdr>
    </w:div>
    <w:div w:id="1401825889">
      <w:bodyDiv w:val="1"/>
      <w:marLeft w:val="0"/>
      <w:marRight w:val="0"/>
      <w:marTop w:val="0"/>
      <w:marBottom w:val="0"/>
      <w:divBdr>
        <w:top w:val="none" w:sz="0" w:space="0" w:color="auto"/>
        <w:left w:val="none" w:sz="0" w:space="0" w:color="auto"/>
        <w:bottom w:val="none" w:sz="0" w:space="0" w:color="auto"/>
        <w:right w:val="none" w:sz="0" w:space="0" w:color="auto"/>
      </w:divBdr>
    </w:div>
    <w:div w:id="1604651389">
      <w:bodyDiv w:val="1"/>
      <w:marLeft w:val="0"/>
      <w:marRight w:val="0"/>
      <w:marTop w:val="0"/>
      <w:marBottom w:val="0"/>
      <w:divBdr>
        <w:top w:val="none" w:sz="0" w:space="0" w:color="auto"/>
        <w:left w:val="none" w:sz="0" w:space="0" w:color="auto"/>
        <w:bottom w:val="none" w:sz="0" w:space="0" w:color="auto"/>
        <w:right w:val="none" w:sz="0" w:space="0" w:color="auto"/>
      </w:divBdr>
    </w:div>
    <w:div w:id="1623463652">
      <w:bodyDiv w:val="1"/>
      <w:marLeft w:val="0"/>
      <w:marRight w:val="0"/>
      <w:marTop w:val="0"/>
      <w:marBottom w:val="0"/>
      <w:divBdr>
        <w:top w:val="none" w:sz="0" w:space="0" w:color="auto"/>
        <w:left w:val="none" w:sz="0" w:space="0" w:color="auto"/>
        <w:bottom w:val="none" w:sz="0" w:space="0" w:color="auto"/>
        <w:right w:val="none" w:sz="0" w:space="0" w:color="auto"/>
      </w:divBdr>
      <w:divsChild>
        <w:div w:id="878401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189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2974924">
      <w:bodyDiv w:val="1"/>
      <w:marLeft w:val="0"/>
      <w:marRight w:val="0"/>
      <w:marTop w:val="0"/>
      <w:marBottom w:val="0"/>
      <w:divBdr>
        <w:top w:val="none" w:sz="0" w:space="0" w:color="auto"/>
        <w:left w:val="none" w:sz="0" w:space="0" w:color="auto"/>
        <w:bottom w:val="none" w:sz="0" w:space="0" w:color="auto"/>
        <w:right w:val="none" w:sz="0" w:space="0" w:color="auto"/>
      </w:divBdr>
    </w:div>
    <w:div w:id="1683163918">
      <w:bodyDiv w:val="1"/>
      <w:marLeft w:val="0"/>
      <w:marRight w:val="0"/>
      <w:marTop w:val="0"/>
      <w:marBottom w:val="0"/>
      <w:divBdr>
        <w:top w:val="none" w:sz="0" w:space="0" w:color="auto"/>
        <w:left w:val="none" w:sz="0" w:space="0" w:color="auto"/>
        <w:bottom w:val="none" w:sz="0" w:space="0" w:color="auto"/>
        <w:right w:val="none" w:sz="0" w:space="0" w:color="auto"/>
      </w:divBdr>
    </w:div>
    <w:div w:id="1687177106">
      <w:bodyDiv w:val="1"/>
      <w:marLeft w:val="0"/>
      <w:marRight w:val="0"/>
      <w:marTop w:val="0"/>
      <w:marBottom w:val="0"/>
      <w:divBdr>
        <w:top w:val="none" w:sz="0" w:space="0" w:color="auto"/>
        <w:left w:val="none" w:sz="0" w:space="0" w:color="auto"/>
        <w:bottom w:val="none" w:sz="0" w:space="0" w:color="auto"/>
        <w:right w:val="none" w:sz="0" w:space="0" w:color="auto"/>
      </w:divBdr>
    </w:div>
    <w:div w:id="1812406981">
      <w:bodyDiv w:val="1"/>
      <w:marLeft w:val="0"/>
      <w:marRight w:val="0"/>
      <w:marTop w:val="0"/>
      <w:marBottom w:val="0"/>
      <w:divBdr>
        <w:top w:val="none" w:sz="0" w:space="0" w:color="auto"/>
        <w:left w:val="none" w:sz="0" w:space="0" w:color="auto"/>
        <w:bottom w:val="none" w:sz="0" w:space="0" w:color="auto"/>
        <w:right w:val="none" w:sz="0" w:space="0" w:color="auto"/>
      </w:divBdr>
    </w:div>
    <w:div w:id="1825320893">
      <w:bodyDiv w:val="1"/>
      <w:marLeft w:val="0"/>
      <w:marRight w:val="0"/>
      <w:marTop w:val="0"/>
      <w:marBottom w:val="0"/>
      <w:divBdr>
        <w:top w:val="none" w:sz="0" w:space="0" w:color="auto"/>
        <w:left w:val="none" w:sz="0" w:space="0" w:color="auto"/>
        <w:bottom w:val="none" w:sz="0" w:space="0" w:color="auto"/>
        <w:right w:val="none" w:sz="0" w:space="0" w:color="auto"/>
      </w:divBdr>
    </w:div>
    <w:div w:id="1877963699">
      <w:bodyDiv w:val="1"/>
      <w:marLeft w:val="0"/>
      <w:marRight w:val="0"/>
      <w:marTop w:val="0"/>
      <w:marBottom w:val="0"/>
      <w:divBdr>
        <w:top w:val="none" w:sz="0" w:space="0" w:color="auto"/>
        <w:left w:val="none" w:sz="0" w:space="0" w:color="auto"/>
        <w:bottom w:val="none" w:sz="0" w:space="0" w:color="auto"/>
        <w:right w:val="none" w:sz="0" w:space="0" w:color="auto"/>
      </w:divBdr>
    </w:div>
    <w:div w:id="1982035641">
      <w:bodyDiv w:val="1"/>
      <w:marLeft w:val="0"/>
      <w:marRight w:val="0"/>
      <w:marTop w:val="0"/>
      <w:marBottom w:val="0"/>
      <w:divBdr>
        <w:top w:val="none" w:sz="0" w:space="0" w:color="auto"/>
        <w:left w:val="none" w:sz="0" w:space="0" w:color="auto"/>
        <w:bottom w:val="none" w:sz="0" w:space="0" w:color="auto"/>
        <w:right w:val="none" w:sz="0" w:space="0" w:color="auto"/>
      </w:divBdr>
    </w:div>
    <w:div w:id="1995797170">
      <w:bodyDiv w:val="1"/>
      <w:marLeft w:val="0"/>
      <w:marRight w:val="0"/>
      <w:marTop w:val="0"/>
      <w:marBottom w:val="0"/>
      <w:divBdr>
        <w:top w:val="none" w:sz="0" w:space="0" w:color="auto"/>
        <w:left w:val="none" w:sz="0" w:space="0" w:color="auto"/>
        <w:bottom w:val="none" w:sz="0" w:space="0" w:color="auto"/>
        <w:right w:val="none" w:sz="0" w:space="0" w:color="auto"/>
      </w:divBdr>
      <w:divsChild>
        <w:div w:id="573901314">
          <w:marLeft w:val="0"/>
          <w:marRight w:val="0"/>
          <w:marTop w:val="0"/>
          <w:marBottom w:val="0"/>
          <w:divBdr>
            <w:top w:val="none" w:sz="0" w:space="0" w:color="auto"/>
            <w:left w:val="none" w:sz="0" w:space="0" w:color="auto"/>
            <w:bottom w:val="none" w:sz="0" w:space="0" w:color="auto"/>
            <w:right w:val="none" w:sz="0" w:space="0" w:color="auto"/>
          </w:divBdr>
        </w:div>
      </w:divsChild>
    </w:div>
    <w:div w:id="2022656847">
      <w:bodyDiv w:val="1"/>
      <w:marLeft w:val="0"/>
      <w:marRight w:val="0"/>
      <w:marTop w:val="0"/>
      <w:marBottom w:val="0"/>
      <w:divBdr>
        <w:top w:val="none" w:sz="0" w:space="0" w:color="auto"/>
        <w:left w:val="none" w:sz="0" w:space="0" w:color="auto"/>
        <w:bottom w:val="none" w:sz="0" w:space="0" w:color="auto"/>
        <w:right w:val="none" w:sz="0" w:space="0" w:color="auto"/>
      </w:divBdr>
    </w:div>
    <w:div w:id="2056150975">
      <w:bodyDiv w:val="1"/>
      <w:marLeft w:val="0"/>
      <w:marRight w:val="0"/>
      <w:marTop w:val="0"/>
      <w:marBottom w:val="0"/>
      <w:divBdr>
        <w:top w:val="none" w:sz="0" w:space="0" w:color="auto"/>
        <w:left w:val="none" w:sz="0" w:space="0" w:color="auto"/>
        <w:bottom w:val="none" w:sz="0" w:space="0" w:color="auto"/>
        <w:right w:val="none" w:sz="0" w:space="0" w:color="auto"/>
      </w:divBdr>
    </w:div>
    <w:div w:id="2067293011">
      <w:bodyDiv w:val="1"/>
      <w:marLeft w:val="0"/>
      <w:marRight w:val="0"/>
      <w:marTop w:val="0"/>
      <w:marBottom w:val="0"/>
      <w:divBdr>
        <w:top w:val="none" w:sz="0" w:space="0" w:color="auto"/>
        <w:left w:val="none" w:sz="0" w:space="0" w:color="auto"/>
        <w:bottom w:val="none" w:sz="0" w:space="0" w:color="auto"/>
        <w:right w:val="none" w:sz="0" w:space="0" w:color="auto"/>
      </w:divBdr>
    </w:div>
    <w:div w:id="2113548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11/j.1558-5646.2011.01469.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538B75E2DFD441AF2BC2AB5FBDBCEF" ma:contentTypeVersion="14" ma:contentTypeDescription="Create a new document." ma:contentTypeScope="" ma:versionID="d087e4824e1c374e38b8e233004834ec">
  <xsd:schema xmlns:xsd="http://www.w3.org/2001/XMLSchema" xmlns:xs="http://www.w3.org/2001/XMLSchema" xmlns:p="http://schemas.microsoft.com/office/2006/metadata/properties" xmlns:ns3="edb33049-dea1-4bdc-a8ab-2fa5d513823b" xmlns:ns4="5054ae71-af10-4884-9cd1-36cc463043e2" targetNamespace="http://schemas.microsoft.com/office/2006/metadata/properties" ma:root="true" ma:fieldsID="39288c68d714ff0624746d914a87ba11" ns3:_="" ns4:_="">
    <xsd:import namespace="edb33049-dea1-4bdc-a8ab-2fa5d513823b"/>
    <xsd:import namespace="5054ae71-af10-4884-9cd1-36cc463043e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33049-dea1-4bdc-a8ab-2fa5d513823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54ae71-af10-4884-9cd1-36cc463043e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db33049-dea1-4bdc-a8ab-2fa5d51382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5E777-EDCB-41D3-8064-C85407ADD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33049-dea1-4bdc-a8ab-2fa5d513823b"/>
    <ds:schemaRef ds:uri="5054ae71-af10-4884-9cd1-36cc463043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21BB07-6015-484D-9D63-C432C73151EE}">
  <ds:schemaRefs>
    <ds:schemaRef ds:uri="http://schemas.microsoft.com/sharepoint/v3/contenttype/forms"/>
  </ds:schemaRefs>
</ds:datastoreItem>
</file>

<file path=customXml/itemProps3.xml><?xml version="1.0" encoding="utf-8"?>
<ds:datastoreItem xmlns:ds="http://schemas.openxmlformats.org/officeDocument/2006/customXml" ds:itemID="{FE4886B0-3EFD-4F87-A3F4-FEC6583741ED}">
  <ds:schemaRefs>
    <ds:schemaRef ds:uri="http://schemas.microsoft.com/office/2006/metadata/properties"/>
    <ds:schemaRef ds:uri="http://schemas.microsoft.com/office/infopath/2007/PartnerControls"/>
    <ds:schemaRef ds:uri="edb33049-dea1-4bdc-a8ab-2fa5d513823b"/>
  </ds:schemaRefs>
</ds:datastoreItem>
</file>

<file path=customXml/itemProps4.xml><?xml version="1.0" encoding="utf-8"?>
<ds:datastoreItem xmlns:ds="http://schemas.openxmlformats.org/officeDocument/2006/customXml" ds:itemID="{5279E114-E76C-48E1-AAB7-9306DAD5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27</Pages>
  <Words>11450</Words>
  <Characters>65265</Characters>
  <Application>Microsoft Office Word</Application>
  <DocSecurity>0</DocSecurity>
  <Lines>543</Lines>
  <Paragraphs>153</Paragraphs>
  <ScaleCrop>false</ScaleCrop>
  <HeadingPairs>
    <vt:vector size="6" baseType="variant">
      <vt:variant>
        <vt:lpstr>Título</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sánchez Rosa Ana</dc:creator>
  <cp:keywords/>
  <dc:description/>
  <cp:lastModifiedBy>Rosa Ana Sánchez Guillen</cp:lastModifiedBy>
  <cp:revision>7</cp:revision>
  <cp:lastPrinted>2020-05-18T15:37:00Z</cp:lastPrinted>
  <dcterms:created xsi:type="dcterms:W3CDTF">2023-04-25T13:45:00Z</dcterms:created>
  <dcterms:modified xsi:type="dcterms:W3CDTF">2023-04-26T13:18:00Z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http://www.zotero.org/styles/bmc-evolutionary-biology</vt:lpwstr>
  </property>
  <property fmtid="{D5CDD505-2E9C-101B-9397-08002B2CF9AE}" pid="7" name="Mendeley Recent Style Name 2_1">
    <vt:lpwstr>BMC Evolutionary Biology</vt:lpwstr>
  </property>
  <property fmtid="{D5CDD505-2E9C-101B-9397-08002B2CF9AE}" pid="8" name="Mendeley Recent Style Id 3_1">
    <vt:lpwstr>http://www.zotero.org/styles/biological-journal-of-the-linnean-society</vt:lpwstr>
  </property>
  <property fmtid="{D5CDD505-2E9C-101B-9397-08002B2CF9AE}" pid="9" name="Mendeley Recent Style Name 3_1">
    <vt:lpwstr>Biological Journal of the Linnean Society</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http://www.zotero.org/styles/journal-of-animal-ecology</vt:lpwstr>
  </property>
  <property fmtid="{D5CDD505-2E9C-101B-9397-08002B2CF9AE}" pid="15" name="Mendeley Recent Style Name 6_1">
    <vt:lpwstr>Journal of Animal Ecology</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http://www.zotero.org/styles/molecular-ecology</vt:lpwstr>
  </property>
  <property fmtid="{D5CDD505-2E9C-101B-9397-08002B2CF9AE}" pid="19" name="Mendeley Recent Style Name 8_1">
    <vt:lpwstr>Molecular Ecology</vt:lpwstr>
  </property>
  <property fmtid="{D5CDD505-2E9C-101B-9397-08002B2CF9AE}" pid="20" name="Mendeley Recent Style Id 9_1">
    <vt:lpwstr>http://www.zotero.org/styles/plos-one</vt:lpwstr>
  </property>
  <property fmtid="{D5CDD505-2E9C-101B-9397-08002B2CF9AE}" pid="21" name="Mendeley Recent Style Name 9_1">
    <vt:lpwstr>PLOS ONE</vt:lpwstr>
  </property>
  <property fmtid="{D5CDD505-2E9C-101B-9397-08002B2CF9AE}" pid="22" name="Mendeley Document_1">
    <vt:lpwstr>True</vt:lpwstr>
  </property>
  <property fmtid="{D5CDD505-2E9C-101B-9397-08002B2CF9AE}" pid="23" name="Mendeley Unique User Id_1">
    <vt:lpwstr>e66c2187-4041-39ab-973b-d33ce7be8c6e</vt:lpwstr>
  </property>
  <property fmtid="{D5CDD505-2E9C-101B-9397-08002B2CF9AE}" pid="24" name="Mendeley Citation Style_1">
    <vt:lpwstr>http://www.zotero.org/styles/molecular-ecology</vt:lpwstr>
  </property>
  <property fmtid="{D5CDD505-2E9C-101B-9397-08002B2CF9AE}" pid="25" name="ZOTERO_PREF_1">
    <vt:lpwstr>&lt;data data-version="3" zotero-version="6.0.26"&gt;&lt;session id="poARePS0"/&gt;&lt;style id="http://www.zotero.org/styles/apa" locale="es-MX" hasBibliography="1" bibliographyStyleHasBeenSet="1"/&gt;&lt;prefs&gt;&lt;pref name="fieldType" value="Field"/&gt;&lt;/prefs&gt;&lt;/data&gt;</vt:lpwstr>
  </property>
  <property fmtid="{D5CDD505-2E9C-101B-9397-08002B2CF9AE}" pid="26" name="ContentTypeId">
    <vt:lpwstr>0x01010006538B75E2DFD441AF2BC2AB5FBDBCEF</vt:lpwstr>
  </property>
  <property fmtid="{D5CDD505-2E9C-101B-9397-08002B2CF9AE}" pid="27" name="MSIP_Label_8d8f3512-c98a-4fbc-ad6e-3260f1cde3f8_Enabled">
    <vt:lpwstr>true</vt:lpwstr>
  </property>
  <property fmtid="{D5CDD505-2E9C-101B-9397-08002B2CF9AE}" pid="28" name="MSIP_Label_8d8f3512-c98a-4fbc-ad6e-3260f1cde3f8_SetDate">
    <vt:lpwstr>2023-04-24T22:09:06Z</vt:lpwstr>
  </property>
  <property fmtid="{D5CDD505-2E9C-101B-9397-08002B2CF9AE}" pid="29" name="MSIP_Label_8d8f3512-c98a-4fbc-ad6e-3260f1cde3f8_Method">
    <vt:lpwstr>Standard</vt:lpwstr>
  </property>
  <property fmtid="{D5CDD505-2E9C-101B-9397-08002B2CF9AE}" pid="30" name="MSIP_Label_8d8f3512-c98a-4fbc-ad6e-3260f1cde3f8_Name">
    <vt:lpwstr>Internal</vt:lpwstr>
  </property>
  <property fmtid="{D5CDD505-2E9C-101B-9397-08002B2CF9AE}" pid="31" name="MSIP_Label_8d8f3512-c98a-4fbc-ad6e-3260f1cde3f8_SiteId">
    <vt:lpwstr>6ca75ef7-2c66-42e7-af2c-6502153a7e3a</vt:lpwstr>
  </property>
  <property fmtid="{D5CDD505-2E9C-101B-9397-08002B2CF9AE}" pid="32" name="MSIP_Label_8d8f3512-c98a-4fbc-ad6e-3260f1cde3f8_ActionId">
    <vt:lpwstr>f779ab1a-eb38-4cc3-91b7-9f21c415d2dd</vt:lpwstr>
  </property>
  <property fmtid="{D5CDD505-2E9C-101B-9397-08002B2CF9AE}" pid="33" name="MSIP_Label_8d8f3512-c98a-4fbc-ad6e-3260f1cde3f8_ContentBits">
    <vt:lpwstr>0</vt:lpwstr>
  </property>
</Properties>
</file>