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923BF" w14:textId="7E69849B" w:rsidR="004265BB" w:rsidRPr="00A0424C" w:rsidRDefault="004265BB" w:rsidP="00A0424C">
      <w:pPr>
        <w:spacing w:after="0" w:line="360" w:lineRule="auto"/>
        <w:contextualSpacing/>
        <w:rPr>
          <w:rFonts w:ascii="Cambria" w:hAnsi="Cambria"/>
          <w:color w:val="000000" w:themeColor="text1"/>
          <w:sz w:val="24"/>
          <w:szCs w:val="24"/>
          <w:u w:val="single"/>
        </w:rPr>
      </w:pPr>
      <w:r w:rsidRPr="00A0424C">
        <w:rPr>
          <w:rFonts w:ascii="Cambria" w:hAnsi="Cambria"/>
          <w:color w:val="000000" w:themeColor="text1"/>
          <w:sz w:val="24"/>
          <w:szCs w:val="24"/>
          <w:u w:val="single"/>
        </w:rPr>
        <w:t>Title:</w:t>
      </w:r>
    </w:p>
    <w:p w14:paraId="106C97C8" w14:textId="0CF508DC" w:rsidR="00E6556A" w:rsidRPr="00A0424C" w:rsidRDefault="00E6556A" w:rsidP="00A0424C">
      <w:pPr>
        <w:spacing w:after="0" w:line="360" w:lineRule="auto"/>
        <w:contextualSpacing/>
        <w:rPr>
          <w:rFonts w:ascii="Cambria" w:hAnsi="Cambria"/>
          <w:b/>
          <w:color w:val="000000" w:themeColor="text1"/>
          <w:sz w:val="24"/>
          <w:szCs w:val="24"/>
        </w:rPr>
      </w:pPr>
      <w:proofErr w:type="spellStart"/>
      <w:r w:rsidRPr="00A0424C">
        <w:rPr>
          <w:rFonts w:ascii="Cambria" w:hAnsi="Cambria"/>
          <w:b/>
          <w:color w:val="000000" w:themeColor="text1"/>
          <w:sz w:val="24"/>
          <w:szCs w:val="24"/>
        </w:rPr>
        <w:t>Unraveling</w:t>
      </w:r>
      <w:proofErr w:type="spellEnd"/>
      <w:r w:rsidRPr="00A0424C">
        <w:rPr>
          <w:rFonts w:ascii="Cambria" w:hAnsi="Cambria"/>
          <w:b/>
          <w:color w:val="000000" w:themeColor="text1"/>
          <w:sz w:val="24"/>
          <w:szCs w:val="24"/>
        </w:rPr>
        <w:t xml:space="preserve"> the neglected role of UV radiation on stomata: a meta-analysis with implications for </w:t>
      </w:r>
      <w:proofErr w:type="spellStart"/>
      <w:r w:rsidRPr="00A0424C">
        <w:rPr>
          <w:rFonts w:ascii="Cambria" w:hAnsi="Cambria"/>
          <w:b/>
          <w:color w:val="000000" w:themeColor="text1"/>
          <w:sz w:val="24"/>
          <w:szCs w:val="24"/>
        </w:rPr>
        <w:t>modeling</w:t>
      </w:r>
      <w:proofErr w:type="spellEnd"/>
      <w:r w:rsidRPr="00A0424C">
        <w:rPr>
          <w:rFonts w:ascii="Cambria" w:hAnsi="Cambria"/>
          <w:b/>
          <w:color w:val="000000" w:themeColor="text1"/>
          <w:sz w:val="24"/>
          <w:szCs w:val="24"/>
        </w:rPr>
        <w:t xml:space="preserve"> ecosystem-climate interactions</w:t>
      </w:r>
    </w:p>
    <w:p w14:paraId="7A3628D5" w14:textId="7E803A9B" w:rsidR="00E6556A" w:rsidRPr="00A0424C" w:rsidRDefault="00E6556A" w:rsidP="00A0424C">
      <w:pPr>
        <w:spacing w:after="0" w:line="360" w:lineRule="auto"/>
        <w:contextualSpacing/>
        <w:rPr>
          <w:rFonts w:ascii="Cambria" w:hAnsi="Cambria"/>
          <w:color w:val="000000" w:themeColor="text1"/>
          <w:sz w:val="24"/>
          <w:szCs w:val="24"/>
          <w:u w:val="single"/>
        </w:rPr>
      </w:pPr>
    </w:p>
    <w:p w14:paraId="0143096D" w14:textId="77777777" w:rsidR="004265BB" w:rsidRPr="00A0424C" w:rsidRDefault="004265BB" w:rsidP="00A0424C">
      <w:pPr>
        <w:spacing w:after="0" w:line="360" w:lineRule="auto"/>
        <w:contextualSpacing/>
        <w:rPr>
          <w:rFonts w:ascii="Cambria" w:hAnsi="Cambria"/>
          <w:color w:val="000000" w:themeColor="text1"/>
          <w:sz w:val="24"/>
          <w:szCs w:val="24"/>
          <w:u w:val="single"/>
        </w:rPr>
      </w:pPr>
      <w:r w:rsidRPr="00A0424C">
        <w:rPr>
          <w:rFonts w:ascii="Cambria" w:hAnsi="Cambria"/>
          <w:color w:val="000000" w:themeColor="text1"/>
          <w:sz w:val="24"/>
          <w:szCs w:val="24"/>
          <w:u w:val="single"/>
        </w:rPr>
        <w:t>Running title:</w:t>
      </w:r>
    </w:p>
    <w:p w14:paraId="03CD514D" w14:textId="6FA21E27" w:rsidR="004265BB" w:rsidRPr="00A0424C" w:rsidRDefault="004265BB" w:rsidP="00A0424C">
      <w:pPr>
        <w:spacing w:after="0" w:line="360" w:lineRule="auto"/>
        <w:contextualSpacing/>
        <w:rPr>
          <w:rFonts w:ascii="Cambria" w:hAnsi="Cambria"/>
          <w:b/>
          <w:color w:val="000000" w:themeColor="text1"/>
          <w:sz w:val="24"/>
          <w:szCs w:val="24"/>
        </w:rPr>
      </w:pPr>
      <w:r w:rsidRPr="00A0424C">
        <w:rPr>
          <w:rFonts w:ascii="Cambria" w:hAnsi="Cambria"/>
          <w:b/>
          <w:color w:val="000000" w:themeColor="text1"/>
          <w:sz w:val="24"/>
          <w:szCs w:val="24"/>
        </w:rPr>
        <w:t>UV radiation and stomata</w:t>
      </w:r>
    </w:p>
    <w:p w14:paraId="09ABB597" w14:textId="77777777" w:rsidR="004265BB" w:rsidRPr="00A0424C" w:rsidRDefault="004265BB" w:rsidP="00A0424C">
      <w:pPr>
        <w:spacing w:after="0" w:line="360" w:lineRule="auto"/>
        <w:contextualSpacing/>
        <w:rPr>
          <w:rFonts w:ascii="Cambria" w:hAnsi="Cambria"/>
          <w:color w:val="000000" w:themeColor="text1"/>
          <w:sz w:val="24"/>
          <w:szCs w:val="24"/>
        </w:rPr>
      </w:pPr>
    </w:p>
    <w:p w14:paraId="1B6220DF" w14:textId="03BD4C9D" w:rsidR="004265BB" w:rsidRPr="00AF195D" w:rsidRDefault="004265BB" w:rsidP="00A0424C">
      <w:pPr>
        <w:spacing w:after="0" w:line="360" w:lineRule="auto"/>
        <w:contextualSpacing/>
        <w:rPr>
          <w:rFonts w:ascii="Cambria" w:hAnsi="Cambria"/>
          <w:color w:val="000000" w:themeColor="text1"/>
          <w:sz w:val="24"/>
          <w:szCs w:val="24"/>
          <w:lang w:val="en-US"/>
        </w:rPr>
      </w:pPr>
      <w:r w:rsidRPr="00A0424C">
        <w:rPr>
          <w:rFonts w:ascii="Cambria" w:hAnsi="Cambria"/>
          <w:color w:val="000000" w:themeColor="text1"/>
          <w:sz w:val="24"/>
          <w:szCs w:val="24"/>
        </w:rPr>
        <w:t>Alexander Ač</w:t>
      </w:r>
      <w:r w:rsidRPr="00A0424C">
        <w:rPr>
          <w:rFonts w:ascii="Cambria" w:hAnsi="Cambria"/>
          <w:color w:val="000000" w:themeColor="text1"/>
          <w:sz w:val="24"/>
          <w:szCs w:val="24"/>
          <w:vertAlign w:val="superscript"/>
        </w:rPr>
        <w:t>1</w:t>
      </w:r>
      <w:r w:rsidRPr="00A0424C">
        <w:rPr>
          <w:rFonts w:ascii="Cambria" w:hAnsi="Cambria"/>
          <w:color w:val="000000" w:themeColor="text1"/>
          <w:sz w:val="24"/>
          <w:szCs w:val="24"/>
        </w:rPr>
        <w:t xml:space="preserve">, </w:t>
      </w:r>
      <w:r w:rsidR="00AF195D" w:rsidRPr="00A0424C">
        <w:rPr>
          <w:rFonts w:ascii="Cambria" w:hAnsi="Cambria"/>
          <w:color w:val="000000" w:themeColor="text1"/>
          <w:sz w:val="24"/>
          <w:szCs w:val="24"/>
        </w:rPr>
        <w:t>Marcel A.K. Jansen</w:t>
      </w:r>
      <w:r w:rsidR="00AF195D" w:rsidRPr="00A0424C">
        <w:rPr>
          <w:rFonts w:ascii="Cambria" w:hAnsi="Cambria"/>
          <w:color w:val="000000" w:themeColor="text1"/>
          <w:sz w:val="24"/>
          <w:szCs w:val="24"/>
          <w:vertAlign w:val="superscript"/>
        </w:rPr>
        <w:t>1,</w:t>
      </w:r>
      <w:r w:rsidR="00AF195D">
        <w:rPr>
          <w:rFonts w:ascii="Cambria" w:hAnsi="Cambria"/>
          <w:color w:val="000000" w:themeColor="text1"/>
          <w:sz w:val="24"/>
          <w:szCs w:val="24"/>
          <w:vertAlign w:val="superscript"/>
        </w:rPr>
        <w:t>2</w:t>
      </w:r>
      <w:r w:rsidR="00AF195D">
        <w:rPr>
          <w:rFonts w:ascii="Cambria" w:hAnsi="Cambria"/>
          <w:color w:val="000000" w:themeColor="text1"/>
          <w:sz w:val="24"/>
          <w:szCs w:val="24"/>
        </w:rPr>
        <w:t xml:space="preserve">, </w:t>
      </w:r>
      <w:r w:rsidRPr="00A0424C">
        <w:rPr>
          <w:rFonts w:ascii="Cambria" w:hAnsi="Cambria"/>
          <w:color w:val="000000" w:themeColor="text1"/>
          <w:sz w:val="24"/>
          <w:szCs w:val="24"/>
        </w:rPr>
        <w:t>John Grace</w:t>
      </w:r>
      <w:r w:rsidRPr="00A0424C">
        <w:rPr>
          <w:rFonts w:ascii="Cambria" w:hAnsi="Cambria"/>
          <w:color w:val="000000" w:themeColor="text1"/>
          <w:sz w:val="24"/>
          <w:szCs w:val="24"/>
          <w:vertAlign w:val="superscript"/>
        </w:rPr>
        <w:t>1,</w:t>
      </w:r>
      <w:r w:rsidR="00AF195D">
        <w:rPr>
          <w:rFonts w:ascii="Cambria" w:hAnsi="Cambria"/>
          <w:color w:val="000000" w:themeColor="text1"/>
          <w:sz w:val="24"/>
          <w:szCs w:val="24"/>
          <w:vertAlign w:val="superscript"/>
        </w:rPr>
        <w:t>3</w:t>
      </w:r>
      <w:r w:rsidRPr="00A0424C">
        <w:rPr>
          <w:rFonts w:ascii="Cambria" w:hAnsi="Cambria"/>
          <w:color w:val="000000" w:themeColor="text1"/>
          <w:sz w:val="24"/>
          <w:szCs w:val="24"/>
        </w:rPr>
        <w:t xml:space="preserve">, </w:t>
      </w:r>
      <w:r w:rsidR="00AF195D" w:rsidRPr="00A0424C">
        <w:rPr>
          <w:rFonts w:ascii="Cambria" w:hAnsi="Cambria"/>
          <w:color w:val="000000" w:themeColor="text1"/>
          <w:sz w:val="24"/>
          <w:szCs w:val="24"/>
        </w:rPr>
        <w:t>Otmar Urban</w:t>
      </w:r>
      <w:proofErr w:type="gramStart"/>
      <w:r w:rsidR="00AF195D" w:rsidRPr="00A0424C">
        <w:rPr>
          <w:rFonts w:ascii="Cambria" w:hAnsi="Cambria"/>
          <w:color w:val="000000" w:themeColor="text1"/>
          <w:sz w:val="24"/>
          <w:szCs w:val="24"/>
          <w:vertAlign w:val="superscript"/>
        </w:rPr>
        <w:t>1</w:t>
      </w:r>
      <w:r w:rsidR="00AF195D" w:rsidRPr="00AF195D">
        <w:rPr>
          <w:rFonts w:ascii="Cambria" w:hAnsi="Cambria"/>
          <w:color w:val="000000" w:themeColor="text1"/>
          <w:sz w:val="24"/>
          <w:szCs w:val="24"/>
          <w:vertAlign w:val="superscript"/>
        </w:rPr>
        <w:t>,</w:t>
      </w:r>
      <w:r w:rsidR="00AF195D">
        <w:rPr>
          <w:rFonts w:ascii="Cambria" w:hAnsi="Cambria"/>
          <w:color w:val="000000" w:themeColor="text1"/>
          <w:sz w:val="24"/>
          <w:szCs w:val="24"/>
          <w:lang w:val="en-US"/>
        </w:rPr>
        <w:t>*</w:t>
      </w:r>
      <w:proofErr w:type="gramEnd"/>
    </w:p>
    <w:p w14:paraId="2A19E9F2" w14:textId="77777777" w:rsidR="004265BB" w:rsidRDefault="004265BB" w:rsidP="00A0424C">
      <w:pPr>
        <w:spacing w:after="0" w:line="360" w:lineRule="auto"/>
        <w:contextualSpacing/>
        <w:rPr>
          <w:rFonts w:ascii="Cambria" w:hAnsi="Cambria"/>
          <w:color w:val="000000" w:themeColor="text1"/>
          <w:sz w:val="24"/>
          <w:szCs w:val="24"/>
        </w:rPr>
      </w:pPr>
    </w:p>
    <w:p w14:paraId="1E93DBA3" w14:textId="53EB9C7C" w:rsidR="004265BB" w:rsidRPr="00A0424C" w:rsidRDefault="004265BB" w:rsidP="00A0424C">
      <w:pPr>
        <w:spacing w:after="0" w:line="360" w:lineRule="auto"/>
        <w:contextualSpacing/>
        <w:rPr>
          <w:rFonts w:ascii="Cambria" w:hAnsi="Cambria"/>
          <w:color w:val="000000" w:themeColor="text1"/>
          <w:sz w:val="24"/>
          <w:szCs w:val="24"/>
        </w:rPr>
      </w:pPr>
      <w:r w:rsidRPr="00A0424C">
        <w:rPr>
          <w:rFonts w:ascii="Cambria" w:hAnsi="Cambria"/>
          <w:color w:val="000000" w:themeColor="text1"/>
          <w:sz w:val="24"/>
          <w:szCs w:val="24"/>
          <w:vertAlign w:val="superscript"/>
        </w:rPr>
        <w:t>1</w:t>
      </w:r>
      <w:r w:rsidRPr="00A0424C">
        <w:rPr>
          <w:rFonts w:ascii="Cambria" w:hAnsi="Cambria"/>
          <w:color w:val="000000" w:themeColor="text1"/>
          <w:sz w:val="24"/>
          <w:szCs w:val="24"/>
        </w:rPr>
        <w:t xml:space="preserve">Global Change Research Institute of the Czech Academy of Sciences, </w:t>
      </w:r>
      <w:proofErr w:type="spellStart"/>
      <w:r w:rsidR="00311205" w:rsidRPr="00A0424C">
        <w:rPr>
          <w:rFonts w:ascii="Cambria" w:hAnsi="Cambria"/>
          <w:color w:val="000000" w:themeColor="text1"/>
          <w:sz w:val="24"/>
          <w:szCs w:val="24"/>
        </w:rPr>
        <w:t>B</w:t>
      </w:r>
      <w:r w:rsidR="00311205">
        <w:rPr>
          <w:rFonts w:ascii="Cambria" w:hAnsi="Cambria"/>
          <w:color w:val="000000" w:themeColor="text1"/>
          <w:sz w:val="24"/>
          <w:szCs w:val="24"/>
        </w:rPr>
        <w:t>ě</w:t>
      </w:r>
      <w:r w:rsidR="00311205" w:rsidRPr="00A0424C">
        <w:rPr>
          <w:rFonts w:ascii="Cambria" w:hAnsi="Cambria"/>
          <w:color w:val="000000" w:themeColor="text1"/>
          <w:sz w:val="24"/>
          <w:szCs w:val="24"/>
        </w:rPr>
        <w:t>lidla</w:t>
      </w:r>
      <w:proofErr w:type="spellEnd"/>
      <w:r w:rsidR="00311205" w:rsidRPr="00A0424C">
        <w:rPr>
          <w:rFonts w:ascii="Cambria" w:hAnsi="Cambria"/>
          <w:color w:val="000000" w:themeColor="text1"/>
          <w:sz w:val="24"/>
          <w:szCs w:val="24"/>
        </w:rPr>
        <w:t xml:space="preserve"> </w:t>
      </w:r>
      <w:r w:rsidRPr="00A0424C">
        <w:rPr>
          <w:rFonts w:ascii="Cambria" w:hAnsi="Cambria"/>
          <w:color w:val="000000" w:themeColor="text1"/>
          <w:sz w:val="24"/>
          <w:szCs w:val="24"/>
        </w:rPr>
        <w:t>986/4a, CZ 60300 Brno, Czech Republic</w:t>
      </w:r>
    </w:p>
    <w:p w14:paraId="4F586CA0" w14:textId="1030C50E" w:rsidR="00AF195D" w:rsidRPr="00A0424C" w:rsidRDefault="00AF195D" w:rsidP="00AF195D">
      <w:pPr>
        <w:spacing w:after="0" w:line="360" w:lineRule="auto"/>
        <w:contextualSpacing/>
        <w:rPr>
          <w:rFonts w:ascii="Cambria" w:hAnsi="Cambria"/>
          <w:color w:val="000000" w:themeColor="text1"/>
          <w:sz w:val="24"/>
          <w:szCs w:val="24"/>
        </w:rPr>
      </w:pPr>
      <w:r>
        <w:rPr>
          <w:rFonts w:ascii="Cambria" w:hAnsi="Cambria"/>
          <w:color w:val="000000" w:themeColor="text1"/>
          <w:sz w:val="24"/>
          <w:szCs w:val="24"/>
          <w:vertAlign w:val="superscript"/>
        </w:rPr>
        <w:t>2</w:t>
      </w:r>
      <w:r w:rsidRPr="00A0424C">
        <w:rPr>
          <w:rFonts w:ascii="Cambria" w:hAnsi="Cambria"/>
          <w:color w:val="000000" w:themeColor="text1"/>
          <w:sz w:val="24"/>
          <w:szCs w:val="24"/>
        </w:rPr>
        <w:t>School of Biological, Earth and Environmental Sciences, Environmental Research Institute, UCC, Cork, Ireland</w:t>
      </w:r>
    </w:p>
    <w:p w14:paraId="31EAB612" w14:textId="57325034" w:rsidR="004265BB" w:rsidRPr="00A0424C" w:rsidRDefault="00AF195D" w:rsidP="00A0424C">
      <w:pPr>
        <w:spacing w:after="0" w:line="360" w:lineRule="auto"/>
        <w:contextualSpacing/>
        <w:rPr>
          <w:rFonts w:ascii="Cambria" w:hAnsi="Cambria"/>
          <w:color w:val="000000" w:themeColor="text1"/>
          <w:sz w:val="24"/>
          <w:szCs w:val="24"/>
        </w:rPr>
      </w:pPr>
      <w:r>
        <w:rPr>
          <w:rFonts w:ascii="Cambria" w:hAnsi="Cambria"/>
          <w:color w:val="000000" w:themeColor="text1"/>
          <w:sz w:val="24"/>
          <w:szCs w:val="24"/>
          <w:vertAlign w:val="superscript"/>
        </w:rPr>
        <w:t>3</w:t>
      </w:r>
      <w:r w:rsidRPr="00A0424C">
        <w:rPr>
          <w:rFonts w:ascii="Cambria" w:hAnsi="Cambria"/>
          <w:color w:val="000000" w:themeColor="text1"/>
          <w:sz w:val="24"/>
          <w:szCs w:val="24"/>
        </w:rPr>
        <w:t xml:space="preserve">School </w:t>
      </w:r>
      <w:r w:rsidR="004265BB" w:rsidRPr="00A0424C">
        <w:rPr>
          <w:rFonts w:ascii="Cambria" w:hAnsi="Cambria"/>
          <w:color w:val="000000" w:themeColor="text1"/>
          <w:sz w:val="24"/>
          <w:szCs w:val="24"/>
        </w:rPr>
        <w:t xml:space="preserve">of </w:t>
      </w:r>
      <w:proofErr w:type="spellStart"/>
      <w:r w:rsidR="004265BB" w:rsidRPr="00A0424C">
        <w:rPr>
          <w:rFonts w:ascii="Cambria" w:hAnsi="Cambria"/>
          <w:color w:val="000000" w:themeColor="text1"/>
          <w:sz w:val="24"/>
          <w:szCs w:val="24"/>
        </w:rPr>
        <w:t>GeoSciences</w:t>
      </w:r>
      <w:proofErr w:type="spellEnd"/>
      <w:r w:rsidR="004265BB" w:rsidRPr="00A0424C">
        <w:rPr>
          <w:rFonts w:ascii="Cambria" w:hAnsi="Cambria"/>
          <w:color w:val="000000" w:themeColor="text1"/>
          <w:sz w:val="24"/>
          <w:szCs w:val="24"/>
        </w:rPr>
        <w:t xml:space="preserve">, University of Edinburgh, Crew </w:t>
      </w:r>
      <w:proofErr w:type="spellStart"/>
      <w:r w:rsidR="004265BB" w:rsidRPr="00A0424C">
        <w:rPr>
          <w:rFonts w:ascii="Cambria" w:hAnsi="Cambria"/>
          <w:color w:val="000000" w:themeColor="text1"/>
          <w:sz w:val="24"/>
          <w:szCs w:val="24"/>
        </w:rPr>
        <w:t>Bldg</w:t>
      </w:r>
      <w:proofErr w:type="spellEnd"/>
      <w:r w:rsidR="004265BB" w:rsidRPr="00A0424C">
        <w:rPr>
          <w:rFonts w:ascii="Cambria" w:hAnsi="Cambria"/>
          <w:color w:val="000000" w:themeColor="text1"/>
          <w:sz w:val="24"/>
          <w:szCs w:val="24"/>
        </w:rPr>
        <w:t xml:space="preserve">, Kings </w:t>
      </w:r>
      <w:proofErr w:type="spellStart"/>
      <w:r w:rsidR="004265BB" w:rsidRPr="00A0424C">
        <w:rPr>
          <w:rFonts w:ascii="Cambria" w:hAnsi="Cambria"/>
          <w:color w:val="000000" w:themeColor="text1"/>
          <w:sz w:val="24"/>
          <w:szCs w:val="24"/>
        </w:rPr>
        <w:t>Bldgs</w:t>
      </w:r>
      <w:proofErr w:type="spellEnd"/>
      <w:r w:rsidR="004265BB" w:rsidRPr="00A0424C">
        <w:rPr>
          <w:rFonts w:ascii="Cambria" w:hAnsi="Cambria"/>
          <w:color w:val="000000" w:themeColor="text1"/>
          <w:sz w:val="24"/>
          <w:szCs w:val="24"/>
        </w:rPr>
        <w:t>, Alexander Crum Brown Rd, Edinburgh EH93FF, UK</w:t>
      </w:r>
    </w:p>
    <w:p w14:paraId="3BDE7AEB" w14:textId="77777777" w:rsidR="004265BB" w:rsidRPr="00A0424C" w:rsidRDefault="004265BB" w:rsidP="00A0424C">
      <w:pPr>
        <w:spacing w:after="0" w:line="360" w:lineRule="auto"/>
        <w:contextualSpacing/>
        <w:rPr>
          <w:rFonts w:ascii="Cambria" w:hAnsi="Cambria"/>
          <w:b/>
          <w:color w:val="000000" w:themeColor="text1"/>
          <w:sz w:val="24"/>
          <w:szCs w:val="24"/>
          <w:u w:val="single"/>
        </w:rPr>
      </w:pPr>
    </w:p>
    <w:p w14:paraId="7E5D4D6A" w14:textId="6311DB14" w:rsidR="002E0337" w:rsidRPr="004265BB" w:rsidRDefault="00AF195D" w:rsidP="00A0424C">
      <w:pPr>
        <w:spacing w:after="0" w:line="360" w:lineRule="auto"/>
        <w:contextualSpacing/>
        <w:rPr>
          <w:rFonts w:ascii="Cambria" w:hAnsi="Cambria"/>
          <w:b/>
          <w:color w:val="000000" w:themeColor="text1"/>
          <w:sz w:val="24"/>
          <w:szCs w:val="24"/>
          <w:highlight w:val="green"/>
          <w:u w:val="single"/>
        </w:rPr>
      </w:pPr>
      <w:r>
        <w:rPr>
          <w:rFonts w:ascii="Cambria" w:hAnsi="Cambria"/>
          <w:color w:val="000000" w:themeColor="text1"/>
          <w:sz w:val="24"/>
          <w:szCs w:val="24"/>
        </w:rPr>
        <w:t>*</w:t>
      </w:r>
      <w:r w:rsidR="004265BB" w:rsidRPr="00A0424C">
        <w:rPr>
          <w:rFonts w:ascii="Cambria" w:hAnsi="Cambria"/>
          <w:color w:val="000000" w:themeColor="text1"/>
          <w:sz w:val="24"/>
          <w:szCs w:val="24"/>
        </w:rPr>
        <w:t xml:space="preserve">Correspondence; Otmar Urban, Global Change Research Institute of the Czech Academy of Sciences, </w:t>
      </w:r>
      <w:proofErr w:type="spellStart"/>
      <w:r w:rsidR="004265BB" w:rsidRPr="00A0424C">
        <w:rPr>
          <w:rFonts w:ascii="Cambria" w:hAnsi="Cambria"/>
          <w:color w:val="000000" w:themeColor="text1"/>
          <w:sz w:val="24"/>
          <w:szCs w:val="24"/>
        </w:rPr>
        <w:t>Bĕlidla</w:t>
      </w:r>
      <w:proofErr w:type="spellEnd"/>
      <w:r w:rsidR="004265BB" w:rsidRPr="00A0424C">
        <w:rPr>
          <w:rFonts w:ascii="Cambria" w:hAnsi="Cambria"/>
          <w:color w:val="000000" w:themeColor="text1"/>
          <w:sz w:val="24"/>
          <w:szCs w:val="24"/>
        </w:rPr>
        <w:t xml:space="preserve"> 986/4a, CZ 60300 Brno, Czech Republic. Email: urban.o@czechglobe.cz</w:t>
      </w:r>
    </w:p>
    <w:p w14:paraId="0815B932" w14:textId="77777777" w:rsidR="0094558D" w:rsidRDefault="0094558D" w:rsidP="00A0424C">
      <w:pPr>
        <w:spacing w:after="0" w:line="360" w:lineRule="auto"/>
        <w:contextualSpacing/>
        <w:rPr>
          <w:rFonts w:ascii="Cambria" w:hAnsi="Cambria"/>
          <w:b/>
          <w:color w:val="000000" w:themeColor="text1"/>
          <w:sz w:val="24"/>
          <w:szCs w:val="24"/>
          <w:u w:val="single"/>
        </w:rPr>
      </w:pPr>
      <w:r>
        <w:rPr>
          <w:rFonts w:ascii="Cambria" w:hAnsi="Cambria"/>
          <w:b/>
          <w:color w:val="000000" w:themeColor="text1"/>
          <w:sz w:val="24"/>
          <w:szCs w:val="24"/>
          <w:u w:val="single"/>
        </w:rPr>
        <w:br w:type="page"/>
      </w:r>
    </w:p>
    <w:p w14:paraId="170CB98E" w14:textId="4D6A74F5" w:rsidR="00F20776" w:rsidRDefault="00F20776" w:rsidP="00A0424C">
      <w:pPr>
        <w:spacing w:after="0" w:line="360" w:lineRule="auto"/>
        <w:contextualSpacing/>
        <w:jc w:val="both"/>
        <w:rPr>
          <w:rFonts w:ascii="Cambria" w:hAnsi="Cambria"/>
          <w:b/>
          <w:color w:val="000000" w:themeColor="text1"/>
          <w:sz w:val="24"/>
          <w:szCs w:val="24"/>
          <w:u w:val="single"/>
        </w:rPr>
      </w:pPr>
      <w:r w:rsidRPr="007B4E62">
        <w:rPr>
          <w:rFonts w:ascii="Cambria" w:hAnsi="Cambria"/>
          <w:b/>
          <w:color w:val="000000" w:themeColor="text1"/>
          <w:sz w:val="24"/>
          <w:szCs w:val="24"/>
          <w:u w:val="single"/>
        </w:rPr>
        <w:lastRenderedPageBreak/>
        <w:t>Abstract</w:t>
      </w:r>
    </w:p>
    <w:p w14:paraId="6A0EDDBF" w14:textId="4C40D11A" w:rsidR="002E0337" w:rsidRDefault="0087639B" w:rsidP="00A0424C">
      <w:pPr>
        <w:spacing w:after="0" w:line="360" w:lineRule="auto"/>
        <w:contextualSpacing/>
        <w:jc w:val="both"/>
        <w:rPr>
          <w:rFonts w:ascii="Cambria" w:hAnsi="Cambria"/>
          <w:color w:val="000000" w:themeColor="text1"/>
          <w:sz w:val="24"/>
          <w:szCs w:val="24"/>
        </w:rPr>
      </w:pPr>
      <w:r w:rsidRPr="0087639B">
        <w:rPr>
          <w:rFonts w:ascii="Cambria" w:hAnsi="Cambria"/>
          <w:sz w:val="24"/>
          <w:szCs w:val="24"/>
        </w:rPr>
        <w:t>Stomata play a pivotal role in regulating gas exchange between terrestrial plants and the atmosphere</w:t>
      </w:r>
      <w:r>
        <w:rPr>
          <w:rFonts w:ascii="Cambria" w:hAnsi="Cambria"/>
          <w:sz w:val="24"/>
          <w:szCs w:val="24"/>
        </w:rPr>
        <w:t xml:space="preserve"> controlling </w:t>
      </w:r>
      <w:r w:rsidRPr="0087639B">
        <w:rPr>
          <w:rFonts w:ascii="Cambria" w:hAnsi="Cambria"/>
          <w:sz w:val="24"/>
          <w:szCs w:val="24"/>
        </w:rPr>
        <w:t xml:space="preserve">water and carbon </w:t>
      </w:r>
      <w:r>
        <w:rPr>
          <w:rFonts w:ascii="Cambria" w:hAnsi="Cambria"/>
          <w:sz w:val="24"/>
          <w:szCs w:val="24"/>
        </w:rPr>
        <w:t>cycles at organismal, ecosystem and global levels</w:t>
      </w:r>
      <w:r w:rsidRPr="0087639B">
        <w:rPr>
          <w:rFonts w:ascii="Cambria" w:hAnsi="Cambria"/>
          <w:sz w:val="24"/>
          <w:szCs w:val="24"/>
        </w:rPr>
        <w:t xml:space="preserve">. </w:t>
      </w:r>
      <w:r>
        <w:rPr>
          <w:rFonts w:ascii="Cambria" w:hAnsi="Cambria"/>
          <w:sz w:val="24"/>
          <w:szCs w:val="24"/>
        </w:rPr>
        <w:t>Accordingly, o</w:t>
      </w:r>
      <w:r w:rsidR="002E0337">
        <w:rPr>
          <w:rFonts w:ascii="Cambria" w:hAnsi="Cambria"/>
          <w:sz w:val="24"/>
          <w:szCs w:val="24"/>
        </w:rPr>
        <w:t xml:space="preserve">ur objective was to investigate the impact of </w:t>
      </w:r>
      <w:r w:rsidR="002E0337" w:rsidRPr="007B4E62">
        <w:rPr>
          <w:rFonts w:ascii="Cambria" w:hAnsi="Cambria"/>
          <w:sz w:val="24"/>
          <w:szCs w:val="24"/>
        </w:rPr>
        <w:t>ultraviolet-B radiation</w:t>
      </w:r>
      <w:r>
        <w:rPr>
          <w:rFonts w:ascii="Cambria" w:hAnsi="Cambria"/>
          <w:sz w:val="24"/>
          <w:szCs w:val="24"/>
        </w:rPr>
        <w:t xml:space="preserve">, </w:t>
      </w:r>
      <w:r w:rsidR="009A6604">
        <w:rPr>
          <w:rFonts w:ascii="Cambria" w:hAnsi="Cambria"/>
          <w:sz w:val="24"/>
          <w:szCs w:val="24"/>
        </w:rPr>
        <w:t>a</w:t>
      </w:r>
      <w:r>
        <w:rPr>
          <w:rFonts w:ascii="Cambria" w:hAnsi="Cambria"/>
          <w:sz w:val="24"/>
          <w:szCs w:val="24"/>
        </w:rPr>
        <w:t xml:space="preserve"> neglected environmental factor varying with ongoing </w:t>
      </w:r>
      <w:r w:rsidR="009A6604">
        <w:rPr>
          <w:rFonts w:ascii="Cambria" w:hAnsi="Cambria"/>
          <w:sz w:val="24"/>
          <w:szCs w:val="24"/>
        </w:rPr>
        <w:t>global change</w:t>
      </w:r>
      <w:r>
        <w:rPr>
          <w:rFonts w:ascii="Cambria" w:hAnsi="Cambria"/>
          <w:sz w:val="24"/>
          <w:szCs w:val="24"/>
        </w:rPr>
        <w:t>,</w:t>
      </w:r>
      <w:r w:rsidR="002E0337" w:rsidRPr="007B4E62">
        <w:rPr>
          <w:rFonts w:ascii="Cambria" w:hAnsi="Cambria"/>
          <w:sz w:val="24"/>
          <w:szCs w:val="24"/>
        </w:rPr>
        <w:t xml:space="preserve"> </w:t>
      </w:r>
      <w:r w:rsidR="002E0337">
        <w:rPr>
          <w:rFonts w:ascii="Cambria" w:hAnsi="Cambria"/>
          <w:sz w:val="24"/>
          <w:szCs w:val="24"/>
        </w:rPr>
        <w:t xml:space="preserve">on </w:t>
      </w:r>
      <w:r w:rsidR="002E0337" w:rsidRPr="007B4E62">
        <w:rPr>
          <w:rFonts w:ascii="Cambria" w:hAnsi="Cambria"/>
          <w:sz w:val="24"/>
          <w:szCs w:val="24"/>
        </w:rPr>
        <w:t xml:space="preserve">stomatal morphology and function </w:t>
      </w:r>
      <w:r w:rsidR="002E0337">
        <w:rPr>
          <w:rFonts w:ascii="Cambria" w:hAnsi="Cambria"/>
          <w:sz w:val="24"/>
          <w:szCs w:val="24"/>
        </w:rPr>
        <w:t xml:space="preserve">by means of </w:t>
      </w:r>
      <w:r w:rsidR="002E0337" w:rsidRPr="007B4E62">
        <w:rPr>
          <w:rFonts w:ascii="Cambria" w:hAnsi="Cambria"/>
          <w:sz w:val="24"/>
          <w:szCs w:val="24"/>
        </w:rPr>
        <w:t xml:space="preserve">a comprehensive </w:t>
      </w:r>
      <w:r w:rsidR="002E0337" w:rsidRPr="007B4E62">
        <w:rPr>
          <w:rFonts w:ascii="Cambria" w:hAnsi="Cambria"/>
          <w:color w:val="000000" w:themeColor="text1"/>
          <w:sz w:val="24"/>
          <w:szCs w:val="24"/>
        </w:rPr>
        <w:t>meta-analysis</w:t>
      </w:r>
      <w:r w:rsidR="002E0337">
        <w:rPr>
          <w:rFonts w:ascii="Cambria" w:hAnsi="Cambria"/>
          <w:color w:val="000000" w:themeColor="text1"/>
          <w:sz w:val="24"/>
          <w:szCs w:val="24"/>
        </w:rPr>
        <w:t>.</w:t>
      </w:r>
      <w:r w:rsidR="00015544">
        <w:rPr>
          <w:rFonts w:ascii="Cambria" w:hAnsi="Cambria"/>
          <w:color w:val="000000" w:themeColor="text1"/>
          <w:sz w:val="24"/>
          <w:szCs w:val="24"/>
        </w:rPr>
        <w:t xml:space="preserve"> We found 45 </w:t>
      </w:r>
      <w:r w:rsidR="00A92B52">
        <w:rPr>
          <w:rFonts w:ascii="Cambria" w:hAnsi="Cambria"/>
          <w:color w:val="000000" w:themeColor="text1"/>
          <w:sz w:val="24"/>
          <w:szCs w:val="24"/>
        </w:rPr>
        <w:t xml:space="preserve">peer-reviewed </w:t>
      </w:r>
      <w:r w:rsidR="00015544">
        <w:rPr>
          <w:rFonts w:ascii="Cambria" w:hAnsi="Cambria"/>
          <w:color w:val="000000" w:themeColor="text1"/>
          <w:sz w:val="24"/>
          <w:szCs w:val="24"/>
        </w:rPr>
        <w:t xml:space="preserve">publications containing altogether </w:t>
      </w:r>
      <w:r w:rsidR="00E94DD8">
        <w:rPr>
          <w:rFonts w:ascii="Cambria" w:hAnsi="Cambria"/>
          <w:color w:val="000000" w:themeColor="text1"/>
          <w:sz w:val="24"/>
          <w:szCs w:val="24"/>
        </w:rPr>
        <w:t xml:space="preserve">143 </w:t>
      </w:r>
      <w:r w:rsidR="00015544">
        <w:rPr>
          <w:rFonts w:ascii="Cambria" w:hAnsi="Cambria"/>
          <w:color w:val="000000" w:themeColor="text1"/>
          <w:sz w:val="24"/>
          <w:szCs w:val="24"/>
        </w:rPr>
        <w:t>case studies for analysis.</w:t>
      </w:r>
    </w:p>
    <w:p w14:paraId="6BA163B5" w14:textId="7B8EE24E" w:rsidR="002E0337" w:rsidRDefault="002E0337" w:rsidP="00A0424C">
      <w:pPr>
        <w:spacing w:after="0" w:line="360" w:lineRule="auto"/>
        <w:contextualSpacing/>
        <w:jc w:val="both"/>
      </w:pPr>
      <w:r>
        <w:rPr>
          <w:rFonts w:ascii="Cambria" w:hAnsi="Cambria"/>
          <w:color w:val="000000" w:themeColor="text1"/>
          <w:sz w:val="24"/>
          <w:szCs w:val="24"/>
        </w:rPr>
        <w:t>T</w:t>
      </w:r>
      <w:r w:rsidRPr="007B4E62">
        <w:rPr>
          <w:rFonts w:ascii="Cambria" w:hAnsi="Cambria"/>
          <w:color w:val="000000" w:themeColor="text1"/>
          <w:sz w:val="24"/>
          <w:szCs w:val="24"/>
        </w:rPr>
        <w:t xml:space="preserve">he </w:t>
      </w:r>
      <w:r>
        <w:rPr>
          <w:rFonts w:ascii="Cambria" w:hAnsi="Cambria"/>
          <w:color w:val="000000" w:themeColor="text1"/>
          <w:sz w:val="24"/>
          <w:szCs w:val="24"/>
        </w:rPr>
        <w:t xml:space="preserve">overall </w:t>
      </w:r>
      <w:r w:rsidRPr="007B4E62">
        <w:rPr>
          <w:rFonts w:ascii="Cambria" w:hAnsi="Cambria"/>
          <w:color w:val="000000" w:themeColor="text1"/>
          <w:sz w:val="24"/>
          <w:szCs w:val="24"/>
        </w:rPr>
        <w:t xml:space="preserve">UV effect </w:t>
      </w:r>
      <w:r w:rsidR="00AF195D">
        <w:rPr>
          <w:rFonts w:ascii="Cambria" w:hAnsi="Cambria"/>
          <w:color w:val="000000" w:themeColor="text1"/>
          <w:sz w:val="24"/>
          <w:szCs w:val="24"/>
        </w:rPr>
        <w:t>at the</w:t>
      </w:r>
      <w:r w:rsidR="00AF195D" w:rsidRPr="007B4E62">
        <w:rPr>
          <w:rFonts w:ascii="Cambria" w:hAnsi="Cambria"/>
          <w:color w:val="000000" w:themeColor="text1"/>
          <w:sz w:val="24"/>
          <w:szCs w:val="24"/>
        </w:rPr>
        <w:t xml:space="preserve"> </w:t>
      </w:r>
      <w:r w:rsidRPr="007B4E62">
        <w:rPr>
          <w:rFonts w:ascii="Cambria" w:hAnsi="Cambria"/>
          <w:color w:val="000000" w:themeColor="text1"/>
          <w:sz w:val="24"/>
          <w:szCs w:val="24"/>
        </w:rPr>
        <w:t xml:space="preserve">leaf </w:t>
      </w:r>
      <w:r w:rsidR="00AF195D">
        <w:rPr>
          <w:rFonts w:ascii="Cambria" w:hAnsi="Cambria"/>
          <w:color w:val="000000" w:themeColor="text1"/>
          <w:sz w:val="24"/>
          <w:szCs w:val="24"/>
        </w:rPr>
        <w:t>level</w:t>
      </w:r>
      <w:r w:rsidR="00AF195D" w:rsidRPr="007B4E62">
        <w:rPr>
          <w:rFonts w:ascii="Cambria" w:hAnsi="Cambria"/>
          <w:color w:val="000000" w:themeColor="text1"/>
          <w:sz w:val="24"/>
          <w:szCs w:val="24"/>
        </w:rPr>
        <w:t xml:space="preserve"> </w:t>
      </w:r>
      <w:r w:rsidRPr="007B4E62">
        <w:rPr>
          <w:rFonts w:ascii="Cambria" w:hAnsi="Cambria"/>
          <w:color w:val="000000" w:themeColor="text1"/>
          <w:sz w:val="24"/>
          <w:szCs w:val="24"/>
        </w:rPr>
        <w:t xml:space="preserve">is </w:t>
      </w:r>
      <w:r>
        <w:rPr>
          <w:rFonts w:ascii="Cambria" w:hAnsi="Cambria"/>
          <w:color w:val="000000" w:themeColor="text1"/>
          <w:sz w:val="24"/>
          <w:szCs w:val="24"/>
        </w:rPr>
        <w:t xml:space="preserve">to </w:t>
      </w:r>
      <w:r w:rsidRPr="007B4E62">
        <w:rPr>
          <w:rFonts w:ascii="Cambria" w:hAnsi="Cambria"/>
          <w:color w:val="000000" w:themeColor="text1"/>
          <w:sz w:val="24"/>
          <w:szCs w:val="24"/>
        </w:rPr>
        <w:t xml:space="preserve">decrease </w:t>
      </w:r>
      <w:r>
        <w:rPr>
          <w:rFonts w:ascii="Cambria" w:hAnsi="Cambria"/>
          <w:color w:val="000000" w:themeColor="text1"/>
          <w:sz w:val="24"/>
          <w:szCs w:val="24"/>
        </w:rPr>
        <w:t xml:space="preserve">stomatal conductance, </w:t>
      </w:r>
      <w:r w:rsidRPr="007B4E62">
        <w:rPr>
          <w:rFonts w:ascii="Cambria" w:hAnsi="Cambria"/>
          <w:color w:val="000000" w:themeColor="text1"/>
          <w:sz w:val="24"/>
          <w:szCs w:val="24"/>
        </w:rPr>
        <w:t xml:space="preserve">stomatal </w:t>
      </w:r>
      <w:bookmarkStart w:id="0" w:name="_GoBack"/>
      <w:bookmarkEnd w:id="0"/>
      <w:r w:rsidRPr="007B4E62">
        <w:rPr>
          <w:rFonts w:ascii="Cambria" w:hAnsi="Cambria"/>
          <w:color w:val="000000" w:themeColor="text1"/>
          <w:sz w:val="24"/>
          <w:szCs w:val="24"/>
        </w:rPr>
        <w:t>aperture and stomatal size</w:t>
      </w:r>
      <w:r>
        <w:rPr>
          <w:rFonts w:ascii="Cambria" w:hAnsi="Cambria"/>
          <w:color w:val="000000" w:themeColor="text1"/>
          <w:sz w:val="24"/>
          <w:szCs w:val="24"/>
        </w:rPr>
        <w:t>,</w:t>
      </w:r>
      <w:r w:rsidRPr="007B4E62">
        <w:rPr>
          <w:rFonts w:ascii="Cambria" w:hAnsi="Cambria"/>
          <w:color w:val="000000" w:themeColor="text1"/>
          <w:sz w:val="24"/>
          <w:szCs w:val="24"/>
        </w:rPr>
        <w:t xml:space="preserve"> </w:t>
      </w:r>
      <w:r w:rsidR="00D1242A">
        <w:rPr>
          <w:rFonts w:ascii="Cambria" w:hAnsi="Cambria"/>
          <w:color w:val="000000" w:themeColor="text1"/>
          <w:sz w:val="24"/>
          <w:szCs w:val="24"/>
        </w:rPr>
        <w:t>although</w:t>
      </w:r>
      <w:r w:rsidR="00D1242A" w:rsidRPr="007B4E62">
        <w:rPr>
          <w:rFonts w:ascii="Cambria" w:hAnsi="Cambria"/>
          <w:color w:val="000000" w:themeColor="text1"/>
          <w:sz w:val="24"/>
          <w:szCs w:val="24"/>
        </w:rPr>
        <w:t xml:space="preserve"> </w:t>
      </w:r>
      <w:r w:rsidRPr="007B4E62">
        <w:rPr>
          <w:rFonts w:ascii="Cambria" w:hAnsi="Cambria"/>
          <w:color w:val="000000" w:themeColor="text1"/>
          <w:sz w:val="24"/>
          <w:szCs w:val="24"/>
        </w:rPr>
        <w:t xml:space="preserve">stomatal density </w:t>
      </w:r>
      <w:r w:rsidR="00AF195D">
        <w:rPr>
          <w:rFonts w:ascii="Cambria" w:hAnsi="Cambria"/>
          <w:color w:val="000000" w:themeColor="text1"/>
          <w:sz w:val="24"/>
          <w:szCs w:val="24"/>
        </w:rPr>
        <w:t xml:space="preserve">was </w:t>
      </w:r>
      <w:r w:rsidRPr="007B4E62">
        <w:rPr>
          <w:rFonts w:ascii="Cambria" w:hAnsi="Cambria"/>
          <w:color w:val="000000" w:themeColor="text1"/>
          <w:sz w:val="24"/>
          <w:szCs w:val="24"/>
        </w:rPr>
        <w:t>increased</w:t>
      </w:r>
      <w:r>
        <w:rPr>
          <w:rFonts w:ascii="Cambria" w:hAnsi="Cambria"/>
          <w:color w:val="000000" w:themeColor="text1"/>
          <w:sz w:val="24"/>
          <w:szCs w:val="24"/>
        </w:rPr>
        <w:t>.</w:t>
      </w:r>
      <w:r w:rsidR="00A92B52">
        <w:rPr>
          <w:rFonts w:ascii="Cambria" w:hAnsi="Cambria"/>
          <w:color w:val="000000" w:themeColor="text1"/>
          <w:sz w:val="24"/>
          <w:szCs w:val="24"/>
        </w:rPr>
        <w:t xml:space="preserve"> </w:t>
      </w:r>
      <w:r w:rsidRPr="007B4E62">
        <w:rPr>
          <w:rFonts w:ascii="Cambria" w:hAnsi="Cambria"/>
          <w:color w:val="000000" w:themeColor="text1"/>
          <w:sz w:val="24"/>
          <w:szCs w:val="24"/>
        </w:rPr>
        <w:t xml:space="preserve">The significant decline in conductance is </w:t>
      </w:r>
      <w:r>
        <w:rPr>
          <w:rFonts w:ascii="Cambria" w:hAnsi="Cambria"/>
          <w:color w:val="000000" w:themeColor="text1"/>
          <w:sz w:val="24"/>
          <w:szCs w:val="24"/>
        </w:rPr>
        <w:t>marked</w:t>
      </w:r>
      <w:r w:rsidRPr="007B4E62">
        <w:rPr>
          <w:rFonts w:ascii="Cambria" w:hAnsi="Cambria"/>
          <w:color w:val="000000" w:themeColor="text1"/>
          <w:sz w:val="24"/>
          <w:szCs w:val="24"/>
        </w:rPr>
        <w:t xml:space="preserve"> in short-term experiments, with more modest decreases noted in long-term UV studies. </w:t>
      </w:r>
      <w:r w:rsidR="00015544">
        <w:rPr>
          <w:rFonts w:ascii="Cambria" w:hAnsi="Cambria"/>
          <w:color w:val="000000" w:themeColor="text1"/>
          <w:sz w:val="24"/>
          <w:szCs w:val="24"/>
        </w:rPr>
        <w:t>We found that s</w:t>
      </w:r>
      <w:r w:rsidRPr="007B4E62">
        <w:rPr>
          <w:rFonts w:ascii="Cambria" w:hAnsi="Cambria"/>
          <w:color w:val="000000" w:themeColor="text1"/>
          <w:sz w:val="24"/>
          <w:szCs w:val="24"/>
        </w:rPr>
        <w:t xml:space="preserve">hort-term experiments in growth chambers </w:t>
      </w:r>
      <w:r w:rsidRPr="007B4E62">
        <w:rPr>
          <w:rFonts w:ascii="Cambria" w:hAnsi="Cambria"/>
          <w:sz w:val="24"/>
          <w:szCs w:val="24"/>
        </w:rPr>
        <w:t>are not representative of long-term</w:t>
      </w:r>
      <w:r w:rsidRPr="007B4E62">
        <w:rPr>
          <w:rFonts w:ascii="Cambria" w:hAnsi="Cambria"/>
          <w:color w:val="000000" w:themeColor="text1"/>
          <w:sz w:val="24"/>
          <w:szCs w:val="24"/>
        </w:rPr>
        <w:t xml:space="preserve"> field UV effects on stomatal conductance. </w:t>
      </w:r>
      <w:r w:rsidR="00A92B52" w:rsidRPr="00A92B52">
        <w:rPr>
          <w:rFonts w:ascii="Cambria" w:hAnsi="Cambria"/>
          <w:color w:val="000000" w:themeColor="text1"/>
          <w:sz w:val="24"/>
          <w:szCs w:val="24"/>
        </w:rPr>
        <w:t>Further, we found a stronger UV effect in grasses than in herbs, while the reduction of stomatal conductance was insignificant in trees.</w:t>
      </w:r>
      <w:r w:rsidR="004871F0">
        <w:rPr>
          <w:rFonts w:ascii="Cambria" w:hAnsi="Cambria"/>
          <w:color w:val="000000" w:themeColor="text1"/>
          <w:sz w:val="24"/>
          <w:szCs w:val="24"/>
        </w:rPr>
        <w:t xml:space="preserve"> </w:t>
      </w:r>
      <w:r w:rsidR="00C27D71">
        <w:rPr>
          <w:rFonts w:ascii="Cambria" w:hAnsi="Cambria"/>
          <w:color w:val="000000" w:themeColor="text1"/>
          <w:sz w:val="24"/>
          <w:szCs w:val="24"/>
        </w:rPr>
        <w:t xml:space="preserve">It is hypothesised that these alterations in </w:t>
      </w:r>
      <w:r w:rsidR="00275E75">
        <w:rPr>
          <w:rFonts w:ascii="Cambria" w:hAnsi="Cambria"/>
          <w:color w:val="000000" w:themeColor="text1"/>
          <w:sz w:val="24"/>
          <w:szCs w:val="24"/>
        </w:rPr>
        <w:t xml:space="preserve">stomatal function have important </w:t>
      </w:r>
      <w:r w:rsidR="00D60E5A">
        <w:rPr>
          <w:rFonts w:ascii="Cambria" w:hAnsi="Cambria"/>
          <w:color w:val="000000" w:themeColor="text1"/>
          <w:sz w:val="24"/>
          <w:szCs w:val="24"/>
        </w:rPr>
        <w:t xml:space="preserve">potential </w:t>
      </w:r>
      <w:r>
        <w:rPr>
          <w:rFonts w:ascii="Cambria" w:hAnsi="Cambria"/>
          <w:color w:val="000000" w:themeColor="text1"/>
          <w:sz w:val="24"/>
          <w:szCs w:val="24"/>
        </w:rPr>
        <w:t xml:space="preserve">consequences for plant life. </w:t>
      </w:r>
      <w:r w:rsidR="009C01AE">
        <w:rPr>
          <w:rFonts w:ascii="Cambria" w:hAnsi="Cambria"/>
          <w:color w:val="000000" w:themeColor="text1"/>
          <w:sz w:val="24"/>
          <w:szCs w:val="24"/>
        </w:rPr>
        <w:t xml:space="preserve">In the short term, </w:t>
      </w:r>
      <w:r w:rsidR="00F04B33">
        <w:rPr>
          <w:rFonts w:ascii="Cambria" w:hAnsi="Cambria"/>
          <w:color w:val="000000" w:themeColor="text1"/>
          <w:sz w:val="24"/>
          <w:szCs w:val="24"/>
        </w:rPr>
        <w:t xml:space="preserve">UV-mediated stomatal closure may </w:t>
      </w:r>
      <w:r w:rsidR="007500DB">
        <w:rPr>
          <w:rFonts w:ascii="Cambria" w:hAnsi="Cambria"/>
          <w:color w:val="000000" w:themeColor="text1"/>
          <w:sz w:val="24"/>
          <w:szCs w:val="24"/>
        </w:rPr>
        <w:t xml:space="preserve">reduce transpiration and </w:t>
      </w:r>
      <w:r w:rsidR="00BA0000">
        <w:rPr>
          <w:rFonts w:ascii="Cambria" w:hAnsi="Cambria"/>
          <w:color w:val="000000" w:themeColor="text1"/>
          <w:sz w:val="24"/>
          <w:szCs w:val="24"/>
        </w:rPr>
        <w:t>alleviate</w:t>
      </w:r>
      <w:r w:rsidR="00F04B33">
        <w:rPr>
          <w:rFonts w:ascii="Cambria" w:hAnsi="Cambria"/>
          <w:color w:val="000000" w:themeColor="text1"/>
          <w:sz w:val="24"/>
          <w:szCs w:val="24"/>
        </w:rPr>
        <w:t xml:space="preserve"> drought stress</w:t>
      </w:r>
      <w:r w:rsidR="00EE1C77">
        <w:rPr>
          <w:rFonts w:ascii="Cambria" w:hAnsi="Cambria"/>
          <w:color w:val="000000" w:themeColor="text1"/>
          <w:sz w:val="24"/>
          <w:szCs w:val="24"/>
        </w:rPr>
        <w:t>. H</w:t>
      </w:r>
      <w:r w:rsidR="00F04B33">
        <w:rPr>
          <w:rFonts w:ascii="Cambria" w:hAnsi="Cambria"/>
          <w:color w:val="000000" w:themeColor="text1"/>
          <w:sz w:val="24"/>
          <w:szCs w:val="24"/>
        </w:rPr>
        <w:t xml:space="preserve">owever, in the long term </w:t>
      </w:r>
      <w:r w:rsidR="00BE7925">
        <w:rPr>
          <w:rFonts w:ascii="Cambria" w:hAnsi="Cambria"/>
          <w:color w:val="000000" w:themeColor="text1"/>
          <w:sz w:val="24"/>
          <w:szCs w:val="24"/>
        </w:rPr>
        <w:t xml:space="preserve">more complex changes in </w:t>
      </w:r>
      <w:r w:rsidR="00DF235D">
        <w:rPr>
          <w:rFonts w:ascii="Cambria" w:hAnsi="Cambria"/>
          <w:color w:val="000000" w:themeColor="text1"/>
          <w:sz w:val="24"/>
          <w:szCs w:val="24"/>
        </w:rPr>
        <w:t>stomatal aperture, size and density</w:t>
      </w:r>
      <w:r w:rsidR="00553D81">
        <w:rPr>
          <w:rFonts w:ascii="Cambria" w:hAnsi="Cambria"/>
          <w:color w:val="000000" w:themeColor="text1"/>
          <w:sz w:val="24"/>
          <w:szCs w:val="24"/>
        </w:rPr>
        <w:t xml:space="preserve"> may </w:t>
      </w:r>
      <w:r w:rsidRPr="007B4E62">
        <w:rPr>
          <w:rFonts w:ascii="Cambria" w:hAnsi="Cambria"/>
          <w:sz w:val="24"/>
          <w:szCs w:val="24"/>
        </w:rPr>
        <w:t xml:space="preserve">reduce carbon sink capacity, and enhance leaf and surface warming, potentially exacerbating the negative effects of drought and/or heatwaves on plant ecosystems and endangering </w:t>
      </w:r>
      <w:r w:rsidR="00BA0000">
        <w:rPr>
          <w:rFonts w:ascii="Cambria" w:hAnsi="Cambria"/>
          <w:sz w:val="24"/>
          <w:szCs w:val="24"/>
        </w:rPr>
        <w:t xml:space="preserve">long-term </w:t>
      </w:r>
      <w:r w:rsidRPr="007B4E62">
        <w:rPr>
          <w:rFonts w:ascii="Cambria" w:hAnsi="Cambria"/>
          <w:sz w:val="24"/>
          <w:szCs w:val="24"/>
        </w:rPr>
        <w:t xml:space="preserve">plant survival. </w:t>
      </w:r>
    </w:p>
    <w:p w14:paraId="0F6CB613" w14:textId="04E94D28" w:rsidR="0094558D" w:rsidRDefault="0094558D" w:rsidP="0094558D">
      <w:pPr>
        <w:spacing w:after="0" w:line="360" w:lineRule="auto"/>
        <w:contextualSpacing/>
        <w:jc w:val="both"/>
        <w:rPr>
          <w:rFonts w:ascii="Cambria" w:hAnsi="Cambria"/>
          <w:b/>
          <w:color w:val="000000" w:themeColor="text1"/>
          <w:sz w:val="24"/>
          <w:szCs w:val="24"/>
          <w:u w:val="single"/>
        </w:rPr>
      </w:pPr>
    </w:p>
    <w:p w14:paraId="57067995" w14:textId="77777777" w:rsidR="0094558D" w:rsidRPr="0015526E" w:rsidRDefault="0094558D" w:rsidP="0015526E">
      <w:pPr>
        <w:spacing w:after="0" w:line="360" w:lineRule="auto"/>
        <w:rPr>
          <w:rFonts w:ascii="Cambria" w:hAnsi="Cambria"/>
          <w:b/>
          <w:sz w:val="24"/>
          <w:szCs w:val="24"/>
          <w:u w:val="single"/>
          <w:lang w:val="en-GB"/>
        </w:rPr>
      </w:pPr>
      <w:r w:rsidRPr="0015526E">
        <w:rPr>
          <w:rFonts w:ascii="Cambria" w:hAnsi="Cambria"/>
          <w:b/>
          <w:sz w:val="24"/>
          <w:szCs w:val="24"/>
          <w:u w:val="single"/>
          <w:lang w:val="en-GB"/>
        </w:rPr>
        <w:t>Keywords</w:t>
      </w:r>
    </w:p>
    <w:p w14:paraId="0541AA90" w14:textId="0171E3D4" w:rsidR="0094558D" w:rsidRDefault="0015526E" w:rsidP="0015526E">
      <w:pPr>
        <w:pStyle w:val="elementtoproof"/>
        <w:spacing w:line="360" w:lineRule="auto"/>
        <w:rPr>
          <w:rFonts w:ascii="Cambria" w:hAnsi="Cambria"/>
          <w:sz w:val="24"/>
          <w:szCs w:val="24"/>
          <w:lang w:val="en-GB"/>
        </w:rPr>
      </w:pPr>
      <w:r w:rsidRPr="0015526E">
        <w:rPr>
          <w:rFonts w:ascii="Cambria" w:hAnsi="Cambria"/>
          <w:sz w:val="24"/>
          <w:szCs w:val="24"/>
          <w:lang w:val="en-GB"/>
        </w:rPr>
        <w:t xml:space="preserve">Carbon sink, review, plant stress responses, </w:t>
      </w:r>
      <w:r w:rsidR="0094558D" w:rsidRPr="0015526E">
        <w:rPr>
          <w:rFonts w:ascii="Cambria" w:hAnsi="Cambria"/>
          <w:sz w:val="24"/>
          <w:szCs w:val="24"/>
          <w:lang w:val="en-GB"/>
        </w:rPr>
        <w:t xml:space="preserve">stomatal aperture, </w:t>
      </w:r>
      <w:r w:rsidR="00276F7F" w:rsidRPr="0015526E">
        <w:rPr>
          <w:rFonts w:ascii="Cambria" w:hAnsi="Cambria"/>
          <w:sz w:val="24"/>
          <w:szCs w:val="24"/>
          <w:lang w:val="en-GB"/>
        </w:rPr>
        <w:t xml:space="preserve">stomatal size and density, </w:t>
      </w:r>
      <w:r w:rsidR="0094558D" w:rsidRPr="0015526E">
        <w:rPr>
          <w:rFonts w:ascii="Cambria" w:hAnsi="Cambria"/>
          <w:sz w:val="24"/>
          <w:szCs w:val="24"/>
          <w:lang w:val="en-GB"/>
        </w:rPr>
        <w:t>stomatal conductance</w:t>
      </w:r>
      <w:r w:rsidR="00276F7F" w:rsidRPr="0015526E">
        <w:rPr>
          <w:rFonts w:ascii="Cambria" w:hAnsi="Cambria"/>
          <w:sz w:val="24"/>
          <w:szCs w:val="24"/>
          <w:lang w:val="en-GB"/>
        </w:rPr>
        <w:t xml:space="preserve"> and transpiration</w:t>
      </w:r>
      <w:r w:rsidR="0094558D" w:rsidRPr="0015526E">
        <w:rPr>
          <w:rFonts w:ascii="Cambria" w:hAnsi="Cambria"/>
          <w:sz w:val="24"/>
          <w:szCs w:val="24"/>
          <w:lang w:val="en-GB"/>
        </w:rPr>
        <w:t>, ultraviolet radiation,</w:t>
      </w:r>
      <w:r w:rsidR="00A0424C" w:rsidRPr="0015526E">
        <w:rPr>
          <w:rFonts w:ascii="Cambria" w:hAnsi="Cambria"/>
          <w:sz w:val="24"/>
          <w:szCs w:val="24"/>
          <w:lang w:val="en-GB"/>
        </w:rPr>
        <w:t xml:space="preserve"> UV-B</w:t>
      </w:r>
    </w:p>
    <w:p w14:paraId="62CAA753" w14:textId="0F440280" w:rsidR="00753C40" w:rsidRDefault="00753C40" w:rsidP="0015526E">
      <w:pPr>
        <w:pStyle w:val="elementtoproof"/>
        <w:spacing w:line="360" w:lineRule="auto"/>
        <w:rPr>
          <w:rFonts w:ascii="Cambria" w:hAnsi="Cambria"/>
          <w:b/>
          <w:color w:val="000000" w:themeColor="text1"/>
          <w:sz w:val="24"/>
          <w:szCs w:val="24"/>
          <w:u w:val="single"/>
          <w:lang w:val="en-GB"/>
        </w:rPr>
      </w:pPr>
    </w:p>
    <w:p w14:paraId="3F20A963" w14:textId="3307B081" w:rsidR="00753C40" w:rsidRDefault="00753C40" w:rsidP="0015526E">
      <w:pPr>
        <w:pStyle w:val="elementtoproof"/>
        <w:spacing w:line="360" w:lineRule="auto"/>
        <w:rPr>
          <w:rFonts w:ascii="Cambria" w:hAnsi="Cambria"/>
          <w:b/>
          <w:color w:val="000000" w:themeColor="text1"/>
          <w:sz w:val="24"/>
          <w:szCs w:val="24"/>
          <w:u w:val="single"/>
          <w:lang w:val="en-GB"/>
        </w:rPr>
      </w:pPr>
      <w:r w:rsidRPr="00E87FE2">
        <w:rPr>
          <w:rFonts w:ascii="Cambria" w:hAnsi="Cambria"/>
          <w:b/>
          <w:color w:val="000000" w:themeColor="text1"/>
          <w:sz w:val="24"/>
          <w:szCs w:val="24"/>
          <w:u w:val="single"/>
          <w:lang w:val="en-GB"/>
        </w:rPr>
        <w:t>Statement</w:t>
      </w:r>
    </w:p>
    <w:p w14:paraId="2187A239" w14:textId="6CADBE19" w:rsidR="00E87FE2" w:rsidRPr="00E87FE2" w:rsidRDefault="00E87FE2" w:rsidP="0015526E">
      <w:pPr>
        <w:pStyle w:val="elementtoproof"/>
        <w:spacing w:line="360" w:lineRule="auto"/>
        <w:rPr>
          <w:rFonts w:ascii="Cambria" w:hAnsi="Cambria"/>
          <w:b/>
          <w:color w:val="000000" w:themeColor="text1"/>
          <w:sz w:val="24"/>
          <w:szCs w:val="24"/>
          <w:u w:val="single"/>
          <w:lang w:val="en-GB"/>
        </w:rPr>
      </w:pPr>
      <w:bookmarkStart w:id="1" w:name="_Hlk149724893"/>
      <w:r w:rsidRPr="00E87FE2">
        <w:rPr>
          <w:rFonts w:ascii="Cambria" w:hAnsi="Cambria"/>
          <w:color w:val="000000" w:themeColor="text1"/>
          <w:sz w:val="24"/>
          <w:szCs w:val="24"/>
          <w:lang w:val="en-GB"/>
        </w:rPr>
        <w:t>UV-B radiation reduces stomatal conductance, aperture and size while increasing density. Short-term effects are stronger than long ones, affecting grasses more than trees. Reduced conductance may lessen drought stress, but raise leaf warming, worsening heatwave damage and reducing carbon uptake.</w:t>
      </w:r>
    </w:p>
    <w:bookmarkEnd w:id="1"/>
    <w:p w14:paraId="59F1786C" w14:textId="77777777" w:rsidR="0094558D" w:rsidRPr="0047068A" w:rsidRDefault="0094558D">
      <w:pPr>
        <w:rPr>
          <w:rFonts w:ascii="Cambria" w:hAnsi="Cambria"/>
          <w:b/>
          <w:color w:val="000000" w:themeColor="text1"/>
          <w:sz w:val="24"/>
          <w:szCs w:val="24"/>
          <w:u w:val="single"/>
          <w:lang w:val="en-GB"/>
        </w:rPr>
      </w:pPr>
      <w:r w:rsidRPr="0047068A">
        <w:rPr>
          <w:rFonts w:ascii="Cambria" w:hAnsi="Cambria"/>
          <w:b/>
          <w:color w:val="000000" w:themeColor="text1"/>
          <w:sz w:val="24"/>
          <w:szCs w:val="24"/>
          <w:u w:val="single"/>
          <w:lang w:val="en-GB"/>
        </w:rPr>
        <w:br w:type="page"/>
      </w:r>
    </w:p>
    <w:p w14:paraId="70A2E562" w14:textId="446E63A5" w:rsidR="00D36F6F" w:rsidRPr="0094558D" w:rsidRDefault="00D36F6F" w:rsidP="0015526E">
      <w:pPr>
        <w:spacing w:after="0" w:line="360" w:lineRule="auto"/>
        <w:jc w:val="both"/>
        <w:rPr>
          <w:rFonts w:ascii="Cambria" w:hAnsi="Cambria" w:cstheme="minorHAnsi"/>
          <w:b/>
          <w:color w:val="000000" w:themeColor="text1"/>
          <w:sz w:val="24"/>
          <w:szCs w:val="24"/>
          <w:u w:val="single"/>
        </w:rPr>
      </w:pPr>
      <w:r w:rsidRPr="0094558D">
        <w:rPr>
          <w:rFonts w:ascii="Cambria" w:hAnsi="Cambria" w:cstheme="minorHAnsi"/>
          <w:b/>
          <w:color w:val="000000" w:themeColor="text1"/>
          <w:sz w:val="24"/>
          <w:szCs w:val="24"/>
          <w:u w:val="single"/>
        </w:rPr>
        <w:lastRenderedPageBreak/>
        <w:t>Introduction</w:t>
      </w:r>
    </w:p>
    <w:p w14:paraId="4D488B2D" w14:textId="49494E35" w:rsidR="00A90504" w:rsidRPr="00343F0D" w:rsidRDefault="002E0337" w:rsidP="0015526E">
      <w:pPr>
        <w:spacing w:after="0" w:line="360" w:lineRule="auto"/>
        <w:jc w:val="both"/>
        <w:rPr>
          <w:rFonts w:ascii="Cambria" w:hAnsi="Cambria" w:cstheme="minorHAnsi"/>
          <w:sz w:val="24"/>
          <w:szCs w:val="24"/>
        </w:rPr>
      </w:pPr>
      <w:r w:rsidRPr="0094558D">
        <w:rPr>
          <w:rFonts w:ascii="Cambria" w:hAnsi="Cambria" w:cstheme="minorHAnsi"/>
          <w:sz w:val="24"/>
          <w:szCs w:val="24"/>
        </w:rPr>
        <w:t xml:space="preserve">Global environmental change involves many inter-related </w:t>
      </w:r>
      <w:r w:rsidRPr="00267466">
        <w:rPr>
          <w:rFonts w:ascii="Cambria" w:hAnsi="Cambria" w:cstheme="minorHAnsi"/>
          <w:sz w:val="24"/>
          <w:szCs w:val="24"/>
        </w:rPr>
        <w:t xml:space="preserve">processes (IPCC, 2021). </w:t>
      </w:r>
      <w:r w:rsidR="009F3C77" w:rsidRPr="00267466">
        <w:rPr>
          <w:rFonts w:ascii="Cambria" w:hAnsi="Cambria" w:cstheme="minorHAnsi"/>
          <w:sz w:val="24"/>
          <w:szCs w:val="24"/>
        </w:rPr>
        <w:t>The</w:t>
      </w:r>
      <w:r w:rsidR="009F3C77" w:rsidRPr="0094558D">
        <w:rPr>
          <w:rFonts w:ascii="Cambria" w:hAnsi="Cambria" w:cstheme="minorHAnsi"/>
          <w:sz w:val="24"/>
          <w:szCs w:val="24"/>
        </w:rPr>
        <w:t xml:space="preserve"> </w:t>
      </w:r>
      <w:r w:rsidR="00DE1771" w:rsidRPr="00343F0D">
        <w:rPr>
          <w:rFonts w:ascii="Cambria" w:hAnsi="Cambria" w:cstheme="minorHAnsi"/>
          <w:sz w:val="24"/>
          <w:szCs w:val="24"/>
        </w:rPr>
        <w:t xml:space="preserve">response </w:t>
      </w:r>
      <w:r w:rsidR="009F3C77" w:rsidRPr="00343F0D">
        <w:rPr>
          <w:rFonts w:ascii="Cambria" w:hAnsi="Cambria" w:cstheme="minorHAnsi"/>
          <w:sz w:val="24"/>
          <w:szCs w:val="24"/>
        </w:rPr>
        <w:t>of plant</w:t>
      </w:r>
      <w:r w:rsidR="00DE1771" w:rsidRPr="00343F0D">
        <w:rPr>
          <w:rFonts w:ascii="Cambria" w:hAnsi="Cambria" w:cstheme="minorHAnsi"/>
          <w:sz w:val="24"/>
          <w:szCs w:val="24"/>
        </w:rPr>
        <w:t>s</w:t>
      </w:r>
      <w:r w:rsidR="00E855C9" w:rsidRPr="00343F0D">
        <w:rPr>
          <w:rFonts w:ascii="Cambria" w:hAnsi="Cambria" w:cstheme="minorHAnsi"/>
          <w:sz w:val="24"/>
          <w:szCs w:val="24"/>
        </w:rPr>
        <w:t xml:space="preserve"> and</w:t>
      </w:r>
      <w:r w:rsidR="009F3C77" w:rsidRPr="00343F0D">
        <w:rPr>
          <w:rFonts w:ascii="Cambria" w:hAnsi="Cambria" w:cstheme="minorHAnsi"/>
          <w:sz w:val="24"/>
          <w:szCs w:val="24"/>
        </w:rPr>
        <w:t>/</w:t>
      </w:r>
      <w:r w:rsidR="00E855C9" w:rsidRPr="00343F0D">
        <w:rPr>
          <w:rFonts w:ascii="Cambria" w:hAnsi="Cambria" w:cstheme="minorHAnsi"/>
          <w:sz w:val="24"/>
          <w:szCs w:val="24"/>
        </w:rPr>
        <w:t xml:space="preserve">or </w:t>
      </w:r>
      <w:r w:rsidR="009F3C77" w:rsidRPr="00343F0D">
        <w:rPr>
          <w:rFonts w:ascii="Cambria" w:hAnsi="Cambria" w:cstheme="minorHAnsi"/>
          <w:sz w:val="24"/>
          <w:szCs w:val="24"/>
        </w:rPr>
        <w:t>ecosystem</w:t>
      </w:r>
      <w:r w:rsidR="00DE1771" w:rsidRPr="00343F0D">
        <w:rPr>
          <w:rFonts w:ascii="Cambria" w:hAnsi="Cambria" w:cstheme="minorHAnsi"/>
          <w:sz w:val="24"/>
          <w:szCs w:val="24"/>
        </w:rPr>
        <w:t>s</w:t>
      </w:r>
      <w:r w:rsidR="009F3C77" w:rsidRPr="00343F0D">
        <w:rPr>
          <w:rFonts w:ascii="Cambria" w:hAnsi="Cambria" w:cstheme="minorHAnsi"/>
          <w:sz w:val="24"/>
          <w:szCs w:val="24"/>
        </w:rPr>
        <w:t xml:space="preserve"> </w:t>
      </w:r>
      <w:r w:rsidR="005C314D" w:rsidRPr="00343F0D">
        <w:rPr>
          <w:rFonts w:ascii="Cambria" w:hAnsi="Cambria" w:cstheme="minorHAnsi"/>
          <w:sz w:val="24"/>
          <w:szCs w:val="24"/>
        </w:rPr>
        <w:t xml:space="preserve">to </w:t>
      </w:r>
      <w:r w:rsidR="00CB4D69" w:rsidRPr="00343F0D">
        <w:rPr>
          <w:rFonts w:ascii="Cambria" w:hAnsi="Cambria" w:cstheme="minorHAnsi"/>
          <w:sz w:val="24"/>
          <w:szCs w:val="24"/>
        </w:rPr>
        <w:t>individual</w:t>
      </w:r>
      <w:r w:rsidR="00F318B3" w:rsidRPr="00343F0D">
        <w:rPr>
          <w:rFonts w:ascii="Cambria" w:hAnsi="Cambria" w:cstheme="minorHAnsi"/>
          <w:sz w:val="24"/>
          <w:szCs w:val="24"/>
        </w:rPr>
        <w:t xml:space="preserve"> </w:t>
      </w:r>
      <w:r w:rsidR="004C133B">
        <w:rPr>
          <w:rFonts w:ascii="Cambria" w:hAnsi="Cambria" w:cstheme="minorHAnsi"/>
          <w:sz w:val="24"/>
          <w:szCs w:val="24"/>
        </w:rPr>
        <w:t xml:space="preserve">global change </w:t>
      </w:r>
      <w:r w:rsidR="002B7A92" w:rsidRPr="00343F0D">
        <w:rPr>
          <w:rFonts w:ascii="Cambria" w:hAnsi="Cambria" w:cstheme="minorHAnsi"/>
          <w:sz w:val="24"/>
          <w:szCs w:val="24"/>
        </w:rPr>
        <w:t xml:space="preserve">variables </w:t>
      </w:r>
      <w:r w:rsidR="009F3C77" w:rsidRPr="00343F0D">
        <w:rPr>
          <w:rFonts w:ascii="Cambria" w:hAnsi="Cambria" w:cstheme="minorHAnsi"/>
          <w:sz w:val="24"/>
          <w:szCs w:val="24"/>
        </w:rPr>
        <w:t>is further complicated by the interacti</w:t>
      </w:r>
      <w:r w:rsidR="00DD2C9C" w:rsidRPr="00343F0D">
        <w:rPr>
          <w:rFonts w:ascii="Cambria" w:hAnsi="Cambria" w:cstheme="minorHAnsi"/>
          <w:sz w:val="24"/>
          <w:szCs w:val="24"/>
        </w:rPr>
        <w:t xml:space="preserve">ve </w:t>
      </w:r>
      <w:r w:rsidR="00CB4D69" w:rsidRPr="00343F0D">
        <w:rPr>
          <w:rFonts w:ascii="Cambria" w:hAnsi="Cambria" w:cstheme="minorHAnsi"/>
          <w:sz w:val="24"/>
          <w:szCs w:val="24"/>
        </w:rPr>
        <w:t>effects</w:t>
      </w:r>
      <w:r w:rsidR="006C76A9" w:rsidRPr="00343F0D">
        <w:rPr>
          <w:rFonts w:ascii="Cambria" w:hAnsi="Cambria" w:cstheme="minorHAnsi"/>
          <w:sz w:val="24"/>
          <w:szCs w:val="24"/>
        </w:rPr>
        <w:t xml:space="preserve"> of </w:t>
      </w:r>
      <w:r w:rsidR="006A04A9" w:rsidRPr="00343F0D">
        <w:rPr>
          <w:rFonts w:ascii="Cambria" w:hAnsi="Cambria" w:cstheme="minorHAnsi"/>
          <w:sz w:val="24"/>
          <w:szCs w:val="24"/>
        </w:rPr>
        <w:t xml:space="preserve">a range of </w:t>
      </w:r>
      <w:r w:rsidR="009F3C77" w:rsidRPr="00343F0D">
        <w:rPr>
          <w:rFonts w:ascii="Cambria" w:hAnsi="Cambria" w:cstheme="minorHAnsi"/>
          <w:sz w:val="24"/>
          <w:szCs w:val="24"/>
        </w:rPr>
        <w:t xml:space="preserve">environmental </w:t>
      </w:r>
      <w:r w:rsidR="009F3C77" w:rsidRPr="00267466">
        <w:rPr>
          <w:rFonts w:ascii="Cambria" w:hAnsi="Cambria" w:cstheme="minorHAnsi"/>
          <w:sz w:val="24"/>
          <w:szCs w:val="24"/>
        </w:rPr>
        <w:t>factors (</w:t>
      </w:r>
      <w:proofErr w:type="spellStart"/>
      <w:r w:rsidR="009F3C77" w:rsidRPr="00267466">
        <w:rPr>
          <w:rFonts w:ascii="Cambria" w:hAnsi="Cambria" w:cstheme="minorHAnsi"/>
          <w:sz w:val="24"/>
          <w:szCs w:val="24"/>
        </w:rPr>
        <w:t>Mittler</w:t>
      </w:r>
      <w:proofErr w:type="spellEnd"/>
      <w:r w:rsidR="009F3C77" w:rsidRPr="00267466">
        <w:rPr>
          <w:rFonts w:ascii="Cambria" w:hAnsi="Cambria" w:cstheme="minorHAnsi"/>
          <w:sz w:val="24"/>
          <w:szCs w:val="24"/>
        </w:rPr>
        <w:t xml:space="preserve">, 2006). </w:t>
      </w:r>
      <w:r w:rsidR="00A90504" w:rsidRPr="00267466">
        <w:rPr>
          <w:rFonts w:ascii="Cambria" w:hAnsi="Cambria" w:cstheme="minorHAnsi"/>
          <w:sz w:val="24"/>
          <w:szCs w:val="24"/>
        </w:rPr>
        <w:t>A</w:t>
      </w:r>
      <w:r w:rsidR="009F3C77" w:rsidRPr="00267466">
        <w:rPr>
          <w:rFonts w:ascii="Cambria" w:hAnsi="Cambria" w:cstheme="minorHAnsi"/>
          <w:sz w:val="24"/>
          <w:szCs w:val="24"/>
        </w:rPr>
        <w:t xml:space="preserve">mong </w:t>
      </w:r>
      <w:r w:rsidR="00A90504" w:rsidRPr="00267466">
        <w:rPr>
          <w:rFonts w:ascii="Cambria" w:hAnsi="Cambria" w:cstheme="minorHAnsi"/>
          <w:sz w:val="24"/>
          <w:szCs w:val="24"/>
        </w:rPr>
        <w:t>other</w:t>
      </w:r>
      <w:r w:rsidR="009F3C77" w:rsidRPr="00267466">
        <w:rPr>
          <w:rFonts w:ascii="Cambria" w:hAnsi="Cambria" w:cstheme="minorHAnsi"/>
          <w:sz w:val="24"/>
          <w:szCs w:val="24"/>
        </w:rPr>
        <w:t>s,</w:t>
      </w:r>
      <w:r w:rsidR="00A90504" w:rsidRPr="00267466">
        <w:rPr>
          <w:rFonts w:ascii="Cambria" w:hAnsi="Cambria" w:cstheme="minorHAnsi"/>
          <w:sz w:val="24"/>
          <w:szCs w:val="24"/>
        </w:rPr>
        <w:t xml:space="preserve"> </w:t>
      </w:r>
      <w:r w:rsidR="00343F0D" w:rsidRPr="00267466">
        <w:rPr>
          <w:rFonts w:ascii="Cambria" w:hAnsi="Cambria" w:cstheme="minorHAnsi"/>
          <w:sz w:val="24"/>
          <w:szCs w:val="24"/>
        </w:rPr>
        <w:t>ultraviolet</w:t>
      </w:r>
      <w:r w:rsidR="00A90504" w:rsidRPr="00267466">
        <w:rPr>
          <w:rFonts w:ascii="Cambria" w:hAnsi="Cambria" w:cstheme="minorHAnsi"/>
          <w:sz w:val="24"/>
          <w:szCs w:val="24"/>
        </w:rPr>
        <w:t>-B radiation</w:t>
      </w:r>
      <w:r w:rsidR="009F3C77" w:rsidRPr="00267466">
        <w:rPr>
          <w:rFonts w:ascii="Cambria" w:hAnsi="Cambria" w:cstheme="minorHAnsi"/>
          <w:sz w:val="24"/>
          <w:szCs w:val="24"/>
        </w:rPr>
        <w:t xml:space="preserve"> (</w:t>
      </w:r>
      <w:r w:rsidR="00343F0D" w:rsidRPr="00267466">
        <w:rPr>
          <w:rFonts w:ascii="Cambria" w:hAnsi="Cambria" w:cstheme="minorHAnsi"/>
          <w:sz w:val="24"/>
          <w:szCs w:val="24"/>
        </w:rPr>
        <w:t xml:space="preserve">UV-B; </w:t>
      </w:r>
      <w:r w:rsidR="009F3C77" w:rsidRPr="00267466">
        <w:rPr>
          <w:rFonts w:ascii="Cambria" w:hAnsi="Cambria" w:cstheme="minorHAnsi"/>
          <w:sz w:val="24"/>
          <w:szCs w:val="24"/>
        </w:rPr>
        <w:t>280–</w:t>
      </w:r>
      <w:r w:rsidR="009C1665" w:rsidRPr="00267466">
        <w:rPr>
          <w:rFonts w:ascii="Cambria" w:hAnsi="Cambria" w:cstheme="minorHAnsi"/>
          <w:sz w:val="24"/>
          <w:szCs w:val="24"/>
        </w:rPr>
        <w:t xml:space="preserve">315 </w:t>
      </w:r>
      <w:r w:rsidR="009F3C77" w:rsidRPr="00267466">
        <w:rPr>
          <w:rFonts w:ascii="Cambria" w:hAnsi="Cambria" w:cstheme="minorHAnsi"/>
          <w:sz w:val="24"/>
          <w:szCs w:val="24"/>
        </w:rPr>
        <w:t xml:space="preserve">nm) has been shown </w:t>
      </w:r>
      <w:r w:rsidR="00CC2133" w:rsidRPr="00267466">
        <w:rPr>
          <w:rFonts w:ascii="Cambria" w:hAnsi="Cambria" w:cstheme="minorHAnsi"/>
          <w:sz w:val="24"/>
          <w:szCs w:val="24"/>
        </w:rPr>
        <w:t>to be</w:t>
      </w:r>
      <w:r w:rsidR="009F3C77" w:rsidRPr="00267466">
        <w:rPr>
          <w:rFonts w:ascii="Cambria" w:hAnsi="Cambria" w:cstheme="minorHAnsi"/>
          <w:sz w:val="24"/>
          <w:szCs w:val="24"/>
        </w:rPr>
        <w:t xml:space="preserve"> an important and interacting factor</w:t>
      </w:r>
      <w:r w:rsidR="00D834F7" w:rsidRPr="00267466">
        <w:rPr>
          <w:rFonts w:ascii="Cambria" w:hAnsi="Cambria" w:cstheme="minorHAnsi"/>
          <w:sz w:val="24"/>
          <w:szCs w:val="24"/>
        </w:rPr>
        <w:t xml:space="preserve">, </w:t>
      </w:r>
      <w:r w:rsidR="00A90504" w:rsidRPr="00267466">
        <w:rPr>
          <w:rFonts w:ascii="Cambria" w:hAnsi="Cambria" w:cstheme="minorHAnsi"/>
          <w:sz w:val="24"/>
          <w:szCs w:val="24"/>
        </w:rPr>
        <w:t xml:space="preserve">increasing </w:t>
      </w:r>
      <w:r w:rsidR="00015544" w:rsidRPr="00267466">
        <w:rPr>
          <w:rFonts w:ascii="Cambria" w:hAnsi="Cambria" w:cstheme="minorHAnsi"/>
          <w:sz w:val="24"/>
          <w:szCs w:val="24"/>
        </w:rPr>
        <w:t xml:space="preserve">the </w:t>
      </w:r>
      <w:r w:rsidR="00A90504" w:rsidRPr="00267466">
        <w:rPr>
          <w:rFonts w:ascii="Cambria" w:hAnsi="Cambria" w:cstheme="minorHAnsi"/>
          <w:sz w:val="24"/>
          <w:szCs w:val="24"/>
        </w:rPr>
        <w:t>complexity</w:t>
      </w:r>
      <w:r w:rsidR="004C03FC" w:rsidRPr="00267466">
        <w:rPr>
          <w:rFonts w:ascii="Cambria" w:hAnsi="Cambria" w:cstheme="minorHAnsi"/>
          <w:sz w:val="24"/>
          <w:szCs w:val="24"/>
        </w:rPr>
        <w:t>, uncertainty</w:t>
      </w:r>
      <w:r w:rsidR="00A90504" w:rsidRPr="00267466">
        <w:rPr>
          <w:rFonts w:ascii="Cambria" w:hAnsi="Cambria" w:cstheme="minorHAnsi"/>
          <w:sz w:val="24"/>
          <w:szCs w:val="24"/>
        </w:rPr>
        <w:t xml:space="preserve"> and non-linearity </w:t>
      </w:r>
      <w:r w:rsidR="006A04A9" w:rsidRPr="00267466">
        <w:rPr>
          <w:rFonts w:ascii="Cambria" w:hAnsi="Cambria" w:cstheme="minorHAnsi"/>
          <w:sz w:val="24"/>
          <w:szCs w:val="24"/>
        </w:rPr>
        <w:t xml:space="preserve">of the biosphere’s response to global change </w:t>
      </w:r>
      <w:r w:rsidR="00A90504" w:rsidRPr="00267466">
        <w:rPr>
          <w:rFonts w:ascii="Cambria" w:hAnsi="Cambria" w:cstheme="minorHAnsi"/>
          <w:sz w:val="24"/>
          <w:szCs w:val="24"/>
        </w:rPr>
        <w:t>(</w:t>
      </w:r>
      <w:r w:rsidR="009F3C77" w:rsidRPr="00267466">
        <w:rPr>
          <w:rFonts w:ascii="Cambria" w:hAnsi="Cambria" w:cstheme="minorHAnsi"/>
          <w:sz w:val="24"/>
          <w:szCs w:val="24"/>
        </w:rPr>
        <w:t xml:space="preserve">Jansen et al., 2022; </w:t>
      </w:r>
      <w:r w:rsidR="00A90504" w:rsidRPr="00267466">
        <w:rPr>
          <w:rFonts w:ascii="Cambria" w:hAnsi="Cambria" w:cstheme="minorHAnsi"/>
          <w:sz w:val="24"/>
          <w:szCs w:val="24"/>
        </w:rPr>
        <w:t>Barnes et al., 2023).</w:t>
      </w:r>
      <w:r w:rsidR="00E97E58" w:rsidRPr="00267466">
        <w:rPr>
          <w:rFonts w:ascii="Cambria" w:hAnsi="Cambria" w:cstheme="minorHAnsi"/>
          <w:sz w:val="24"/>
          <w:szCs w:val="24"/>
        </w:rPr>
        <w:t xml:space="preserve"> Thanks to </w:t>
      </w:r>
      <w:r w:rsidR="006A04A9" w:rsidRPr="00267466">
        <w:rPr>
          <w:rFonts w:ascii="Cambria" w:hAnsi="Cambria" w:cstheme="minorHAnsi"/>
          <w:sz w:val="24"/>
          <w:szCs w:val="24"/>
        </w:rPr>
        <w:t xml:space="preserve">the Montreal Protocol, the destruction of the UV-shielding </w:t>
      </w:r>
      <w:r w:rsidR="00D271AB" w:rsidRPr="00267466">
        <w:rPr>
          <w:rFonts w:ascii="Cambria" w:hAnsi="Cambria" w:cstheme="minorHAnsi"/>
          <w:sz w:val="24"/>
          <w:szCs w:val="24"/>
        </w:rPr>
        <w:t>stratospheric</w:t>
      </w:r>
      <w:r w:rsidR="00D271AB">
        <w:rPr>
          <w:rFonts w:ascii="Cambria" w:hAnsi="Cambria" w:cstheme="minorHAnsi"/>
          <w:sz w:val="24"/>
          <w:szCs w:val="24"/>
        </w:rPr>
        <w:t xml:space="preserve"> </w:t>
      </w:r>
      <w:r w:rsidR="00E97E58" w:rsidRPr="00343F0D">
        <w:rPr>
          <w:rFonts w:ascii="Cambria" w:hAnsi="Cambria" w:cstheme="minorHAnsi"/>
          <w:sz w:val="24"/>
          <w:szCs w:val="24"/>
        </w:rPr>
        <w:t xml:space="preserve">ozone layer </w:t>
      </w:r>
      <w:r w:rsidR="00347A34" w:rsidRPr="00343F0D">
        <w:rPr>
          <w:rFonts w:ascii="Cambria" w:hAnsi="Cambria" w:cstheme="minorHAnsi"/>
          <w:sz w:val="24"/>
          <w:szCs w:val="24"/>
        </w:rPr>
        <w:t xml:space="preserve">is </w:t>
      </w:r>
      <w:r w:rsidR="00E97E58" w:rsidRPr="00343F0D">
        <w:rPr>
          <w:rFonts w:ascii="Cambria" w:hAnsi="Cambria" w:cstheme="minorHAnsi"/>
          <w:sz w:val="24"/>
          <w:szCs w:val="24"/>
        </w:rPr>
        <w:t xml:space="preserve">now largely </w:t>
      </w:r>
      <w:r w:rsidR="00E97E58" w:rsidRPr="00267466">
        <w:rPr>
          <w:rFonts w:ascii="Cambria" w:hAnsi="Cambria" w:cstheme="minorHAnsi"/>
          <w:sz w:val="24"/>
          <w:szCs w:val="24"/>
        </w:rPr>
        <w:t>halted (Barnes et al., 2021).</w:t>
      </w:r>
      <w:r w:rsidR="00A90504" w:rsidRPr="00267466">
        <w:rPr>
          <w:rFonts w:ascii="Cambria" w:hAnsi="Cambria" w:cstheme="minorHAnsi"/>
          <w:sz w:val="24"/>
          <w:szCs w:val="24"/>
        </w:rPr>
        <w:t xml:space="preserve"> </w:t>
      </w:r>
      <w:r w:rsidR="001E01D3" w:rsidRPr="00267466">
        <w:rPr>
          <w:rFonts w:ascii="Cambria" w:hAnsi="Cambria" w:cstheme="minorHAnsi"/>
          <w:sz w:val="24"/>
          <w:szCs w:val="24"/>
        </w:rPr>
        <w:t>However</w:t>
      </w:r>
      <w:r w:rsidR="001E01D3" w:rsidRPr="00343F0D">
        <w:rPr>
          <w:rFonts w:ascii="Cambria" w:hAnsi="Cambria" w:cstheme="minorHAnsi"/>
          <w:sz w:val="24"/>
          <w:szCs w:val="24"/>
        </w:rPr>
        <w:t xml:space="preserve">, UV irradiance levels </w:t>
      </w:r>
      <w:r w:rsidR="00347A34" w:rsidRPr="00343F0D">
        <w:rPr>
          <w:rFonts w:ascii="Cambria" w:hAnsi="Cambria" w:cstheme="minorHAnsi"/>
          <w:sz w:val="24"/>
          <w:szCs w:val="24"/>
        </w:rPr>
        <w:t>are still a threat as they</w:t>
      </w:r>
      <w:r w:rsidR="002750E4" w:rsidRPr="00343F0D">
        <w:rPr>
          <w:rFonts w:ascii="Cambria" w:hAnsi="Cambria" w:cstheme="minorHAnsi"/>
          <w:sz w:val="24"/>
          <w:szCs w:val="24"/>
        </w:rPr>
        <w:t xml:space="preserve"> </w:t>
      </w:r>
      <w:r w:rsidR="00347A34" w:rsidRPr="00343F0D">
        <w:rPr>
          <w:rFonts w:ascii="Cambria" w:hAnsi="Cambria" w:cstheme="minorHAnsi"/>
          <w:sz w:val="24"/>
          <w:szCs w:val="24"/>
        </w:rPr>
        <w:t xml:space="preserve">are expected to </w:t>
      </w:r>
      <w:r w:rsidR="002750E4" w:rsidRPr="00343F0D">
        <w:rPr>
          <w:rFonts w:ascii="Cambria" w:hAnsi="Cambria" w:cstheme="minorHAnsi"/>
          <w:sz w:val="24"/>
          <w:szCs w:val="24"/>
        </w:rPr>
        <w:t xml:space="preserve">change in tandem with </w:t>
      </w:r>
      <w:r w:rsidR="00FE6F8A" w:rsidRPr="00343F0D">
        <w:rPr>
          <w:rFonts w:ascii="Cambria" w:hAnsi="Cambria" w:cstheme="minorHAnsi"/>
          <w:sz w:val="24"/>
          <w:szCs w:val="24"/>
        </w:rPr>
        <w:t xml:space="preserve">progressing </w:t>
      </w:r>
      <w:r w:rsidR="002750E4" w:rsidRPr="00343F0D">
        <w:rPr>
          <w:rFonts w:ascii="Cambria" w:hAnsi="Cambria" w:cstheme="minorHAnsi"/>
          <w:sz w:val="24"/>
          <w:szCs w:val="24"/>
        </w:rPr>
        <w:t>climate change</w:t>
      </w:r>
      <w:r w:rsidR="008D7F36" w:rsidRPr="00343F0D">
        <w:rPr>
          <w:rFonts w:ascii="Cambria" w:hAnsi="Cambria" w:cstheme="minorHAnsi"/>
          <w:sz w:val="24"/>
          <w:szCs w:val="24"/>
        </w:rPr>
        <w:t xml:space="preserve"> </w:t>
      </w:r>
      <w:r w:rsidR="008D7F36" w:rsidRPr="00267466">
        <w:rPr>
          <w:rFonts w:ascii="Cambria" w:hAnsi="Cambria" w:cstheme="minorHAnsi"/>
          <w:sz w:val="24"/>
          <w:szCs w:val="24"/>
        </w:rPr>
        <w:t>(</w:t>
      </w:r>
      <w:proofErr w:type="spellStart"/>
      <w:r w:rsidR="00E9107F" w:rsidRPr="00267466">
        <w:rPr>
          <w:rFonts w:ascii="Cambria" w:hAnsi="Cambria" w:cstheme="minorHAnsi"/>
          <w:sz w:val="24"/>
          <w:szCs w:val="24"/>
        </w:rPr>
        <w:t>Eleftheratos</w:t>
      </w:r>
      <w:proofErr w:type="spellEnd"/>
      <w:r w:rsidR="00E9107F" w:rsidRPr="00267466">
        <w:rPr>
          <w:rFonts w:ascii="Cambria" w:hAnsi="Cambria" w:cstheme="minorHAnsi"/>
          <w:sz w:val="24"/>
          <w:szCs w:val="24"/>
        </w:rPr>
        <w:t xml:space="preserve"> et al., 2022</w:t>
      </w:r>
      <w:r w:rsidR="00343F0D" w:rsidRPr="00267466">
        <w:rPr>
          <w:rFonts w:ascii="Cambria" w:hAnsi="Cambria" w:cstheme="minorHAnsi"/>
          <w:sz w:val="24"/>
          <w:szCs w:val="24"/>
        </w:rPr>
        <w:t>;</w:t>
      </w:r>
      <w:r w:rsidR="00347A34" w:rsidRPr="00267466">
        <w:rPr>
          <w:rFonts w:ascii="Cambria" w:hAnsi="Cambria" w:cstheme="minorHAnsi"/>
          <w:sz w:val="24"/>
          <w:szCs w:val="24"/>
        </w:rPr>
        <w:t xml:space="preserve"> Barnes et al., 2023</w:t>
      </w:r>
      <w:r w:rsidR="008D7F36" w:rsidRPr="00267466">
        <w:rPr>
          <w:rFonts w:ascii="Cambria" w:hAnsi="Cambria" w:cstheme="minorHAnsi"/>
          <w:sz w:val="24"/>
          <w:szCs w:val="24"/>
        </w:rPr>
        <w:t>)</w:t>
      </w:r>
      <w:r w:rsidR="00FE6F8A" w:rsidRPr="00267466">
        <w:rPr>
          <w:rFonts w:ascii="Cambria" w:hAnsi="Cambria" w:cstheme="minorHAnsi"/>
          <w:sz w:val="24"/>
          <w:szCs w:val="24"/>
        </w:rPr>
        <w:t>.</w:t>
      </w:r>
      <w:r w:rsidR="00FE6F8A" w:rsidRPr="00343F0D">
        <w:rPr>
          <w:rFonts w:ascii="Cambria" w:hAnsi="Cambria" w:cstheme="minorHAnsi"/>
          <w:sz w:val="24"/>
          <w:szCs w:val="24"/>
        </w:rPr>
        <w:t xml:space="preserve"> </w:t>
      </w:r>
      <w:r w:rsidR="004958F5" w:rsidRPr="00343F0D">
        <w:rPr>
          <w:rFonts w:ascii="Cambria" w:hAnsi="Cambria" w:cstheme="minorHAnsi"/>
          <w:sz w:val="24"/>
          <w:szCs w:val="24"/>
        </w:rPr>
        <w:t>Increases</w:t>
      </w:r>
      <w:r w:rsidR="00FE6F8A" w:rsidRPr="00343F0D">
        <w:rPr>
          <w:rFonts w:ascii="Cambria" w:hAnsi="Cambria" w:cstheme="minorHAnsi"/>
          <w:sz w:val="24"/>
          <w:szCs w:val="24"/>
        </w:rPr>
        <w:t xml:space="preserve"> in UV irradiance are </w:t>
      </w:r>
      <w:r w:rsidR="00A20694" w:rsidRPr="00343F0D">
        <w:rPr>
          <w:rFonts w:ascii="Cambria" w:hAnsi="Cambria" w:cstheme="minorHAnsi"/>
          <w:sz w:val="24"/>
          <w:szCs w:val="24"/>
        </w:rPr>
        <w:t>linked to changes in c</w:t>
      </w:r>
      <w:r w:rsidR="00104679" w:rsidRPr="00276F7F">
        <w:rPr>
          <w:rFonts w:ascii="Cambria" w:hAnsi="Cambria" w:cstheme="minorHAnsi"/>
          <w:sz w:val="24"/>
          <w:szCs w:val="24"/>
        </w:rPr>
        <w:t xml:space="preserve">loud cover, aerosol </w:t>
      </w:r>
      <w:r w:rsidR="00A20694" w:rsidRPr="00276F7F">
        <w:rPr>
          <w:rFonts w:ascii="Cambria" w:hAnsi="Cambria" w:cstheme="minorHAnsi"/>
          <w:sz w:val="24"/>
          <w:szCs w:val="24"/>
        </w:rPr>
        <w:t xml:space="preserve">concentrations </w:t>
      </w:r>
      <w:r w:rsidR="00104679" w:rsidRPr="00276F7F">
        <w:rPr>
          <w:rFonts w:ascii="Cambria" w:hAnsi="Cambria" w:cstheme="minorHAnsi"/>
          <w:sz w:val="24"/>
          <w:szCs w:val="24"/>
        </w:rPr>
        <w:t>and surface reflectivity</w:t>
      </w:r>
      <w:r w:rsidR="001150F5" w:rsidRPr="00276F7F">
        <w:rPr>
          <w:rFonts w:ascii="Cambria" w:hAnsi="Cambria" w:cstheme="minorHAnsi"/>
          <w:sz w:val="24"/>
          <w:szCs w:val="24"/>
        </w:rPr>
        <w:t xml:space="preserve">, and may </w:t>
      </w:r>
      <w:r w:rsidR="004958F5" w:rsidRPr="00276F7F">
        <w:rPr>
          <w:rFonts w:ascii="Cambria" w:hAnsi="Cambria" w:cstheme="minorHAnsi"/>
          <w:sz w:val="24"/>
          <w:szCs w:val="24"/>
        </w:rPr>
        <w:t>reach</w:t>
      </w:r>
      <w:r w:rsidR="00104679" w:rsidRPr="00276F7F">
        <w:rPr>
          <w:rFonts w:ascii="Cambria" w:hAnsi="Cambria" w:cstheme="minorHAnsi"/>
          <w:sz w:val="24"/>
          <w:szCs w:val="24"/>
        </w:rPr>
        <w:t xml:space="preserve"> 3–8%</w:t>
      </w:r>
      <w:r w:rsidR="00D249E9" w:rsidRPr="00276F7F">
        <w:rPr>
          <w:rFonts w:ascii="Cambria" w:hAnsi="Cambria" w:cstheme="minorHAnsi"/>
          <w:sz w:val="24"/>
          <w:szCs w:val="24"/>
        </w:rPr>
        <w:t xml:space="preserve"> relative to 2017–</w:t>
      </w:r>
      <w:r w:rsidR="00D249E9" w:rsidRPr="00DA6C4B">
        <w:rPr>
          <w:rFonts w:ascii="Cambria" w:hAnsi="Cambria" w:cstheme="minorHAnsi"/>
          <w:sz w:val="24"/>
          <w:szCs w:val="24"/>
        </w:rPr>
        <w:t>2020</w:t>
      </w:r>
      <w:r w:rsidR="002237DA" w:rsidRPr="00DA6C4B">
        <w:rPr>
          <w:rFonts w:ascii="Cambria" w:hAnsi="Cambria" w:cstheme="minorHAnsi"/>
          <w:sz w:val="24"/>
          <w:szCs w:val="24"/>
        </w:rPr>
        <w:t xml:space="preserve"> </w:t>
      </w:r>
      <w:r w:rsidR="00104679" w:rsidRPr="00111778">
        <w:rPr>
          <w:rFonts w:ascii="Cambria" w:hAnsi="Cambria" w:cstheme="minorHAnsi"/>
          <w:sz w:val="24"/>
          <w:szCs w:val="24"/>
        </w:rPr>
        <w:t>over</w:t>
      </w:r>
      <w:r w:rsidR="00104679" w:rsidRPr="0094558D">
        <w:rPr>
          <w:rFonts w:ascii="Cambria" w:hAnsi="Cambria" w:cstheme="minorHAnsi"/>
          <w:sz w:val="24"/>
          <w:szCs w:val="24"/>
        </w:rPr>
        <w:t xml:space="preserve"> the tropics and mid-latitudes, respectively, by 2100</w:t>
      </w:r>
      <w:r w:rsidR="002237DA" w:rsidRPr="0094558D">
        <w:rPr>
          <w:rFonts w:ascii="Cambria" w:hAnsi="Cambria" w:cstheme="minorHAnsi"/>
          <w:sz w:val="24"/>
          <w:szCs w:val="24"/>
        </w:rPr>
        <w:t xml:space="preserve"> </w:t>
      </w:r>
      <w:r w:rsidR="002237DA" w:rsidRPr="00267466">
        <w:rPr>
          <w:rFonts w:ascii="Cambria" w:hAnsi="Cambria" w:cstheme="minorHAnsi"/>
          <w:sz w:val="24"/>
          <w:szCs w:val="24"/>
        </w:rPr>
        <w:t xml:space="preserve">(Barnes et al., 2023). </w:t>
      </w:r>
      <w:r w:rsidR="00E2084C" w:rsidRPr="00267466">
        <w:rPr>
          <w:rFonts w:ascii="Cambria" w:hAnsi="Cambria" w:cstheme="minorHAnsi"/>
          <w:sz w:val="24"/>
          <w:szCs w:val="24"/>
        </w:rPr>
        <w:t>It is suggested that a decline in aerosol pollution will lead to enhanced warming through “brightening” of the atmosphere, i.e. less clouds and more direct sunshine (</w:t>
      </w:r>
      <w:proofErr w:type="spellStart"/>
      <w:r w:rsidR="00E2084C" w:rsidRPr="00267466">
        <w:rPr>
          <w:rFonts w:ascii="Cambria" w:hAnsi="Cambria" w:cstheme="minorHAnsi"/>
          <w:sz w:val="24"/>
          <w:szCs w:val="24"/>
        </w:rPr>
        <w:t>Bartoszek</w:t>
      </w:r>
      <w:proofErr w:type="spellEnd"/>
      <w:r w:rsidR="00E2084C" w:rsidRPr="00267466">
        <w:rPr>
          <w:rFonts w:ascii="Cambria" w:hAnsi="Cambria" w:cstheme="minorHAnsi"/>
          <w:sz w:val="24"/>
          <w:szCs w:val="24"/>
        </w:rPr>
        <w:t xml:space="preserve"> et al., 2020</w:t>
      </w:r>
      <w:r w:rsidR="00343F0D" w:rsidRPr="00267466">
        <w:rPr>
          <w:rFonts w:ascii="Cambria" w:hAnsi="Cambria" w:cstheme="minorHAnsi"/>
          <w:sz w:val="24"/>
          <w:szCs w:val="24"/>
        </w:rPr>
        <w:t>;</w:t>
      </w:r>
      <w:r w:rsidR="00E2084C" w:rsidRPr="00267466">
        <w:rPr>
          <w:rFonts w:ascii="Cambria" w:hAnsi="Cambria" w:cstheme="minorHAnsi"/>
          <w:sz w:val="24"/>
          <w:szCs w:val="24"/>
        </w:rPr>
        <w:t xml:space="preserve"> Wild et al., 2021</w:t>
      </w:r>
      <w:r w:rsidR="00F545BC" w:rsidRPr="00267466">
        <w:rPr>
          <w:rFonts w:ascii="Cambria" w:hAnsi="Cambria" w:cstheme="minorHAnsi"/>
          <w:sz w:val="24"/>
          <w:szCs w:val="24"/>
        </w:rPr>
        <w:t xml:space="preserve">; </w:t>
      </w:r>
      <w:proofErr w:type="spellStart"/>
      <w:r w:rsidR="00F545BC" w:rsidRPr="00267466">
        <w:rPr>
          <w:rFonts w:ascii="Cambria" w:hAnsi="Cambria" w:cstheme="minorHAnsi"/>
          <w:sz w:val="24"/>
          <w:szCs w:val="24"/>
        </w:rPr>
        <w:t>Quaas</w:t>
      </w:r>
      <w:proofErr w:type="spellEnd"/>
      <w:r w:rsidR="00F545BC" w:rsidRPr="00267466">
        <w:rPr>
          <w:rFonts w:ascii="Cambria" w:hAnsi="Cambria" w:cstheme="minorHAnsi"/>
          <w:sz w:val="24"/>
          <w:szCs w:val="24"/>
        </w:rPr>
        <w:t xml:space="preserve"> et al., 2022</w:t>
      </w:r>
      <w:r w:rsidR="00E2084C" w:rsidRPr="00267466">
        <w:rPr>
          <w:rFonts w:ascii="Cambria" w:hAnsi="Cambria" w:cstheme="minorHAnsi"/>
          <w:sz w:val="24"/>
          <w:szCs w:val="24"/>
        </w:rPr>
        <w:t xml:space="preserve">). </w:t>
      </w:r>
      <w:r w:rsidR="008D6C80" w:rsidRPr="00267466">
        <w:rPr>
          <w:rFonts w:ascii="Cambria" w:hAnsi="Cambria" w:cstheme="minorHAnsi"/>
          <w:sz w:val="24"/>
          <w:szCs w:val="24"/>
        </w:rPr>
        <w:t>In</w:t>
      </w:r>
      <w:r w:rsidR="008D6C80" w:rsidRPr="00343F0D">
        <w:rPr>
          <w:rFonts w:ascii="Cambria" w:hAnsi="Cambria" w:cstheme="minorHAnsi"/>
          <w:sz w:val="24"/>
          <w:szCs w:val="24"/>
        </w:rPr>
        <w:t xml:space="preserve"> parallel,</w:t>
      </w:r>
      <w:r w:rsidR="00BB3E3F" w:rsidRPr="00343F0D">
        <w:rPr>
          <w:rFonts w:ascii="Cambria" w:hAnsi="Cambria" w:cstheme="minorHAnsi"/>
          <w:sz w:val="24"/>
          <w:szCs w:val="24"/>
        </w:rPr>
        <w:t xml:space="preserve"> decreases in air </w:t>
      </w:r>
      <w:r w:rsidR="0067472C">
        <w:rPr>
          <w:rFonts w:ascii="Cambria" w:hAnsi="Cambria" w:cstheme="minorHAnsi"/>
          <w:sz w:val="24"/>
          <w:szCs w:val="24"/>
        </w:rPr>
        <w:t xml:space="preserve">aerosol </w:t>
      </w:r>
      <w:r w:rsidR="00BB3E3F" w:rsidRPr="00343F0D">
        <w:rPr>
          <w:rFonts w:ascii="Cambria" w:hAnsi="Cambria" w:cstheme="minorHAnsi"/>
          <w:sz w:val="24"/>
          <w:szCs w:val="24"/>
        </w:rPr>
        <w:t>pollution may further lead to enhanced UV pe</w:t>
      </w:r>
      <w:r w:rsidR="00CF5744" w:rsidRPr="00343F0D">
        <w:rPr>
          <w:rFonts w:ascii="Cambria" w:hAnsi="Cambria" w:cstheme="minorHAnsi"/>
          <w:sz w:val="24"/>
          <w:szCs w:val="24"/>
        </w:rPr>
        <w:t>n</w:t>
      </w:r>
      <w:r w:rsidR="00BB3E3F" w:rsidRPr="00343F0D">
        <w:rPr>
          <w:rFonts w:ascii="Cambria" w:hAnsi="Cambria" w:cstheme="minorHAnsi"/>
          <w:sz w:val="24"/>
          <w:szCs w:val="24"/>
        </w:rPr>
        <w:t xml:space="preserve">etration into the </w:t>
      </w:r>
      <w:r w:rsidR="00BB3E3F" w:rsidRPr="00267466">
        <w:rPr>
          <w:rFonts w:ascii="Cambria" w:hAnsi="Cambria" w:cstheme="minorHAnsi"/>
          <w:sz w:val="24"/>
          <w:szCs w:val="24"/>
        </w:rPr>
        <w:t>biosphere (</w:t>
      </w:r>
      <w:r w:rsidR="00D249E9" w:rsidRPr="00267466">
        <w:rPr>
          <w:rFonts w:ascii="Cambria" w:hAnsi="Cambria" w:cstheme="minorHAnsi"/>
          <w:sz w:val="24"/>
          <w:szCs w:val="24"/>
        </w:rPr>
        <w:t>Wild et al., 2021),</w:t>
      </w:r>
      <w:r w:rsidR="00D249E9" w:rsidRPr="00276F7F">
        <w:rPr>
          <w:rFonts w:ascii="Cambria" w:hAnsi="Cambria" w:cstheme="minorHAnsi"/>
          <w:sz w:val="24"/>
          <w:szCs w:val="24"/>
        </w:rPr>
        <w:t xml:space="preserve"> especially as observed trends in sun radiation already exceed worst-case scenarios in parts of Europe by 2100 (KNMI,</w:t>
      </w:r>
      <w:r w:rsidR="00030355">
        <w:rPr>
          <w:rFonts w:ascii="Cambria" w:hAnsi="Cambria" w:cstheme="minorHAnsi"/>
          <w:sz w:val="24"/>
          <w:szCs w:val="24"/>
        </w:rPr>
        <w:t xml:space="preserve"> </w:t>
      </w:r>
      <w:r w:rsidR="00D249E9" w:rsidRPr="00276F7F">
        <w:rPr>
          <w:rFonts w:ascii="Cambria" w:hAnsi="Cambria" w:cstheme="minorHAnsi"/>
          <w:sz w:val="24"/>
          <w:szCs w:val="24"/>
        </w:rPr>
        <w:t>2023</w:t>
      </w:r>
      <w:r w:rsidR="00BB3E3F" w:rsidRPr="0094558D">
        <w:rPr>
          <w:rFonts w:ascii="Cambria" w:hAnsi="Cambria" w:cstheme="minorHAnsi"/>
          <w:sz w:val="24"/>
          <w:szCs w:val="24"/>
        </w:rPr>
        <w:t>).</w:t>
      </w:r>
      <w:r w:rsidR="006D6B3F" w:rsidRPr="0094558D">
        <w:rPr>
          <w:rFonts w:ascii="Cambria" w:hAnsi="Cambria" w:cstheme="minorHAnsi"/>
          <w:sz w:val="24"/>
          <w:szCs w:val="24"/>
        </w:rPr>
        <w:t xml:space="preserve"> </w:t>
      </w:r>
      <w:r w:rsidR="008A0AA1" w:rsidRPr="0094558D">
        <w:rPr>
          <w:rFonts w:ascii="Cambria" w:hAnsi="Cambria" w:cstheme="minorHAnsi"/>
          <w:sz w:val="24"/>
          <w:szCs w:val="24"/>
        </w:rPr>
        <w:t xml:space="preserve">Thus, plants and ecosystems are exposed to new and rapidly changing combinations of solar UV radiation and </w:t>
      </w:r>
      <w:r w:rsidR="00B968D8" w:rsidRPr="0094558D">
        <w:rPr>
          <w:rFonts w:ascii="Cambria" w:hAnsi="Cambria" w:cstheme="minorHAnsi"/>
          <w:sz w:val="24"/>
          <w:szCs w:val="24"/>
        </w:rPr>
        <w:t>climate change factors</w:t>
      </w:r>
      <w:r w:rsidR="00CF5744" w:rsidRPr="0094558D">
        <w:rPr>
          <w:rFonts w:ascii="Cambria" w:hAnsi="Cambria" w:cstheme="minorHAnsi"/>
          <w:sz w:val="24"/>
          <w:szCs w:val="24"/>
        </w:rPr>
        <w:t xml:space="preserve">, </w:t>
      </w:r>
      <w:r w:rsidR="001520F2" w:rsidRPr="00343F0D">
        <w:rPr>
          <w:rFonts w:ascii="Cambria" w:hAnsi="Cambria" w:cstheme="minorHAnsi"/>
          <w:sz w:val="24"/>
          <w:szCs w:val="24"/>
        </w:rPr>
        <w:t xml:space="preserve">raising </w:t>
      </w:r>
      <w:r w:rsidR="00CF5744" w:rsidRPr="00343F0D">
        <w:rPr>
          <w:rFonts w:ascii="Cambria" w:hAnsi="Cambria" w:cstheme="minorHAnsi"/>
          <w:sz w:val="24"/>
          <w:szCs w:val="24"/>
        </w:rPr>
        <w:t xml:space="preserve">the question </w:t>
      </w:r>
      <w:r w:rsidR="009C1665" w:rsidRPr="00343F0D">
        <w:rPr>
          <w:rFonts w:ascii="Cambria" w:hAnsi="Cambria" w:cstheme="minorHAnsi"/>
          <w:sz w:val="24"/>
          <w:szCs w:val="24"/>
        </w:rPr>
        <w:t xml:space="preserve">of </w:t>
      </w:r>
      <w:r w:rsidR="00AA0A49" w:rsidRPr="00343F0D">
        <w:rPr>
          <w:rFonts w:ascii="Cambria" w:hAnsi="Cambria" w:cstheme="minorHAnsi"/>
          <w:sz w:val="24"/>
          <w:szCs w:val="24"/>
        </w:rPr>
        <w:t>how rising UV irradiances</w:t>
      </w:r>
      <w:r w:rsidR="0020434C">
        <w:rPr>
          <w:rFonts w:ascii="Cambria" w:hAnsi="Cambria" w:cstheme="minorHAnsi"/>
          <w:sz w:val="24"/>
          <w:szCs w:val="24"/>
        </w:rPr>
        <w:t>,</w:t>
      </w:r>
      <w:r w:rsidR="00AA0A49" w:rsidRPr="00343F0D">
        <w:rPr>
          <w:rFonts w:ascii="Cambria" w:hAnsi="Cambria" w:cstheme="minorHAnsi"/>
          <w:sz w:val="24"/>
          <w:szCs w:val="24"/>
        </w:rPr>
        <w:t xml:space="preserve"> </w:t>
      </w:r>
      <w:r w:rsidR="00CD6DC2" w:rsidRPr="00343F0D">
        <w:rPr>
          <w:rFonts w:ascii="Cambria" w:hAnsi="Cambria" w:cstheme="minorHAnsi"/>
          <w:sz w:val="24"/>
          <w:szCs w:val="24"/>
        </w:rPr>
        <w:t>or its natural variability</w:t>
      </w:r>
      <w:r w:rsidR="0020434C">
        <w:rPr>
          <w:rFonts w:ascii="Cambria" w:hAnsi="Cambria" w:cstheme="minorHAnsi"/>
          <w:sz w:val="24"/>
          <w:szCs w:val="24"/>
        </w:rPr>
        <w:t>,</w:t>
      </w:r>
      <w:r w:rsidR="00CD6DC2" w:rsidRPr="00343F0D">
        <w:rPr>
          <w:rFonts w:ascii="Cambria" w:hAnsi="Cambria" w:cstheme="minorHAnsi"/>
          <w:sz w:val="24"/>
          <w:szCs w:val="24"/>
        </w:rPr>
        <w:t xml:space="preserve"> </w:t>
      </w:r>
      <w:r w:rsidR="00AA0A49" w:rsidRPr="00343F0D">
        <w:rPr>
          <w:rFonts w:ascii="Cambria" w:hAnsi="Cambria" w:cstheme="minorHAnsi"/>
          <w:sz w:val="24"/>
          <w:szCs w:val="24"/>
        </w:rPr>
        <w:t xml:space="preserve">impact </w:t>
      </w:r>
      <w:r w:rsidR="0067472C">
        <w:rPr>
          <w:rFonts w:ascii="Cambria" w:hAnsi="Cambria" w:cstheme="minorHAnsi"/>
          <w:sz w:val="24"/>
          <w:szCs w:val="24"/>
        </w:rPr>
        <w:t xml:space="preserve">terrestrial </w:t>
      </w:r>
      <w:r w:rsidR="00AA0A49" w:rsidRPr="00343F0D">
        <w:rPr>
          <w:rFonts w:ascii="Cambria" w:hAnsi="Cambria" w:cstheme="minorHAnsi"/>
          <w:sz w:val="24"/>
          <w:szCs w:val="24"/>
        </w:rPr>
        <w:t>plant</w:t>
      </w:r>
      <w:r w:rsidR="00347A34" w:rsidRPr="00343F0D">
        <w:rPr>
          <w:rFonts w:ascii="Cambria" w:hAnsi="Cambria" w:cstheme="minorHAnsi"/>
          <w:sz w:val="24"/>
          <w:szCs w:val="24"/>
        </w:rPr>
        <w:t xml:space="preserve"> life</w:t>
      </w:r>
      <w:r w:rsidR="00AA0A49" w:rsidRPr="00343F0D">
        <w:rPr>
          <w:rFonts w:ascii="Cambria" w:hAnsi="Cambria" w:cstheme="minorHAnsi"/>
          <w:sz w:val="24"/>
          <w:szCs w:val="24"/>
        </w:rPr>
        <w:t xml:space="preserve"> </w:t>
      </w:r>
      <w:r w:rsidR="00347A34" w:rsidRPr="00343F0D">
        <w:rPr>
          <w:rFonts w:ascii="Cambria" w:hAnsi="Cambria" w:cstheme="minorHAnsi"/>
          <w:sz w:val="24"/>
          <w:szCs w:val="24"/>
        </w:rPr>
        <w:t xml:space="preserve">under </w:t>
      </w:r>
      <w:r w:rsidR="00AA0A49" w:rsidRPr="00343F0D">
        <w:rPr>
          <w:rFonts w:ascii="Cambria" w:hAnsi="Cambria" w:cstheme="minorHAnsi"/>
          <w:sz w:val="24"/>
          <w:szCs w:val="24"/>
        </w:rPr>
        <w:t>climate change.</w:t>
      </w:r>
      <w:r w:rsidR="00550F92" w:rsidRPr="00343F0D">
        <w:rPr>
          <w:rFonts w:ascii="Cambria" w:hAnsi="Cambria" w:cstheme="minorHAnsi"/>
          <w:sz w:val="24"/>
          <w:szCs w:val="24"/>
        </w:rPr>
        <w:t xml:space="preserve"> </w:t>
      </w:r>
    </w:p>
    <w:p w14:paraId="731025F2" w14:textId="624C120D" w:rsidR="00A90504" w:rsidRPr="00343F0D" w:rsidRDefault="00D45F02" w:rsidP="0015526E">
      <w:pPr>
        <w:spacing w:after="0" w:line="360" w:lineRule="auto"/>
        <w:jc w:val="both"/>
        <w:rPr>
          <w:rFonts w:ascii="Cambria" w:hAnsi="Cambria" w:cstheme="minorHAnsi"/>
          <w:sz w:val="24"/>
          <w:szCs w:val="24"/>
        </w:rPr>
      </w:pPr>
      <w:r w:rsidRPr="00343F0D">
        <w:rPr>
          <w:rFonts w:ascii="Cambria" w:hAnsi="Cambria" w:cstheme="minorHAnsi"/>
          <w:sz w:val="24"/>
          <w:szCs w:val="24"/>
        </w:rPr>
        <w:t>The l</w:t>
      </w:r>
      <w:r w:rsidR="00A90504" w:rsidRPr="00343F0D">
        <w:rPr>
          <w:rFonts w:ascii="Cambria" w:hAnsi="Cambria" w:cstheme="minorHAnsi"/>
          <w:sz w:val="24"/>
          <w:szCs w:val="24"/>
        </w:rPr>
        <w:t xml:space="preserve">argest uncertainty regarding biological feedbacks to climate warming is represented by processes related to terrestrial </w:t>
      </w:r>
      <w:r w:rsidR="00A90504" w:rsidRPr="00030355">
        <w:rPr>
          <w:rFonts w:ascii="Cambria" w:hAnsi="Cambria" w:cstheme="minorHAnsi"/>
          <w:sz w:val="24"/>
          <w:szCs w:val="24"/>
        </w:rPr>
        <w:t>vegetation (</w:t>
      </w:r>
      <w:r w:rsidR="00E8257D" w:rsidRPr="00030355">
        <w:rPr>
          <w:rFonts w:ascii="Cambria" w:hAnsi="Cambria" w:cstheme="minorHAnsi"/>
          <w:sz w:val="24"/>
          <w:szCs w:val="24"/>
        </w:rPr>
        <w:t>O</w:t>
      </w:r>
      <w:r w:rsidR="00E8257D" w:rsidRPr="00030355">
        <w:rPr>
          <w:rFonts w:ascii="Cambria" w:hAnsi="Cambria" w:cstheme="minorHAnsi"/>
          <w:sz w:val="24"/>
          <w:szCs w:val="24"/>
          <w:lang w:val="en-GB"/>
        </w:rPr>
        <w:t>’Sullivan et al., 2022</w:t>
      </w:r>
      <w:r w:rsidR="00A90504" w:rsidRPr="00030355">
        <w:rPr>
          <w:rFonts w:ascii="Cambria" w:hAnsi="Cambria" w:cstheme="minorHAnsi"/>
          <w:sz w:val="24"/>
          <w:szCs w:val="24"/>
        </w:rPr>
        <w:t xml:space="preserve">; </w:t>
      </w:r>
      <w:proofErr w:type="spellStart"/>
      <w:r w:rsidR="00A90504" w:rsidRPr="00030355">
        <w:rPr>
          <w:rFonts w:ascii="Cambria" w:hAnsi="Cambria" w:cstheme="minorHAnsi"/>
          <w:sz w:val="24"/>
          <w:szCs w:val="24"/>
        </w:rPr>
        <w:t>Raoult</w:t>
      </w:r>
      <w:proofErr w:type="spellEnd"/>
      <w:r w:rsidR="00A90504" w:rsidRPr="00030355">
        <w:rPr>
          <w:rFonts w:ascii="Cambria" w:hAnsi="Cambria" w:cstheme="minorHAnsi"/>
          <w:sz w:val="24"/>
          <w:szCs w:val="24"/>
        </w:rPr>
        <w:t xml:space="preserve"> et al., 2023)</w:t>
      </w:r>
      <w:r w:rsidR="00A90504" w:rsidRPr="00343F0D">
        <w:rPr>
          <w:rFonts w:ascii="Cambria" w:hAnsi="Cambria" w:cstheme="minorHAnsi"/>
          <w:sz w:val="24"/>
          <w:szCs w:val="24"/>
        </w:rPr>
        <w:t xml:space="preserve"> and its ability to provide </w:t>
      </w:r>
      <w:r w:rsidR="00BF726B" w:rsidRPr="00343F0D">
        <w:rPr>
          <w:rFonts w:ascii="Cambria" w:hAnsi="Cambria" w:cstheme="minorHAnsi"/>
          <w:sz w:val="24"/>
          <w:szCs w:val="24"/>
        </w:rPr>
        <w:t xml:space="preserve">a </w:t>
      </w:r>
      <w:r w:rsidR="00A90504" w:rsidRPr="00343F0D">
        <w:rPr>
          <w:rFonts w:ascii="Cambria" w:hAnsi="Cambria" w:cstheme="minorHAnsi"/>
          <w:sz w:val="24"/>
          <w:szCs w:val="24"/>
        </w:rPr>
        <w:t xml:space="preserve">net </w:t>
      </w:r>
      <w:r w:rsidR="00A90504" w:rsidRPr="00030355">
        <w:rPr>
          <w:rFonts w:ascii="Cambria" w:hAnsi="Cambria" w:cstheme="minorHAnsi"/>
          <w:sz w:val="24"/>
          <w:szCs w:val="24"/>
        </w:rPr>
        <w:t>carbon sink (Duffy et al., 2021). Apart</w:t>
      </w:r>
      <w:r w:rsidR="00A90504" w:rsidRPr="00343F0D">
        <w:rPr>
          <w:rFonts w:ascii="Cambria" w:hAnsi="Cambria" w:cstheme="minorHAnsi"/>
          <w:sz w:val="24"/>
          <w:szCs w:val="24"/>
        </w:rPr>
        <w:t xml:space="preserve"> from temperature effects on photosynthesis and respiration as the main drivers of carbon sink/source </w:t>
      </w:r>
      <w:r w:rsidR="00A90504" w:rsidRPr="00030355">
        <w:rPr>
          <w:rFonts w:ascii="Cambria" w:hAnsi="Cambria" w:cstheme="minorHAnsi"/>
          <w:sz w:val="24"/>
          <w:szCs w:val="24"/>
        </w:rPr>
        <w:t xml:space="preserve">balance (Duffy et al., 2021), stomatal conductance is </w:t>
      </w:r>
      <w:r w:rsidR="00767CAC" w:rsidRPr="00030355">
        <w:rPr>
          <w:rFonts w:ascii="Cambria" w:hAnsi="Cambria" w:cstheme="minorHAnsi"/>
          <w:sz w:val="24"/>
          <w:szCs w:val="24"/>
        </w:rPr>
        <w:t xml:space="preserve">a critical regulator of </w:t>
      </w:r>
      <w:r w:rsidR="00347A34" w:rsidRPr="00030355">
        <w:rPr>
          <w:rFonts w:ascii="Cambria" w:hAnsi="Cambria" w:cstheme="minorHAnsi"/>
          <w:sz w:val="24"/>
          <w:szCs w:val="24"/>
        </w:rPr>
        <w:t>CO</w:t>
      </w:r>
      <w:r w:rsidR="00347A34" w:rsidRPr="00030355">
        <w:rPr>
          <w:rFonts w:ascii="Cambria" w:hAnsi="Cambria" w:cstheme="minorHAnsi"/>
          <w:sz w:val="24"/>
          <w:szCs w:val="24"/>
          <w:vertAlign w:val="subscript"/>
        </w:rPr>
        <w:t>2</w:t>
      </w:r>
      <w:r w:rsidR="00347A34" w:rsidRPr="00030355">
        <w:rPr>
          <w:rFonts w:ascii="Cambria" w:hAnsi="Cambria" w:cstheme="minorHAnsi"/>
          <w:sz w:val="24"/>
          <w:szCs w:val="24"/>
        </w:rPr>
        <w:t xml:space="preserve"> and H</w:t>
      </w:r>
      <w:r w:rsidR="00347A34" w:rsidRPr="00030355">
        <w:rPr>
          <w:rFonts w:ascii="Cambria" w:hAnsi="Cambria" w:cstheme="minorHAnsi"/>
          <w:sz w:val="24"/>
          <w:szCs w:val="24"/>
          <w:vertAlign w:val="subscript"/>
        </w:rPr>
        <w:t>2</w:t>
      </w:r>
      <w:r w:rsidR="00347A34" w:rsidRPr="00030355">
        <w:rPr>
          <w:rFonts w:ascii="Cambria" w:hAnsi="Cambria" w:cstheme="minorHAnsi"/>
          <w:sz w:val="24"/>
          <w:szCs w:val="24"/>
        </w:rPr>
        <w:t xml:space="preserve">O </w:t>
      </w:r>
      <w:r w:rsidR="00767CAC" w:rsidRPr="00030355">
        <w:rPr>
          <w:rFonts w:ascii="Cambria" w:hAnsi="Cambria" w:cstheme="minorHAnsi"/>
          <w:sz w:val="24"/>
          <w:szCs w:val="24"/>
        </w:rPr>
        <w:t xml:space="preserve">exchange </w:t>
      </w:r>
      <w:r w:rsidR="00194234" w:rsidRPr="00030355">
        <w:rPr>
          <w:rFonts w:ascii="Cambria" w:hAnsi="Cambria" w:cstheme="minorHAnsi"/>
          <w:sz w:val="24"/>
          <w:szCs w:val="24"/>
        </w:rPr>
        <w:t xml:space="preserve">at the </w:t>
      </w:r>
      <w:r w:rsidR="00A90504" w:rsidRPr="00030355">
        <w:rPr>
          <w:rFonts w:ascii="Cambria" w:hAnsi="Cambria" w:cstheme="minorHAnsi"/>
          <w:sz w:val="24"/>
          <w:szCs w:val="24"/>
        </w:rPr>
        <w:t>vegetation-atmosphere interface (Liang et al., 2023).</w:t>
      </w:r>
      <w:r w:rsidR="00A90504" w:rsidRPr="00343F0D">
        <w:rPr>
          <w:rFonts w:ascii="Cambria" w:hAnsi="Cambria" w:cstheme="minorHAnsi"/>
          <w:sz w:val="24"/>
          <w:szCs w:val="24"/>
        </w:rPr>
        <w:t xml:space="preserve"> </w:t>
      </w:r>
      <w:r w:rsidR="00E27CA2" w:rsidRPr="00343F0D">
        <w:rPr>
          <w:rFonts w:ascii="Cambria" w:hAnsi="Cambria" w:cstheme="minorHAnsi"/>
          <w:sz w:val="24"/>
          <w:szCs w:val="24"/>
        </w:rPr>
        <w:t xml:space="preserve">Ongoing research efforts </w:t>
      </w:r>
      <w:r w:rsidR="003565AE" w:rsidRPr="00343F0D">
        <w:rPr>
          <w:rFonts w:ascii="Cambria" w:hAnsi="Cambria" w:cstheme="minorHAnsi"/>
          <w:sz w:val="24"/>
          <w:szCs w:val="24"/>
        </w:rPr>
        <w:t xml:space="preserve">attempt </w:t>
      </w:r>
      <w:r w:rsidR="00A90504" w:rsidRPr="00343F0D">
        <w:rPr>
          <w:rFonts w:ascii="Cambria" w:hAnsi="Cambria" w:cstheme="minorHAnsi"/>
          <w:sz w:val="24"/>
          <w:szCs w:val="24"/>
        </w:rPr>
        <w:t xml:space="preserve">to reduce </w:t>
      </w:r>
      <w:r w:rsidR="009C1665" w:rsidRPr="00343F0D">
        <w:rPr>
          <w:rFonts w:ascii="Cambria" w:hAnsi="Cambria" w:cstheme="minorHAnsi"/>
          <w:sz w:val="24"/>
          <w:szCs w:val="24"/>
        </w:rPr>
        <w:t xml:space="preserve">the </w:t>
      </w:r>
      <w:r w:rsidR="00E8257D" w:rsidRPr="00276F7F">
        <w:rPr>
          <w:rFonts w:ascii="Cambria" w:hAnsi="Cambria" w:cstheme="minorHAnsi"/>
          <w:sz w:val="24"/>
          <w:szCs w:val="24"/>
        </w:rPr>
        <w:t>uncertainty</w:t>
      </w:r>
      <w:r w:rsidR="00A90504" w:rsidRPr="00276F7F">
        <w:rPr>
          <w:rFonts w:ascii="Cambria" w:hAnsi="Cambria" w:cstheme="minorHAnsi"/>
          <w:sz w:val="24"/>
          <w:szCs w:val="24"/>
        </w:rPr>
        <w:t xml:space="preserve"> associated with </w:t>
      </w:r>
      <w:r w:rsidR="003565AE" w:rsidRPr="00276F7F">
        <w:rPr>
          <w:rFonts w:ascii="Cambria" w:hAnsi="Cambria" w:cstheme="minorHAnsi"/>
          <w:sz w:val="24"/>
          <w:szCs w:val="24"/>
        </w:rPr>
        <w:t xml:space="preserve">the </w:t>
      </w:r>
      <w:r w:rsidR="00A90504" w:rsidRPr="00276F7F">
        <w:rPr>
          <w:rFonts w:ascii="Cambria" w:hAnsi="Cambria" w:cstheme="minorHAnsi"/>
          <w:sz w:val="24"/>
          <w:szCs w:val="24"/>
        </w:rPr>
        <w:t>vegetation</w:t>
      </w:r>
      <w:r w:rsidR="006F159E" w:rsidRPr="00276F7F">
        <w:rPr>
          <w:rFonts w:ascii="Cambria" w:hAnsi="Cambria" w:cstheme="minorHAnsi"/>
          <w:sz w:val="24"/>
          <w:szCs w:val="24"/>
        </w:rPr>
        <w:t>-</w:t>
      </w:r>
      <w:r w:rsidR="00E8257D" w:rsidRPr="00276F7F">
        <w:rPr>
          <w:rFonts w:ascii="Cambria" w:hAnsi="Cambria" w:cstheme="minorHAnsi"/>
          <w:sz w:val="24"/>
          <w:szCs w:val="24"/>
        </w:rPr>
        <w:t xml:space="preserve">carbon </w:t>
      </w:r>
      <w:r w:rsidR="00A90504" w:rsidRPr="00276F7F">
        <w:rPr>
          <w:rFonts w:ascii="Cambria" w:hAnsi="Cambria" w:cstheme="minorHAnsi"/>
          <w:sz w:val="24"/>
          <w:szCs w:val="24"/>
        </w:rPr>
        <w:t>feedback</w:t>
      </w:r>
      <w:r w:rsidR="003565AE" w:rsidRPr="00276F7F">
        <w:rPr>
          <w:rFonts w:ascii="Cambria" w:hAnsi="Cambria" w:cstheme="minorHAnsi"/>
          <w:sz w:val="24"/>
          <w:szCs w:val="24"/>
        </w:rPr>
        <w:t xml:space="preserve">. However, </w:t>
      </w:r>
      <w:r w:rsidR="00A90504" w:rsidRPr="00DA6C4B">
        <w:rPr>
          <w:rFonts w:ascii="Cambria" w:hAnsi="Cambria" w:cstheme="minorHAnsi"/>
          <w:sz w:val="24"/>
          <w:szCs w:val="24"/>
        </w:rPr>
        <w:t xml:space="preserve">most </w:t>
      </w:r>
      <w:r w:rsidR="003565AE" w:rsidRPr="00DA6C4B">
        <w:rPr>
          <w:rFonts w:ascii="Cambria" w:hAnsi="Cambria" w:cstheme="minorHAnsi"/>
          <w:sz w:val="24"/>
          <w:szCs w:val="24"/>
        </w:rPr>
        <w:t xml:space="preserve">current </w:t>
      </w:r>
      <w:r w:rsidR="00A90504" w:rsidRPr="00111778">
        <w:rPr>
          <w:rFonts w:ascii="Cambria" w:hAnsi="Cambria" w:cstheme="minorHAnsi"/>
          <w:sz w:val="24"/>
          <w:szCs w:val="24"/>
        </w:rPr>
        <w:t xml:space="preserve">models </w:t>
      </w:r>
      <w:r w:rsidR="009A4236" w:rsidRPr="00993EAB">
        <w:rPr>
          <w:rFonts w:ascii="Cambria" w:hAnsi="Cambria" w:cstheme="minorHAnsi"/>
          <w:sz w:val="24"/>
          <w:szCs w:val="24"/>
        </w:rPr>
        <w:t xml:space="preserve">still </w:t>
      </w:r>
      <w:r w:rsidR="00A90504" w:rsidRPr="00384079">
        <w:rPr>
          <w:rFonts w:ascii="Cambria" w:hAnsi="Cambria" w:cstheme="minorHAnsi"/>
          <w:sz w:val="24"/>
          <w:szCs w:val="24"/>
        </w:rPr>
        <w:t xml:space="preserve">deal </w:t>
      </w:r>
      <w:r w:rsidR="009A4236" w:rsidRPr="000560D5">
        <w:rPr>
          <w:rFonts w:ascii="Cambria" w:hAnsi="Cambria" w:cstheme="minorHAnsi"/>
          <w:sz w:val="24"/>
          <w:szCs w:val="24"/>
        </w:rPr>
        <w:t xml:space="preserve">exclusively </w:t>
      </w:r>
      <w:r w:rsidR="00A90504" w:rsidRPr="000560D5">
        <w:rPr>
          <w:rFonts w:ascii="Cambria" w:hAnsi="Cambria" w:cstheme="minorHAnsi"/>
          <w:sz w:val="24"/>
          <w:szCs w:val="24"/>
        </w:rPr>
        <w:t xml:space="preserve">with photosynthetic (or carbon assimilation) rate and temperature as the </w:t>
      </w:r>
      <w:r w:rsidR="00A90504" w:rsidRPr="00030355">
        <w:rPr>
          <w:rFonts w:ascii="Cambria" w:hAnsi="Cambria" w:cstheme="minorHAnsi"/>
          <w:sz w:val="24"/>
          <w:szCs w:val="24"/>
        </w:rPr>
        <w:t>main input variables (</w:t>
      </w:r>
      <w:proofErr w:type="spellStart"/>
      <w:r w:rsidR="00A90504" w:rsidRPr="00030355">
        <w:rPr>
          <w:rFonts w:ascii="Cambria" w:hAnsi="Cambria" w:cstheme="minorHAnsi"/>
          <w:sz w:val="24"/>
          <w:szCs w:val="24"/>
        </w:rPr>
        <w:t>Raoult</w:t>
      </w:r>
      <w:proofErr w:type="spellEnd"/>
      <w:r w:rsidR="00A90504" w:rsidRPr="00030355">
        <w:rPr>
          <w:rFonts w:ascii="Cambria" w:hAnsi="Cambria" w:cstheme="minorHAnsi"/>
          <w:sz w:val="24"/>
          <w:szCs w:val="24"/>
        </w:rPr>
        <w:t xml:space="preserve"> et a</w:t>
      </w:r>
      <w:r w:rsidR="00E8257D" w:rsidRPr="00030355">
        <w:rPr>
          <w:rFonts w:ascii="Cambria" w:hAnsi="Cambria" w:cstheme="minorHAnsi"/>
          <w:sz w:val="24"/>
          <w:szCs w:val="24"/>
        </w:rPr>
        <w:t>l</w:t>
      </w:r>
      <w:r w:rsidR="00A90504" w:rsidRPr="00030355">
        <w:rPr>
          <w:rFonts w:ascii="Cambria" w:hAnsi="Cambria" w:cstheme="minorHAnsi"/>
          <w:sz w:val="24"/>
          <w:szCs w:val="24"/>
        </w:rPr>
        <w:t>, 2023).</w:t>
      </w:r>
    </w:p>
    <w:p w14:paraId="4D8CA4A2" w14:textId="1FD2B66D" w:rsidR="00A90504" w:rsidRPr="00111778" w:rsidRDefault="00A90504" w:rsidP="0015526E">
      <w:pPr>
        <w:spacing w:after="0" w:line="360" w:lineRule="auto"/>
        <w:jc w:val="both"/>
        <w:rPr>
          <w:rFonts w:ascii="Cambria" w:hAnsi="Cambria" w:cstheme="minorHAnsi"/>
          <w:sz w:val="24"/>
          <w:szCs w:val="24"/>
        </w:rPr>
      </w:pPr>
      <w:r w:rsidRPr="00276F7F">
        <w:rPr>
          <w:rFonts w:ascii="Cambria" w:hAnsi="Cambria" w:cstheme="minorHAnsi"/>
          <w:sz w:val="24"/>
          <w:szCs w:val="24"/>
        </w:rPr>
        <w:lastRenderedPageBreak/>
        <w:t xml:space="preserve">There are </w:t>
      </w:r>
      <w:r w:rsidR="006E4D43" w:rsidRPr="00276F7F">
        <w:rPr>
          <w:rFonts w:ascii="Cambria" w:hAnsi="Cambria" w:cstheme="minorHAnsi"/>
          <w:sz w:val="24"/>
          <w:szCs w:val="24"/>
        </w:rPr>
        <w:t>many</w:t>
      </w:r>
      <w:r w:rsidRPr="00276F7F">
        <w:rPr>
          <w:rFonts w:ascii="Cambria" w:hAnsi="Cambria" w:cstheme="minorHAnsi"/>
          <w:sz w:val="24"/>
          <w:szCs w:val="24"/>
        </w:rPr>
        <w:t xml:space="preserve"> studies dealing with impacts of environmental drivers on </w:t>
      </w:r>
      <w:r w:rsidR="00F7760D" w:rsidRPr="00276F7F">
        <w:rPr>
          <w:rFonts w:ascii="Cambria" w:hAnsi="Cambria" w:cstheme="minorHAnsi"/>
          <w:sz w:val="24"/>
          <w:szCs w:val="24"/>
        </w:rPr>
        <w:t xml:space="preserve">leaf </w:t>
      </w:r>
      <w:r w:rsidRPr="00276F7F">
        <w:rPr>
          <w:rFonts w:ascii="Cambria" w:hAnsi="Cambria" w:cstheme="minorHAnsi"/>
          <w:sz w:val="24"/>
          <w:szCs w:val="24"/>
        </w:rPr>
        <w:t>stomatal conductance, such as elevated CO</w:t>
      </w:r>
      <w:r w:rsidRPr="00276F7F">
        <w:rPr>
          <w:rFonts w:ascii="Cambria" w:hAnsi="Cambria" w:cstheme="minorHAnsi"/>
          <w:sz w:val="24"/>
          <w:szCs w:val="24"/>
          <w:vertAlign w:val="subscript"/>
        </w:rPr>
        <w:t>2</w:t>
      </w:r>
      <w:r w:rsidRPr="00DA6C4B">
        <w:rPr>
          <w:rFonts w:ascii="Cambria" w:hAnsi="Cambria" w:cstheme="minorHAnsi"/>
          <w:sz w:val="24"/>
          <w:szCs w:val="24"/>
        </w:rPr>
        <w:t xml:space="preserve"> </w:t>
      </w:r>
      <w:r w:rsidRPr="00030355">
        <w:rPr>
          <w:rFonts w:ascii="Cambria" w:hAnsi="Cambria" w:cstheme="minorHAnsi"/>
          <w:sz w:val="24"/>
          <w:szCs w:val="24"/>
        </w:rPr>
        <w:t>concentration</w:t>
      </w:r>
      <w:r w:rsidR="006E4D43" w:rsidRPr="00030355">
        <w:rPr>
          <w:rFonts w:ascii="Cambria" w:hAnsi="Cambria" w:cstheme="minorHAnsi"/>
          <w:sz w:val="24"/>
          <w:szCs w:val="24"/>
        </w:rPr>
        <w:t xml:space="preserve"> (Ainsworth and Rogers, 2007)</w:t>
      </w:r>
      <w:r w:rsidRPr="00030355">
        <w:rPr>
          <w:rFonts w:ascii="Cambria" w:hAnsi="Cambria" w:cstheme="minorHAnsi"/>
          <w:sz w:val="24"/>
          <w:szCs w:val="24"/>
        </w:rPr>
        <w:t xml:space="preserve">, </w:t>
      </w:r>
      <w:r w:rsidR="006E4D43" w:rsidRPr="00030355">
        <w:rPr>
          <w:rFonts w:ascii="Cambria" w:hAnsi="Cambria" w:cstheme="minorHAnsi"/>
          <w:sz w:val="24"/>
          <w:szCs w:val="24"/>
        </w:rPr>
        <w:t>vapour</w:t>
      </w:r>
      <w:r w:rsidR="006E4D43" w:rsidRPr="00343F0D">
        <w:rPr>
          <w:rFonts w:ascii="Cambria" w:hAnsi="Cambria" w:cstheme="minorHAnsi"/>
          <w:sz w:val="24"/>
          <w:szCs w:val="24"/>
        </w:rPr>
        <w:t xml:space="preserve"> pressure deficit </w:t>
      </w:r>
      <w:r w:rsidR="006E4D43" w:rsidRPr="00030355">
        <w:rPr>
          <w:rFonts w:ascii="Cambria" w:hAnsi="Cambria" w:cstheme="minorHAnsi"/>
          <w:sz w:val="24"/>
          <w:szCs w:val="24"/>
        </w:rPr>
        <w:t>(</w:t>
      </w:r>
      <w:proofErr w:type="spellStart"/>
      <w:r w:rsidR="006E4D43" w:rsidRPr="00030355">
        <w:rPr>
          <w:rFonts w:ascii="Cambria" w:hAnsi="Cambria" w:cstheme="minorHAnsi"/>
          <w:sz w:val="24"/>
          <w:szCs w:val="24"/>
        </w:rPr>
        <w:t>Grossiord</w:t>
      </w:r>
      <w:proofErr w:type="spellEnd"/>
      <w:r w:rsidR="006E4D43" w:rsidRPr="00030355">
        <w:rPr>
          <w:rFonts w:ascii="Cambria" w:hAnsi="Cambria" w:cstheme="minorHAnsi"/>
          <w:sz w:val="24"/>
          <w:szCs w:val="24"/>
        </w:rPr>
        <w:t xml:space="preserve"> et al., 2020)</w:t>
      </w:r>
      <w:r w:rsidRPr="00030355">
        <w:rPr>
          <w:rFonts w:ascii="Cambria" w:hAnsi="Cambria" w:cstheme="minorHAnsi"/>
          <w:sz w:val="24"/>
          <w:szCs w:val="24"/>
        </w:rPr>
        <w:t>, temp</w:t>
      </w:r>
      <w:r w:rsidRPr="00343F0D">
        <w:rPr>
          <w:rFonts w:ascii="Cambria" w:hAnsi="Cambria" w:cstheme="minorHAnsi"/>
          <w:sz w:val="24"/>
          <w:szCs w:val="24"/>
        </w:rPr>
        <w:t>erature</w:t>
      </w:r>
      <w:r w:rsidR="006E4D43" w:rsidRPr="00343F0D">
        <w:rPr>
          <w:rFonts w:ascii="Cambria" w:hAnsi="Cambria" w:cstheme="minorHAnsi"/>
          <w:sz w:val="24"/>
          <w:szCs w:val="24"/>
        </w:rPr>
        <w:t xml:space="preserve"> </w:t>
      </w:r>
      <w:r w:rsidR="006E4D43" w:rsidRPr="00030355">
        <w:rPr>
          <w:rFonts w:ascii="Cambria" w:hAnsi="Cambria" w:cstheme="minorHAnsi"/>
          <w:sz w:val="24"/>
          <w:szCs w:val="24"/>
        </w:rPr>
        <w:t>(</w:t>
      </w:r>
      <w:r w:rsidR="001D21AE" w:rsidRPr="00030355">
        <w:rPr>
          <w:rFonts w:ascii="Cambria" w:hAnsi="Cambria" w:cstheme="minorHAnsi"/>
          <w:sz w:val="24"/>
          <w:szCs w:val="24"/>
        </w:rPr>
        <w:t xml:space="preserve">Urban et al., 2017; </w:t>
      </w:r>
      <w:r w:rsidR="006E4D43" w:rsidRPr="00030355">
        <w:rPr>
          <w:rFonts w:ascii="Cambria" w:hAnsi="Cambria" w:cstheme="minorHAnsi"/>
          <w:sz w:val="24"/>
          <w:szCs w:val="24"/>
        </w:rPr>
        <w:t>Drake et al., 2018)</w:t>
      </w:r>
      <w:r w:rsidRPr="00030355">
        <w:rPr>
          <w:rFonts w:ascii="Cambria" w:hAnsi="Cambria" w:cstheme="minorHAnsi"/>
          <w:sz w:val="24"/>
          <w:szCs w:val="24"/>
        </w:rPr>
        <w:t>,</w:t>
      </w:r>
      <w:r w:rsidRPr="00343F0D">
        <w:rPr>
          <w:rFonts w:ascii="Cambria" w:hAnsi="Cambria" w:cstheme="minorHAnsi"/>
          <w:sz w:val="24"/>
          <w:szCs w:val="24"/>
        </w:rPr>
        <w:t xml:space="preserve"> </w:t>
      </w:r>
      <w:r w:rsidRPr="00030355">
        <w:rPr>
          <w:rFonts w:ascii="Cambria" w:hAnsi="Cambria" w:cstheme="minorHAnsi"/>
          <w:sz w:val="24"/>
          <w:szCs w:val="24"/>
        </w:rPr>
        <w:t>drought</w:t>
      </w:r>
      <w:r w:rsidR="001D21AE" w:rsidRPr="00030355">
        <w:rPr>
          <w:rFonts w:ascii="Cambria" w:hAnsi="Cambria" w:cstheme="minorHAnsi"/>
          <w:sz w:val="24"/>
          <w:szCs w:val="24"/>
        </w:rPr>
        <w:t xml:space="preserve"> (</w:t>
      </w:r>
      <w:proofErr w:type="spellStart"/>
      <w:r w:rsidR="001D21AE" w:rsidRPr="00030355">
        <w:rPr>
          <w:rFonts w:ascii="Cambria" w:hAnsi="Cambria" w:cstheme="minorHAnsi"/>
          <w:sz w:val="24"/>
          <w:szCs w:val="24"/>
        </w:rPr>
        <w:t>Marchin</w:t>
      </w:r>
      <w:proofErr w:type="spellEnd"/>
      <w:r w:rsidR="001D21AE" w:rsidRPr="00030355">
        <w:rPr>
          <w:rFonts w:ascii="Cambria" w:hAnsi="Cambria" w:cstheme="minorHAnsi"/>
          <w:sz w:val="24"/>
          <w:szCs w:val="24"/>
        </w:rPr>
        <w:t xml:space="preserve"> et al., 202</w:t>
      </w:r>
      <w:r w:rsidR="00850EA3" w:rsidRPr="00030355">
        <w:rPr>
          <w:rFonts w:ascii="Cambria" w:hAnsi="Cambria" w:cstheme="minorHAnsi"/>
          <w:sz w:val="24"/>
          <w:szCs w:val="24"/>
        </w:rPr>
        <w:t>2</w:t>
      </w:r>
      <w:r w:rsidR="001D21AE" w:rsidRPr="00030355">
        <w:rPr>
          <w:rFonts w:ascii="Cambria" w:hAnsi="Cambria" w:cstheme="minorHAnsi"/>
          <w:sz w:val="24"/>
          <w:szCs w:val="24"/>
        </w:rPr>
        <w:t xml:space="preserve">; Wu et al., </w:t>
      </w:r>
      <w:r w:rsidR="00B33529" w:rsidRPr="00030355">
        <w:rPr>
          <w:rFonts w:ascii="Cambria" w:hAnsi="Cambria" w:cstheme="minorHAnsi"/>
          <w:sz w:val="24"/>
          <w:szCs w:val="24"/>
        </w:rPr>
        <w:t>2020</w:t>
      </w:r>
      <w:r w:rsidR="001D21AE" w:rsidRPr="00030355">
        <w:rPr>
          <w:rFonts w:ascii="Cambria" w:hAnsi="Cambria" w:cstheme="minorHAnsi"/>
          <w:sz w:val="24"/>
          <w:szCs w:val="24"/>
        </w:rPr>
        <w:t>)</w:t>
      </w:r>
      <w:r w:rsidRPr="00030355">
        <w:rPr>
          <w:rFonts w:ascii="Cambria" w:hAnsi="Cambria" w:cstheme="minorHAnsi"/>
          <w:sz w:val="24"/>
          <w:szCs w:val="24"/>
        </w:rPr>
        <w:t>, nutrient</w:t>
      </w:r>
      <w:r w:rsidRPr="009675BD">
        <w:rPr>
          <w:rFonts w:ascii="Cambria" w:hAnsi="Cambria" w:cstheme="minorHAnsi"/>
          <w:sz w:val="24"/>
          <w:szCs w:val="24"/>
        </w:rPr>
        <w:t xml:space="preserve"> </w:t>
      </w:r>
      <w:r w:rsidRPr="00030355">
        <w:rPr>
          <w:rFonts w:ascii="Cambria" w:hAnsi="Cambria" w:cstheme="minorHAnsi"/>
          <w:sz w:val="24"/>
          <w:szCs w:val="24"/>
        </w:rPr>
        <w:t>availability</w:t>
      </w:r>
      <w:r w:rsidR="00850EA3" w:rsidRPr="00030355">
        <w:rPr>
          <w:rFonts w:ascii="Cambria" w:hAnsi="Cambria" w:cstheme="minorHAnsi"/>
          <w:sz w:val="24"/>
          <w:szCs w:val="24"/>
        </w:rPr>
        <w:t xml:space="preserve"> (Zhu et al., 2020)</w:t>
      </w:r>
      <w:r w:rsidRPr="00030355">
        <w:rPr>
          <w:rFonts w:ascii="Cambria" w:hAnsi="Cambria" w:cstheme="minorHAnsi"/>
          <w:sz w:val="24"/>
          <w:szCs w:val="24"/>
        </w:rPr>
        <w:t>, soil moisture</w:t>
      </w:r>
      <w:r w:rsidR="00850EA3" w:rsidRPr="00030355">
        <w:rPr>
          <w:rFonts w:ascii="Cambria" w:hAnsi="Cambria" w:cstheme="minorHAnsi"/>
          <w:sz w:val="24"/>
          <w:szCs w:val="24"/>
        </w:rPr>
        <w:t xml:space="preserve"> (Xu et al., 2023)</w:t>
      </w:r>
      <w:r w:rsidRPr="00030355">
        <w:rPr>
          <w:rFonts w:ascii="Cambria" w:hAnsi="Cambria" w:cstheme="minorHAnsi"/>
          <w:sz w:val="24"/>
          <w:szCs w:val="24"/>
        </w:rPr>
        <w:t>, and</w:t>
      </w:r>
      <w:r w:rsidRPr="009675BD">
        <w:rPr>
          <w:rFonts w:ascii="Cambria" w:hAnsi="Cambria" w:cstheme="minorHAnsi"/>
          <w:sz w:val="24"/>
          <w:szCs w:val="24"/>
        </w:rPr>
        <w:t xml:space="preserve"> their various combinations and interactions. Generally, a relatively clear and consistent picture of stomatal response to these factors has emerged, where</w:t>
      </w:r>
      <w:r w:rsidR="005B6336" w:rsidRPr="00276F7F">
        <w:rPr>
          <w:rFonts w:ascii="Cambria" w:hAnsi="Cambria" w:cstheme="minorHAnsi"/>
          <w:sz w:val="24"/>
          <w:szCs w:val="24"/>
        </w:rPr>
        <w:t>by</w:t>
      </w:r>
      <w:r w:rsidRPr="00276F7F">
        <w:rPr>
          <w:rFonts w:ascii="Cambria" w:hAnsi="Cambria" w:cstheme="minorHAnsi"/>
          <w:sz w:val="24"/>
          <w:szCs w:val="24"/>
        </w:rPr>
        <w:t xml:space="preserve"> under stress conditions stomatal conductance tend</w:t>
      </w:r>
      <w:r w:rsidR="00E8257D" w:rsidRPr="00276F7F">
        <w:rPr>
          <w:rFonts w:ascii="Cambria" w:hAnsi="Cambria" w:cstheme="minorHAnsi"/>
          <w:sz w:val="24"/>
          <w:szCs w:val="24"/>
        </w:rPr>
        <w:t>s</w:t>
      </w:r>
      <w:r w:rsidRPr="00276F7F">
        <w:rPr>
          <w:rFonts w:ascii="Cambria" w:hAnsi="Cambria" w:cstheme="minorHAnsi"/>
          <w:sz w:val="24"/>
          <w:szCs w:val="24"/>
        </w:rPr>
        <w:t xml:space="preserve"> to decrease</w:t>
      </w:r>
      <w:r w:rsidR="00E8257D" w:rsidRPr="00276F7F">
        <w:rPr>
          <w:rFonts w:ascii="Cambria" w:hAnsi="Cambria" w:cstheme="minorHAnsi"/>
          <w:sz w:val="24"/>
          <w:szCs w:val="24"/>
        </w:rPr>
        <w:t xml:space="preserve">, except under specific </w:t>
      </w:r>
      <w:r w:rsidR="00850EA3" w:rsidRPr="00276F7F">
        <w:rPr>
          <w:rFonts w:ascii="Cambria" w:hAnsi="Cambria" w:cstheme="minorHAnsi"/>
          <w:sz w:val="24"/>
          <w:szCs w:val="24"/>
        </w:rPr>
        <w:t xml:space="preserve">extreme </w:t>
      </w:r>
      <w:r w:rsidR="00E8257D" w:rsidRPr="00DA6C4B">
        <w:rPr>
          <w:rFonts w:ascii="Cambria" w:hAnsi="Cambria" w:cstheme="minorHAnsi"/>
          <w:sz w:val="24"/>
          <w:szCs w:val="24"/>
        </w:rPr>
        <w:t xml:space="preserve">conditions </w:t>
      </w:r>
      <w:r w:rsidR="00850EA3" w:rsidRPr="00DA6C4B">
        <w:rPr>
          <w:rFonts w:ascii="Cambria" w:hAnsi="Cambria" w:cstheme="minorHAnsi"/>
          <w:sz w:val="24"/>
          <w:szCs w:val="24"/>
        </w:rPr>
        <w:t xml:space="preserve">and/or </w:t>
      </w:r>
      <w:r w:rsidR="00E8257D" w:rsidRPr="00DA6C4B">
        <w:rPr>
          <w:rFonts w:ascii="Cambria" w:hAnsi="Cambria" w:cstheme="minorHAnsi"/>
          <w:sz w:val="24"/>
          <w:szCs w:val="24"/>
        </w:rPr>
        <w:t xml:space="preserve">in geographically limited areas </w:t>
      </w:r>
      <w:r w:rsidR="00E8257D" w:rsidRPr="00030355">
        <w:rPr>
          <w:rFonts w:ascii="Cambria" w:hAnsi="Cambria" w:cstheme="minorHAnsi"/>
          <w:sz w:val="24"/>
          <w:szCs w:val="24"/>
        </w:rPr>
        <w:t>(Purcell et al., 2018</w:t>
      </w:r>
      <w:r w:rsidR="007B26F2" w:rsidRPr="00030355">
        <w:rPr>
          <w:rFonts w:ascii="Cambria" w:hAnsi="Cambria" w:cstheme="minorHAnsi"/>
          <w:sz w:val="24"/>
          <w:szCs w:val="24"/>
        </w:rPr>
        <w:t>;</w:t>
      </w:r>
      <w:r w:rsidR="00850EA3" w:rsidRPr="00030355">
        <w:rPr>
          <w:rFonts w:ascii="Cambria" w:hAnsi="Cambria" w:cstheme="minorHAnsi"/>
          <w:sz w:val="24"/>
          <w:szCs w:val="24"/>
        </w:rPr>
        <w:t xml:space="preserve"> </w:t>
      </w:r>
      <w:proofErr w:type="spellStart"/>
      <w:r w:rsidR="00850EA3" w:rsidRPr="00030355">
        <w:rPr>
          <w:rFonts w:ascii="Cambria" w:hAnsi="Cambria" w:cstheme="minorHAnsi"/>
          <w:sz w:val="24"/>
          <w:szCs w:val="24"/>
        </w:rPr>
        <w:t>Marchin</w:t>
      </w:r>
      <w:proofErr w:type="spellEnd"/>
      <w:r w:rsidR="00850EA3" w:rsidRPr="00030355">
        <w:rPr>
          <w:rFonts w:ascii="Cambria" w:hAnsi="Cambria" w:cstheme="minorHAnsi"/>
          <w:sz w:val="24"/>
          <w:szCs w:val="24"/>
        </w:rPr>
        <w:t xml:space="preserve"> et al., 2022</w:t>
      </w:r>
      <w:r w:rsidR="00E8257D" w:rsidRPr="00030355">
        <w:rPr>
          <w:rFonts w:ascii="Cambria" w:hAnsi="Cambria" w:cstheme="minorHAnsi"/>
          <w:sz w:val="24"/>
          <w:szCs w:val="24"/>
        </w:rPr>
        <w:t>)</w:t>
      </w:r>
      <w:r w:rsidRPr="00030355">
        <w:rPr>
          <w:rFonts w:ascii="Cambria" w:hAnsi="Cambria" w:cstheme="minorHAnsi"/>
          <w:sz w:val="24"/>
          <w:szCs w:val="24"/>
        </w:rPr>
        <w:t xml:space="preserve">. </w:t>
      </w:r>
      <w:r w:rsidR="00FA260B" w:rsidRPr="00030355">
        <w:rPr>
          <w:rFonts w:ascii="Cambria" w:hAnsi="Cambria" w:cstheme="minorHAnsi"/>
          <w:sz w:val="24"/>
          <w:szCs w:val="24"/>
        </w:rPr>
        <w:t>In turn, c</w:t>
      </w:r>
      <w:r w:rsidR="00FA260B" w:rsidRPr="009675BD">
        <w:rPr>
          <w:rFonts w:ascii="Cambria" w:hAnsi="Cambria" w:cstheme="minorHAnsi"/>
          <w:sz w:val="24"/>
          <w:szCs w:val="24"/>
        </w:rPr>
        <w:t xml:space="preserve">hanges in leaf stomatal conductance </w:t>
      </w:r>
      <w:r w:rsidR="00B53B2E" w:rsidRPr="009675BD">
        <w:rPr>
          <w:rFonts w:ascii="Cambria" w:hAnsi="Cambria" w:cstheme="minorHAnsi"/>
          <w:sz w:val="24"/>
          <w:szCs w:val="24"/>
        </w:rPr>
        <w:t xml:space="preserve">may impact photosynthetic performance. </w:t>
      </w:r>
      <w:r w:rsidR="009F3C77" w:rsidRPr="00276F7F">
        <w:rPr>
          <w:rFonts w:ascii="Cambria" w:hAnsi="Cambria" w:cstheme="minorHAnsi"/>
          <w:sz w:val="24"/>
          <w:szCs w:val="24"/>
        </w:rPr>
        <w:t>Although the processes of photosynthetic CO</w:t>
      </w:r>
      <w:r w:rsidR="009F3C77" w:rsidRPr="00276F7F">
        <w:rPr>
          <w:rFonts w:ascii="Cambria" w:hAnsi="Cambria" w:cstheme="minorHAnsi"/>
          <w:sz w:val="24"/>
          <w:szCs w:val="24"/>
          <w:vertAlign w:val="subscript"/>
        </w:rPr>
        <w:t>2</w:t>
      </w:r>
      <w:r w:rsidR="009F3C77" w:rsidRPr="00276F7F">
        <w:rPr>
          <w:rFonts w:ascii="Cambria" w:hAnsi="Cambria" w:cstheme="minorHAnsi"/>
          <w:sz w:val="24"/>
          <w:szCs w:val="24"/>
        </w:rPr>
        <w:t xml:space="preserve"> assimilation and stomatal conductance are tightly linked </w:t>
      </w:r>
      <w:r w:rsidR="009F3C77" w:rsidRPr="00030355">
        <w:rPr>
          <w:rFonts w:ascii="Cambria" w:hAnsi="Cambria" w:cstheme="minorHAnsi"/>
          <w:sz w:val="24"/>
          <w:szCs w:val="24"/>
        </w:rPr>
        <w:t>(Wong et al., 1979; Jarvis and Davies, 1998; Lichtenthaler et al., 2007)</w:t>
      </w:r>
      <w:r w:rsidR="00E15B67" w:rsidRPr="00030355">
        <w:rPr>
          <w:rFonts w:ascii="Cambria" w:hAnsi="Cambria" w:cstheme="minorHAnsi"/>
          <w:sz w:val="24"/>
          <w:szCs w:val="24"/>
        </w:rPr>
        <w:t>,</w:t>
      </w:r>
      <w:r w:rsidR="00E15B67" w:rsidRPr="009675BD">
        <w:rPr>
          <w:rFonts w:ascii="Cambria" w:hAnsi="Cambria" w:cstheme="minorHAnsi"/>
          <w:sz w:val="24"/>
          <w:szCs w:val="24"/>
        </w:rPr>
        <w:t xml:space="preserve"> many studies investigating </w:t>
      </w:r>
      <w:r w:rsidR="009F3C77" w:rsidRPr="009675BD">
        <w:rPr>
          <w:rFonts w:ascii="Cambria" w:hAnsi="Cambria" w:cstheme="minorHAnsi"/>
          <w:sz w:val="24"/>
          <w:szCs w:val="24"/>
        </w:rPr>
        <w:t xml:space="preserve">the effects of </w:t>
      </w:r>
      <w:r w:rsidR="00E15B67" w:rsidRPr="009675BD">
        <w:rPr>
          <w:rFonts w:ascii="Cambria" w:hAnsi="Cambria" w:cstheme="minorHAnsi"/>
          <w:sz w:val="24"/>
          <w:szCs w:val="24"/>
        </w:rPr>
        <w:t xml:space="preserve">environmental change </w:t>
      </w:r>
      <w:r w:rsidR="009F3C77" w:rsidRPr="009675BD">
        <w:rPr>
          <w:rFonts w:ascii="Cambria" w:hAnsi="Cambria" w:cstheme="minorHAnsi"/>
          <w:sz w:val="24"/>
          <w:szCs w:val="24"/>
        </w:rPr>
        <w:t xml:space="preserve">on </w:t>
      </w:r>
      <w:r w:rsidR="00E15B67" w:rsidRPr="009675BD">
        <w:rPr>
          <w:rFonts w:ascii="Cambria" w:hAnsi="Cambria" w:cstheme="minorHAnsi"/>
          <w:sz w:val="24"/>
          <w:szCs w:val="24"/>
        </w:rPr>
        <w:t>carbon assimilation fail to report co-occur</w:t>
      </w:r>
      <w:r w:rsidR="009F3C77" w:rsidRPr="009675BD">
        <w:rPr>
          <w:rFonts w:ascii="Cambria" w:hAnsi="Cambria" w:cstheme="minorHAnsi"/>
          <w:sz w:val="24"/>
          <w:szCs w:val="24"/>
        </w:rPr>
        <w:t>r</w:t>
      </w:r>
      <w:r w:rsidR="00E15B67" w:rsidRPr="009675BD">
        <w:rPr>
          <w:rFonts w:ascii="Cambria" w:hAnsi="Cambria" w:cstheme="minorHAnsi"/>
          <w:sz w:val="24"/>
          <w:szCs w:val="24"/>
        </w:rPr>
        <w:t xml:space="preserve">ing changes </w:t>
      </w:r>
      <w:r w:rsidR="009F3C77" w:rsidRPr="009675BD">
        <w:rPr>
          <w:rFonts w:ascii="Cambria" w:hAnsi="Cambria" w:cstheme="minorHAnsi"/>
          <w:sz w:val="24"/>
          <w:szCs w:val="24"/>
        </w:rPr>
        <w:t xml:space="preserve">in </w:t>
      </w:r>
      <w:r w:rsidR="00E15B67" w:rsidRPr="009675BD">
        <w:rPr>
          <w:rFonts w:ascii="Cambria" w:hAnsi="Cambria" w:cstheme="minorHAnsi"/>
          <w:sz w:val="24"/>
          <w:szCs w:val="24"/>
        </w:rPr>
        <w:t>stomatal conductance.</w:t>
      </w:r>
      <w:r w:rsidR="009F3C77" w:rsidRPr="009675BD">
        <w:rPr>
          <w:rFonts w:ascii="Cambria" w:hAnsi="Cambria" w:cstheme="minorHAnsi"/>
          <w:sz w:val="24"/>
          <w:szCs w:val="24"/>
        </w:rPr>
        <w:t xml:space="preserve"> This is also true for many earlier </w:t>
      </w:r>
      <w:r w:rsidR="009F3C77" w:rsidRPr="00030355">
        <w:rPr>
          <w:rFonts w:ascii="Cambria" w:hAnsi="Cambria" w:cstheme="minorHAnsi"/>
          <w:sz w:val="24"/>
          <w:szCs w:val="24"/>
        </w:rPr>
        <w:t>UV studies (e.g., Flint et al., 1985; Naidu et al., 1993; Šprtová et al., 1999),</w:t>
      </w:r>
      <w:r w:rsidR="009F3C77" w:rsidRPr="009675BD">
        <w:rPr>
          <w:rFonts w:ascii="Cambria" w:hAnsi="Cambria" w:cstheme="minorHAnsi"/>
          <w:sz w:val="24"/>
          <w:szCs w:val="24"/>
        </w:rPr>
        <w:t xml:space="preserve"> where attention was focused on the photo</w:t>
      </w:r>
      <w:r w:rsidR="006F159E" w:rsidRPr="009675BD">
        <w:rPr>
          <w:rFonts w:ascii="Cambria" w:hAnsi="Cambria" w:cstheme="minorHAnsi"/>
          <w:sz w:val="24"/>
          <w:szCs w:val="24"/>
        </w:rPr>
        <w:t>-</w:t>
      </w:r>
      <w:r w:rsidR="009F3C77" w:rsidRPr="00276F7F">
        <w:rPr>
          <w:rFonts w:ascii="Cambria" w:hAnsi="Cambria" w:cstheme="minorHAnsi"/>
          <w:sz w:val="24"/>
          <w:szCs w:val="24"/>
        </w:rPr>
        <w:t>inhibitory effects of UV-B radiation on photosystem II and other parts of the photosynthetic apparatus.</w:t>
      </w:r>
    </w:p>
    <w:p w14:paraId="2D061D7F" w14:textId="2D595535" w:rsidR="00E15B67" w:rsidRPr="00384079" w:rsidRDefault="00A1059F" w:rsidP="0015526E">
      <w:pPr>
        <w:spacing w:after="0" w:line="360" w:lineRule="auto"/>
        <w:jc w:val="both"/>
        <w:rPr>
          <w:rFonts w:ascii="Cambria" w:hAnsi="Cambria" w:cstheme="minorHAnsi"/>
          <w:sz w:val="24"/>
          <w:szCs w:val="24"/>
        </w:rPr>
      </w:pPr>
      <w:r w:rsidRPr="00030355">
        <w:rPr>
          <w:rFonts w:ascii="Cambria" w:hAnsi="Cambria" w:cstheme="minorHAnsi"/>
          <w:sz w:val="24"/>
          <w:szCs w:val="24"/>
        </w:rPr>
        <w:t xml:space="preserve">Theoretically, </w:t>
      </w:r>
      <w:r w:rsidR="00D11118" w:rsidRPr="00030355">
        <w:rPr>
          <w:rFonts w:ascii="Cambria" w:hAnsi="Cambria" w:cstheme="minorHAnsi"/>
          <w:sz w:val="24"/>
          <w:szCs w:val="24"/>
        </w:rPr>
        <w:t xml:space="preserve">leaf </w:t>
      </w:r>
      <w:r w:rsidRPr="00030355">
        <w:rPr>
          <w:rFonts w:ascii="Cambria" w:hAnsi="Cambria" w:cstheme="minorHAnsi"/>
          <w:sz w:val="24"/>
          <w:szCs w:val="24"/>
        </w:rPr>
        <w:t>stomatal conductance is dictated by the size</w:t>
      </w:r>
      <w:r w:rsidR="00754B80" w:rsidRPr="00030355">
        <w:rPr>
          <w:rFonts w:ascii="Cambria" w:hAnsi="Cambria" w:cstheme="minorHAnsi"/>
          <w:sz w:val="24"/>
          <w:szCs w:val="24"/>
        </w:rPr>
        <w:t xml:space="preserve">, </w:t>
      </w:r>
      <w:r w:rsidRPr="00030355">
        <w:rPr>
          <w:rFonts w:ascii="Cambria" w:hAnsi="Cambria" w:cstheme="minorHAnsi"/>
          <w:sz w:val="24"/>
          <w:szCs w:val="24"/>
        </w:rPr>
        <w:t xml:space="preserve">density </w:t>
      </w:r>
      <w:r w:rsidR="00754B80" w:rsidRPr="00030355">
        <w:rPr>
          <w:rFonts w:ascii="Cambria" w:hAnsi="Cambria" w:cstheme="minorHAnsi"/>
          <w:sz w:val="24"/>
          <w:szCs w:val="24"/>
        </w:rPr>
        <w:t xml:space="preserve">and aperture </w:t>
      </w:r>
      <w:r w:rsidRPr="00030355">
        <w:rPr>
          <w:rFonts w:ascii="Cambria" w:hAnsi="Cambria" w:cstheme="minorHAnsi"/>
          <w:sz w:val="24"/>
          <w:szCs w:val="24"/>
        </w:rPr>
        <w:t>of stomata (Dow et al., 2014)</w:t>
      </w:r>
      <w:r w:rsidR="00D57405" w:rsidRPr="00030355">
        <w:rPr>
          <w:rFonts w:ascii="Cambria" w:hAnsi="Cambria" w:cstheme="minorHAnsi"/>
          <w:sz w:val="24"/>
          <w:szCs w:val="24"/>
        </w:rPr>
        <w:t xml:space="preserve"> and</w:t>
      </w:r>
      <w:r w:rsidR="00D57405" w:rsidRPr="009675BD">
        <w:rPr>
          <w:rFonts w:ascii="Cambria" w:hAnsi="Cambria" w:cstheme="minorHAnsi"/>
          <w:sz w:val="24"/>
          <w:szCs w:val="24"/>
        </w:rPr>
        <w:t xml:space="preserve"> </w:t>
      </w:r>
      <w:r w:rsidR="006F159E" w:rsidRPr="009675BD">
        <w:rPr>
          <w:rFonts w:ascii="Cambria" w:hAnsi="Cambria" w:cstheme="minorHAnsi"/>
          <w:sz w:val="24"/>
          <w:szCs w:val="24"/>
        </w:rPr>
        <w:t xml:space="preserve">inevitably </w:t>
      </w:r>
      <w:r w:rsidR="00D57405" w:rsidRPr="009675BD">
        <w:rPr>
          <w:rFonts w:ascii="Cambria" w:hAnsi="Cambria" w:cstheme="minorHAnsi"/>
          <w:sz w:val="24"/>
          <w:szCs w:val="24"/>
        </w:rPr>
        <w:t>affect</w:t>
      </w:r>
      <w:r w:rsidR="006F159E" w:rsidRPr="009675BD">
        <w:rPr>
          <w:rFonts w:ascii="Cambria" w:hAnsi="Cambria" w:cstheme="minorHAnsi"/>
          <w:sz w:val="24"/>
          <w:szCs w:val="24"/>
        </w:rPr>
        <w:t>s</w:t>
      </w:r>
      <w:r w:rsidR="00D57405" w:rsidRPr="009675BD">
        <w:rPr>
          <w:rFonts w:ascii="Cambria" w:hAnsi="Cambria" w:cstheme="minorHAnsi"/>
          <w:sz w:val="24"/>
          <w:szCs w:val="24"/>
        </w:rPr>
        <w:t xml:space="preserve"> plant/ecosystem interactions</w:t>
      </w:r>
      <w:r w:rsidR="00D26D41" w:rsidRPr="009675BD">
        <w:rPr>
          <w:rFonts w:ascii="Cambria" w:hAnsi="Cambria" w:cstheme="minorHAnsi"/>
          <w:sz w:val="24"/>
          <w:szCs w:val="24"/>
        </w:rPr>
        <w:t xml:space="preserve"> </w:t>
      </w:r>
      <w:r w:rsidR="009C1665" w:rsidRPr="009675BD">
        <w:rPr>
          <w:rFonts w:ascii="Cambria" w:hAnsi="Cambria" w:cstheme="minorHAnsi"/>
          <w:sz w:val="24"/>
          <w:szCs w:val="24"/>
        </w:rPr>
        <w:t xml:space="preserve">with the atmosphere </w:t>
      </w:r>
      <w:r w:rsidR="00D26D41" w:rsidRPr="00276F7F">
        <w:rPr>
          <w:rFonts w:ascii="Cambria" w:hAnsi="Cambria" w:cstheme="minorHAnsi"/>
          <w:sz w:val="24"/>
          <w:szCs w:val="24"/>
        </w:rPr>
        <w:t>(Figure 1)</w:t>
      </w:r>
      <w:r w:rsidR="007A68AB" w:rsidRPr="00276F7F">
        <w:rPr>
          <w:rFonts w:ascii="Cambria" w:hAnsi="Cambria" w:cstheme="minorHAnsi"/>
          <w:sz w:val="24"/>
          <w:szCs w:val="24"/>
        </w:rPr>
        <w:t xml:space="preserve">. </w:t>
      </w:r>
      <w:r w:rsidRPr="00276F7F">
        <w:rPr>
          <w:rFonts w:ascii="Cambria" w:hAnsi="Cambria" w:cstheme="minorHAnsi"/>
          <w:sz w:val="24"/>
          <w:szCs w:val="24"/>
        </w:rPr>
        <w:t>However</w:t>
      </w:r>
      <w:r w:rsidR="00850EA3" w:rsidRPr="00276F7F">
        <w:rPr>
          <w:rFonts w:ascii="Cambria" w:hAnsi="Cambria" w:cstheme="minorHAnsi"/>
          <w:sz w:val="24"/>
          <w:szCs w:val="24"/>
        </w:rPr>
        <w:t xml:space="preserve">, </w:t>
      </w:r>
      <w:r w:rsidR="007A68AB" w:rsidRPr="00276F7F">
        <w:rPr>
          <w:rFonts w:ascii="Cambria" w:hAnsi="Cambria" w:cstheme="minorHAnsi"/>
          <w:sz w:val="24"/>
          <w:szCs w:val="24"/>
        </w:rPr>
        <w:t>little</w:t>
      </w:r>
      <w:r w:rsidR="00850EA3" w:rsidRPr="00276F7F">
        <w:rPr>
          <w:rFonts w:ascii="Cambria" w:hAnsi="Cambria" w:cstheme="minorHAnsi"/>
          <w:sz w:val="24"/>
          <w:szCs w:val="24"/>
        </w:rPr>
        <w:t xml:space="preserve"> is known about UV effect</w:t>
      </w:r>
      <w:r w:rsidR="00614BA0" w:rsidRPr="00276F7F">
        <w:rPr>
          <w:rFonts w:ascii="Cambria" w:hAnsi="Cambria" w:cstheme="minorHAnsi"/>
          <w:sz w:val="24"/>
          <w:szCs w:val="24"/>
        </w:rPr>
        <w:t>s</w:t>
      </w:r>
      <w:r w:rsidR="00850EA3" w:rsidRPr="00DA6C4B">
        <w:rPr>
          <w:rFonts w:ascii="Cambria" w:hAnsi="Cambria" w:cstheme="minorHAnsi"/>
          <w:sz w:val="24"/>
          <w:szCs w:val="24"/>
        </w:rPr>
        <w:t xml:space="preserve"> on stomata</w:t>
      </w:r>
      <w:r w:rsidR="00614BA0" w:rsidRPr="00DA6C4B">
        <w:rPr>
          <w:rFonts w:ascii="Cambria" w:hAnsi="Cambria" w:cstheme="minorHAnsi"/>
          <w:sz w:val="24"/>
          <w:szCs w:val="24"/>
        </w:rPr>
        <w:t>l</w:t>
      </w:r>
      <w:r w:rsidRPr="00DA6C4B">
        <w:rPr>
          <w:rFonts w:ascii="Cambria" w:hAnsi="Cambria" w:cstheme="minorHAnsi"/>
          <w:sz w:val="24"/>
          <w:szCs w:val="24"/>
        </w:rPr>
        <w:t xml:space="preserve"> morphology and</w:t>
      </w:r>
      <w:r w:rsidR="00850EA3" w:rsidRPr="00111778">
        <w:rPr>
          <w:rFonts w:ascii="Cambria" w:hAnsi="Cambria" w:cstheme="minorHAnsi"/>
          <w:sz w:val="24"/>
          <w:szCs w:val="24"/>
        </w:rPr>
        <w:t xml:space="preserve"> function</w:t>
      </w:r>
      <w:r w:rsidRPr="00993EAB">
        <w:rPr>
          <w:rFonts w:ascii="Cambria" w:hAnsi="Cambria" w:cstheme="minorHAnsi"/>
          <w:sz w:val="24"/>
          <w:szCs w:val="24"/>
        </w:rPr>
        <w:t xml:space="preserve"> and the </w:t>
      </w:r>
      <w:r w:rsidR="00614BA0" w:rsidRPr="00384079">
        <w:rPr>
          <w:rFonts w:ascii="Cambria" w:hAnsi="Cambria" w:cstheme="minorHAnsi"/>
          <w:sz w:val="24"/>
          <w:szCs w:val="24"/>
        </w:rPr>
        <w:t>data</w:t>
      </w:r>
      <w:r w:rsidRPr="000560D5">
        <w:rPr>
          <w:rFonts w:ascii="Cambria" w:hAnsi="Cambria" w:cstheme="minorHAnsi"/>
          <w:sz w:val="24"/>
          <w:szCs w:val="24"/>
        </w:rPr>
        <w:t xml:space="preserve"> in the </w:t>
      </w:r>
      <w:r w:rsidRPr="00030355">
        <w:rPr>
          <w:rFonts w:ascii="Cambria" w:hAnsi="Cambria" w:cstheme="minorHAnsi"/>
          <w:sz w:val="24"/>
          <w:szCs w:val="24"/>
        </w:rPr>
        <w:t>literature are often contradictory</w:t>
      </w:r>
      <w:r w:rsidR="00850EA3" w:rsidRPr="00030355">
        <w:rPr>
          <w:rFonts w:ascii="Cambria" w:hAnsi="Cambria" w:cstheme="minorHAnsi"/>
          <w:sz w:val="24"/>
          <w:szCs w:val="24"/>
        </w:rPr>
        <w:t xml:space="preserve">. </w:t>
      </w:r>
      <w:r w:rsidRPr="00030355">
        <w:rPr>
          <w:rFonts w:ascii="Cambria" w:hAnsi="Cambria" w:cstheme="minorHAnsi"/>
          <w:sz w:val="24"/>
          <w:szCs w:val="24"/>
        </w:rPr>
        <w:t xml:space="preserve">While </w:t>
      </w:r>
      <w:r w:rsidR="001047C1" w:rsidRPr="00030355">
        <w:rPr>
          <w:rFonts w:ascii="Cambria" w:hAnsi="Cambria" w:cstheme="minorHAnsi"/>
          <w:sz w:val="24"/>
          <w:szCs w:val="24"/>
        </w:rPr>
        <w:t xml:space="preserve">some </w:t>
      </w:r>
      <w:r w:rsidRPr="00030355">
        <w:rPr>
          <w:rFonts w:ascii="Cambria" w:hAnsi="Cambria" w:cstheme="minorHAnsi"/>
          <w:sz w:val="24"/>
          <w:szCs w:val="24"/>
        </w:rPr>
        <w:t xml:space="preserve">studies </w:t>
      </w:r>
      <w:r w:rsidR="00A90504" w:rsidRPr="00030355">
        <w:rPr>
          <w:rFonts w:ascii="Cambria" w:hAnsi="Cambria" w:cstheme="minorHAnsi"/>
          <w:sz w:val="24"/>
          <w:szCs w:val="24"/>
        </w:rPr>
        <w:t>ha</w:t>
      </w:r>
      <w:r w:rsidRPr="00030355">
        <w:rPr>
          <w:rFonts w:ascii="Cambria" w:hAnsi="Cambria" w:cstheme="minorHAnsi"/>
          <w:sz w:val="24"/>
          <w:szCs w:val="24"/>
        </w:rPr>
        <w:t xml:space="preserve">ve </w:t>
      </w:r>
      <w:r w:rsidR="00A90504" w:rsidRPr="00030355">
        <w:rPr>
          <w:rFonts w:ascii="Cambria" w:hAnsi="Cambria" w:cstheme="minorHAnsi"/>
          <w:sz w:val="24"/>
          <w:szCs w:val="24"/>
        </w:rPr>
        <w:t>shown, that UV</w:t>
      </w:r>
      <w:r w:rsidRPr="00030355">
        <w:rPr>
          <w:rFonts w:ascii="Cambria" w:hAnsi="Cambria" w:cstheme="minorHAnsi"/>
          <w:sz w:val="24"/>
          <w:szCs w:val="24"/>
        </w:rPr>
        <w:t xml:space="preserve"> </w:t>
      </w:r>
      <w:r w:rsidR="00A90504" w:rsidRPr="00030355">
        <w:rPr>
          <w:rFonts w:ascii="Cambria" w:hAnsi="Cambria" w:cstheme="minorHAnsi"/>
          <w:sz w:val="24"/>
          <w:szCs w:val="24"/>
        </w:rPr>
        <w:t>mediate</w:t>
      </w:r>
      <w:r w:rsidRPr="00030355">
        <w:rPr>
          <w:rFonts w:ascii="Cambria" w:hAnsi="Cambria" w:cstheme="minorHAnsi"/>
          <w:sz w:val="24"/>
          <w:szCs w:val="24"/>
        </w:rPr>
        <w:t>s</w:t>
      </w:r>
      <w:r w:rsidR="00A90504" w:rsidRPr="00030355">
        <w:rPr>
          <w:rFonts w:ascii="Cambria" w:hAnsi="Cambria" w:cstheme="minorHAnsi"/>
          <w:sz w:val="24"/>
          <w:szCs w:val="24"/>
        </w:rPr>
        <w:t xml:space="preserve"> stomatal closure </w:t>
      </w:r>
      <w:r w:rsidRPr="00030355">
        <w:rPr>
          <w:rFonts w:ascii="Cambria" w:hAnsi="Cambria" w:cstheme="minorHAnsi"/>
          <w:sz w:val="24"/>
          <w:szCs w:val="24"/>
        </w:rPr>
        <w:t>(</w:t>
      </w:r>
      <w:proofErr w:type="spellStart"/>
      <w:r w:rsidRPr="00030355">
        <w:rPr>
          <w:rFonts w:ascii="Cambria" w:hAnsi="Cambria" w:cstheme="minorHAnsi"/>
          <w:sz w:val="24"/>
          <w:szCs w:val="24"/>
        </w:rPr>
        <w:t>Noqu</w:t>
      </w:r>
      <w:r w:rsidR="008C50DF" w:rsidRPr="00030355">
        <w:rPr>
          <w:rFonts w:ascii="Cambria" w:hAnsi="Cambria" w:cstheme="minorHAnsi"/>
          <w:sz w:val="24"/>
          <w:szCs w:val="24"/>
        </w:rPr>
        <w:t>é</w:t>
      </w:r>
      <w:r w:rsidRPr="00030355">
        <w:rPr>
          <w:rFonts w:ascii="Cambria" w:hAnsi="Cambria" w:cstheme="minorHAnsi"/>
          <w:sz w:val="24"/>
          <w:szCs w:val="24"/>
        </w:rPr>
        <w:t>s</w:t>
      </w:r>
      <w:proofErr w:type="spellEnd"/>
      <w:r w:rsidRPr="00030355">
        <w:rPr>
          <w:rFonts w:ascii="Cambria" w:hAnsi="Cambria" w:cstheme="minorHAnsi"/>
          <w:sz w:val="24"/>
          <w:szCs w:val="24"/>
        </w:rPr>
        <w:t xml:space="preserve"> et al., 1999)</w:t>
      </w:r>
      <w:r w:rsidRPr="009675BD">
        <w:rPr>
          <w:rFonts w:ascii="Cambria" w:hAnsi="Cambria" w:cstheme="minorHAnsi"/>
          <w:sz w:val="24"/>
          <w:szCs w:val="24"/>
        </w:rPr>
        <w:t xml:space="preserve"> and can thus </w:t>
      </w:r>
      <w:r w:rsidR="00A90504" w:rsidRPr="009675BD">
        <w:rPr>
          <w:rFonts w:ascii="Cambria" w:hAnsi="Cambria" w:cstheme="minorHAnsi"/>
          <w:sz w:val="24"/>
          <w:szCs w:val="24"/>
        </w:rPr>
        <w:t xml:space="preserve">contribute to </w:t>
      </w:r>
      <w:r w:rsidR="00614BA0" w:rsidRPr="009675BD">
        <w:rPr>
          <w:rFonts w:ascii="Cambria" w:hAnsi="Cambria" w:cstheme="minorHAnsi"/>
          <w:sz w:val="24"/>
          <w:szCs w:val="24"/>
        </w:rPr>
        <w:t xml:space="preserve">a </w:t>
      </w:r>
      <w:r w:rsidR="00A90504" w:rsidRPr="009675BD">
        <w:rPr>
          <w:rFonts w:ascii="Cambria" w:hAnsi="Cambria" w:cstheme="minorHAnsi"/>
          <w:sz w:val="24"/>
          <w:szCs w:val="24"/>
        </w:rPr>
        <w:t xml:space="preserve">higher leaf </w:t>
      </w:r>
      <w:r w:rsidR="00A90504" w:rsidRPr="00030355">
        <w:rPr>
          <w:rFonts w:ascii="Cambria" w:hAnsi="Cambria" w:cstheme="minorHAnsi"/>
          <w:sz w:val="24"/>
          <w:szCs w:val="24"/>
        </w:rPr>
        <w:t>temperature (Williams et al., 2022)</w:t>
      </w:r>
      <w:r w:rsidRPr="00030355">
        <w:rPr>
          <w:rFonts w:ascii="Cambria" w:hAnsi="Cambria" w:cstheme="minorHAnsi"/>
          <w:sz w:val="24"/>
          <w:szCs w:val="24"/>
        </w:rPr>
        <w:t xml:space="preserve">, </w:t>
      </w:r>
      <w:r w:rsidR="00A90504" w:rsidRPr="00030355">
        <w:rPr>
          <w:rFonts w:ascii="Cambria" w:hAnsi="Cambria" w:cstheme="minorHAnsi"/>
          <w:sz w:val="24"/>
          <w:szCs w:val="24"/>
        </w:rPr>
        <w:t>many</w:t>
      </w:r>
      <w:r w:rsidR="00A90504" w:rsidRPr="009675BD">
        <w:rPr>
          <w:rFonts w:ascii="Cambria" w:hAnsi="Cambria" w:cstheme="minorHAnsi"/>
          <w:sz w:val="24"/>
          <w:szCs w:val="24"/>
        </w:rPr>
        <w:t xml:space="preserve"> </w:t>
      </w:r>
      <w:r w:rsidRPr="009675BD">
        <w:rPr>
          <w:rFonts w:ascii="Cambria" w:hAnsi="Cambria" w:cstheme="minorHAnsi"/>
          <w:sz w:val="24"/>
          <w:szCs w:val="24"/>
        </w:rPr>
        <w:t xml:space="preserve">other </w:t>
      </w:r>
      <w:r w:rsidR="00A90504" w:rsidRPr="00276F7F">
        <w:rPr>
          <w:rFonts w:ascii="Cambria" w:hAnsi="Cambria" w:cstheme="minorHAnsi"/>
          <w:sz w:val="24"/>
          <w:szCs w:val="24"/>
        </w:rPr>
        <w:t xml:space="preserve">studies </w:t>
      </w:r>
      <w:r w:rsidRPr="00276F7F">
        <w:rPr>
          <w:rFonts w:ascii="Cambria" w:hAnsi="Cambria" w:cstheme="minorHAnsi"/>
          <w:sz w:val="24"/>
          <w:szCs w:val="24"/>
        </w:rPr>
        <w:t>reported negligible</w:t>
      </w:r>
      <w:r w:rsidR="00A90504" w:rsidRPr="00276F7F">
        <w:rPr>
          <w:rFonts w:ascii="Cambria" w:hAnsi="Cambria" w:cstheme="minorHAnsi"/>
          <w:sz w:val="24"/>
          <w:szCs w:val="24"/>
        </w:rPr>
        <w:t xml:space="preserve"> </w:t>
      </w:r>
      <w:r w:rsidRPr="00276F7F">
        <w:rPr>
          <w:rFonts w:ascii="Cambria" w:hAnsi="Cambria" w:cstheme="minorHAnsi"/>
          <w:sz w:val="24"/>
          <w:szCs w:val="24"/>
        </w:rPr>
        <w:t xml:space="preserve">or even stimulatory </w:t>
      </w:r>
      <w:r w:rsidR="00A90504" w:rsidRPr="00276F7F">
        <w:rPr>
          <w:rFonts w:ascii="Cambria" w:hAnsi="Cambria" w:cstheme="minorHAnsi"/>
          <w:sz w:val="24"/>
          <w:szCs w:val="24"/>
        </w:rPr>
        <w:t>effect</w:t>
      </w:r>
      <w:r w:rsidR="00614BA0" w:rsidRPr="00276F7F">
        <w:rPr>
          <w:rFonts w:ascii="Cambria" w:hAnsi="Cambria" w:cstheme="minorHAnsi"/>
          <w:sz w:val="24"/>
          <w:szCs w:val="24"/>
        </w:rPr>
        <w:t>s</w:t>
      </w:r>
      <w:r w:rsidR="00A90504" w:rsidRPr="00276F7F">
        <w:rPr>
          <w:rFonts w:ascii="Cambria" w:hAnsi="Cambria" w:cstheme="minorHAnsi"/>
          <w:sz w:val="24"/>
          <w:szCs w:val="24"/>
        </w:rPr>
        <w:t xml:space="preserve"> of UV radiation on </w:t>
      </w:r>
      <w:r w:rsidR="006F159E" w:rsidRPr="00DA6C4B">
        <w:rPr>
          <w:rFonts w:ascii="Cambria" w:hAnsi="Cambria" w:cstheme="minorHAnsi"/>
          <w:sz w:val="24"/>
          <w:szCs w:val="24"/>
        </w:rPr>
        <w:t xml:space="preserve">the degree of </w:t>
      </w:r>
      <w:r w:rsidR="00A90504" w:rsidRPr="00DA6C4B">
        <w:rPr>
          <w:rFonts w:ascii="Cambria" w:hAnsi="Cambria" w:cstheme="minorHAnsi"/>
          <w:sz w:val="24"/>
          <w:szCs w:val="24"/>
        </w:rPr>
        <w:t>stomata</w:t>
      </w:r>
      <w:r w:rsidRPr="00DA6C4B">
        <w:rPr>
          <w:rFonts w:ascii="Cambria" w:hAnsi="Cambria" w:cstheme="minorHAnsi"/>
          <w:sz w:val="24"/>
          <w:szCs w:val="24"/>
        </w:rPr>
        <w:t xml:space="preserve">l </w:t>
      </w:r>
      <w:r w:rsidRPr="00030355">
        <w:rPr>
          <w:rFonts w:ascii="Cambria" w:hAnsi="Cambria" w:cstheme="minorHAnsi"/>
          <w:sz w:val="24"/>
          <w:szCs w:val="24"/>
        </w:rPr>
        <w:t>open</w:t>
      </w:r>
      <w:r w:rsidR="006F159E" w:rsidRPr="00030355">
        <w:rPr>
          <w:rFonts w:ascii="Cambria" w:hAnsi="Cambria" w:cstheme="minorHAnsi"/>
          <w:sz w:val="24"/>
          <w:szCs w:val="24"/>
        </w:rPr>
        <w:t>ing</w:t>
      </w:r>
      <w:r w:rsidR="00A90504" w:rsidRPr="00030355">
        <w:rPr>
          <w:rFonts w:ascii="Cambria" w:hAnsi="Cambria" w:cstheme="minorHAnsi"/>
          <w:sz w:val="24"/>
          <w:szCs w:val="24"/>
        </w:rPr>
        <w:t xml:space="preserve"> (Jansen and van den </w:t>
      </w:r>
      <w:proofErr w:type="spellStart"/>
      <w:r w:rsidR="00A90504" w:rsidRPr="00030355">
        <w:rPr>
          <w:rFonts w:ascii="Cambria" w:hAnsi="Cambria" w:cstheme="minorHAnsi"/>
          <w:sz w:val="24"/>
          <w:szCs w:val="24"/>
        </w:rPr>
        <w:t>Noort</w:t>
      </w:r>
      <w:proofErr w:type="spellEnd"/>
      <w:r w:rsidR="00A90504" w:rsidRPr="00030355">
        <w:rPr>
          <w:rFonts w:ascii="Cambria" w:hAnsi="Cambria" w:cstheme="minorHAnsi"/>
          <w:sz w:val="24"/>
          <w:szCs w:val="24"/>
        </w:rPr>
        <w:t>, 2000).</w:t>
      </w:r>
      <w:r w:rsidR="00A90504" w:rsidRPr="009675BD">
        <w:rPr>
          <w:rFonts w:ascii="Cambria" w:hAnsi="Cambria" w:cstheme="minorHAnsi"/>
          <w:sz w:val="24"/>
          <w:szCs w:val="24"/>
        </w:rPr>
        <w:t xml:space="preserve"> </w:t>
      </w:r>
      <w:r w:rsidR="001B4A0B" w:rsidRPr="009675BD">
        <w:rPr>
          <w:rFonts w:ascii="Cambria" w:hAnsi="Cambria" w:cstheme="minorHAnsi"/>
          <w:sz w:val="24"/>
          <w:szCs w:val="24"/>
        </w:rPr>
        <w:t>The</w:t>
      </w:r>
      <w:r w:rsidRPr="009675BD">
        <w:rPr>
          <w:rFonts w:ascii="Cambria" w:hAnsi="Cambria" w:cstheme="minorHAnsi"/>
          <w:sz w:val="24"/>
          <w:szCs w:val="24"/>
        </w:rPr>
        <w:t xml:space="preserve"> diverse range of responses </w:t>
      </w:r>
      <w:r w:rsidR="006F159E" w:rsidRPr="00276F7F">
        <w:rPr>
          <w:rFonts w:ascii="Cambria" w:hAnsi="Cambria" w:cstheme="minorHAnsi"/>
          <w:sz w:val="24"/>
          <w:szCs w:val="24"/>
        </w:rPr>
        <w:t xml:space="preserve">raises </w:t>
      </w:r>
      <w:r w:rsidRPr="00276F7F">
        <w:rPr>
          <w:rFonts w:ascii="Cambria" w:hAnsi="Cambria" w:cstheme="minorHAnsi"/>
          <w:sz w:val="24"/>
          <w:szCs w:val="24"/>
        </w:rPr>
        <w:t>the question of species-specific UV radiation</w:t>
      </w:r>
      <w:r w:rsidR="000F40E9" w:rsidRPr="00276F7F">
        <w:rPr>
          <w:rFonts w:ascii="Cambria" w:hAnsi="Cambria" w:cstheme="minorHAnsi"/>
          <w:sz w:val="24"/>
          <w:szCs w:val="24"/>
        </w:rPr>
        <w:t xml:space="preserve"> effects</w:t>
      </w:r>
      <w:r w:rsidRPr="00276F7F">
        <w:rPr>
          <w:rFonts w:ascii="Cambria" w:hAnsi="Cambria" w:cstheme="minorHAnsi"/>
          <w:sz w:val="24"/>
          <w:szCs w:val="24"/>
        </w:rPr>
        <w:t xml:space="preserve">, the role of </w:t>
      </w:r>
      <w:r w:rsidR="00E87FBE" w:rsidRPr="00276F7F">
        <w:rPr>
          <w:rFonts w:ascii="Cambria" w:hAnsi="Cambria" w:cstheme="minorHAnsi"/>
          <w:sz w:val="24"/>
          <w:szCs w:val="24"/>
        </w:rPr>
        <w:t xml:space="preserve">the applied </w:t>
      </w:r>
      <w:r w:rsidRPr="00276F7F">
        <w:rPr>
          <w:rFonts w:ascii="Cambria" w:hAnsi="Cambria" w:cstheme="minorHAnsi"/>
          <w:sz w:val="24"/>
          <w:szCs w:val="24"/>
        </w:rPr>
        <w:t xml:space="preserve">UV dose as well as the </w:t>
      </w:r>
      <w:r w:rsidR="00E87FBE" w:rsidRPr="00111778">
        <w:rPr>
          <w:rFonts w:ascii="Cambria" w:hAnsi="Cambria" w:cstheme="minorHAnsi"/>
          <w:sz w:val="24"/>
          <w:szCs w:val="24"/>
        </w:rPr>
        <w:t xml:space="preserve">importance of </w:t>
      </w:r>
      <w:r w:rsidRPr="00993EAB">
        <w:rPr>
          <w:rFonts w:ascii="Cambria" w:hAnsi="Cambria" w:cstheme="minorHAnsi"/>
          <w:sz w:val="24"/>
          <w:szCs w:val="24"/>
        </w:rPr>
        <w:t xml:space="preserve">the entire growth environment. </w:t>
      </w:r>
    </w:p>
    <w:p w14:paraId="696551C1" w14:textId="781C8E0C" w:rsidR="00E15B67" w:rsidRPr="0015526E" w:rsidRDefault="007B26F2" w:rsidP="0015526E">
      <w:pPr>
        <w:spacing w:after="0" w:line="360" w:lineRule="auto"/>
        <w:jc w:val="both"/>
        <w:rPr>
          <w:rFonts w:ascii="Cambria" w:hAnsi="Cambria" w:cstheme="minorHAnsi"/>
          <w:sz w:val="24"/>
          <w:szCs w:val="24"/>
          <w:lang w:val="en-GB"/>
        </w:rPr>
      </w:pPr>
      <w:r w:rsidRPr="0094558D">
        <w:rPr>
          <w:rFonts w:ascii="Cambria" w:hAnsi="Cambria" w:cstheme="minorHAnsi"/>
          <w:sz w:val="24"/>
          <w:szCs w:val="24"/>
        </w:rPr>
        <w:t xml:space="preserve">In this study, </w:t>
      </w:r>
      <w:r w:rsidR="009675BD">
        <w:rPr>
          <w:rFonts w:ascii="Cambria" w:hAnsi="Cambria" w:cstheme="minorHAnsi"/>
          <w:sz w:val="24"/>
          <w:szCs w:val="24"/>
        </w:rPr>
        <w:t xml:space="preserve">using a meta-analytical </w:t>
      </w:r>
      <w:r w:rsidR="00AC626F">
        <w:rPr>
          <w:rFonts w:ascii="Cambria" w:hAnsi="Cambria" w:cstheme="minorHAnsi"/>
          <w:sz w:val="24"/>
          <w:szCs w:val="24"/>
        </w:rPr>
        <w:t>approach</w:t>
      </w:r>
      <w:r w:rsidR="009675BD">
        <w:rPr>
          <w:rFonts w:ascii="Cambria" w:hAnsi="Cambria" w:cstheme="minorHAnsi"/>
          <w:sz w:val="24"/>
          <w:szCs w:val="24"/>
        </w:rPr>
        <w:t xml:space="preserve">, </w:t>
      </w:r>
      <w:r w:rsidRPr="009675BD">
        <w:rPr>
          <w:rFonts w:ascii="Cambria" w:hAnsi="Cambria" w:cstheme="minorHAnsi"/>
          <w:sz w:val="24"/>
          <w:szCs w:val="24"/>
        </w:rPr>
        <w:t xml:space="preserve">we </w:t>
      </w:r>
      <w:r w:rsidR="00E15B67" w:rsidRPr="009675BD">
        <w:rPr>
          <w:rFonts w:ascii="Cambria" w:hAnsi="Cambria" w:cstheme="minorHAnsi"/>
          <w:sz w:val="24"/>
          <w:szCs w:val="24"/>
        </w:rPr>
        <w:t xml:space="preserve">investigate and summarize </w:t>
      </w:r>
      <w:r w:rsidR="009C1665" w:rsidRPr="009675BD">
        <w:rPr>
          <w:rFonts w:ascii="Cambria" w:hAnsi="Cambria" w:cstheme="minorHAnsi"/>
          <w:sz w:val="24"/>
          <w:szCs w:val="24"/>
        </w:rPr>
        <w:t xml:space="preserve">the </w:t>
      </w:r>
      <w:r w:rsidR="00E15B67" w:rsidRPr="009675BD">
        <w:rPr>
          <w:rFonts w:ascii="Cambria" w:hAnsi="Cambria" w:cstheme="minorHAnsi"/>
          <w:sz w:val="24"/>
          <w:szCs w:val="24"/>
        </w:rPr>
        <w:t xml:space="preserve">effects of UV radiation on stomatal conductance and related </w:t>
      </w:r>
      <w:r w:rsidR="009675BD">
        <w:rPr>
          <w:rFonts w:ascii="Cambria" w:hAnsi="Cambria" w:cstheme="minorHAnsi"/>
          <w:sz w:val="24"/>
          <w:szCs w:val="24"/>
        </w:rPr>
        <w:t>stomatal</w:t>
      </w:r>
      <w:r w:rsidR="009675BD" w:rsidRPr="009675BD">
        <w:rPr>
          <w:rFonts w:ascii="Cambria" w:hAnsi="Cambria" w:cstheme="minorHAnsi"/>
          <w:sz w:val="24"/>
          <w:szCs w:val="24"/>
        </w:rPr>
        <w:t xml:space="preserve"> </w:t>
      </w:r>
      <w:r w:rsidR="00E15B67" w:rsidRPr="009675BD">
        <w:rPr>
          <w:rFonts w:ascii="Cambria" w:hAnsi="Cambria" w:cstheme="minorHAnsi"/>
          <w:sz w:val="24"/>
          <w:szCs w:val="24"/>
        </w:rPr>
        <w:t xml:space="preserve">traits. </w:t>
      </w:r>
      <w:r w:rsidR="00A1059F" w:rsidRPr="009675BD">
        <w:rPr>
          <w:rFonts w:ascii="Cambria" w:hAnsi="Cambria" w:cstheme="minorHAnsi"/>
          <w:sz w:val="24"/>
          <w:szCs w:val="24"/>
        </w:rPr>
        <w:t xml:space="preserve">In accordance with the above-mentioned uncertainties, </w:t>
      </w:r>
      <w:r w:rsidR="005508BE" w:rsidRPr="009675BD">
        <w:rPr>
          <w:rFonts w:ascii="Cambria" w:hAnsi="Cambria" w:cstheme="minorHAnsi"/>
          <w:sz w:val="24"/>
          <w:szCs w:val="24"/>
        </w:rPr>
        <w:t>the</w:t>
      </w:r>
      <w:r w:rsidR="005508BE" w:rsidRPr="009675BD">
        <w:rPr>
          <w:rFonts w:ascii="Cambria" w:hAnsi="Cambria" w:cstheme="minorHAnsi"/>
          <w:sz w:val="24"/>
          <w:szCs w:val="24"/>
          <w:lang w:val="en-GB"/>
        </w:rPr>
        <w:t xml:space="preserve"> </w:t>
      </w:r>
      <w:r w:rsidR="00E15B67" w:rsidRPr="009675BD">
        <w:rPr>
          <w:rFonts w:ascii="Cambria" w:hAnsi="Cambria" w:cstheme="minorHAnsi"/>
          <w:sz w:val="24"/>
          <w:szCs w:val="24"/>
          <w:lang w:val="en-GB"/>
        </w:rPr>
        <w:t xml:space="preserve">primary research question of our meta-analysis is to summarize the effects of UV radiation on (i) stomatal morpho-functional traits, </w:t>
      </w:r>
      <w:r w:rsidR="00FE2462">
        <w:rPr>
          <w:rFonts w:ascii="Cambria" w:hAnsi="Cambria" w:cstheme="minorHAnsi"/>
          <w:sz w:val="24"/>
          <w:szCs w:val="24"/>
          <w:lang w:val="en-GB"/>
        </w:rPr>
        <w:t xml:space="preserve">and </w:t>
      </w:r>
      <w:r w:rsidR="00E15B67" w:rsidRPr="009675BD">
        <w:rPr>
          <w:rFonts w:ascii="Cambria" w:hAnsi="Cambria" w:cstheme="minorHAnsi"/>
          <w:sz w:val="24"/>
          <w:szCs w:val="24"/>
          <w:lang w:val="en-GB"/>
        </w:rPr>
        <w:t>(ii) leaf stomatal conductance for gas exchange</w:t>
      </w:r>
      <w:r w:rsidR="00FE2462">
        <w:rPr>
          <w:rFonts w:ascii="Cambria" w:hAnsi="Cambria" w:cstheme="minorHAnsi"/>
          <w:sz w:val="24"/>
          <w:szCs w:val="24"/>
          <w:lang w:val="en-GB"/>
        </w:rPr>
        <w:t xml:space="preserve">. </w:t>
      </w:r>
      <w:r w:rsidR="00124C59">
        <w:rPr>
          <w:rFonts w:ascii="Cambria" w:hAnsi="Cambria" w:cstheme="minorHAnsi"/>
          <w:sz w:val="24"/>
          <w:szCs w:val="24"/>
          <w:lang w:val="en-GB"/>
        </w:rPr>
        <w:t>In turn, this information is used to</w:t>
      </w:r>
      <w:r w:rsidR="00E15B67" w:rsidRPr="009675BD">
        <w:rPr>
          <w:rFonts w:ascii="Cambria" w:hAnsi="Cambria" w:cstheme="minorHAnsi"/>
          <w:sz w:val="24"/>
          <w:szCs w:val="24"/>
          <w:lang w:val="en-GB"/>
        </w:rPr>
        <w:t xml:space="preserve"> (iii) </w:t>
      </w:r>
      <w:r w:rsidR="00015544" w:rsidRPr="009675BD">
        <w:rPr>
          <w:rFonts w:ascii="Cambria" w:hAnsi="Cambria" w:cstheme="minorHAnsi"/>
          <w:sz w:val="24"/>
          <w:szCs w:val="24"/>
          <w:lang w:val="en-GB"/>
        </w:rPr>
        <w:lastRenderedPageBreak/>
        <w:t xml:space="preserve">suggest </w:t>
      </w:r>
      <w:r w:rsidR="00E15B67" w:rsidRPr="009675BD">
        <w:rPr>
          <w:rFonts w:ascii="Cambria" w:hAnsi="Cambria" w:cstheme="minorHAnsi"/>
          <w:sz w:val="24"/>
          <w:szCs w:val="24"/>
          <w:lang w:val="en-GB"/>
        </w:rPr>
        <w:t>potential consequences of UV-modulated stomatal conductance for global plant-atmosphere interactions and land carbon sink modelling efforts.</w:t>
      </w:r>
      <w:r w:rsidR="00A1059F" w:rsidRPr="009675BD">
        <w:rPr>
          <w:rFonts w:ascii="Cambria" w:hAnsi="Cambria" w:cstheme="minorHAnsi"/>
          <w:sz w:val="24"/>
          <w:szCs w:val="24"/>
          <w:lang w:val="en-GB"/>
        </w:rPr>
        <w:t xml:space="preserve"> </w:t>
      </w:r>
    </w:p>
    <w:p w14:paraId="0FE9C449" w14:textId="06981798" w:rsidR="00593268" w:rsidRPr="0094558D" w:rsidRDefault="00593268" w:rsidP="0015526E">
      <w:pPr>
        <w:spacing w:after="0" w:line="360" w:lineRule="auto"/>
        <w:jc w:val="both"/>
        <w:rPr>
          <w:rFonts w:ascii="Cambria" w:hAnsi="Cambria" w:cstheme="minorHAnsi"/>
          <w:bCs/>
          <w:color w:val="000000" w:themeColor="text1"/>
          <w:sz w:val="24"/>
          <w:szCs w:val="24"/>
          <w:highlight w:val="red"/>
        </w:rPr>
      </w:pPr>
    </w:p>
    <w:p w14:paraId="60B74840" w14:textId="207D7F80" w:rsidR="00593268" w:rsidRDefault="009F3C77" w:rsidP="0015526E">
      <w:pPr>
        <w:jc w:val="center"/>
        <w:rPr>
          <w:rFonts w:ascii="Cambria" w:hAnsi="Cambria"/>
          <w:b/>
          <w:bCs/>
          <w:sz w:val="24"/>
          <w:szCs w:val="24"/>
        </w:rPr>
      </w:pPr>
      <w:r>
        <w:rPr>
          <w:rFonts w:ascii="Cambria" w:hAnsi="Cambria"/>
          <w:b/>
          <w:bCs/>
          <w:noProof/>
          <w:sz w:val="24"/>
          <w:szCs w:val="24"/>
        </w:rPr>
        <w:drawing>
          <wp:inline distT="0" distB="0" distL="0" distR="0" wp14:anchorId="0C383904" wp14:editId="6B717B24">
            <wp:extent cx="4340860" cy="2944495"/>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40860" cy="2944495"/>
                    </a:xfrm>
                    <a:prstGeom prst="rect">
                      <a:avLst/>
                    </a:prstGeom>
                    <a:noFill/>
                  </pic:spPr>
                </pic:pic>
              </a:graphicData>
            </a:graphic>
          </wp:inline>
        </w:drawing>
      </w:r>
    </w:p>
    <w:p w14:paraId="540A140F" w14:textId="4FA3D9C7" w:rsidR="009F3C77" w:rsidRPr="0015526E" w:rsidRDefault="009F3C77">
      <w:pPr>
        <w:rPr>
          <w:rFonts w:ascii="Cambria" w:hAnsi="Cambria"/>
          <w:sz w:val="24"/>
          <w:szCs w:val="24"/>
        </w:rPr>
      </w:pPr>
      <w:r w:rsidRPr="0015526E">
        <w:rPr>
          <w:rFonts w:ascii="Cambria" w:hAnsi="Cambria"/>
          <w:b/>
          <w:sz w:val="24"/>
          <w:szCs w:val="24"/>
        </w:rPr>
        <w:t>Figure 1</w:t>
      </w:r>
      <w:r w:rsidR="00D26D41" w:rsidRPr="0015526E">
        <w:rPr>
          <w:rFonts w:ascii="Cambria" w:hAnsi="Cambria"/>
          <w:b/>
          <w:sz w:val="24"/>
          <w:szCs w:val="24"/>
        </w:rPr>
        <w:t>.</w:t>
      </w:r>
      <w:r w:rsidR="00D26D41" w:rsidRPr="0015526E">
        <w:rPr>
          <w:rFonts w:ascii="Cambria" w:hAnsi="Cambria"/>
          <w:sz w:val="24"/>
          <w:szCs w:val="24"/>
        </w:rPr>
        <w:t xml:space="preserve"> Schematic overview </w:t>
      </w:r>
      <w:r w:rsidR="00CC3578" w:rsidRPr="0015526E">
        <w:rPr>
          <w:rFonts w:ascii="Cambria" w:hAnsi="Cambria"/>
          <w:sz w:val="24"/>
          <w:szCs w:val="24"/>
        </w:rPr>
        <w:t xml:space="preserve">of the interactive effects of environmental signals, and plant functional type on </w:t>
      </w:r>
      <w:r w:rsidR="000D2686" w:rsidRPr="0015526E">
        <w:rPr>
          <w:rFonts w:ascii="Cambria" w:hAnsi="Cambria"/>
          <w:sz w:val="24"/>
          <w:szCs w:val="24"/>
        </w:rPr>
        <w:t xml:space="preserve">stomatal characteristics, such as size, density and aperture, with consequences for </w:t>
      </w:r>
      <w:r w:rsidR="0050015C" w:rsidRPr="0015526E">
        <w:rPr>
          <w:rFonts w:ascii="Cambria" w:hAnsi="Cambria"/>
          <w:sz w:val="24"/>
          <w:szCs w:val="24"/>
        </w:rPr>
        <w:t>leaf conductance, and plant/ecosystem atmosphere interactions.</w:t>
      </w:r>
      <w:r w:rsidR="000D2686" w:rsidRPr="0015526E">
        <w:rPr>
          <w:rFonts w:ascii="Cambria" w:hAnsi="Cambria"/>
          <w:sz w:val="24"/>
          <w:szCs w:val="24"/>
        </w:rPr>
        <w:t xml:space="preserve"> </w:t>
      </w:r>
      <w:r w:rsidR="00D26D41" w:rsidRPr="0015526E">
        <w:rPr>
          <w:rFonts w:ascii="Cambria" w:hAnsi="Cambria"/>
          <w:sz w:val="24"/>
          <w:szCs w:val="24"/>
        </w:rPr>
        <w:t xml:space="preserve"> </w:t>
      </w:r>
    </w:p>
    <w:p w14:paraId="421D95B9" w14:textId="77777777" w:rsidR="00593268" w:rsidRPr="009675BD" w:rsidRDefault="00593268" w:rsidP="0015526E">
      <w:pPr>
        <w:spacing w:after="0" w:line="360" w:lineRule="auto"/>
        <w:jc w:val="both"/>
        <w:rPr>
          <w:rFonts w:ascii="Cambria" w:hAnsi="Cambria"/>
          <w:b/>
          <w:bCs/>
          <w:sz w:val="24"/>
          <w:szCs w:val="24"/>
        </w:rPr>
      </w:pPr>
    </w:p>
    <w:p w14:paraId="2AEA653E" w14:textId="2696D138" w:rsidR="00996FFA" w:rsidRPr="0015526E" w:rsidRDefault="0044215A" w:rsidP="0015526E">
      <w:pPr>
        <w:spacing w:after="0" w:line="360" w:lineRule="auto"/>
        <w:jc w:val="both"/>
        <w:rPr>
          <w:rFonts w:ascii="Cambria" w:hAnsi="Cambria"/>
          <w:b/>
          <w:bCs/>
          <w:sz w:val="24"/>
          <w:szCs w:val="24"/>
          <w:u w:val="single"/>
        </w:rPr>
      </w:pPr>
      <w:r w:rsidRPr="0015526E">
        <w:rPr>
          <w:rFonts w:ascii="Cambria" w:hAnsi="Cambria"/>
          <w:b/>
          <w:bCs/>
          <w:sz w:val="24"/>
          <w:szCs w:val="24"/>
          <w:u w:val="single"/>
        </w:rPr>
        <w:t xml:space="preserve">Materials and methods </w:t>
      </w:r>
    </w:p>
    <w:p w14:paraId="547729B3" w14:textId="64EA73DC" w:rsidR="00996FFA" w:rsidRPr="009675BD" w:rsidRDefault="0044215A" w:rsidP="0015526E">
      <w:pPr>
        <w:spacing w:after="0" w:line="360" w:lineRule="auto"/>
        <w:jc w:val="both"/>
        <w:rPr>
          <w:rFonts w:ascii="Cambria" w:hAnsi="Cambria"/>
          <w:i/>
          <w:iCs/>
          <w:sz w:val="24"/>
          <w:szCs w:val="24"/>
        </w:rPr>
      </w:pPr>
      <w:r w:rsidRPr="009675BD">
        <w:rPr>
          <w:rFonts w:ascii="Cambria" w:hAnsi="Cambria"/>
          <w:i/>
          <w:iCs/>
          <w:sz w:val="24"/>
          <w:szCs w:val="24"/>
        </w:rPr>
        <w:t xml:space="preserve">Literature search and </w:t>
      </w:r>
      <w:r w:rsidR="00706ACB" w:rsidRPr="009675BD">
        <w:rPr>
          <w:rFonts w:ascii="Cambria" w:hAnsi="Cambria"/>
          <w:i/>
          <w:iCs/>
          <w:sz w:val="24"/>
          <w:szCs w:val="24"/>
        </w:rPr>
        <w:t>ex</w:t>
      </w:r>
      <w:r w:rsidRPr="009675BD">
        <w:rPr>
          <w:rFonts w:ascii="Cambria" w:hAnsi="Cambria"/>
          <w:i/>
          <w:iCs/>
          <w:sz w:val="24"/>
          <w:szCs w:val="24"/>
        </w:rPr>
        <w:t xml:space="preserve">clusion criteria </w:t>
      </w:r>
    </w:p>
    <w:p w14:paraId="14AB3A90" w14:textId="0025FE8E" w:rsidR="00801D0E" w:rsidRPr="009675BD" w:rsidRDefault="00EB51AD" w:rsidP="0015526E">
      <w:pPr>
        <w:spacing w:after="0" w:line="360" w:lineRule="auto"/>
        <w:jc w:val="both"/>
        <w:rPr>
          <w:rFonts w:ascii="Cambria" w:hAnsi="Cambria"/>
          <w:sz w:val="24"/>
          <w:szCs w:val="24"/>
        </w:rPr>
      </w:pPr>
      <w:r w:rsidRPr="00276F7F">
        <w:rPr>
          <w:rFonts w:ascii="Cambria" w:hAnsi="Cambria"/>
          <w:sz w:val="24"/>
          <w:szCs w:val="24"/>
        </w:rPr>
        <w:t xml:space="preserve">The terms “UV*”, and “Stoma*” </w:t>
      </w:r>
      <w:r w:rsidR="002D5D76" w:rsidRPr="00276F7F">
        <w:rPr>
          <w:rFonts w:ascii="Cambria" w:hAnsi="Cambria"/>
          <w:sz w:val="24"/>
          <w:szCs w:val="24"/>
        </w:rPr>
        <w:t>were used to search the Google Scholar database for relevant publications. The</w:t>
      </w:r>
      <w:r w:rsidRPr="00111778">
        <w:rPr>
          <w:rFonts w:ascii="Cambria" w:hAnsi="Cambria"/>
          <w:sz w:val="24"/>
          <w:szCs w:val="24"/>
        </w:rPr>
        <w:t xml:space="preserve"> asterisk * provides </w:t>
      </w:r>
      <w:r w:rsidR="004B33BB" w:rsidRPr="00993EAB">
        <w:rPr>
          <w:rFonts w:ascii="Cambria" w:hAnsi="Cambria"/>
          <w:sz w:val="24"/>
          <w:szCs w:val="24"/>
        </w:rPr>
        <w:t xml:space="preserve">for </w:t>
      </w:r>
      <w:r w:rsidRPr="00993EAB">
        <w:rPr>
          <w:rFonts w:ascii="Cambria" w:hAnsi="Cambria"/>
          <w:sz w:val="24"/>
          <w:szCs w:val="24"/>
        </w:rPr>
        <w:t>results that contain a variation of the keyword</w:t>
      </w:r>
      <w:r w:rsidR="002D5D76" w:rsidRPr="00384079">
        <w:rPr>
          <w:rFonts w:ascii="Cambria" w:hAnsi="Cambria"/>
          <w:sz w:val="24"/>
          <w:szCs w:val="24"/>
        </w:rPr>
        <w:t xml:space="preserve">. </w:t>
      </w:r>
      <w:r w:rsidRPr="00384079">
        <w:rPr>
          <w:rFonts w:ascii="Cambria" w:hAnsi="Cambria"/>
          <w:sz w:val="24"/>
          <w:szCs w:val="24"/>
        </w:rPr>
        <w:t>The Boolean operator AND was used to combine these keywords during the search.</w:t>
      </w:r>
      <w:r w:rsidR="0044215A" w:rsidRPr="009675BD">
        <w:rPr>
          <w:rFonts w:ascii="Cambria" w:hAnsi="Cambria"/>
          <w:sz w:val="24"/>
          <w:szCs w:val="24"/>
        </w:rPr>
        <w:t xml:space="preserve"> Only peer-reviewed studies were considered for analysis.</w:t>
      </w:r>
      <w:r w:rsidR="00F4475F" w:rsidRPr="009675BD">
        <w:rPr>
          <w:rFonts w:ascii="Cambria" w:hAnsi="Cambria"/>
          <w:sz w:val="24"/>
          <w:szCs w:val="24"/>
        </w:rPr>
        <w:t xml:space="preserve"> </w:t>
      </w:r>
      <w:r w:rsidR="00027F00" w:rsidRPr="009675BD">
        <w:rPr>
          <w:rFonts w:ascii="Cambria" w:hAnsi="Cambria"/>
          <w:sz w:val="24"/>
          <w:szCs w:val="24"/>
        </w:rPr>
        <w:t>Excluded were p</w:t>
      </w:r>
      <w:r w:rsidR="004B69A3" w:rsidRPr="009675BD">
        <w:rPr>
          <w:rFonts w:ascii="Cambria" w:hAnsi="Cambria"/>
          <w:sz w:val="24"/>
          <w:szCs w:val="24"/>
        </w:rPr>
        <w:t xml:space="preserve">apers that included UV-C as part of the UV treatment, papers focused on just UV-A exposure, papers detailing </w:t>
      </w:r>
      <w:r w:rsidR="004C763F" w:rsidRPr="009675BD">
        <w:rPr>
          <w:rFonts w:ascii="Cambria" w:hAnsi="Cambria"/>
          <w:sz w:val="24"/>
          <w:szCs w:val="24"/>
        </w:rPr>
        <w:t xml:space="preserve">UV </w:t>
      </w:r>
      <w:r w:rsidR="004B69A3" w:rsidRPr="009675BD">
        <w:rPr>
          <w:rFonts w:ascii="Cambria" w:hAnsi="Cambria"/>
          <w:sz w:val="24"/>
          <w:szCs w:val="24"/>
        </w:rPr>
        <w:t xml:space="preserve">priming of the seed-stage only, </w:t>
      </w:r>
      <w:r w:rsidR="004C763F" w:rsidRPr="009675BD">
        <w:rPr>
          <w:rFonts w:ascii="Cambria" w:hAnsi="Cambria"/>
          <w:sz w:val="24"/>
          <w:szCs w:val="24"/>
        </w:rPr>
        <w:t xml:space="preserve">and papers </w:t>
      </w:r>
      <w:r w:rsidR="004B69A3" w:rsidRPr="009675BD">
        <w:rPr>
          <w:rFonts w:ascii="Cambria" w:hAnsi="Cambria"/>
          <w:sz w:val="24"/>
          <w:szCs w:val="24"/>
        </w:rPr>
        <w:t>for which experimental details were not clear and</w:t>
      </w:r>
      <w:r w:rsidR="004C763F" w:rsidRPr="009675BD">
        <w:rPr>
          <w:rFonts w:ascii="Cambria" w:hAnsi="Cambria"/>
          <w:sz w:val="24"/>
          <w:szCs w:val="24"/>
        </w:rPr>
        <w:t xml:space="preserve">/or </w:t>
      </w:r>
      <w:r w:rsidR="00027F00" w:rsidRPr="009675BD">
        <w:rPr>
          <w:rFonts w:ascii="Cambria" w:hAnsi="Cambria"/>
          <w:sz w:val="24"/>
          <w:szCs w:val="24"/>
        </w:rPr>
        <w:t xml:space="preserve">papers </w:t>
      </w:r>
      <w:r w:rsidR="004C763F" w:rsidRPr="009675BD">
        <w:rPr>
          <w:rFonts w:ascii="Cambria" w:hAnsi="Cambria"/>
          <w:sz w:val="24"/>
          <w:szCs w:val="24"/>
        </w:rPr>
        <w:t>where</w:t>
      </w:r>
      <w:r w:rsidR="004B69A3" w:rsidRPr="009675BD">
        <w:rPr>
          <w:rFonts w:ascii="Cambria" w:hAnsi="Cambria"/>
          <w:sz w:val="24"/>
          <w:szCs w:val="24"/>
        </w:rPr>
        <w:t xml:space="preserve"> a </w:t>
      </w:r>
      <w:r w:rsidR="006F159E" w:rsidRPr="009675BD">
        <w:rPr>
          <w:rFonts w:ascii="Cambria" w:hAnsi="Cambria"/>
          <w:sz w:val="24"/>
          <w:szCs w:val="24"/>
        </w:rPr>
        <w:t>‘</w:t>
      </w:r>
      <w:r w:rsidR="004B69A3" w:rsidRPr="009675BD">
        <w:rPr>
          <w:rFonts w:ascii="Cambria" w:hAnsi="Cambria"/>
          <w:sz w:val="24"/>
          <w:szCs w:val="24"/>
        </w:rPr>
        <w:t>no</w:t>
      </w:r>
      <w:r w:rsidR="006F159E" w:rsidRPr="009675BD">
        <w:rPr>
          <w:rFonts w:ascii="Cambria" w:hAnsi="Cambria"/>
          <w:sz w:val="24"/>
          <w:szCs w:val="24"/>
        </w:rPr>
        <w:t>-</w:t>
      </w:r>
      <w:r w:rsidR="004B69A3" w:rsidRPr="009675BD">
        <w:rPr>
          <w:rFonts w:ascii="Cambria" w:hAnsi="Cambria"/>
          <w:sz w:val="24"/>
          <w:szCs w:val="24"/>
        </w:rPr>
        <w:t>UV</w:t>
      </w:r>
      <w:r w:rsidR="006F159E" w:rsidRPr="009675BD">
        <w:rPr>
          <w:rFonts w:ascii="Cambria" w:hAnsi="Cambria"/>
          <w:sz w:val="24"/>
          <w:szCs w:val="24"/>
        </w:rPr>
        <w:t>’</w:t>
      </w:r>
      <w:r w:rsidR="004B69A3" w:rsidRPr="009675BD">
        <w:rPr>
          <w:rFonts w:ascii="Cambria" w:hAnsi="Cambria"/>
          <w:sz w:val="24"/>
          <w:szCs w:val="24"/>
        </w:rPr>
        <w:t xml:space="preserve"> control</w:t>
      </w:r>
      <w:r w:rsidR="004C763F" w:rsidRPr="009675BD">
        <w:rPr>
          <w:rFonts w:ascii="Cambria" w:hAnsi="Cambria"/>
          <w:sz w:val="24"/>
          <w:szCs w:val="24"/>
        </w:rPr>
        <w:t xml:space="preserve"> was lacking</w:t>
      </w:r>
      <w:r w:rsidR="00027F00" w:rsidRPr="009675BD">
        <w:rPr>
          <w:rFonts w:ascii="Cambria" w:hAnsi="Cambria"/>
          <w:sz w:val="24"/>
          <w:szCs w:val="24"/>
        </w:rPr>
        <w:t>.</w:t>
      </w:r>
      <w:r w:rsidR="0044215A" w:rsidRPr="009675BD">
        <w:rPr>
          <w:rFonts w:ascii="Cambria" w:hAnsi="Cambria"/>
          <w:sz w:val="24"/>
          <w:szCs w:val="24"/>
        </w:rPr>
        <w:t xml:space="preserve"> </w:t>
      </w:r>
    </w:p>
    <w:p w14:paraId="6DC255AC" w14:textId="47059953" w:rsidR="004E449C" w:rsidRPr="009675BD" w:rsidRDefault="00901297" w:rsidP="0015526E">
      <w:pPr>
        <w:spacing w:after="0" w:line="360" w:lineRule="auto"/>
        <w:jc w:val="both"/>
        <w:rPr>
          <w:rFonts w:ascii="Cambria" w:hAnsi="Cambria"/>
          <w:sz w:val="24"/>
          <w:szCs w:val="24"/>
        </w:rPr>
      </w:pPr>
      <w:r w:rsidRPr="009675BD">
        <w:rPr>
          <w:rFonts w:ascii="Cambria" w:hAnsi="Cambria"/>
          <w:sz w:val="24"/>
          <w:szCs w:val="24"/>
        </w:rPr>
        <w:t xml:space="preserve">Papers were scrutinised for </w:t>
      </w:r>
      <w:r w:rsidR="00877577" w:rsidRPr="009675BD">
        <w:rPr>
          <w:rFonts w:ascii="Cambria" w:hAnsi="Cambria"/>
          <w:sz w:val="24"/>
          <w:szCs w:val="24"/>
        </w:rPr>
        <w:t>a number of physiological and mor</w:t>
      </w:r>
      <w:r w:rsidR="004E449C" w:rsidRPr="009675BD">
        <w:rPr>
          <w:rFonts w:ascii="Cambria" w:hAnsi="Cambria"/>
          <w:sz w:val="24"/>
          <w:szCs w:val="24"/>
        </w:rPr>
        <w:t xml:space="preserve">phological traits which were compiled into </w:t>
      </w:r>
      <w:r w:rsidR="004C077E" w:rsidRPr="009675BD">
        <w:rPr>
          <w:rFonts w:ascii="Cambria" w:hAnsi="Cambria"/>
          <w:sz w:val="24"/>
          <w:szCs w:val="24"/>
        </w:rPr>
        <w:t>five</w:t>
      </w:r>
      <w:r w:rsidR="004E449C" w:rsidRPr="009675BD">
        <w:rPr>
          <w:rFonts w:ascii="Cambria" w:hAnsi="Cambria"/>
          <w:sz w:val="24"/>
          <w:szCs w:val="24"/>
        </w:rPr>
        <w:t xml:space="preserve"> categories:</w:t>
      </w:r>
    </w:p>
    <w:p w14:paraId="3DA7B197" w14:textId="690B7CB7" w:rsidR="00901297" w:rsidRPr="009675BD" w:rsidRDefault="00AC7F00" w:rsidP="0015526E">
      <w:pPr>
        <w:pStyle w:val="Odstavecseseznamem"/>
        <w:numPr>
          <w:ilvl w:val="0"/>
          <w:numId w:val="4"/>
        </w:numPr>
        <w:spacing w:after="0" w:line="360" w:lineRule="auto"/>
        <w:jc w:val="both"/>
        <w:rPr>
          <w:rFonts w:ascii="Cambria" w:hAnsi="Cambria"/>
          <w:sz w:val="24"/>
          <w:szCs w:val="24"/>
        </w:rPr>
      </w:pPr>
      <w:r w:rsidRPr="009675BD">
        <w:rPr>
          <w:rFonts w:ascii="Cambria" w:hAnsi="Cambria"/>
          <w:sz w:val="24"/>
          <w:szCs w:val="24"/>
        </w:rPr>
        <w:t>Stomatal conductance (</w:t>
      </w:r>
      <w:r w:rsidRPr="0015526E">
        <w:rPr>
          <w:rFonts w:ascii="Cambria" w:hAnsi="Cambria"/>
          <w:i/>
          <w:sz w:val="24"/>
          <w:szCs w:val="24"/>
        </w:rPr>
        <w:t>G</w:t>
      </w:r>
      <w:r w:rsidRPr="009675BD">
        <w:rPr>
          <w:rFonts w:ascii="Cambria" w:hAnsi="Cambria"/>
          <w:sz w:val="24"/>
          <w:szCs w:val="24"/>
        </w:rPr>
        <w:t>s)</w:t>
      </w:r>
      <w:r w:rsidR="00AF0BF3" w:rsidRPr="009675BD">
        <w:rPr>
          <w:rFonts w:ascii="Cambria" w:hAnsi="Cambria"/>
          <w:sz w:val="24"/>
          <w:szCs w:val="24"/>
        </w:rPr>
        <w:t xml:space="preserve">, defined </w:t>
      </w:r>
      <w:r w:rsidR="00863ED5" w:rsidRPr="009675BD">
        <w:rPr>
          <w:rFonts w:ascii="Cambria" w:hAnsi="Cambria"/>
          <w:sz w:val="24"/>
          <w:szCs w:val="24"/>
        </w:rPr>
        <w:t>as the rate of CO</w:t>
      </w:r>
      <w:r w:rsidR="00863ED5" w:rsidRPr="00276F7F">
        <w:rPr>
          <w:rFonts w:ascii="Cambria" w:hAnsi="Cambria"/>
          <w:sz w:val="24"/>
          <w:szCs w:val="24"/>
          <w:vertAlign w:val="subscript"/>
        </w:rPr>
        <w:t>2</w:t>
      </w:r>
      <w:r w:rsidR="00863ED5" w:rsidRPr="00276F7F">
        <w:rPr>
          <w:rFonts w:ascii="Cambria" w:hAnsi="Cambria"/>
          <w:sz w:val="24"/>
          <w:szCs w:val="24"/>
        </w:rPr>
        <w:t xml:space="preserve"> entering through the stomata of leaves</w:t>
      </w:r>
      <w:r w:rsidR="00624276" w:rsidRPr="00111778">
        <w:rPr>
          <w:rFonts w:ascii="Cambria" w:hAnsi="Cambria"/>
          <w:sz w:val="24"/>
          <w:szCs w:val="24"/>
        </w:rPr>
        <w:t xml:space="preserve"> per unit of surface area</w:t>
      </w:r>
      <w:r w:rsidR="00863ED5" w:rsidRPr="00993EAB">
        <w:rPr>
          <w:rFonts w:ascii="Cambria" w:hAnsi="Cambria"/>
          <w:sz w:val="24"/>
          <w:szCs w:val="24"/>
        </w:rPr>
        <w:t>,</w:t>
      </w:r>
      <w:r w:rsidRPr="00993EAB">
        <w:rPr>
          <w:rFonts w:ascii="Cambria" w:hAnsi="Cambria"/>
          <w:sz w:val="24"/>
          <w:szCs w:val="24"/>
        </w:rPr>
        <w:t xml:space="preserve"> including stom</w:t>
      </w:r>
      <w:r w:rsidR="00805C7D" w:rsidRPr="00384079">
        <w:rPr>
          <w:rFonts w:ascii="Cambria" w:hAnsi="Cambria"/>
          <w:sz w:val="24"/>
          <w:szCs w:val="24"/>
        </w:rPr>
        <w:t>atal conductance, stomatal limitation and stomatal resistance data</w:t>
      </w:r>
      <w:r w:rsidR="00665CD7" w:rsidRPr="00384079">
        <w:rPr>
          <w:rFonts w:ascii="Cambria" w:hAnsi="Cambria"/>
          <w:sz w:val="24"/>
          <w:szCs w:val="24"/>
        </w:rPr>
        <w:t xml:space="preserve">, and measured </w:t>
      </w:r>
      <w:r w:rsidR="008E2F86" w:rsidRPr="00384079">
        <w:rPr>
          <w:rFonts w:ascii="Cambria" w:hAnsi="Cambria"/>
          <w:sz w:val="24"/>
          <w:szCs w:val="24"/>
        </w:rPr>
        <w:t>using a gas-</w:t>
      </w:r>
      <w:r w:rsidR="008E2F86" w:rsidRPr="00384079">
        <w:rPr>
          <w:rFonts w:ascii="Cambria" w:hAnsi="Cambria"/>
          <w:sz w:val="24"/>
          <w:szCs w:val="24"/>
        </w:rPr>
        <w:lastRenderedPageBreak/>
        <w:t>exchange technique</w:t>
      </w:r>
      <w:r w:rsidR="00805C7D" w:rsidRPr="00384079">
        <w:rPr>
          <w:rFonts w:ascii="Cambria" w:hAnsi="Cambria"/>
          <w:sz w:val="24"/>
          <w:szCs w:val="24"/>
        </w:rPr>
        <w:t xml:space="preserve">. </w:t>
      </w:r>
      <w:r w:rsidR="002F68B2" w:rsidRPr="009675BD">
        <w:rPr>
          <w:rFonts w:ascii="Cambria" w:hAnsi="Cambria"/>
          <w:sz w:val="24"/>
          <w:szCs w:val="24"/>
        </w:rPr>
        <w:t xml:space="preserve">For </w:t>
      </w:r>
      <w:r w:rsidR="00F10331" w:rsidRPr="009675BD">
        <w:rPr>
          <w:rFonts w:ascii="Cambria" w:hAnsi="Cambria"/>
          <w:sz w:val="24"/>
          <w:szCs w:val="24"/>
        </w:rPr>
        <w:t xml:space="preserve">quantification purposes, the </w:t>
      </w:r>
      <w:r w:rsidR="002F68B2" w:rsidRPr="009675BD">
        <w:rPr>
          <w:rFonts w:ascii="Cambria" w:hAnsi="Cambria"/>
          <w:sz w:val="24"/>
          <w:szCs w:val="24"/>
        </w:rPr>
        <w:t xml:space="preserve">inverted value </w:t>
      </w:r>
      <w:r w:rsidR="00371101" w:rsidRPr="009675BD">
        <w:rPr>
          <w:rFonts w:ascii="Cambria" w:hAnsi="Cambria"/>
          <w:sz w:val="24"/>
          <w:szCs w:val="24"/>
        </w:rPr>
        <w:t>was used for stomatal limitation and stomatal resistance data.</w:t>
      </w:r>
      <w:r w:rsidR="00851C2C" w:rsidRPr="009675BD">
        <w:rPr>
          <w:rFonts w:ascii="Cambria" w:hAnsi="Cambria"/>
          <w:sz w:val="24"/>
          <w:szCs w:val="24"/>
        </w:rPr>
        <w:t xml:space="preserve"> </w:t>
      </w:r>
    </w:p>
    <w:p w14:paraId="0066CA60" w14:textId="44BD5F6F" w:rsidR="00901297" w:rsidRPr="00993EAB" w:rsidRDefault="0029082B" w:rsidP="0015526E">
      <w:pPr>
        <w:pStyle w:val="Odstavecseseznamem"/>
        <w:numPr>
          <w:ilvl w:val="0"/>
          <w:numId w:val="4"/>
        </w:numPr>
        <w:spacing w:after="0" w:line="360" w:lineRule="auto"/>
        <w:jc w:val="both"/>
        <w:rPr>
          <w:rFonts w:ascii="Cambria" w:hAnsi="Cambria"/>
          <w:sz w:val="24"/>
          <w:szCs w:val="24"/>
        </w:rPr>
      </w:pPr>
      <w:r w:rsidRPr="009675BD">
        <w:rPr>
          <w:rFonts w:ascii="Cambria" w:hAnsi="Cambria"/>
          <w:sz w:val="24"/>
          <w:szCs w:val="24"/>
        </w:rPr>
        <w:t>Leaf transpiration (</w:t>
      </w:r>
      <w:r w:rsidRPr="0015526E">
        <w:rPr>
          <w:rFonts w:ascii="Cambria" w:hAnsi="Cambria"/>
          <w:i/>
          <w:sz w:val="24"/>
          <w:szCs w:val="24"/>
        </w:rPr>
        <w:t>T</w:t>
      </w:r>
      <w:r w:rsidRPr="009675BD">
        <w:rPr>
          <w:rFonts w:ascii="Cambria" w:hAnsi="Cambria"/>
          <w:sz w:val="24"/>
          <w:szCs w:val="24"/>
        </w:rPr>
        <w:t>r)</w:t>
      </w:r>
      <w:r w:rsidR="00863ED5" w:rsidRPr="009675BD">
        <w:rPr>
          <w:rFonts w:ascii="Cambria" w:hAnsi="Cambria"/>
          <w:sz w:val="24"/>
          <w:szCs w:val="24"/>
        </w:rPr>
        <w:t xml:space="preserve">, defined as </w:t>
      </w:r>
      <w:r w:rsidR="00863ED5" w:rsidRPr="00276F7F">
        <w:rPr>
          <w:rFonts w:ascii="Cambria" w:hAnsi="Cambria"/>
          <w:sz w:val="24"/>
          <w:szCs w:val="24"/>
        </w:rPr>
        <w:t xml:space="preserve">the rate of water </w:t>
      </w:r>
      <w:r w:rsidR="0020696A" w:rsidRPr="00276F7F">
        <w:rPr>
          <w:rFonts w:ascii="Cambria" w:hAnsi="Cambria"/>
          <w:sz w:val="24"/>
          <w:szCs w:val="24"/>
        </w:rPr>
        <w:t xml:space="preserve">loss </w:t>
      </w:r>
      <w:r w:rsidR="00863ED5" w:rsidRPr="00276F7F">
        <w:rPr>
          <w:rFonts w:ascii="Cambria" w:hAnsi="Cambria"/>
          <w:sz w:val="24"/>
          <w:szCs w:val="24"/>
        </w:rPr>
        <w:t>through the stomata of leaves</w:t>
      </w:r>
      <w:r w:rsidR="003D76D3" w:rsidRPr="00993EAB">
        <w:rPr>
          <w:rFonts w:ascii="Cambria" w:hAnsi="Cambria"/>
          <w:sz w:val="24"/>
          <w:szCs w:val="24"/>
        </w:rPr>
        <w:t>.</w:t>
      </w:r>
    </w:p>
    <w:p w14:paraId="17D843AC" w14:textId="31324D4D" w:rsidR="002631D2" w:rsidRPr="00384079" w:rsidRDefault="002631D2" w:rsidP="0015526E">
      <w:pPr>
        <w:pStyle w:val="Odstavecseseznamem"/>
        <w:numPr>
          <w:ilvl w:val="0"/>
          <w:numId w:val="4"/>
        </w:numPr>
        <w:spacing w:after="0" w:line="360" w:lineRule="auto"/>
        <w:jc w:val="both"/>
        <w:rPr>
          <w:rFonts w:ascii="Cambria" w:hAnsi="Cambria"/>
          <w:sz w:val="24"/>
          <w:szCs w:val="24"/>
        </w:rPr>
      </w:pPr>
      <w:r w:rsidRPr="00384079">
        <w:rPr>
          <w:rFonts w:ascii="Cambria" w:hAnsi="Cambria"/>
          <w:sz w:val="24"/>
          <w:szCs w:val="24"/>
        </w:rPr>
        <w:t>Stomatal aperture</w:t>
      </w:r>
      <w:r w:rsidR="00430114" w:rsidRPr="00384079">
        <w:rPr>
          <w:rFonts w:ascii="Cambria" w:hAnsi="Cambria"/>
          <w:sz w:val="24"/>
          <w:szCs w:val="24"/>
        </w:rPr>
        <w:t xml:space="preserve"> (</w:t>
      </w:r>
      <w:r w:rsidR="00F61964" w:rsidRPr="00384079">
        <w:rPr>
          <w:rFonts w:ascii="Cambria" w:hAnsi="Cambria"/>
          <w:sz w:val="24"/>
          <w:szCs w:val="24"/>
        </w:rPr>
        <w:t>Aperture</w:t>
      </w:r>
      <w:r w:rsidR="00430114" w:rsidRPr="00384079">
        <w:rPr>
          <w:rFonts w:ascii="Cambria" w:hAnsi="Cambria"/>
          <w:sz w:val="24"/>
          <w:szCs w:val="24"/>
        </w:rPr>
        <w:t>)</w:t>
      </w:r>
      <w:r w:rsidR="003736FE" w:rsidRPr="00384079">
        <w:rPr>
          <w:rFonts w:ascii="Cambria" w:hAnsi="Cambria"/>
          <w:sz w:val="24"/>
          <w:szCs w:val="24"/>
        </w:rPr>
        <w:t>, defined as the pore size of stomata.</w:t>
      </w:r>
    </w:p>
    <w:p w14:paraId="11796032" w14:textId="4695059F" w:rsidR="003416FE" w:rsidRPr="009675BD" w:rsidRDefault="003416FE" w:rsidP="0015526E">
      <w:pPr>
        <w:pStyle w:val="Odstavecseseznamem"/>
        <w:numPr>
          <w:ilvl w:val="0"/>
          <w:numId w:val="4"/>
        </w:numPr>
        <w:spacing w:after="0" w:line="360" w:lineRule="auto"/>
        <w:jc w:val="both"/>
        <w:rPr>
          <w:rFonts w:ascii="Cambria" w:hAnsi="Cambria"/>
          <w:sz w:val="24"/>
          <w:szCs w:val="24"/>
        </w:rPr>
      </w:pPr>
      <w:r w:rsidRPr="00384079">
        <w:rPr>
          <w:rFonts w:ascii="Cambria" w:hAnsi="Cambria"/>
          <w:sz w:val="24"/>
          <w:szCs w:val="24"/>
        </w:rPr>
        <w:t xml:space="preserve">Stomatal size </w:t>
      </w:r>
      <w:r w:rsidRPr="009675BD">
        <w:rPr>
          <w:rFonts w:ascii="Cambria" w:hAnsi="Cambria"/>
          <w:sz w:val="24"/>
          <w:szCs w:val="24"/>
        </w:rPr>
        <w:t>(</w:t>
      </w:r>
      <w:r w:rsidR="003736FE" w:rsidRPr="009675BD">
        <w:rPr>
          <w:rFonts w:ascii="Cambria" w:hAnsi="Cambria"/>
          <w:sz w:val="24"/>
          <w:szCs w:val="24"/>
        </w:rPr>
        <w:t>S</w:t>
      </w:r>
      <w:r w:rsidRPr="009675BD">
        <w:rPr>
          <w:rFonts w:ascii="Cambria" w:hAnsi="Cambria"/>
          <w:sz w:val="24"/>
          <w:szCs w:val="24"/>
        </w:rPr>
        <w:t xml:space="preserve">ize), including </w:t>
      </w:r>
      <w:r w:rsidR="003736FE" w:rsidRPr="009675BD">
        <w:rPr>
          <w:rFonts w:ascii="Cambria" w:hAnsi="Cambria"/>
          <w:sz w:val="24"/>
          <w:szCs w:val="24"/>
        </w:rPr>
        <w:t xml:space="preserve">data of </w:t>
      </w:r>
      <w:r w:rsidR="00DF56F6" w:rsidRPr="009675BD">
        <w:rPr>
          <w:rFonts w:ascii="Cambria" w:hAnsi="Cambria"/>
          <w:sz w:val="24"/>
          <w:szCs w:val="24"/>
        </w:rPr>
        <w:t>stomatal length, stomatal area, and stomatal width</w:t>
      </w:r>
      <w:r w:rsidR="003736FE" w:rsidRPr="009675BD">
        <w:rPr>
          <w:rFonts w:ascii="Cambria" w:hAnsi="Cambria"/>
          <w:sz w:val="24"/>
          <w:szCs w:val="24"/>
        </w:rPr>
        <w:t>.</w:t>
      </w:r>
    </w:p>
    <w:p w14:paraId="0401F8B6" w14:textId="27C0D134" w:rsidR="003416FE" w:rsidRPr="009675BD" w:rsidRDefault="003416FE" w:rsidP="0015526E">
      <w:pPr>
        <w:pStyle w:val="Odstavecseseznamem"/>
        <w:numPr>
          <w:ilvl w:val="0"/>
          <w:numId w:val="4"/>
        </w:numPr>
        <w:spacing w:after="0" w:line="360" w:lineRule="auto"/>
        <w:jc w:val="both"/>
        <w:rPr>
          <w:rFonts w:ascii="Cambria" w:hAnsi="Cambria"/>
          <w:sz w:val="24"/>
          <w:szCs w:val="24"/>
        </w:rPr>
      </w:pPr>
      <w:r w:rsidRPr="009675BD">
        <w:rPr>
          <w:rFonts w:ascii="Cambria" w:hAnsi="Cambria"/>
          <w:sz w:val="24"/>
          <w:szCs w:val="24"/>
        </w:rPr>
        <w:t>Stom</w:t>
      </w:r>
      <w:r w:rsidR="00DF56F6" w:rsidRPr="009675BD">
        <w:rPr>
          <w:rFonts w:ascii="Cambria" w:hAnsi="Cambria"/>
          <w:sz w:val="24"/>
          <w:szCs w:val="24"/>
        </w:rPr>
        <w:t>a</w:t>
      </w:r>
      <w:r w:rsidRPr="009675BD">
        <w:rPr>
          <w:rFonts w:ascii="Cambria" w:hAnsi="Cambria"/>
          <w:sz w:val="24"/>
          <w:szCs w:val="24"/>
        </w:rPr>
        <w:t>tal density</w:t>
      </w:r>
      <w:r w:rsidR="002A7ED7" w:rsidRPr="009675BD">
        <w:rPr>
          <w:rFonts w:ascii="Cambria" w:hAnsi="Cambria"/>
          <w:sz w:val="24"/>
          <w:szCs w:val="24"/>
        </w:rPr>
        <w:t xml:space="preserve"> (Density), including the number of stomata</w:t>
      </w:r>
      <w:r w:rsidR="003736FE" w:rsidRPr="009675BD">
        <w:rPr>
          <w:rFonts w:ascii="Cambria" w:hAnsi="Cambria"/>
          <w:sz w:val="24"/>
          <w:szCs w:val="24"/>
        </w:rPr>
        <w:t xml:space="preserve"> per leaf</w:t>
      </w:r>
      <w:r w:rsidR="00593DA1" w:rsidRPr="009675BD">
        <w:rPr>
          <w:rFonts w:ascii="Cambria" w:hAnsi="Cambria"/>
          <w:sz w:val="24"/>
          <w:szCs w:val="24"/>
        </w:rPr>
        <w:t xml:space="preserve"> area</w:t>
      </w:r>
      <w:r w:rsidR="002A7ED7" w:rsidRPr="009675BD">
        <w:rPr>
          <w:rFonts w:ascii="Cambria" w:hAnsi="Cambria"/>
          <w:sz w:val="24"/>
          <w:szCs w:val="24"/>
        </w:rPr>
        <w:t xml:space="preserve">, </w:t>
      </w:r>
      <w:r w:rsidR="003736FE" w:rsidRPr="009675BD">
        <w:rPr>
          <w:rFonts w:ascii="Cambria" w:hAnsi="Cambria"/>
          <w:sz w:val="24"/>
          <w:szCs w:val="24"/>
        </w:rPr>
        <w:t xml:space="preserve">and abaxial/adaxial </w:t>
      </w:r>
      <w:r w:rsidR="0028005C" w:rsidRPr="009675BD">
        <w:rPr>
          <w:rFonts w:ascii="Cambria" w:hAnsi="Cambria"/>
          <w:sz w:val="24"/>
          <w:szCs w:val="24"/>
        </w:rPr>
        <w:t>stomatal density</w:t>
      </w:r>
      <w:r w:rsidR="00875CA7" w:rsidRPr="009675BD">
        <w:rPr>
          <w:rFonts w:ascii="Cambria" w:hAnsi="Cambria"/>
          <w:sz w:val="24"/>
          <w:szCs w:val="24"/>
        </w:rPr>
        <w:t xml:space="preserve"> </w:t>
      </w:r>
      <w:r w:rsidR="003736FE" w:rsidRPr="009675BD">
        <w:rPr>
          <w:rFonts w:ascii="Cambria" w:hAnsi="Cambria"/>
          <w:sz w:val="24"/>
          <w:szCs w:val="24"/>
        </w:rPr>
        <w:t xml:space="preserve">(the stomata number per unit leaf area) </w:t>
      </w:r>
      <w:r w:rsidR="00875CA7" w:rsidRPr="009675BD">
        <w:rPr>
          <w:rFonts w:ascii="Cambria" w:hAnsi="Cambria"/>
          <w:sz w:val="24"/>
          <w:szCs w:val="24"/>
        </w:rPr>
        <w:t xml:space="preserve">and stomatal </w:t>
      </w:r>
      <w:r w:rsidR="00D92CFA" w:rsidRPr="009675BD">
        <w:rPr>
          <w:rFonts w:ascii="Cambria" w:hAnsi="Cambria"/>
          <w:sz w:val="24"/>
          <w:szCs w:val="24"/>
        </w:rPr>
        <w:t>index</w:t>
      </w:r>
      <w:r w:rsidR="003736FE" w:rsidRPr="009675BD">
        <w:rPr>
          <w:rFonts w:ascii="Cambria" w:hAnsi="Cambria"/>
          <w:sz w:val="24"/>
          <w:szCs w:val="24"/>
        </w:rPr>
        <w:t xml:space="preserve"> (the ratio of the number of stomata to the total number of stomata and epidermal cells)</w:t>
      </w:r>
      <w:r w:rsidR="00D92CFA" w:rsidRPr="009675BD">
        <w:rPr>
          <w:rFonts w:ascii="Cambria" w:hAnsi="Cambria"/>
          <w:sz w:val="24"/>
          <w:szCs w:val="24"/>
        </w:rPr>
        <w:t>.</w:t>
      </w:r>
    </w:p>
    <w:p w14:paraId="6BE656B9" w14:textId="3898D9CB" w:rsidR="006224B1" w:rsidRPr="009675BD" w:rsidRDefault="00A16B3C" w:rsidP="0015526E">
      <w:pPr>
        <w:spacing w:after="0" w:line="360" w:lineRule="auto"/>
        <w:jc w:val="both"/>
        <w:rPr>
          <w:rFonts w:ascii="Cambria" w:hAnsi="Cambria"/>
          <w:bCs/>
          <w:sz w:val="24"/>
          <w:szCs w:val="24"/>
          <w:lang w:val="en-GB"/>
        </w:rPr>
      </w:pPr>
      <w:r w:rsidRPr="009675BD">
        <w:rPr>
          <w:rFonts w:ascii="Cambria" w:hAnsi="Cambria"/>
          <w:bCs/>
          <w:sz w:val="24"/>
          <w:szCs w:val="24"/>
          <w:lang w:val="en-GB"/>
        </w:rPr>
        <w:t xml:space="preserve">As data on </w:t>
      </w:r>
      <w:r w:rsidR="008E619C">
        <w:rPr>
          <w:rFonts w:ascii="Cambria" w:hAnsi="Cambria"/>
          <w:bCs/>
          <w:sz w:val="24"/>
          <w:szCs w:val="24"/>
          <w:lang w:val="en-GB"/>
        </w:rPr>
        <w:t xml:space="preserve">leaf </w:t>
      </w:r>
      <w:r w:rsidRPr="009675BD">
        <w:rPr>
          <w:rFonts w:ascii="Cambria" w:hAnsi="Cambria"/>
          <w:bCs/>
          <w:sz w:val="24"/>
          <w:szCs w:val="24"/>
          <w:lang w:val="en-GB"/>
        </w:rPr>
        <w:t xml:space="preserve">stomatal conductance and leaf transpiration </w:t>
      </w:r>
      <w:r w:rsidR="00B535FD" w:rsidRPr="009675BD">
        <w:rPr>
          <w:rFonts w:ascii="Cambria" w:hAnsi="Cambria"/>
          <w:bCs/>
          <w:sz w:val="24"/>
          <w:szCs w:val="24"/>
          <w:lang w:val="en-GB"/>
        </w:rPr>
        <w:t>were found to be strongly</w:t>
      </w:r>
      <w:r w:rsidRPr="009675BD">
        <w:rPr>
          <w:rFonts w:ascii="Cambria" w:hAnsi="Cambria"/>
          <w:bCs/>
          <w:sz w:val="24"/>
          <w:szCs w:val="24"/>
          <w:lang w:val="en-GB"/>
        </w:rPr>
        <w:t xml:space="preserve"> </w:t>
      </w:r>
      <w:r w:rsidR="003736FE" w:rsidRPr="009675BD">
        <w:rPr>
          <w:rFonts w:ascii="Cambria" w:hAnsi="Cambria"/>
          <w:bCs/>
          <w:sz w:val="24"/>
          <w:szCs w:val="24"/>
          <w:lang w:val="en-GB"/>
        </w:rPr>
        <w:t>interlinked</w:t>
      </w:r>
      <w:r w:rsidR="003A6804" w:rsidRPr="009675BD">
        <w:rPr>
          <w:rFonts w:ascii="Cambria" w:hAnsi="Cambria"/>
          <w:bCs/>
          <w:sz w:val="24"/>
          <w:szCs w:val="24"/>
          <w:lang w:val="en-GB"/>
        </w:rPr>
        <w:t xml:space="preserve"> (</w:t>
      </w:r>
      <w:proofErr w:type="spellStart"/>
      <w:r w:rsidR="003A6804" w:rsidRPr="009675BD">
        <w:rPr>
          <w:rFonts w:ascii="Cambria" w:hAnsi="Cambria"/>
          <w:bCs/>
          <w:sz w:val="24"/>
          <w:szCs w:val="24"/>
          <w:lang w:val="en-GB"/>
        </w:rPr>
        <w:t>Ehleringer</w:t>
      </w:r>
      <w:proofErr w:type="spellEnd"/>
      <w:r w:rsidR="003A6804" w:rsidRPr="009675BD">
        <w:rPr>
          <w:rFonts w:ascii="Cambria" w:hAnsi="Cambria"/>
          <w:bCs/>
          <w:sz w:val="24"/>
          <w:szCs w:val="24"/>
          <w:lang w:val="en-GB"/>
        </w:rPr>
        <w:t xml:space="preserve"> et al., 1993)</w:t>
      </w:r>
      <w:r w:rsidRPr="009675BD">
        <w:rPr>
          <w:rFonts w:ascii="Cambria" w:hAnsi="Cambria"/>
          <w:bCs/>
          <w:sz w:val="24"/>
          <w:szCs w:val="24"/>
          <w:lang w:val="en-GB"/>
        </w:rPr>
        <w:t xml:space="preserve">, these </w:t>
      </w:r>
      <w:r w:rsidR="00F55270" w:rsidRPr="009675BD">
        <w:rPr>
          <w:rFonts w:ascii="Cambria" w:hAnsi="Cambria"/>
          <w:bCs/>
          <w:sz w:val="24"/>
          <w:szCs w:val="24"/>
          <w:lang w:val="en-GB"/>
        </w:rPr>
        <w:t>two cate</w:t>
      </w:r>
      <w:r w:rsidR="0014292E" w:rsidRPr="009675BD">
        <w:rPr>
          <w:rFonts w:ascii="Cambria" w:hAnsi="Cambria"/>
          <w:bCs/>
          <w:sz w:val="24"/>
          <w:szCs w:val="24"/>
          <w:lang w:val="en-GB"/>
        </w:rPr>
        <w:t xml:space="preserve">gories </w:t>
      </w:r>
      <w:r w:rsidR="00F55270" w:rsidRPr="009675BD">
        <w:rPr>
          <w:rFonts w:ascii="Cambria" w:hAnsi="Cambria"/>
          <w:bCs/>
          <w:sz w:val="24"/>
          <w:szCs w:val="24"/>
          <w:lang w:val="en-GB"/>
        </w:rPr>
        <w:t xml:space="preserve">were merged to give </w:t>
      </w:r>
      <w:r w:rsidR="00146FC3" w:rsidRPr="009675BD">
        <w:rPr>
          <w:rFonts w:ascii="Cambria" w:hAnsi="Cambria"/>
          <w:bCs/>
          <w:sz w:val="24"/>
          <w:szCs w:val="24"/>
          <w:lang w:val="en-GB"/>
        </w:rPr>
        <w:t xml:space="preserve">a total of </w:t>
      </w:r>
      <w:r w:rsidR="004C077E" w:rsidRPr="009675BD">
        <w:rPr>
          <w:rFonts w:ascii="Cambria" w:hAnsi="Cambria"/>
          <w:bCs/>
          <w:sz w:val="24"/>
          <w:szCs w:val="24"/>
          <w:lang w:val="en-GB"/>
        </w:rPr>
        <w:t xml:space="preserve">four </w:t>
      </w:r>
      <w:r w:rsidR="00146FC3" w:rsidRPr="009675BD">
        <w:rPr>
          <w:rFonts w:ascii="Cambria" w:hAnsi="Cambria"/>
          <w:bCs/>
          <w:sz w:val="24"/>
          <w:szCs w:val="24"/>
          <w:lang w:val="en-GB"/>
        </w:rPr>
        <w:t>representative categories</w:t>
      </w:r>
      <w:r w:rsidR="00166E0F" w:rsidRPr="009675BD">
        <w:rPr>
          <w:rFonts w:ascii="Cambria" w:hAnsi="Cambria"/>
          <w:bCs/>
          <w:sz w:val="24"/>
          <w:szCs w:val="24"/>
          <w:lang w:val="en-GB"/>
        </w:rPr>
        <w:t>:</w:t>
      </w:r>
    </w:p>
    <w:p w14:paraId="15BBEBED" w14:textId="7AC73A79" w:rsidR="00F55270" w:rsidRPr="009675BD" w:rsidRDefault="00F55270" w:rsidP="0015526E">
      <w:pPr>
        <w:pStyle w:val="Odstavecseseznamem"/>
        <w:numPr>
          <w:ilvl w:val="0"/>
          <w:numId w:val="5"/>
        </w:numPr>
        <w:spacing w:after="0" w:line="360" w:lineRule="auto"/>
        <w:jc w:val="both"/>
        <w:rPr>
          <w:rFonts w:ascii="Cambria" w:hAnsi="Cambria"/>
          <w:bCs/>
          <w:sz w:val="24"/>
          <w:szCs w:val="24"/>
          <w:lang w:val="en-GB"/>
        </w:rPr>
      </w:pPr>
      <w:r w:rsidRPr="009675BD">
        <w:rPr>
          <w:rFonts w:ascii="Cambria" w:hAnsi="Cambria"/>
          <w:bCs/>
          <w:sz w:val="24"/>
          <w:szCs w:val="24"/>
          <w:lang w:val="en-GB"/>
        </w:rPr>
        <w:t>Conductance and transpiration (</w:t>
      </w:r>
      <w:r w:rsidR="00C66B72" w:rsidRPr="009675BD">
        <w:rPr>
          <w:rFonts w:ascii="Cambria" w:hAnsi="Cambria"/>
          <w:bCs/>
          <w:sz w:val="24"/>
          <w:szCs w:val="24"/>
          <w:lang w:val="en-GB"/>
        </w:rPr>
        <w:t xml:space="preserve">representing </w:t>
      </w:r>
      <w:r w:rsidR="001840A1" w:rsidRPr="009675BD">
        <w:rPr>
          <w:rFonts w:ascii="Cambria" w:hAnsi="Cambria"/>
          <w:bCs/>
          <w:sz w:val="24"/>
          <w:szCs w:val="24"/>
          <w:lang w:val="en-GB"/>
        </w:rPr>
        <w:t xml:space="preserve">a </w:t>
      </w:r>
      <w:r w:rsidR="00E37225" w:rsidRPr="009675BD">
        <w:rPr>
          <w:rFonts w:ascii="Cambria" w:hAnsi="Cambria"/>
          <w:bCs/>
          <w:sz w:val="24"/>
          <w:szCs w:val="24"/>
          <w:lang w:val="en-GB"/>
        </w:rPr>
        <w:t>leaf-level response</w:t>
      </w:r>
      <w:r w:rsidRPr="009675BD">
        <w:rPr>
          <w:rFonts w:ascii="Cambria" w:hAnsi="Cambria"/>
          <w:bCs/>
          <w:sz w:val="24"/>
          <w:szCs w:val="24"/>
          <w:lang w:val="en-GB"/>
        </w:rPr>
        <w:t>)</w:t>
      </w:r>
    </w:p>
    <w:p w14:paraId="7E99D5B0" w14:textId="1B17B0A1" w:rsidR="006224B1" w:rsidRPr="009675BD" w:rsidRDefault="006224B1" w:rsidP="0015526E">
      <w:pPr>
        <w:pStyle w:val="Odstavecseseznamem"/>
        <w:numPr>
          <w:ilvl w:val="0"/>
          <w:numId w:val="5"/>
        </w:numPr>
        <w:spacing w:after="0" w:line="360" w:lineRule="auto"/>
        <w:jc w:val="both"/>
        <w:rPr>
          <w:rFonts w:ascii="Cambria" w:hAnsi="Cambria"/>
          <w:bCs/>
          <w:sz w:val="24"/>
          <w:szCs w:val="24"/>
          <w:lang w:val="en-GB"/>
        </w:rPr>
      </w:pPr>
      <w:r w:rsidRPr="009675BD">
        <w:rPr>
          <w:rFonts w:ascii="Cambria" w:hAnsi="Cambria"/>
          <w:bCs/>
          <w:sz w:val="24"/>
          <w:szCs w:val="24"/>
          <w:lang w:val="en-GB"/>
        </w:rPr>
        <w:t xml:space="preserve">Stomatal </w:t>
      </w:r>
      <w:r w:rsidR="00C66B72" w:rsidRPr="009675BD">
        <w:rPr>
          <w:rFonts w:ascii="Cambria" w:hAnsi="Cambria"/>
          <w:bCs/>
          <w:sz w:val="24"/>
          <w:szCs w:val="24"/>
          <w:lang w:val="en-GB"/>
        </w:rPr>
        <w:t>aperture</w:t>
      </w:r>
      <w:r w:rsidRPr="009675BD">
        <w:rPr>
          <w:rFonts w:ascii="Cambria" w:hAnsi="Cambria"/>
          <w:bCs/>
          <w:sz w:val="24"/>
          <w:szCs w:val="24"/>
          <w:lang w:val="en-GB"/>
        </w:rPr>
        <w:t xml:space="preserve"> (representing </w:t>
      </w:r>
      <w:r w:rsidR="001840A1" w:rsidRPr="009675BD">
        <w:rPr>
          <w:rFonts w:ascii="Cambria" w:hAnsi="Cambria"/>
          <w:bCs/>
          <w:sz w:val="24"/>
          <w:szCs w:val="24"/>
          <w:lang w:val="en-GB"/>
        </w:rPr>
        <w:t xml:space="preserve">a </w:t>
      </w:r>
      <w:r w:rsidR="00E37225" w:rsidRPr="009675BD">
        <w:rPr>
          <w:rFonts w:ascii="Cambria" w:hAnsi="Cambria"/>
          <w:bCs/>
          <w:sz w:val="24"/>
          <w:szCs w:val="24"/>
          <w:lang w:val="en-GB"/>
        </w:rPr>
        <w:t xml:space="preserve">cellular, </w:t>
      </w:r>
      <w:r w:rsidRPr="009675BD">
        <w:rPr>
          <w:rFonts w:ascii="Cambria" w:hAnsi="Cambria"/>
          <w:bCs/>
          <w:sz w:val="24"/>
          <w:szCs w:val="24"/>
          <w:lang w:val="en-GB"/>
        </w:rPr>
        <w:t xml:space="preserve">physiological </w:t>
      </w:r>
      <w:r w:rsidR="001840A1" w:rsidRPr="009675BD">
        <w:rPr>
          <w:rFonts w:ascii="Cambria" w:hAnsi="Cambria"/>
          <w:bCs/>
          <w:sz w:val="24"/>
          <w:szCs w:val="24"/>
          <w:lang w:val="en-GB"/>
        </w:rPr>
        <w:t>response</w:t>
      </w:r>
      <w:r w:rsidRPr="009675BD">
        <w:rPr>
          <w:rFonts w:ascii="Cambria" w:hAnsi="Cambria"/>
          <w:bCs/>
          <w:sz w:val="24"/>
          <w:szCs w:val="24"/>
          <w:lang w:val="en-GB"/>
        </w:rPr>
        <w:t>)</w:t>
      </w:r>
    </w:p>
    <w:p w14:paraId="6EA7C316" w14:textId="00A75554" w:rsidR="006224B1" w:rsidRPr="009675BD" w:rsidRDefault="006224B1" w:rsidP="0015526E">
      <w:pPr>
        <w:pStyle w:val="Odstavecseseznamem"/>
        <w:numPr>
          <w:ilvl w:val="0"/>
          <w:numId w:val="5"/>
        </w:numPr>
        <w:spacing w:after="0" w:line="360" w:lineRule="auto"/>
        <w:jc w:val="both"/>
        <w:rPr>
          <w:rFonts w:ascii="Cambria" w:hAnsi="Cambria"/>
          <w:bCs/>
          <w:sz w:val="24"/>
          <w:szCs w:val="24"/>
          <w:lang w:val="en-GB"/>
        </w:rPr>
      </w:pPr>
      <w:r w:rsidRPr="009675BD">
        <w:rPr>
          <w:rFonts w:ascii="Cambria" w:hAnsi="Cambria"/>
          <w:bCs/>
          <w:sz w:val="24"/>
          <w:szCs w:val="24"/>
          <w:lang w:val="en-GB"/>
        </w:rPr>
        <w:t xml:space="preserve">Stomatal size (representing </w:t>
      </w:r>
      <w:r w:rsidR="001840A1" w:rsidRPr="009675BD">
        <w:rPr>
          <w:rFonts w:ascii="Cambria" w:hAnsi="Cambria"/>
          <w:bCs/>
          <w:sz w:val="24"/>
          <w:szCs w:val="24"/>
          <w:lang w:val="en-GB"/>
        </w:rPr>
        <w:t xml:space="preserve">a </w:t>
      </w:r>
      <w:r w:rsidR="00E37225" w:rsidRPr="009675BD">
        <w:rPr>
          <w:rFonts w:ascii="Cambria" w:hAnsi="Cambria"/>
          <w:bCs/>
          <w:sz w:val="24"/>
          <w:szCs w:val="24"/>
          <w:lang w:val="en-GB"/>
        </w:rPr>
        <w:t xml:space="preserve">cellular, </w:t>
      </w:r>
      <w:r w:rsidRPr="009675BD">
        <w:rPr>
          <w:rFonts w:ascii="Cambria" w:hAnsi="Cambria"/>
          <w:bCs/>
          <w:sz w:val="24"/>
          <w:szCs w:val="24"/>
          <w:lang w:val="en-GB"/>
        </w:rPr>
        <w:t>morphological trait)</w:t>
      </w:r>
    </w:p>
    <w:p w14:paraId="622BB074" w14:textId="2EAB494F" w:rsidR="00901297" w:rsidRPr="009675BD" w:rsidRDefault="006224B1" w:rsidP="0015526E">
      <w:pPr>
        <w:pStyle w:val="Odstavecseseznamem"/>
        <w:numPr>
          <w:ilvl w:val="0"/>
          <w:numId w:val="5"/>
        </w:numPr>
        <w:spacing w:after="0" w:line="360" w:lineRule="auto"/>
        <w:jc w:val="both"/>
        <w:rPr>
          <w:rFonts w:ascii="Cambria" w:hAnsi="Cambria"/>
          <w:bCs/>
          <w:sz w:val="24"/>
          <w:szCs w:val="24"/>
          <w:lang w:val="en-GB"/>
        </w:rPr>
      </w:pPr>
      <w:r w:rsidRPr="009675BD">
        <w:rPr>
          <w:rFonts w:ascii="Cambria" w:hAnsi="Cambria"/>
          <w:bCs/>
          <w:sz w:val="24"/>
          <w:szCs w:val="24"/>
          <w:lang w:val="en-GB"/>
        </w:rPr>
        <w:t xml:space="preserve">Stomatal density (representing </w:t>
      </w:r>
      <w:r w:rsidR="001840A1" w:rsidRPr="009675BD">
        <w:rPr>
          <w:rFonts w:ascii="Cambria" w:hAnsi="Cambria"/>
          <w:bCs/>
          <w:sz w:val="24"/>
          <w:szCs w:val="24"/>
          <w:lang w:val="en-GB"/>
        </w:rPr>
        <w:t xml:space="preserve">a </w:t>
      </w:r>
      <w:r w:rsidR="004C077E" w:rsidRPr="009675BD">
        <w:rPr>
          <w:rFonts w:ascii="Cambria" w:hAnsi="Cambria"/>
          <w:bCs/>
          <w:sz w:val="24"/>
          <w:szCs w:val="24"/>
          <w:lang w:val="en-GB"/>
        </w:rPr>
        <w:t xml:space="preserve">cellular, </w:t>
      </w:r>
      <w:r w:rsidRPr="009675BD">
        <w:rPr>
          <w:rFonts w:ascii="Cambria" w:hAnsi="Cambria"/>
          <w:bCs/>
          <w:sz w:val="24"/>
          <w:szCs w:val="24"/>
          <w:lang w:val="en-GB"/>
        </w:rPr>
        <w:t>morphological trait)</w:t>
      </w:r>
    </w:p>
    <w:p w14:paraId="786A2B05" w14:textId="07EB6400" w:rsidR="006C5EA0" w:rsidRPr="00276F7F" w:rsidRDefault="009276AE" w:rsidP="0015526E">
      <w:pPr>
        <w:spacing w:after="0" w:line="360" w:lineRule="auto"/>
        <w:jc w:val="both"/>
        <w:rPr>
          <w:rFonts w:ascii="Cambria" w:hAnsi="Cambria"/>
          <w:sz w:val="24"/>
          <w:szCs w:val="24"/>
        </w:rPr>
      </w:pPr>
      <w:r w:rsidRPr="009675BD">
        <w:rPr>
          <w:rFonts w:ascii="Cambria" w:hAnsi="Cambria"/>
          <w:sz w:val="24"/>
          <w:szCs w:val="24"/>
        </w:rPr>
        <w:t xml:space="preserve">In parallel, background information was also </w:t>
      </w:r>
      <w:r w:rsidR="002E42FE" w:rsidRPr="009675BD">
        <w:rPr>
          <w:rFonts w:ascii="Cambria" w:hAnsi="Cambria"/>
          <w:sz w:val="24"/>
          <w:szCs w:val="24"/>
        </w:rPr>
        <w:t xml:space="preserve">tabulated including </w:t>
      </w:r>
      <w:r w:rsidR="00C573E7" w:rsidRPr="009675BD">
        <w:rPr>
          <w:rFonts w:ascii="Cambria" w:hAnsi="Cambria"/>
          <w:sz w:val="24"/>
          <w:szCs w:val="24"/>
        </w:rPr>
        <w:t>plant functional types (</w:t>
      </w:r>
      <w:r w:rsidR="00B86E52" w:rsidRPr="009675BD">
        <w:rPr>
          <w:rFonts w:ascii="Cambria" w:hAnsi="Cambria"/>
          <w:sz w:val="24"/>
          <w:szCs w:val="24"/>
        </w:rPr>
        <w:t xml:space="preserve">tree, </w:t>
      </w:r>
      <w:r w:rsidR="005828C4" w:rsidRPr="009675BD">
        <w:rPr>
          <w:rFonts w:ascii="Cambria" w:hAnsi="Cambria"/>
          <w:sz w:val="24"/>
          <w:szCs w:val="24"/>
        </w:rPr>
        <w:t>herb or</w:t>
      </w:r>
      <w:r w:rsidR="00980CA4" w:rsidRPr="009675BD">
        <w:rPr>
          <w:rFonts w:ascii="Cambria" w:hAnsi="Cambria"/>
          <w:sz w:val="24"/>
          <w:szCs w:val="24"/>
        </w:rPr>
        <w:t xml:space="preserve"> grass</w:t>
      </w:r>
      <w:r w:rsidR="00C573E7" w:rsidRPr="009675BD">
        <w:rPr>
          <w:rFonts w:ascii="Cambria" w:hAnsi="Cambria"/>
          <w:sz w:val="24"/>
          <w:szCs w:val="24"/>
        </w:rPr>
        <w:t>)</w:t>
      </w:r>
      <w:r w:rsidR="00781422" w:rsidRPr="009675BD">
        <w:rPr>
          <w:rFonts w:ascii="Cambria" w:hAnsi="Cambria"/>
          <w:sz w:val="24"/>
          <w:szCs w:val="24"/>
        </w:rPr>
        <w:t xml:space="preserve">, </w:t>
      </w:r>
      <w:r w:rsidR="00863ED5" w:rsidRPr="009675BD">
        <w:rPr>
          <w:rFonts w:ascii="Cambria" w:hAnsi="Cambria"/>
          <w:sz w:val="24"/>
          <w:szCs w:val="24"/>
        </w:rPr>
        <w:t>together with</w:t>
      </w:r>
      <w:r w:rsidR="00DB1542" w:rsidRPr="009675BD">
        <w:rPr>
          <w:rFonts w:ascii="Cambria" w:hAnsi="Cambria"/>
          <w:sz w:val="24"/>
          <w:szCs w:val="24"/>
        </w:rPr>
        <w:t xml:space="preserve"> </w:t>
      </w:r>
      <w:r w:rsidR="00840BA7" w:rsidRPr="009675BD">
        <w:rPr>
          <w:rFonts w:ascii="Cambria" w:hAnsi="Cambria"/>
          <w:sz w:val="24"/>
          <w:szCs w:val="24"/>
        </w:rPr>
        <w:t>the technical approach (growth chamber,</w:t>
      </w:r>
      <w:r w:rsidR="00947EFC" w:rsidRPr="009675BD">
        <w:rPr>
          <w:rFonts w:ascii="Cambria" w:hAnsi="Cambria"/>
          <w:sz w:val="24"/>
          <w:szCs w:val="24"/>
        </w:rPr>
        <w:t xml:space="preserve"> glasshouse or field</w:t>
      </w:r>
      <w:r w:rsidR="006F58BB" w:rsidRPr="009675BD">
        <w:rPr>
          <w:rFonts w:ascii="Cambria" w:hAnsi="Cambria"/>
          <w:sz w:val="24"/>
          <w:szCs w:val="24"/>
        </w:rPr>
        <w:t xml:space="preserve">; </w:t>
      </w:r>
      <w:r w:rsidR="003D76D3" w:rsidRPr="009675BD">
        <w:rPr>
          <w:rFonts w:ascii="Cambria" w:hAnsi="Cambria"/>
          <w:sz w:val="24"/>
          <w:szCs w:val="24"/>
        </w:rPr>
        <w:t>UV-</w:t>
      </w:r>
      <w:r w:rsidR="0099266A" w:rsidRPr="009675BD">
        <w:rPr>
          <w:rFonts w:ascii="Cambria" w:hAnsi="Cambria"/>
          <w:sz w:val="24"/>
          <w:szCs w:val="24"/>
        </w:rPr>
        <w:t>exclusion or supplementation approach)</w:t>
      </w:r>
      <w:r w:rsidR="00947EFC" w:rsidRPr="009675BD">
        <w:rPr>
          <w:rFonts w:ascii="Cambria" w:hAnsi="Cambria"/>
          <w:sz w:val="24"/>
          <w:szCs w:val="24"/>
        </w:rPr>
        <w:t xml:space="preserve">, </w:t>
      </w:r>
      <w:r w:rsidR="00DE1728" w:rsidRPr="009675BD">
        <w:rPr>
          <w:rFonts w:ascii="Cambria" w:hAnsi="Cambria"/>
          <w:sz w:val="24"/>
          <w:szCs w:val="24"/>
        </w:rPr>
        <w:t>and UV-exposure details (</w:t>
      </w:r>
      <w:r w:rsidR="0023392B" w:rsidRPr="009675BD">
        <w:rPr>
          <w:rFonts w:ascii="Cambria" w:hAnsi="Cambria"/>
          <w:sz w:val="24"/>
          <w:szCs w:val="24"/>
        </w:rPr>
        <w:t>background</w:t>
      </w:r>
      <w:r w:rsidR="00384079">
        <w:rPr>
          <w:rFonts w:ascii="Cambria" w:hAnsi="Cambria"/>
          <w:sz w:val="24"/>
          <w:szCs w:val="24"/>
        </w:rPr>
        <w:t xml:space="preserve"> intensity of photosynthetically active radiation (PAR)</w:t>
      </w:r>
      <w:r w:rsidR="0023392B" w:rsidRPr="00384079">
        <w:rPr>
          <w:rFonts w:ascii="Cambria" w:hAnsi="Cambria"/>
          <w:sz w:val="24"/>
          <w:szCs w:val="24"/>
        </w:rPr>
        <w:t xml:space="preserve">, UV irradiance and dose, </w:t>
      </w:r>
      <w:r w:rsidR="002342D7" w:rsidRPr="00384079">
        <w:rPr>
          <w:rFonts w:ascii="Cambria" w:hAnsi="Cambria"/>
          <w:sz w:val="24"/>
          <w:szCs w:val="24"/>
        </w:rPr>
        <w:t>and duration of the UV-exposure</w:t>
      </w:r>
      <w:r w:rsidR="00DE1728" w:rsidRPr="00384079">
        <w:rPr>
          <w:rFonts w:ascii="Cambria" w:hAnsi="Cambria"/>
          <w:sz w:val="24"/>
          <w:szCs w:val="24"/>
        </w:rPr>
        <w:t>)</w:t>
      </w:r>
      <w:r w:rsidR="00980CA4" w:rsidRPr="00384079">
        <w:rPr>
          <w:rFonts w:ascii="Cambria" w:hAnsi="Cambria"/>
          <w:sz w:val="24"/>
          <w:szCs w:val="24"/>
        </w:rPr>
        <w:t xml:space="preserve">. </w:t>
      </w:r>
      <w:r w:rsidR="006F4D98" w:rsidRPr="00384079">
        <w:rPr>
          <w:rFonts w:ascii="Cambria" w:hAnsi="Cambria"/>
          <w:sz w:val="24"/>
          <w:szCs w:val="24"/>
        </w:rPr>
        <w:t xml:space="preserve">The data obtained from the various studies were compiled in Excel together with information </w:t>
      </w:r>
      <w:r w:rsidR="00556606" w:rsidRPr="00384079">
        <w:rPr>
          <w:rFonts w:ascii="Cambria" w:hAnsi="Cambria"/>
          <w:sz w:val="24"/>
          <w:szCs w:val="24"/>
        </w:rPr>
        <w:t>on the</w:t>
      </w:r>
      <w:r w:rsidR="006F4D98" w:rsidRPr="00384079">
        <w:rPr>
          <w:rFonts w:ascii="Cambria" w:hAnsi="Cambria"/>
          <w:sz w:val="24"/>
          <w:szCs w:val="24"/>
        </w:rPr>
        <w:t xml:space="preserve"> citation, common </w:t>
      </w:r>
      <w:r w:rsidR="00556606" w:rsidRPr="00384079">
        <w:rPr>
          <w:rFonts w:ascii="Cambria" w:hAnsi="Cambria"/>
          <w:sz w:val="24"/>
          <w:szCs w:val="24"/>
        </w:rPr>
        <w:t xml:space="preserve">plant </w:t>
      </w:r>
      <w:r w:rsidR="006F4D98" w:rsidRPr="00384079">
        <w:rPr>
          <w:rFonts w:ascii="Cambria" w:hAnsi="Cambria"/>
          <w:sz w:val="24"/>
          <w:szCs w:val="24"/>
        </w:rPr>
        <w:t xml:space="preserve">name, Latin name, cultivar name, </w:t>
      </w:r>
      <w:r w:rsidR="00556606" w:rsidRPr="00384079">
        <w:rPr>
          <w:rFonts w:ascii="Cambria" w:hAnsi="Cambria"/>
          <w:sz w:val="24"/>
          <w:szCs w:val="24"/>
        </w:rPr>
        <w:t xml:space="preserve">and </w:t>
      </w:r>
      <w:r w:rsidR="006F4D98" w:rsidRPr="00384079">
        <w:rPr>
          <w:rFonts w:ascii="Cambria" w:hAnsi="Cambria"/>
          <w:sz w:val="24"/>
          <w:szCs w:val="24"/>
        </w:rPr>
        <w:t>growth conditions</w:t>
      </w:r>
      <w:r w:rsidR="000F5D34" w:rsidRPr="00384079">
        <w:rPr>
          <w:rFonts w:ascii="Cambria" w:hAnsi="Cambria"/>
          <w:sz w:val="24"/>
          <w:szCs w:val="24"/>
        </w:rPr>
        <w:t xml:space="preserve"> </w:t>
      </w:r>
      <w:r w:rsidR="000F5D34" w:rsidRPr="00030355">
        <w:rPr>
          <w:rFonts w:ascii="Cambria" w:hAnsi="Cambria"/>
          <w:sz w:val="24"/>
          <w:szCs w:val="24"/>
        </w:rPr>
        <w:t>(Supplementa</w:t>
      </w:r>
      <w:r w:rsidR="00384079" w:rsidRPr="00030355">
        <w:rPr>
          <w:rFonts w:ascii="Cambria" w:hAnsi="Cambria"/>
          <w:sz w:val="24"/>
          <w:szCs w:val="24"/>
        </w:rPr>
        <w:t>l</w:t>
      </w:r>
      <w:r w:rsidR="000F5D34" w:rsidRPr="00030355">
        <w:rPr>
          <w:rFonts w:ascii="Cambria" w:hAnsi="Cambria"/>
          <w:sz w:val="24"/>
          <w:szCs w:val="24"/>
        </w:rPr>
        <w:t xml:space="preserve"> Table S1)</w:t>
      </w:r>
      <w:r w:rsidR="006F4D98" w:rsidRPr="00030355">
        <w:rPr>
          <w:rFonts w:ascii="Cambria" w:hAnsi="Cambria"/>
          <w:sz w:val="24"/>
          <w:szCs w:val="24"/>
        </w:rPr>
        <w:t>.</w:t>
      </w:r>
    </w:p>
    <w:p w14:paraId="53164ACA" w14:textId="74F0A0E8" w:rsidR="009276AE" w:rsidRPr="009675BD" w:rsidRDefault="006C5EA0" w:rsidP="0015526E">
      <w:pPr>
        <w:spacing w:after="0" w:line="360" w:lineRule="auto"/>
        <w:jc w:val="both"/>
        <w:rPr>
          <w:rFonts w:ascii="Cambria" w:hAnsi="Cambria"/>
          <w:sz w:val="24"/>
          <w:szCs w:val="24"/>
        </w:rPr>
      </w:pPr>
      <w:r w:rsidRPr="00993EAB">
        <w:rPr>
          <w:rFonts w:ascii="Cambria" w:hAnsi="Cambria"/>
          <w:sz w:val="24"/>
          <w:szCs w:val="24"/>
        </w:rPr>
        <w:t xml:space="preserve">A total of </w:t>
      </w:r>
      <w:r w:rsidR="000F5D34" w:rsidRPr="00993EAB">
        <w:rPr>
          <w:rFonts w:ascii="Cambria" w:hAnsi="Cambria"/>
          <w:sz w:val="24"/>
          <w:szCs w:val="24"/>
        </w:rPr>
        <w:t>4</w:t>
      </w:r>
      <w:r w:rsidR="00B51247" w:rsidRPr="00384079">
        <w:rPr>
          <w:rFonts w:ascii="Cambria" w:hAnsi="Cambria"/>
          <w:sz w:val="24"/>
          <w:szCs w:val="24"/>
        </w:rPr>
        <w:t>5</w:t>
      </w:r>
      <w:r w:rsidR="000F5D34" w:rsidRPr="00384079">
        <w:rPr>
          <w:rFonts w:ascii="Cambria" w:hAnsi="Cambria"/>
          <w:sz w:val="24"/>
          <w:szCs w:val="24"/>
        </w:rPr>
        <w:t xml:space="preserve"> </w:t>
      </w:r>
      <w:r w:rsidRPr="00384079">
        <w:rPr>
          <w:rFonts w:ascii="Cambria" w:hAnsi="Cambria"/>
          <w:sz w:val="24"/>
          <w:szCs w:val="24"/>
        </w:rPr>
        <w:t xml:space="preserve">published </w:t>
      </w:r>
      <w:r w:rsidR="00386386" w:rsidRPr="00384079">
        <w:rPr>
          <w:rFonts w:ascii="Cambria" w:hAnsi="Cambria"/>
          <w:sz w:val="24"/>
          <w:szCs w:val="24"/>
        </w:rPr>
        <w:t xml:space="preserve">studies were incorporated </w:t>
      </w:r>
      <w:r w:rsidR="007466CE" w:rsidRPr="00384079">
        <w:rPr>
          <w:rFonts w:ascii="Cambria" w:hAnsi="Cambria"/>
          <w:sz w:val="24"/>
          <w:szCs w:val="24"/>
        </w:rPr>
        <w:t>in</w:t>
      </w:r>
      <w:r w:rsidR="009C1665" w:rsidRPr="00384079">
        <w:rPr>
          <w:rFonts w:ascii="Cambria" w:hAnsi="Cambria"/>
          <w:sz w:val="24"/>
          <w:szCs w:val="24"/>
        </w:rPr>
        <w:t>to</w:t>
      </w:r>
      <w:r w:rsidR="007466CE" w:rsidRPr="00384079">
        <w:rPr>
          <w:rFonts w:ascii="Cambria" w:hAnsi="Cambria"/>
          <w:sz w:val="24"/>
          <w:szCs w:val="24"/>
        </w:rPr>
        <w:t xml:space="preserve"> the analysis presented in this paper. Where </w:t>
      </w:r>
      <w:r w:rsidR="0044215A" w:rsidRPr="00384079">
        <w:rPr>
          <w:rFonts w:ascii="Cambria" w:hAnsi="Cambria"/>
          <w:sz w:val="24"/>
          <w:szCs w:val="24"/>
        </w:rPr>
        <w:t>studies reported on more than one plant species, cultivar, plant developmental stage</w:t>
      </w:r>
      <w:r w:rsidR="00B51247" w:rsidRPr="009675BD">
        <w:rPr>
          <w:rFonts w:ascii="Cambria" w:hAnsi="Cambria"/>
          <w:sz w:val="24"/>
          <w:szCs w:val="24"/>
        </w:rPr>
        <w:t xml:space="preserve"> (</w:t>
      </w:r>
      <w:r w:rsidR="00D07895" w:rsidRPr="009675BD">
        <w:rPr>
          <w:rFonts w:ascii="Cambria" w:hAnsi="Cambria"/>
          <w:sz w:val="24"/>
          <w:szCs w:val="24"/>
        </w:rPr>
        <w:t xml:space="preserve">or </w:t>
      </w:r>
      <w:r w:rsidR="00B51247" w:rsidRPr="009675BD">
        <w:rPr>
          <w:rFonts w:ascii="Cambria" w:hAnsi="Cambria"/>
          <w:sz w:val="24"/>
          <w:szCs w:val="24"/>
        </w:rPr>
        <w:t>treatment duration)</w:t>
      </w:r>
      <w:r w:rsidR="0044215A" w:rsidRPr="009675BD">
        <w:rPr>
          <w:rFonts w:ascii="Cambria" w:hAnsi="Cambria"/>
          <w:sz w:val="24"/>
          <w:szCs w:val="24"/>
        </w:rPr>
        <w:t xml:space="preserve">, </w:t>
      </w:r>
      <w:r w:rsidR="000F5D34" w:rsidRPr="009675BD">
        <w:rPr>
          <w:rFonts w:ascii="Cambria" w:hAnsi="Cambria"/>
          <w:sz w:val="24"/>
          <w:szCs w:val="24"/>
        </w:rPr>
        <w:t xml:space="preserve">or growth (light) conditions, </w:t>
      </w:r>
      <w:r w:rsidR="0044215A" w:rsidRPr="009675BD">
        <w:rPr>
          <w:rFonts w:ascii="Cambria" w:hAnsi="Cambria"/>
          <w:sz w:val="24"/>
          <w:szCs w:val="24"/>
        </w:rPr>
        <w:t xml:space="preserve">each was treated as a separate </w:t>
      </w:r>
      <w:r w:rsidR="0044215A" w:rsidRPr="009675BD">
        <w:rPr>
          <w:rFonts w:ascii="Cambria" w:hAnsi="Cambria" w:cs="STIX"/>
          <w:sz w:val="24"/>
          <w:szCs w:val="24"/>
        </w:rPr>
        <w:t>“</w:t>
      </w:r>
      <w:r w:rsidR="0044215A" w:rsidRPr="009675BD">
        <w:rPr>
          <w:rFonts w:ascii="Cambria" w:hAnsi="Cambria"/>
          <w:sz w:val="24"/>
          <w:szCs w:val="24"/>
        </w:rPr>
        <w:t>case study</w:t>
      </w:r>
      <w:r w:rsidR="0044215A" w:rsidRPr="009675BD">
        <w:rPr>
          <w:rFonts w:ascii="Cambria" w:hAnsi="Cambria" w:cs="STIX"/>
          <w:sz w:val="24"/>
          <w:szCs w:val="24"/>
        </w:rPr>
        <w:t>”</w:t>
      </w:r>
      <w:r w:rsidR="003D76D3" w:rsidRPr="009675BD">
        <w:rPr>
          <w:rFonts w:ascii="Cambria" w:hAnsi="Cambria"/>
          <w:sz w:val="24"/>
          <w:szCs w:val="24"/>
        </w:rPr>
        <w:t>, providing altogether</w:t>
      </w:r>
      <w:r w:rsidR="009A6604" w:rsidRPr="009675BD">
        <w:rPr>
          <w:rFonts w:ascii="Cambria" w:hAnsi="Cambria"/>
          <w:sz w:val="24"/>
          <w:szCs w:val="24"/>
        </w:rPr>
        <w:t xml:space="preserve"> </w:t>
      </w:r>
      <w:r w:rsidR="00E94DD8" w:rsidRPr="009675BD">
        <w:rPr>
          <w:rFonts w:ascii="Cambria" w:hAnsi="Cambria"/>
          <w:sz w:val="24"/>
          <w:szCs w:val="24"/>
        </w:rPr>
        <w:t>143</w:t>
      </w:r>
      <w:r w:rsidR="00D64925" w:rsidRPr="009675BD">
        <w:rPr>
          <w:rFonts w:ascii="Cambria" w:hAnsi="Cambria"/>
          <w:sz w:val="24"/>
          <w:szCs w:val="24"/>
        </w:rPr>
        <w:t xml:space="preserve"> case studies</w:t>
      </w:r>
      <w:r w:rsidR="00EE3254" w:rsidRPr="009675BD">
        <w:rPr>
          <w:rFonts w:ascii="Cambria" w:hAnsi="Cambria"/>
          <w:sz w:val="24"/>
          <w:szCs w:val="24"/>
        </w:rPr>
        <w:t xml:space="preserve"> </w:t>
      </w:r>
      <w:r w:rsidR="003D76D3" w:rsidRPr="009675BD">
        <w:rPr>
          <w:rFonts w:ascii="Cambria" w:hAnsi="Cambria"/>
          <w:sz w:val="24"/>
          <w:szCs w:val="24"/>
        </w:rPr>
        <w:t xml:space="preserve">for analysis. </w:t>
      </w:r>
    </w:p>
    <w:p w14:paraId="6F2B0F91" w14:textId="393D2282" w:rsidR="00127682" w:rsidRPr="009675BD" w:rsidRDefault="0044215A" w:rsidP="0015526E">
      <w:pPr>
        <w:spacing w:after="0" w:line="360" w:lineRule="auto"/>
        <w:jc w:val="both"/>
        <w:rPr>
          <w:rFonts w:ascii="Cambria" w:hAnsi="Cambria"/>
          <w:sz w:val="24"/>
          <w:szCs w:val="24"/>
        </w:rPr>
      </w:pPr>
      <w:r w:rsidRPr="009675BD">
        <w:rPr>
          <w:rFonts w:ascii="Cambria" w:hAnsi="Cambria"/>
          <w:sz w:val="24"/>
          <w:szCs w:val="24"/>
        </w:rPr>
        <w:t xml:space="preserve">In </w:t>
      </w:r>
      <w:r w:rsidR="001520F2" w:rsidRPr="009675BD">
        <w:rPr>
          <w:rFonts w:ascii="Cambria" w:hAnsi="Cambria"/>
          <w:sz w:val="24"/>
          <w:szCs w:val="24"/>
        </w:rPr>
        <w:t xml:space="preserve">the </w:t>
      </w:r>
      <w:r w:rsidR="00F92DA8" w:rsidRPr="009675BD">
        <w:rPr>
          <w:rFonts w:ascii="Cambria" w:hAnsi="Cambria"/>
          <w:sz w:val="24"/>
          <w:szCs w:val="24"/>
        </w:rPr>
        <w:t>analysed</w:t>
      </w:r>
      <w:r w:rsidRPr="009675BD">
        <w:rPr>
          <w:rFonts w:ascii="Cambria" w:hAnsi="Cambria"/>
          <w:sz w:val="24"/>
          <w:szCs w:val="24"/>
        </w:rPr>
        <w:t xml:space="preserve"> studies, UV treatment refer</w:t>
      </w:r>
      <w:r w:rsidR="00F92DA8" w:rsidRPr="009675BD">
        <w:rPr>
          <w:rFonts w:ascii="Cambria" w:hAnsi="Cambria"/>
          <w:sz w:val="24"/>
          <w:szCs w:val="24"/>
        </w:rPr>
        <w:t>s</w:t>
      </w:r>
      <w:r w:rsidRPr="009675BD">
        <w:rPr>
          <w:rFonts w:ascii="Cambria" w:hAnsi="Cambria"/>
          <w:sz w:val="24"/>
          <w:szCs w:val="24"/>
        </w:rPr>
        <w:t xml:space="preserve"> to exposure to </w:t>
      </w:r>
      <w:r w:rsidR="00A21AD2" w:rsidRPr="009675BD">
        <w:rPr>
          <w:rFonts w:ascii="Cambria" w:hAnsi="Cambria"/>
          <w:sz w:val="24"/>
          <w:szCs w:val="24"/>
        </w:rPr>
        <w:t xml:space="preserve">either </w:t>
      </w:r>
      <w:r w:rsidR="00F92DA8" w:rsidRPr="009675BD">
        <w:rPr>
          <w:rFonts w:ascii="Cambria" w:hAnsi="Cambria"/>
          <w:sz w:val="24"/>
          <w:szCs w:val="24"/>
        </w:rPr>
        <w:t>UV-B</w:t>
      </w:r>
      <w:r w:rsidR="00E8068E" w:rsidRPr="009675BD">
        <w:rPr>
          <w:rFonts w:ascii="Cambria" w:hAnsi="Cambria"/>
          <w:sz w:val="24"/>
          <w:szCs w:val="24"/>
        </w:rPr>
        <w:t xml:space="preserve"> alone</w:t>
      </w:r>
      <w:r w:rsidR="00F92DA8" w:rsidRPr="009675BD">
        <w:rPr>
          <w:rFonts w:ascii="Cambria" w:hAnsi="Cambria"/>
          <w:sz w:val="24"/>
          <w:szCs w:val="24"/>
        </w:rPr>
        <w:t xml:space="preserve">, or </w:t>
      </w:r>
      <w:r w:rsidR="00E8068E" w:rsidRPr="009675BD">
        <w:rPr>
          <w:rFonts w:ascii="Cambria" w:hAnsi="Cambria"/>
          <w:sz w:val="24"/>
          <w:szCs w:val="24"/>
        </w:rPr>
        <w:t xml:space="preserve">a combination of </w:t>
      </w:r>
      <w:r w:rsidR="00F92DA8" w:rsidRPr="00276F7F">
        <w:rPr>
          <w:rFonts w:ascii="Cambria" w:hAnsi="Cambria"/>
          <w:sz w:val="24"/>
          <w:szCs w:val="24"/>
        </w:rPr>
        <w:t>UV-B and</w:t>
      </w:r>
      <w:r w:rsidR="00E8068E" w:rsidRPr="00276F7F">
        <w:rPr>
          <w:rFonts w:ascii="Cambria" w:hAnsi="Cambria"/>
          <w:sz w:val="24"/>
          <w:szCs w:val="24"/>
        </w:rPr>
        <w:t xml:space="preserve"> </w:t>
      </w:r>
      <w:r w:rsidRPr="00276F7F">
        <w:rPr>
          <w:rFonts w:ascii="Cambria" w:hAnsi="Cambria"/>
          <w:sz w:val="24"/>
          <w:szCs w:val="24"/>
        </w:rPr>
        <w:t xml:space="preserve">UV-A </w:t>
      </w:r>
      <w:r w:rsidR="00E8068E" w:rsidRPr="00276F7F">
        <w:rPr>
          <w:rFonts w:ascii="Cambria" w:hAnsi="Cambria"/>
          <w:sz w:val="24"/>
          <w:szCs w:val="24"/>
        </w:rPr>
        <w:t>r</w:t>
      </w:r>
      <w:r w:rsidRPr="00276F7F">
        <w:rPr>
          <w:rFonts w:ascii="Cambria" w:hAnsi="Cambria"/>
          <w:sz w:val="24"/>
          <w:szCs w:val="24"/>
        </w:rPr>
        <w:t>adiation</w:t>
      </w:r>
      <w:r w:rsidR="00114968" w:rsidRPr="00276F7F">
        <w:rPr>
          <w:rFonts w:ascii="Cambria" w:hAnsi="Cambria"/>
          <w:sz w:val="24"/>
          <w:szCs w:val="24"/>
        </w:rPr>
        <w:t xml:space="preserve"> (for example </w:t>
      </w:r>
      <w:r w:rsidR="001B5325" w:rsidRPr="00276F7F">
        <w:rPr>
          <w:rFonts w:ascii="Cambria" w:hAnsi="Cambria"/>
          <w:sz w:val="24"/>
          <w:szCs w:val="24"/>
        </w:rPr>
        <w:t xml:space="preserve">natural sunlight studies, or studies using UV-B tubes that have some </w:t>
      </w:r>
      <w:r w:rsidR="006864C3" w:rsidRPr="00993EAB">
        <w:rPr>
          <w:rFonts w:ascii="Cambria" w:hAnsi="Cambria"/>
          <w:sz w:val="24"/>
          <w:szCs w:val="24"/>
        </w:rPr>
        <w:t>emission in the UV-A part of the spectrum)</w:t>
      </w:r>
      <w:r w:rsidRPr="00993EAB">
        <w:rPr>
          <w:rFonts w:ascii="Cambria" w:hAnsi="Cambria"/>
          <w:sz w:val="24"/>
          <w:szCs w:val="24"/>
        </w:rPr>
        <w:t xml:space="preserve">. </w:t>
      </w:r>
      <w:r w:rsidR="00114968" w:rsidRPr="00384079">
        <w:rPr>
          <w:rFonts w:ascii="Cambria" w:hAnsi="Cambria"/>
          <w:sz w:val="24"/>
          <w:szCs w:val="24"/>
        </w:rPr>
        <w:t xml:space="preserve">Pure UV-A exposure studies were excluded. </w:t>
      </w:r>
      <w:r w:rsidRPr="009675BD">
        <w:rPr>
          <w:rFonts w:ascii="Cambria" w:hAnsi="Cambria"/>
          <w:sz w:val="24"/>
          <w:szCs w:val="24"/>
        </w:rPr>
        <w:t>In some studies</w:t>
      </w:r>
      <w:r w:rsidR="009C1665" w:rsidRPr="009675BD">
        <w:rPr>
          <w:rFonts w:ascii="Cambria" w:hAnsi="Cambria"/>
          <w:sz w:val="24"/>
          <w:szCs w:val="24"/>
        </w:rPr>
        <w:t>,</w:t>
      </w:r>
      <w:r w:rsidRPr="009675BD">
        <w:rPr>
          <w:rFonts w:ascii="Cambria" w:hAnsi="Cambria"/>
          <w:sz w:val="24"/>
          <w:szCs w:val="24"/>
        </w:rPr>
        <w:t xml:space="preserve"> UV</w:t>
      </w:r>
      <w:r w:rsidR="009C1665" w:rsidRPr="009675BD">
        <w:rPr>
          <w:rFonts w:ascii="Cambria" w:hAnsi="Cambria"/>
          <w:sz w:val="24"/>
          <w:szCs w:val="24"/>
        </w:rPr>
        <w:t xml:space="preserve"> </w:t>
      </w:r>
      <w:r w:rsidRPr="009675BD">
        <w:rPr>
          <w:rFonts w:ascii="Cambria" w:hAnsi="Cambria"/>
          <w:sz w:val="24"/>
          <w:szCs w:val="24"/>
        </w:rPr>
        <w:t xml:space="preserve">exposure was complemented by </w:t>
      </w:r>
      <w:r w:rsidRPr="009675BD">
        <w:rPr>
          <w:rFonts w:ascii="Cambria" w:hAnsi="Cambria"/>
          <w:sz w:val="24"/>
          <w:szCs w:val="24"/>
        </w:rPr>
        <w:lastRenderedPageBreak/>
        <w:t>exposure to another stressor (e.g., drought, excess PAR intensity, etc.)</w:t>
      </w:r>
      <w:r w:rsidR="009C1665" w:rsidRPr="009675BD">
        <w:rPr>
          <w:rFonts w:ascii="Cambria" w:hAnsi="Cambria"/>
          <w:sz w:val="24"/>
          <w:szCs w:val="24"/>
        </w:rPr>
        <w:t>. I</w:t>
      </w:r>
      <w:r w:rsidRPr="009675BD">
        <w:rPr>
          <w:rFonts w:ascii="Cambria" w:hAnsi="Cambria"/>
          <w:sz w:val="24"/>
          <w:szCs w:val="24"/>
        </w:rPr>
        <w:t>n these cases</w:t>
      </w:r>
      <w:r w:rsidR="009C1665" w:rsidRPr="009675BD">
        <w:rPr>
          <w:rFonts w:ascii="Cambria" w:hAnsi="Cambria"/>
          <w:sz w:val="24"/>
          <w:szCs w:val="24"/>
        </w:rPr>
        <w:t>,</w:t>
      </w:r>
      <w:r w:rsidRPr="009675BD">
        <w:rPr>
          <w:rFonts w:ascii="Cambria" w:hAnsi="Cambria"/>
          <w:sz w:val="24"/>
          <w:szCs w:val="24"/>
        </w:rPr>
        <w:t xml:space="preserve"> only control and UV treatments were considered </w:t>
      </w:r>
      <w:r w:rsidR="008D7179" w:rsidRPr="009675BD">
        <w:rPr>
          <w:rFonts w:ascii="Cambria" w:hAnsi="Cambria"/>
          <w:sz w:val="24"/>
          <w:szCs w:val="24"/>
        </w:rPr>
        <w:t>for</w:t>
      </w:r>
      <w:r w:rsidRPr="009675BD">
        <w:rPr>
          <w:rFonts w:ascii="Cambria" w:hAnsi="Cambria"/>
          <w:sz w:val="24"/>
          <w:szCs w:val="24"/>
        </w:rPr>
        <w:t xml:space="preserve"> the current analysis.</w:t>
      </w:r>
    </w:p>
    <w:p w14:paraId="1C5CC199" w14:textId="7C25020C" w:rsidR="00F3101A" w:rsidRPr="00276F7F" w:rsidRDefault="00367500" w:rsidP="0015526E">
      <w:pPr>
        <w:spacing w:after="0" w:line="360" w:lineRule="auto"/>
        <w:jc w:val="both"/>
        <w:rPr>
          <w:rFonts w:ascii="Cambria" w:hAnsi="Cambria"/>
          <w:sz w:val="24"/>
          <w:szCs w:val="24"/>
        </w:rPr>
      </w:pPr>
      <w:r w:rsidRPr="009675BD">
        <w:rPr>
          <w:rFonts w:ascii="Cambria" w:hAnsi="Cambria"/>
          <w:sz w:val="24"/>
          <w:szCs w:val="24"/>
        </w:rPr>
        <w:t xml:space="preserve">In the subsequent </w:t>
      </w:r>
      <w:r w:rsidR="00AC427E" w:rsidRPr="009675BD">
        <w:rPr>
          <w:rFonts w:ascii="Cambria" w:hAnsi="Cambria"/>
          <w:sz w:val="24"/>
          <w:szCs w:val="24"/>
        </w:rPr>
        <w:t xml:space="preserve">data </w:t>
      </w:r>
      <w:r w:rsidRPr="009675BD">
        <w:rPr>
          <w:rFonts w:ascii="Cambria" w:hAnsi="Cambria"/>
          <w:sz w:val="24"/>
          <w:szCs w:val="24"/>
        </w:rPr>
        <w:t xml:space="preserve">processing, control vs. treated groups </w:t>
      </w:r>
      <w:r w:rsidR="003D76D3" w:rsidRPr="009675BD">
        <w:rPr>
          <w:rFonts w:ascii="Cambria" w:hAnsi="Cambria"/>
          <w:sz w:val="24"/>
          <w:szCs w:val="24"/>
        </w:rPr>
        <w:t>included the following</w:t>
      </w:r>
      <w:r w:rsidRPr="009675BD">
        <w:rPr>
          <w:rFonts w:ascii="Cambria" w:hAnsi="Cambria"/>
          <w:sz w:val="24"/>
          <w:szCs w:val="24"/>
        </w:rPr>
        <w:t xml:space="preserve">: </w:t>
      </w:r>
      <w:r w:rsidR="00F3101A" w:rsidRPr="009675BD">
        <w:rPr>
          <w:rFonts w:ascii="Cambria" w:hAnsi="Cambria"/>
          <w:sz w:val="24"/>
          <w:szCs w:val="24"/>
        </w:rPr>
        <w:t xml:space="preserve">UV supplementation studies </w:t>
      </w:r>
      <w:r w:rsidR="003D76D3" w:rsidRPr="009675BD">
        <w:rPr>
          <w:rFonts w:ascii="Cambria" w:hAnsi="Cambria"/>
          <w:sz w:val="24"/>
          <w:szCs w:val="24"/>
        </w:rPr>
        <w:t xml:space="preserve">(where </w:t>
      </w:r>
      <w:r w:rsidR="00F3101A" w:rsidRPr="009675BD">
        <w:rPr>
          <w:rFonts w:ascii="Cambria" w:hAnsi="Cambria"/>
          <w:sz w:val="24"/>
          <w:szCs w:val="24"/>
        </w:rPr>
        <w:t>the untreated plants represent the control</w:t>
      </w:r>
      <w:r w:rsidR="003D76D3" w:rsidRPr="009675BD">
        <w:rPr>
          <w:rFonts w:ascii="Cambria" w:hAnsi="Cambria"/>
          <w:sz w:val="24"/>
          <w:szCs w:val="24"/>
        </w:rPr>
        <w:t>)</w:t>
      </w:r>
      <w:r w:rsidR="00F3101A" w:rsidRPr="009675BD">
        <w:rPr>
          <w:rFonts w:ascii="Cambria" w:hAnsi="Cambria"/>
          <w:sz w:val="24"/>
          <w:szCs w:val="24"/>
        </w:rPr>
        <w:t xml:space="preserve">, </w:t>
      </w:r>
      <w:r w:rsidR="003D76D3" w:rsidRPr="009675BD">
        <w:rPr>
          <w:rFonts w:ascii="Cambria" w:hAnsi="Cambria"/>
          <w:sz w:val="24"/>
          <w:szCs w:val="24"/>
        </w:rPr>
        <w:t xml:space="preserve">and </w:t>
      </w:r>
      <w:r w:rsidR="00F3101A" w:rsidRPr="009675BD">
        <w:rPr>
          <w:rFonts w:ascii="Cambria" w:hAnsi="Cambria"/>
          <w:sz w:val="24"/>
          <w:szCs w:val="24"/>
        </w:rPr>
        <w:t xml:space="preserve">UV exclusion studies </w:t>
      </w:r>
      <w:r w:rsidR="003D76D3" w:rsidRPr="009675BD">
        <w:rPr>
          <w:rFonts w:ascii="Cambria" w:hAnsi="Cambria"/>
          <w:sz w:val="24"/>
          <w:szCs w:val="24"/>
        </w:rPr>
        <w:t xml:space="preserve">(where </w:t>
      </w:r>
      <w:r w:rsidR="00F3101A" w:rsidRPr="009675BD">
        <w:rPr>
          <w:rFonts w:ascii="Cambria" w:hAnsi="Cambria"/>
          <w:sz w:val="24"/>
          <w:szCs w:val="24"/>
        </w:rPr>
        <w:t>the UV‐shielded plants were considered as the control</w:t>
      </w:r>
      <w:r w:rsidR="003D76D3" w:rsidRPr="009675BD">
        <w:rPr>
          <w:rFonts w:ascii="Cambria" w:hAnsi="Cambria"/>
          <w:sz w:val="24"/>
          <w:szCs w:val="24"/>
        </w:rPr>
        <w:t>)</w:t>
      </w:r>
      <w:r w:rsidR="00F3101A" w:rsidRPr="009675BD">
        <w:rPr>
          <w:rFonts w:ascii="Cambria" w:hAnsi="Cambria"/>
          <w:sz w:val="24"/>
          <w:szCs w:val="24"/>
        </w:rPr>
        <w:t>.</w:t>
      </w:r>
      <w:r w:rsidR="00D6688F" w:rsidRPr="009675BD">
        <w:rPr>
          <w:rFonts w:ascii="Cambria" w:hAnsi="Cambria"/>
          <w:sz w:val="24"/>
          <w:szCs w:val="24"/>
        </w:rPr>
        <w:t xml:space="preserve"> </w:t>
      </w:r>
      <w:r w:rsidR="004E2604" w:rsidRPr="009675BD">
        <w:rPr>
          <w:rFonts w:ascii="Cambria" w:hAnsi="Cambria"/>
          <w:sz w:val="24"/>
          <w:szCs w:val="24"/>
        </w:rPr>
        <w:t xml:space="preserve">In order to </w:t>
      </w:r>
      <w:r w:rsidR="004E2604" w:rsidRPr="00030355">
        <w:rPr>
          <w:rFonts w:ascii="Cambria" w:hAnsi="Cambria"/>
          <w:sz w:val="24"/>
          <w:szCs w:val="24"/>
        </w:rPr>
        <w:t xml:space="preserve">quantify </w:t>
      </w:r>
      <w:r w:rsidR="00444181" w:rsidRPr="00030355">
        <w:rPr>
          <w:rFonts w:ascii="Cambria" w:hAnsi="Cambria"/>
          <w:sz w:val="24"/>
          <w:szCs w:val="24"/>
        </w:rPr>
        <w:t xml:space="preserve">the </w:t>
      </w:r>
      <w:r w:rsidR="004E2604" w:rsidRPr="00030355">
        <w:rPr>
          <w:rFonts w:ascii="Cambria" w:hAnsi="Cambria"/>
          <w:sz w:val="24"/>
          <w:szCs w:val="24"/>
        </w:rPr>
        <w:t xml:space="preserve">magnitude of net </w:t>
      </w:r>
      <w:r w:rsidR="00444181" w:rsidRPr="00030355">
        <w:rPr>
          <w:rFonts w:ascii="Cambria" w:hAnsi="Cambria"/>
          <w:sz w:val="24"/>
          <w:szCs w:val="24"/>
        </w:rPr>
        <w:t>UV effect</w:t>
      </w:r>
      <w:r w:rsidR="00D6688F" w:rsidRPr="00030355">
        <w:rPr>
          <w:rFonts w:ascii="Cambria" w:hAnsi="Cambria"/>
          <w:sz w:val="24"/>
          <w:szCs w:val="24"/>
        </w:rPr>
        <w:t>, relative change</w:t>
      </w:r>
      <w:r w:rsidR="00D249E9" w:rsidRPr="00030355">
        <w:rPr>
          <w:rFonts w:ascii="Cambria" w:hAnsi="Cambria"/>
          <w:sz w:val="24"/>
          <w:szCs w:val="24"/>
        </w:rPr>
        <w:t>s</w:t>
      </w:r>
      <w:r w:rsidR="00D6688F" w:rsidRPr="00030355">
        <w:rPr>
          <w:rFonts w:ascii="Cambria" w:hAnsi="Cambria"/>
          <w:sz w:val="24"/>
          <w:szCs w:val="24"/>
        </w:rPr>
        <w:t xml:space="preserve"> induced by UV </w:t>
      </w:r>
      <w:r w:rsidR="00D249E9" w:rsidRPr="00030355">
        <w:rPr>
          <w:rFonts w:ascii="Cambria" w:hAnsi="Cambria"/>
          <w:sz w:val="24"/>
          <w:szCs w:val="24"/>
        </w:rPr>
        <w:t>radiation</w:t>
      </w:r>
      <w:r w:rsidR="00D6688F" w:rsidRPr="00030355">
        <w:rPr>
          <w:rFonts w:ascii="Cambria" w:hAnsi="Cambria"/>
          <w:sz w:val="24"/>
          <w:szCs w:val="24"/>
        </w:rPr>
        <w:t xml:space="preserve"> in %</w:t>
      </w:r>
      <w:r w:rsidR="00E22561" w:rsidRPr="00030355">
        <w:rPr>
          <w:rFonts w:ascii="Cambria" w:hAnsi="Cambria"/>
          <w:sz w:val="24"/>
          <w:szCs w:val="24"/>
        </w:rPr>
        <w:t xml:space="preserve"> (presented in Figures 3B and 6B)</w:t>
      </w:r>
      <w:r w:rsidR="00D6688F" w:rsidRPr="00030355">
        <w:rPr>
          <w:rFonts w:ascii="Cambria" w:hAnsi="Cambria"/>
          <w:sz w:val="24"/>
          <w:szCs w:val="24"/>
        </w:rPr>
        <w:t xml:space="preserve"> w</w:t>
      </w:r>
      <w:r w:rsidR="00D249E9" w:rsidRPr="00030355">
        <w:rPr>
          <w:rFonts w:ascii="Cambria" w:hAnsi="Cambria"/>
          <w:sz w:val="24"/>
          <w:szCs w:val="24"/>
        </w:rPr>
        <w:t xml:space="preserve">ere </w:t>
      </w:r>
      <w:r w:rsidR="00D6688F" w:rsidRPr="00030355">
        <w:rPr>
          <w:rFonts w:ascii="Cambria" w:hAnsi="Cambria"/>
          <w:sz w:val="24"/>
          <w:szCs w:val="24"/>
        </w:rPr>
        <w:t xml:space="preserve">calculated as [(UV </w:t>
      </w:r>
      <w:r w:rsidR="00D249E9" w:rsidRPr="00030355">
        <w:rPr>
          <w:rFonts w:ascii="Cambria" w:hAnsi="Cambria"/>
          <w:sz w:val="24"/>
          <w:szCs w:val="24"/>
        </w:rPr>
        <w:t>treated</w:t>
      </w:r>
      <w:r w:rsidR="00D6688F" w:rsidRPr="00030355">
        <w:rPr>
          <w:rFonts w:ascii="Cambria" w:hAnsi="Cambria"/>
          <w:sz w:val="24"/>
          <w:szCs w:val="24"/>
        </w:rPr>
        <w:t xml:space="preserve"> – UV control)/UV </w:t>
      </w:r>
      <w:proofErr w:type="gramStart"/>
      <w:r w:rsidR="00D6688F" w:rsidRPr="00030355">
        <w:rPr>
          <w:rFonts w:ascii="Cambria" w:hAnsi="Cambria"/>
          <w:sz w:val="24"/>
          <w:szCs w:val="24"/>
        </w:rPr>
        <w:t>control]*</w:t>
      </w:r>
      <w:proofErr w:type="gramEnd"/>
      <w:r w:rsidR="00D6688F" w:rsidRPr="00030355">
        <w:rPr>
          <w:rFonts w:ascii="Cambria" w:hAnsi="Cambria"/>
          <w:sz w:val="24"/>
          <w:szCs w:val="24"/>
        </w:rPr>
        <w:t>100.</w:t>
      </w:r>
    </w:p>
    <w:p w14:paraId="024AB3B1" w14:textId="77777777" w:rsidR="00F3101A" w:rsidRPr="00993EAB" w:rsidRDefault="00F3101A" w:rsidP="0015526E">
      <w:pPr>
        <w:spacing w:after="0" w:line="360" w:lineRule="auto"/>
        <w:jc w:val="both"/>
        <w:rPr>
          <w:rFonts w:ascii="Cambria" w:hAnsi="Cambria"/>
          <w:sz w:val="24"/>
          <w:szCs w:val="24"/>
        </w:rPr>
      </w:pPr>
    </w:p>
    <w:p w14:paraId="2DA680BE" w14:textId="02FEECCA" w:rsidR="007D5CE8" w:rsidRPr="00A7027F" w:rsidRDefault="007D5CE8" w:rsidP="0015526E">
      <w:pPr>
        <w:spacing w:after="0" w:line="360" w:lineRule="auto"/>
        <w:jc w:val="both"/>
        <w:rPr>
          <w:rFonts w:ascii="Cambria" w:hAnsi="Cambria"/>
          <w:b/>
          <w:bCs/>
          <w:sz w:val="24"/>
          <w:szCs w:val="24"/>
          <w:u w:val="single"/>
        </w:rPr>
      </w:pPr>
      <w:r w:rsidRPr="00A7027F">
        <w:rPr>
          <w:rFonts w:ascii="Cambria" w:hAnsi="Cambria"/>
          <w:b/>
          <w:bCs/>
          <w:sz w:val="24"/>
          <w:szCs w:val="24"/>
          <w:u w:val="single"/>
        </w:rPr>
        <w:t>Meta-analysis</w:t>
      </w:r>
    </w:p>
    <w:p w14:paraId="45A53E10" w14:textId="02428257" w:rsidR="007D5CE8" w:rsidRPr="009675BD" w:rsidRDefault="007D5CE8" w:rsidP="0015526E">
      <w:pPr>
        <w:spacing w:after="0" w:line="360" w:lineRule="auto"/>
        <w:jc w:val="both"/>
        <w:rPr>
          <w:rFonts w:ascii="Cambria" w:hAnsi="Cambria"/>
          <w:sz w:val="24"/>
          <w:szCs w:val="24"/>
        </w:rPr>
      </w:pPr>
      <w:r w:rsidRPr="00384079">
        <w:rPr>
          <w:rFonts w:ascii="Cambria" w:hAnsi="Cambria"/>
          <w:sz w:val="24"/>
          <w:szCs w:val="24"/>
        </w:rPr>
        <w:t xml:space="preserve">Standardized difference in means (SDM) </w:t>
      </w:r>
      <w:r w:rsidR="006C12D4" w:rsidRPr="00384079">
        <w:rPr>
          <w:rFonts w:ascii="Cambria" w:hAnsi="Cambria"/>
          <w:sz w:val="24"/>
          <w:szCs w:val="24"/>
        </w:rPr>
        <w:t>was</w:t>
      </w:r>
      <w:r w:rsidRPr="00384079">
        <w:rPr>
          <w:rFonts w:ascii="Cambria" w:hAnsi="Cambria"/>
          <w:sz w:val="24"/>
          <w:szCs w:val="24"/>
        </w:rPr>
        <w:t xml:space="preserve"> used for the calculation of the summary (net) effect across all experiments. The</w:t>
      </w:r>
      <w:r w:rsidRPr="009675BD">
        <w:rPr>
          <w:rFonts w:ascii="Cambria" w:hAnsi="Cambria"/>
          <w:sz w:val="24"/>
          <w:szCs w:val="24"/>
        </w:rPr>
        <w:t xml:space="preserve"> SDM quantitatively determines the size of the intervention effect in </w:t>
      </w:r>
      <w:r w:rsidRPr="00030355">
        <w:rPr>
          <w:rFonts w:ascii="Cambria" w:hAnsi="Cambria"/>
          <w:sz w:val="24"/>
          <w:szCs w:val="24"/>
        </w:rPr>
        <w:t xml:space="preserve">each case study relative to the data variability observed in that case study. </w:t>
      </w:r>
      <w:r w:rsidR="00E94DD8" w:rsidRPr="00030355">
        <w:rPr>
          <w:rFonts w:ascii="Cambria" w:hAnsi="Cambria"/>
          <w:sz w:val="24"/>
          <w:szCs w:val="24"/>
        </w:rPr>
        <w:t>See Equation 1 in Ač et al. (2015) for</w:t>
      </w:r>
      <w:r w:rsidR="00E94DD8" w:rsidRPr="009675BD">
        <w:rPr>
          <w:rFonts w:ascii="Cambria" w:hAnsi="Cambria"/>
          <w:sz w:val="24"/>
          <w:szCs w:val="24"/>
        </w:rPr>
        <w:t xml:space="preserve"> details. In brief, f</w:t>
      </w:r>
      <w:r w:rsidRPr="009675BD">
        <w:rPr>
          <w:rFonts w:ascii="Cambria" w:hAnsi="Cambria"/>
          <w:sz w:val="24"/>
          <w:szCs w:val="24"/>
        </w:rPr>
        <w:t xml:space="preserve">or </w:t>
      </w:r>
      <w:r w:rsidR="009C1665" w:rsidRPr="009675BD">
        <w:rPr>
          <w:rFonts w:ascii="Cambria" w:hAnsi="Cambria"/>
          <w:sz w:val="24"/>
          <w:szCs w:val="24"/>
        </w:rPr>
        <w:t xml:space="preserve">the </w:t>
      </w:r>
      <w:r w:rsidRPr="009675BD">
        <w:rPr>
          <w:rFonts w:ascii="Cambria" w:hAnsi="Cambria"/>
          <w:sz w:val="24"/>
          <w:szCs w:val="24"/>
        </w:rPr>
        <w:t>calculation of SDM, the standard deviation</w:t>
      </w:r>
      <w:r w:rsidRPr="00276F7F">
        <w:rPr>
          <w:rFonts w:ascii="Cambria" w:hAnsi="Cambria"/>
          <w:sz w:val="24"/>
          <w:szCs w:val="24"/>
        </w:rPr>
        <w:t xml:space="preserve"> or standard error (whichever was recorded) and the number of replicates (</w:t>
      </w:r>
      <w:r w:rsidRPr="0015526E">
        <w:rPr>
          <w:rFonts w:ascii="Cambria" w:hAnsi="Cambria"/>
          <w:i/>
          <w:sz w:val="24"/>
          <w:szCs w:val="24"/>
        </w:rPr>
        <w:t>n</w:t>
      </w:r>
      <w:r w:rsidRPr="00276F7F">
        <w:rPr>
          <w:rFonts w:ascii="Cambria" w:hAnsi="Cambria"/>
          <w:sz w:val="24"/>
          <w:szCs w:val="24"/>
        </w:rPr>
        <w:t>) were recorded for both control and treated plants. Prior to meta-analysis, standard errors were converted to standard deviation</w:t>
      </w:r>
      <w:r w:rsidR="003D76D3" w:rsidRPr="00276F7F">
        <w:rPr>
          <w:rFonts w:ascii="Cambria" w:hAnsi="Cambria"/>
          <w:sz w:val="24"/>
          <w:szCs w:val="24"/>
        </w:rPr>
        <w:t>s</w:t>
      </w:r>
      <w:r w:rsidRPr="00276F7F">
        <w:rPr>
          <w:rFonts w:ascii="Cambria" w:hAnsi="Cambria"/>
          <w:sz w:val="24"/>
          <w:szCs w:val="24"/>
        </w:rPr>
        <w:t xml:space="preserve">. In principle, two basic statistical models can be used for calculating the net effect, that is, fixed and random effect models </w:t>
      </w:r>
      <w:r w:rsidRPr="00030355">
        <w:rPr>
          <w:rFonts w:ascii="Cambria" w:hAnsi="Cambria"/>
          <w:sz w:val="24"/>
          <w:szCs w:val="24"/>
        </w:rPr>
        <w:t>(</w:t>
      </w:r>
      <w:proofErr w:type="spellStart"/>
      <w:r w:rsidRPr="00030355">
        <w:rPr>
          <w:rFonts w:ascii="Cambria" w:hAnsi="Cambria"/>
          <w:sz w:val="24"/>
          <w:szCs w:val="24"/>
        </w:rPr>
        <w:t>Borenstein</w:t>
      </w:r>
      <w:proofErr w:type="spellEnd"/>
      <w:r w:rsidRPr="00030355">
        <w:rPr>
          <w:rFonts w:ascii="Cambria" w:hAnsi="Cambria"/>
          <w:sz w:val="24"/>
          <w:szCs w:val="24"/>
        </w:rPr>
        <w:t xml:space="preserve"> et al.,</w:t>
      </w:r>
      <w:r w:rsidR="00276F7F" w:rsidRPr="00030355">
        <w:rPr>
          <w:rFonts w:ascii="Cambria" w:hAnsi="Cambria"/>
          <w:sz w:val="24"/>
          <w:szCs w:val="24"/>
        </w:rPr>
        <w:t xml:space="preserve"> </w:t>
      </w:r>
      <w:r w:rsidRPr="00030355">
        <w:rPr>
          <w:rFonts w:ascii="Cambria" w:hAnsi="Cambria"/>
          <w:sz w:val="24"/>
          <w:szCs w:val="24"/>
        </w:rPr>
        <w:t>2009).</w:t>
      </w:r>
      <w:r w:rsidRPr="00276F7F">
        <w:rPr>
          <w:rFonts w:ascii="Cambria" w:hAnsi="Cambria"/>
          <w:sz w:val="24"/>
          <w:szCs w:val="24"/>
        </w:rPr>
        <w:t xml:space="preserve"> </w:t>
      </w:r>
      <w:r w:rsidR="002D3C25" w:rsidRPr="00276F7F">
        <w:rPr>
          <w:rFonts w:ascii="Cambria" w:hAnsi="Cambria"/>
          <w:sz w:val="24"/>
          <w:szCs w:val="24"/>
        </w:rPr>
        <w:t>T</w:t>
      </w:r>
      <w:r w:rsidRPr="00276F7F">
        <w:rPr>
          <w:rFonts w:ascii="Cambria" w:hAnsi="Cambria"/>
          <w:sz w:val="24"/>
          <w:szCs w:val="24"/>
        </w:rPr>
        <w:t xml:space="preserve">he random effect model </w:t>
      </w:r>
      <w:r w:rsidR="002D3C25" w:rsidRPr="00276F7F">
        <w:rPr>
          <w:rFonts w:ascii="Cambria" w:hAnsi="Cambria"/>
          <w:sz w:val="24"/>
          <w:szCs w:val="24"/>
        </w:rPr>
        <w:t xml:space="preserve">was selected </w:t>
      </w:r>
      <w:r w:rsidRPr="00276F7F">
        <w:rPr>
          <w:rFonts w:ascii="Cambria" w:hAnsi="Cambria"/>
          <w:sz w:val="24"/>
          <w:szCs w:val="24"/>
        </w:rPr>
        <w:t>since it accounts for the variability of the true (i.e. real world) effect among different case studies, which is expected given the use of different plant species, experimental conditions and set‐ups, as well as different measurement methods. The summary effect size and the statistical significance of all considered case studies are expressed by SDM and the probability (</w:t>
      </w:r>
      <w:r w:rsidRPr="0015526E">
        <w:rPr>
          <w:rFonts w:ascii="Cambria" w:hAnsi="Cambria"/>
          <w:i/>
          <w:sz w:val="24"/>
          <w:szCs w:val="24"/>
        </w:rPr>
        <w:t>p</w:t>
      </w:r>
      <w:r w:rsidRPr="00276F7F">
        <w:rPr>
          <w:rFonts w:ascii="Cambria" w:hAnsi="Cambria"/>
          <w:sz w:val="24"/>
          <w:szCs w:val="24"/>
        </w:rPr>
        <w:t>) value. The variability and spread of the effect are then expressed as</w:t>
      </w:r>
      <w:r w:rsidR="003D76D3" w:rsidRPr="00993EAB">
        <w:rPr>
          <w:rFonts w:ascii="Cambria" w:hAnsi="Cambria"/>
          <w:sz w:val="24"/>
          <w:szCs w:val="24"/>
        </w:rPr>
        <w:t xml:space="preserve"> the</w:t>
      </w:r>
      <w:r w:rsidRPr="00993EAB">
        <w:rPr>
          <w:rFonts w:ascii="Cambria" w:hAnsi="Cambria"/>
          <w:sz w:val="24"/>
          <w:szCs w:val="24"/>
        </w:rPr>
        <w:t xml:space="preserve"> 95% confidence interval (CI) and where appropriate, also prediction interval</w:t>
      </w:r>
      <w:r w:rsidR="00725D1D" w:rsidRPr="00A7027F">
        <w:rPr>
          <w:rFonts w:ascii="Cambria" w:hAnsi="Cambria"/>
          <w:sz w:val="24"/>
          <w:szCs w:val="24"/>
        </w:rPr>
        <w:t>s</w:t>
      </w:r>
      <w:r w:rsidRPr="00384079">
        <w:rPr>
          <w:rFonts w:ascii="Cambria" w:hAnsi="Cambria"/>
          <w:sz w:val="24"/>
          <w:szCs w:val="24"/>
        </w:rPr>
        <w:t xml:space="preserve"> (P</w:t>
      </w:r>
      <w:r w:rsidR="009C1665" w:rsidRPr="00384079">
        <w:rPr>
          <w:rFonts w:ascii="Cambria" w:hAnsi="Cambria"/>
          <w:sz w:val="24"/>
          <w:szCs w:val="24"/>
        </w:rPr>
        <w:t>I</w:t>
      </w:r>
      <w:r w:rsidRPr="00384079">
        <w:rPr>
          <w:rFonts w:ascii="Cambria" w:hAnsi="Cambria"/>
          <w:sz w:val="24"/>
          <w:szCs w:val="24"/>
        </w:rPr>
        <w:t>s). For the details and mathematical formulas used to calculate SDM</w:t>
      </w:r>
      <w:r w:rsidR="00725D1D" w:rsidRPr="00384079">
        <w:rPr>
          <w:rFonts w:ascii="Cambria" w:hAnsi="Cambria"/>
          <w:sz w:val="24"/>
          <w:szCs w:val="24"/>
        </w:rPr>
        <w:t>s</w:t>
      </w:r>
      <w:r w:rsidRPr="00384079">
        <w:rPr>
          <w:rFonts w:ascii="Cambria" w:hAnsi="Cambria"/>
          <w:sz w:val="24"/>
          <w:szCs w:val="24"/>
        </w:rPr>
        <w:t xml:space="preserve">, CIs </w:t>
      </w:r>
      <w:r w:rsidRPr="00030355">
        <w:rPr>
          <w:rFonts w:ascii="Cambria" w:hAnsi="Cambria"/>
          <w:sz w:val="24"/>
          <w:szCs w:val="24"/>
        </w:rPr>
        <w:t>and p values, see Ač et al. (2015).</w:t>
      </w:r>
    </w:p>
    <w:p w14:paraId="1B03681E" w14:textId="77777777" w:rsidR="007B09D6" w:rsidRPr="00DA6C4B" w:rsidRDefault="007B09D6" w:rsidP="0015526E">
      <w:pPr>
        <w:spacing w:after="0" w:line="360" w:lineRule="auto"/>
        <w:jc w:val="both"/>
        <w:rPr>
          <w:rFonts w:ascii="Cambria" w:hAnsi="Cambria"/>
          <w:b/>
          <w:bCs/>
          <w:sz w:val="24"/>
          <w:szCs w:val="24"/>
        </w:rPr>
      </w:pPr>
    </w:p>
    <w:p w14:paraId="28D86CA5" w14:textId="0DB01D3A" w:rsidR="00FA0BF2" w:rsidRPr="00384079" w:rsidRDefault="0044215A" w:rsidP="00384079">
      <w:pPr>
        <w:spacing w:after="0" w:line="360" w:lineRule="auto"/>
        <w:jc w:val="both"/>
        <w:rPr>
          <w:rFonts w:ascii="Cambria" w:hAnsi="Cambria"/>
          <w:b/>
          <w:bCs/>
          <w:sz w:val="24"/>
          <w:szCs w:val="24"/>
          <w:u w:val="single"/>
        </w:rPr>
      </w:pPr>
      <w:r w:rsidRPr="00384079">
        <w:rPr>
          <w:rFonts w:ascii="Cambria" w:hAnsi="Cambria"/>
          <w:b/>
          <w:bCs/>
          <w:sz w:val="24"/>
          <w:szCs w:val="24"/>
          <w:u w:val="single"/>
        </w:rPr>
        <w:t xml:space="preserve">Results </w:t>
      </w:r>
      <w:r w:rsidR="00B61332" w:rsidRPr="00384079">
        <w:rPr>
          <w:rFonts w:ascii="Cambria" w:hAnsi="Cambria"/>
          <w:b/>
          <w:bCs/>
          <w:sz w:val="24"/>
          <w:szCs w:val="24"/>
          <w:u w:val="single"/>
        </w:rPr>
        <w:t>&amp; Discussion</w:t>
      </w:r>
    </w:p>
    <w:p w14:paraId="33618EE8" w14:textId="2623FD5C" w:rsidR="00B61332" w:rsidRPr="00384079" w:rsidRDefault="00B61332" w:rsidP="00384079">
      <w:pPr>
        <w:spacing w:after="0" w:line="360" w:lineRule="auto"/>
        <w:jc w:val="both"/>
        <w:rPr>
          <w:rFonts w:ascii="Cambria" w:hAnsi="Cambria"/>
          <w:i/>
          <w:sz w:val="24"/>
          <w:szCs w:val="24"/>
        </w:rPr>
      </w:pPr>
      <w:r w:rsidRPr="00384079">
        <w:rPr>
          <w:rFonts w:ascii="Cambria" w:hAnsi="Cambria"/>
          <w:i/>
          <w:sz w:val="24"/>
          <w:szCs w:val="24"/>
        </w:rPr>
        <w:t xml:space="preserve">Description </w:t>
      </w:r>
      <w:r w:rsidR="00EE3254" w:rsidRPr="00384079">
        <w:rPr>
          <w:rFonts w:ascii="Cambria" w:hAnsi="Cambria"/>
          <w:i/>
          <w:sz w:val="24"/>
          <w:szCs w:val="24"/>
        </w:rPr>
        <w:t xml:space="preserve">of the </w:t>
      </w:r>
      <w:r w:rsidRPr="00384079">
        <w:rPr>
          <w:rFonts w:ascii="Cambria" w:hAnsi="Cambria"/>
          <w:i/>
          <w:sz w:val="24"/>
          <w:szCs w:val="24"/>
        </w:rPr>
        <w:t>dataset</w:t>
      </w:r>
    </w:p>
    <w:p w14:paraId="475BBFE2" w14:textId="09C1BF41" w:rsidR="005C0556" w:rsidRPr="00384079" w:rsidRDefault="007D4187" w:rsidP="00384079">
      <w:pPr>
        <w:spacing w:after="0" w:line="360" w:lineRule="auto"/>
        <w:jc w:val="both"/>
        <w:rPr>
          <w:rFonts w:ascii="Cambria" w:hAnsi="Cambria"/>
          <w:sz w:val="24"/>
          <w:szCs w:val="24"/>
        </w:rPr>
      </w:pPr>
      <w:r w:rsidRPr="00DA6C4B">
        <w:rPr>
          <w:rFonts w:ascii="Cambria" w:hAnsi="Cambria"/>
          <w:sz w:val="24"/>
          <w:szCs w:val="24"/>
        </w:rPr>
        <w:t xml:space="preserve">The </w:t>
      </w:r>
      <w:r w:rsidR="0044215A" w:rsidRPr="00DA6C4B">
        <w:rPr>
          <w:rFonts w:ascii="Cambria" w:hAnsi="Cambria"/>
          <w:sz w:val="24"/>
          <w:szCs w:val="24"/>
        </w:rPr>
        <w:t xml:space="preserve">literature search </w:t>
      </w:r>
      <w:r w:rsidR="00EF556D" w:rsidRPr="00DA6C4B">
        <w:rPr>
          <w:rFonts w:ascii="Cambria" w:hAnsi="Cambria"/>
          <w:sz w:val="24"/>
          <w:szCs w:val="24"/>
        </w:rPr>
        <w:t>identified</w:t>
      </w:r>
      <w:r w:rsidR="0044215A" w:rsidRPr="00DA6C4B">
        <w:rPr>
          <w:rFonts w:ascii="Cambria" w:hAnsi="Cambria"/>
          <w:sz w:val="24"/>
          <w:szCs w:val="24"/>
        </w:rPr>
        <w:t xml:space="preserve"> </w:t>
      </w:r>
      <w:r w:rsidR="00EF556D" w:rsidRPr="00DA6C4B">
        <w:rPr>
          <w:rFonts w:ascii="Cambria" w:hAnsi="Cambria"/>
          <w:sz w:val="24"/>
          <w:szCs w:val="24"/>
        </w:rPr>
        <w:t xml:space="preserve">a total of </w:t>
      </w:r>
      <w:r w:rsidR="003F24D9" w:rsidRPr="00DA6C4B">
        <w:rPr>
          <w:rFonts w:ascii="Cambria" w:hAnsi="Cambria"/>
          <w:sz w:val="24"/>
          <w:szCs w:val="24"/>
        </w:rPr>
        <w:t>45</w:t>
      </w:r>
      <w:r w:rsidR="003F24D9" w:rsidRPr="008777AD">
        <w:rPr>
          <w:rFonts w:ascii="Cambria" w:hAnsi="Cambria"/>
          <w:sz w:val="24"/>
          <w:szCs w:val="24"/>
        </w:rPr>
        <w:t xml:space="preserve"> </w:t>
      </w:r>
      <w:r w:rsidR="00EF556D" w:rsidRPr="008777AD">
        <w:rPr>
          <w:rFonts w:ascii="Cambria" w:hAnsi="Cambria"/>
          <w:sz w:val="24"/>
          <w:szCs w:val="24"/>
        </w:rPr>
        <w:t>separate</w:t>
      </w:r>
      <w:r w:rsidR="0044215A" w:rsidRPr="00993EAB">
        <w:rPr>
          <w:rFonts w:ascii="Cambria" w:hAnsi="Cambria"/>
          <w:sz w:val="24"/>
          <w:szCs w:val="24"/>
        </w:rPr>
        <w:t xml:space="preserve"> publications that </w:t>
      </w:r>
      <w:r w:rsidR="00EF556D" w:rsidRPr="00993EAB">
        <w:rPr>
          <w:rFonts w:ascii="Cambria" w:hAnsi="Cambria"/>
          <w:sz w:val="24"/>
          <w:szCs w:val="24"/>
        </w:rPr>
        <w:t>comprised a total of</w:t>
      </w:r>
      <w:r w:rsidR="0044215A" w:rsidRPr="00A7027F">
        <w:rPr>
          <w:rFonts w:ascii="Cambria" w:hAnsi="Cambria"/>
          <w:sz w:val="24"/>
          <w:szCs w:val="24"/>
        </w:rPr>
        <w:t xml:space="preserve"> </w:t>
      </w:r>
      <w:r w:rsidR="00E94DD8" w:rsidRPr="00384079">
        <w:rPr>
          <w:rFonts w:ascii="Cambria" w:hAnsi="Cambria"/>
          <w:sz w:val="24"/>
          <w:szCs w:val="24"/>
        </w:rPr>
        <w:t xml:space="preserve">143 </w:t>
      </w:r>
      <w:r w:rsidR="0044215A" w:rsidRPr="00384079">
        <w:rPr>
          <w:rFonts w:ascii="Cambria" w:hAnsi="Cambria"/>
          <w:sz w:val="24"/>
          <w:szCs w:val="24"/>
        </w:rPr>
        <w:t xml:space="preserve">case studies. </w:t>
      </w:r>
      <w:r w:rsidR="00C32EA7" w:rsidRPr="00384079">
        <w:rPr>
          <w:rFonts w:ascii="Cambria" w:hAnsi="Cambria"/>
          <w:sz w:val="24"/>
          <w:szCs w:val="24"/>
        </w:rPr>
        <w:t>Case</w:t>
      </w:r>
      <w:r w:rsidR="0044215A" w:rsidRPr="00384079">
        <w:rPr>
          <w:rFonts w:ascii="Cambria" w:hAnsi="Cambria"/>
          <w:sz w:val="24"/>
          <w:szCs w:val="24"/>
        </w:rPr>
        <w:t xml:space="preserve"> stud</w:t>
      </w:r>
      <w:r w:rsidR="00C32EA7" w:rsidRPr="00384079">
        <w:rPr>
          <w:rFonts w:ascii="Cambria" w:hAnsi="Cambria"/>
          <w:sz w:val="24"/>
          <w:szCs w:val="24"/>
        </w:rPr>
        <w:t xml:space="preserve">ies </w:t>
      </w:r>
      <w:r w:rsidR="00B10CE5" w:rsidRPr="00384079">
        <w:rPr>
          <w:rFonts w:ascii="Cambria" w:hAnsi="Cambria"/>
          <w:sz w:val="24"/>
          <w:szCs w:val="24"/>
        </w:rPr>
        <w:t xml:space="preserve">refer to a scenario whereby a publication presents data on two or more </w:t>
      </w:r>
      <w:r w:rsidR="0044215A" w:rsidRPr="00384079">
        <w:rPr>
          <w:rFonts w:ascii="Cambria" w:hAnsi="Cambria"/>
          <w:sz w:val="24"/>
          <w:szCs w:val="24"/>
        </w:rPr>
        <w:t>plant species, cultivar</w:t>
      </w:r>
      <w:r w:rsidR="00B10CE5" w:rsidRPr="00384079">
        <w:rPr>
          <w:rFonts w:ascii="Cambria" w:hAnsi="Cambria"/>
          <w:sz w:val="24"/>
          <w:szCs w:val="24"/>
        </w:rPr>
        <w:t xml:space="preserve">s, </w:t>
      </w:r>
      <w:r w:rsidR="0044215A" w:rsidRPr="00384079">
        <w:rPr>
          <w:rFonts w:ascii="Cambria" w:hAnsi="Cambria"/>
          <w:sz w:val="24"/>
          <w:szCs w:val="24"/>
        </w:rPr>
        <w:t xml:space="preserve">or in some cases UV </w:t>
      </w:r>
      <w:r w:rsidR="00B10CE5" w:rsidRPr="00384079">
        <w:rPr>
          <w:rFonts w:ascii="Cambria" w:hAnsi="Cambria"/>
          <w:sz w:val="24"/>
          <w:szCs w:val="24"/>
        </w:rPr>
        <w:t>irradiances or doses</w:t>
      </w:r>
      <w:r w:rsidR="0044215A" w:rsidRPr="00384079">
        <w:rPr>
          <w:rFonts w:ascii="Cambria" w:hAnsi="Cambria"/>
          <w:sz w:val="24"/>
          <w:szCs w:val="24"/>
        </w:rPr>
        <w:t xml:space="preserve">. For </w:t>
      </w:r>
      <w:r w:rsidR="00A2271F" w:rsidRPr="00384079">
        <w:rPr>
          <w:rFonts w:ascii="Cambria" w:hAnsi="Cambria"/>
          <w:sz w:val="24"/>
          <w:szCs w:val="24"/>
        </w:rPr>
        <w:t>th</w:t>
      </w:r>
      <w:r w:rsidR="00D43A6F" w:rsidRPr="00384079">
        <w:rPr>
          <w:rFonts w:ascii="Cambria" w:hAnsi="Cambria"/>
          <w:sz w:val="24"/>
          <w:szCs w:val="24"/>
        </w:rPr>
        <w:t>e</w:t>
      </w:r>
      <w:r w:rsidR="002F7B02" w:rsidRPr="00384079">
        <w:rPr>
          <w:rFonts w:ascii="Cambria" w:hAnsi="Cambria"/>
          <w:sz w:val="24"/>
          <w:szCs w:val="24"/>
        </w:rPr>
        <w:t xml:space="preserve"> </w:t>
      </w:r>
      <w:r w:rsidR="002F7B02" w:rsidRPr="00384079">
        <w:rPr>
          <w:rFonts w:ascii="Cambria" w:hAnsi="Cambria"/>
          <w:sz w:val="24"/>
          <w:szCs w:val="24"/>
        </w:rPr>
        <w:lastRenderedPageBreak/>
        <w:t>current</w:t>
      </w:r>
      <w:r w:rsidR="00D43A6F" w:rsidRPr="00384079">
        <w:rPr>
          <w:rFonts w:ascii="Cambria" w:hAnsi="Cambria"/>
          <w:sz w:val="24"/>
          <w:szCs w:val="24"/>
        </w:rPr>
        <w:t xml:space="preserve"> an</w:t>
      </w:r>
      <w:r w:rsidR="002F7B02" w:rsidRPr="00384079">
        <w:rPr>
          <w:rFonts w:ascii="Cambria" w:hAnsi="Cambria"/>
          <w:sz w:val="24"/>
          <w:szCs w:val="24"/>
        </w:rPr>
        <w:t>a</w:t>
      </w:r>
      <w:r w:rsidR="00D43A6F" w:rsidRPr="00384079">
        <w:rPr>
          <w:rFonts w:ascii="Cambria" w:hAnsi="Cambria"/>
          <w:sz w:val="24"/>
          <w:szCs w:val="24"/>
        </w:rPr>
        <w:t>lysis</w:t>
      </w:r>
      <w:r w:rsidR="0044215A" w:rsidRPr="00384079">
        <w:rPr>
          <w:rFonts w:ascii="Cambria" w:hAnsi="Cambria"/>
          <w:sz w:val="24"/>
          <w:szCs w:val="24"/>
        </w:rPr>
        <w:t xml:space="preserve">, </w:t>
      </w:r>
      <w:r w:rsidR="00A2271F" w:rsidRPr="00384079">
        <w:rPr>
          <w:rFonts w:ascii="Cambria" w:hAnsi="Cambria"/>
          <w:sz w:val="24"/>
          <w:szCs w:val="24"/>
        </w:rPr>
        <w:t>case studies</w:t>
      </w:r>
      <w:r w:rsidR="0044215A" w:rsidRPr="00384079">
        <w:rPr>
          <w:rFonts w:ascii="Cambria" w:hAnsi="Cambria"/>
          <w:sz w:val="24"/>
          <w:szCs w:val="24"/>
        </w:rPr>
        <w:t xml:space="preserve"> were treated as </w:t>
      </w:r>
      <w:r w:rsidR="003D76D3" w:rsidRPr="00384079">
        <w:rPr>
          <w:rFonts w:ascii="Cambria" w:hAnsi="Cambria"/>
          <w:sz w:val="24"/>
          <w:szCs w:val="24"/>
        </w:rPr>
        <w:t xml:space="preserve">being statistically </w:t>
      </w:r>
      <w:r w:rsidR="0044215A" w:rsidRPr="00384079">
        <w:rPr>
          <w:rFonts w:ascii="Cambria" w:hAnsi="Cambria"/>
          <w:sz w:val="24"/>
          <w:szCs w:val="24"/>
        </w:rPr>
        <w:t xml:space="preserve">independent. </w:t>
      </w:r>
      <w:r w:rsidR="009163FB" w:rsidRPr="00384079">
        <w:rPr>
          <w:rFonts w:ascii="Cambria" w:hAnsi="Cambria"/>
          <w:sz w:val="24"/>
          <w:szCs w:val="24"/>
        </w:rPr>
        <w:t xml:space="preserve">The substantial number </w:t>
      </w:r>
      <w:r w:rsidR="00BC6261" w:rsidRPr="00384079">
        <w:rPr>
          <w:rFonts w:ascii="Cambria" w:hAnsi="Cambria"/>
          <w:sz w:val="24"/>
          <w:szCs w:val="24"/>
        </w:rPr>
        <w:t xml:space="preserve">of </w:t>
      </w:r>
      <w:r w:rsidR="001E0874" w:rsidRPr="00384079">
        <w:rPr>
          <w:rFonts w:ascii="Cambria" w:hAnsi="Cambria"/>
          <w:sz w:val="24"/>
          <w:szCs w:val="24"/>
        </w:rPr>
        <w:t>case studies</w:t>
      </w:r>
      <w:r w:rsidR="00A16417" w:rsidRPr="00384079">
        <w:rPr>
          <w:rFonts w:ascii="Cambria" w:hAnsi="Cambria"/>
          <w:sz w:val="24"/>
          <w:szCs w:val="24"/>
        </w:rPr>
        <w:t xml:space="preserve"> identified</w:t>
      </w:r>
      <w:r w:rsidR="001E0874" w:rsidRPr="00384079">
        <w:rPr>
          <w:rFonts w:ascii="Cambria" w:hAnsi="Cambria"/>
          <w:sz w:val="24"/>
          <w:szCs w:val="24"/>
        </w:rPr>
        <w:t xml:space="preserve"> </w:t>
      </w:r>
      <w:r w:rsidR="00A16417" w:rsidRPr="00384079">
        <w:rPr>
          <w:rFonts w:ascii="Cambria" w:hAnsi="Cambria"/>
          <w:sz w:val="24"/>
          <w:szCs w:val="24"/>
        </w:rPr>
        <w:t>constitute</w:t>
      </w:r>
      <w:r w:rsidR="00BC6261" w:rsidRPr="00384079">
        <w:rPr>
          <w:rFonts w:ascii="Cambria" w:hAnsi="Cambria"/>
          <w:sz w:val="24"/>
          <w:szCs w:val="24"/>
        </w:rPr>
        <w:t>s</w:t>
      </w:r>
      <w:r w:rsidR="00A16417" w:rsidRPr="00384079">
        <w:rPr>
          <w:rFonts w:ascii="Cambria" w:hAnsi="Cambria"/>
          <w:sz w:val="24"/>
          <w:szCs w:val="24"/>
        </w:rPr>
        <w:t xml:space="preserve"> a robust dataset</w:t>
      </w:r>
      <w:r w:rsidR="006950F1" w:rsidRPr="00384079">
        <w:rPr>
          <w:rFonts w:ascii="Cambria" w:hAnsi="Cambria"/>
          <w:sz w:val="24"/>
          <w:szCs w:val="24"/>
        </w:rPr>
        <w:t>.</w:t>
      </w:r>
    </w:p>
    <w:p w14:paraId="2F2E57EA" w14:textId="2235EAA7" w:rsidR="005C0556" w:rsidRPr="00384079" w:rsidRDefault="006950F1" w:rsidP="00384079">
      <w:pPr>
        <w:spacing w:after="0" w:line="360" w:lineRule="auto"/>
        <w:jc w:val="both"/>
        <w:rPr>
          <w:rFonts w:ascii="Cambria" w:hAnsi="Cambria"/>
          <w:sz w:val="24"/>
          <w:szCs w:val="24"/>
        </w:rPr>
      </w:pPr>
      <w:r w:rsidRPr="00384079">
        <w:rPr>
          <w:rFonts w:ascii="Cambria" w:hAnsi="Cambria"/>
          <w:sz w:val="24"/>
          <w:szCs w:val="24"/>
        </w:rPr>
        <w:t>Most</w:t>
      </w:r>
      <w:r w:rsidR="00FD45B5" w:rsidRPr="00384079">
        <w:rPr>
          <w:rFonts w:ascii="Cambria" w:hAnsi="Cambria"/>
          <w:sz w:val="24"/>
          <w:szCs w:val="24"/>
        </w:rPr>
        <w:t xml:space="preserve"> </w:t>
      </w:r>
      <w:r w:rsidR="0091365A" w:rsidRPr="00384079">
        <w:rPr>
          <w:rFonts w:ascii="Cambria" w:hAnsi="Cambria"/>
          <w:sz w:val="24"/>
          <w:szCs w:val="24"/>
        </w:rPr>
        <w:t>studies ha</w:t>
      </w:r>
      <w:r w:rsidRPr="00384079">
        <w:rPr>
          <w:rFonts w:ascii="Cambria" w:hAnsi="Cambria"/>
          <w:sz w:val="24"/>
          <w:szCs w:val="24"/>
        </w:rPr>
        <w:t>ve</w:t>
      </w:r>
      <w:r w:rsidR="0091365A" w:rsidRPr="00384079">
        <w:rPr>
          <w:rFonts w:ascii="Cambria" w:hAnsi="Cambria"/>
          <w:sz w:val="24"/>
          <w:szCs w:val="24"/>
        </w:rPr>
        <w:t xml:space="preserve"> been published </w:t>
      </w:r>
      <w:r w:rsidR="004D34BF" w:rsidRPr="00384079">
        <w:rPr>
          <w:rFonts w:ascii="Cambria" w:hAnsi="Cambria"/>
          <w:sz w:val="24"/>
          <w:szCs w:val="24"/>
        </w:rPr>
        <w:t xml:space="preserve">since </w:t>
      </w:r>
      <w:r w:rsidR="004D34BF" w:rsidRPr="00030355">
        <w:rPr>
          <w:rFonts w:ascii="Cambria" w:hAnsi="Cambria"/>
          <w:sz w:val="24"/>
          <w:szCs w:val="24"/>
        </w:rPr>
        <w:t>1995</w:t>
      </w:r>
      <w:r w:rsidR="00F95D07" w:rsidRPr="00030355">
        <w:rPr>
          <w:rFonts w:ascii="Cambria" w:hAnsi="Cambria"/>
          <w:sz w:val="24"/>
          <w:szCs w:val="24"/>
        </w:rPr>
        <w:t xml:space="preserve"> (Supplementa</w:t>
      </w:r>
      <w:r w:rsidR="00384079" w:rsidRPr="00030355">
        <w:rPr>
          <w:rFonts w:ascii="Cambria" w:hAnsi="Cambria"/>
          <w:sz w:val="24"/>
          <w:szCs w:val="24"/>
        </w:rPr>
        <w:t xml:space="preserve">l </w:t>
      </w:r>
      <w:r w:rsidR="00DA6C4B" w:rsidRPr="00030355">
        <w:rPr>
          <w:rFonts w:ascii="Cambria" w:hAnsi="Cambria"/>
          <w:sz w:val="24"/>
          <w:szCs w:val="24"/>
        </w:rPr>
        <w:t>F</w:t>
      </w:r>
      <w:r w:rsidR="005F676A" w:rsidRPr="00030355">
        <w:rPr>
          <w:rFonts w:ascii="Cambria" w:hAnsi="Cambria"/>
          <w:sz w:val="24"/>
          <w:szCs w:val="24"/>
        </w:rPr>
        <w:t xml:space="preserve">igure </w:t>
      </w:r>
      <w:r w:rsidR="00DA6C4B" w:rsidRPr="00030355">
        <w:rPr>
          <w:rFonts w:ascii="Cambria" w:hAnsi="Cambria"/>
          <w:sz w:val="24"/>
          <w:szCs w:val="24"/>
        </w:rPr>
        <w:t>S</w:t>
      </w:r>
      <w:r w:rsidR="005F676A" w:rsidRPr="00030355">
        <w:rPr>
          <w:rFonts w:ascii="Cambria" w:hAnsi="Cambria"/>
          <w:sz w:val="24"/>
          <w:szCs w:val="24"/>
        </w:rPr>
        <w:t>1)</w:t>
      </w:r>
      <w:r w:rsidRPr="00030355">
        <w:rPr>
          <w:rFonts w:ascii="Cambria" w:hAnsi="Cambria"/>
          <w:sz w:val="24"/>
          <w:szCs w:val="24"/>
        </w:rPr>
        <w:t>,</w:t>
      </w:r>
      <w:r w:rsidR="0091365A" w:rsidRPr="00030355">
        <w:rPr>
          <w:rFonts w:ascii="Cambria" w:hAnsi="Cambria"/>
          <w:sz w:val="24"/>
          <w:szCs w:val="24"/>
        </w:rPr>
        <w:t xml:space="preserve"> </w:t>
      </w:r>
      <w:r w:rsidR="004A1AFF" w:rsidRPr="00030355">
        <w:rPr>
          <w:rFonts w:ascii="Cambria" w:hAnsi="Cambria"/>
          <w:sz w:val="24"/>
          <w:szCs w:val="24"/>
        </w:rPr>
        <w:t xml:space="preserve">within a decade </w:t>
      </w:r>
      <w:r w:rsidR="00A00418" w:rsidRPr="00030355">
        <w:rPr>
          <w:rFonts w:ascii="Cambria" w:hAnsi="Cambria"/>
          <w:sz w:val="24"/>
          <w:szCs w:val="24"/>
        </w:rPr>
        <w:t>of</w:t>
      </w:r>
      <w:r w:rsidR="004D34BF" w:rsidRPr="00030355">
        <w:rPr>
          <w:rFonts w:ascii="Cambria" w:hAnsi="Cambria"/>
          <w:sz w:val="24"/>
          <w:szCs w:val="24"/>
        </w:rPr>
        <w:t xml:space="preserve"> the discovery </w:t>
      </w:r>
      <w:r w:rsidR="00363003" w:rsidRPr="00030355">
        <w:rPr>
          <w:rFonts w:ascii="Cambria" w:hAnsi="Cambria"/>
          <w:sz w:val="24"/>
          <w:szCs w:val="24"/>
        </w:rPr>
        <w:t xml:space="preserve">of the hole </w:t>
      </w:r>
      <w:r w:rsidR="00A00418" w:rsidRPr="00030355">
        <w:rPr>
          <w:rFonts w:ascii="Cambria" w:hAnsi="Cambria"/>
          <w:sz w:val="24"/>
          <w:szCs w:val="24"/>
        </w:rPr>
        <w:t>i</w:t>
      </w:r>
      <w:r w:rsidR="00363003" w:rsidRPr="00030355">
        <w:rPr>
          <w:rFonts w:ascii="Cambria" w:hAnsi="Cambria"/>
          <w:sz w:val="24"/>
          <w:szCs w:val="24"/>
        </w:rPr>
        <w:t xml:space="preserve">n the Antarctic stratospheric ozone layer </w:t>
      </w:r>
      <w:r w:rsidR="00780A56" w:rsidRPr="00030355">
        <w:rPr>
          <w:rFonts w:ascii="Cambria" w:hAnsi="Cambria"/>
          <w:sz w:val="24"/>
          <w:szCs w:val="24"/>
        </w:rPr>
        <w:t xml:space="preserve">in 1985 </w:t>
      </w:r>
      <w:r w:rsidR="00363003" w:rsidRPr="00030355">
        <w:rPr>
          <w:rFonts w:ascii="Cambria" w:hAnsi="Cambria"/>
          <w:sz w:val="24"/>
          <w:szCs w:val="24"/>
        </w:rPr>
        <w:t xml:space="preserve">(Farman et al., 1985). </w:t>
      </w:r>
      <w:r w:rsidR="00FD45B5" w:rsidRPr="00030355">
        <w:rPr>
          <w:rFonts w:ascii="Cambria" w:hAnsi="Cambria"/>
          <w:sz w:val="24"/>
          <w:szCs w:val="24"/>
        </w:rPr>
        <w:t xml:space="preserve">The delay </w:t>
      </w:r>
      <w:r w:rsidR="00780A56" w:rsidRPr="00030355">
        <w:rPr>
          <w:rFonts w:ascii="Cambria" w:hAnsi="Cambria"/>
          <w:sz w:val="24"/>
          <w:szCs w:val="24"/>
        </w:rPr>
        <w:t xml:space="preserve">in publications is likely to </w:t>
      </w:r>
      <w:r w:rsidR="00580AC7" w:rsidRPr="00030355">
        <w:rPr>
          <w:rFonts w:ascii="Cambria" w:hAnsi="Cambria"/>
          <w:sz w:val="24"/>
          <w:szCs w:val="24"/>
        </w:rPr>
        <w:t>reflect</w:t>
      </w:r>
      <w:r w:rsidR="00DA25F2" w:rsidRPr="00384079">
        <w:rPr>
          <w:rFonts w:ascii="Cambria" w:hAnsi="Cambria"/>
          <w:sz w:val="24"/>
          <w:szCs w:val="24"/>
        </w:rPr>
        <w:t xml:space="preserve"> the </w:t>
      </w:r>
      <w:r w:rsidR="00580AC7" w:rsidRPr="00384079">
        <w:rPr>
          <w:rFonts w:ascii="Cambria" w:hAnsi="Cambria"/>
          <w:sz w:val="24"/>
          <w:szCs w:val="24"/>
        </w:rPr>
        <w:t xml:space="preserve">initial </w:t>
      </w:r>
      <w:r w:rsidR="008711D2" w:rsidRPr="00384079">
        <w:rPr>
          <w:rFonts w:ascii="Cambria" w:hAnsi="Cambria"/>
          <w:sz w:val="24"/>
          <w:szCs w:val="24"/>
        </w:rPr>
        <w:t xml:space="preserve">research </w:t>
      </w:r>
      <w:r w:rsidR="00580AC7" w:rsidRPr="00384079">
        <w:rPr>
          <w:rFonts w:ascii="Cambria" w:hAnsi="Cambria"/>
          <w:sz w:val="24"/>
          <w:szCs w:val="24"/>
        </w:rPr>
        <w:t xml:space="preserve">focus on </w:t>
      </w:r>
      <w:r w:rsidR="009C1665" w:rsidRPr="00384079">
        <w:rPr>
          <w:rFonts w:ascii="Cambria" w:hAnsi="Cambria"/>
          <w:sz w:val="24"/>
          <w:szCs w:val="24"/>
        </w:rPr>
        <w:t>UV-</w:t>
      </w:r>
      <w:r w:rsidR="00580AC7" w:rsidRPr="00030355">
        <w:rPr>
          <w:rFonts w:ascii="Cambria" w:hAnsi="Cambria"/>
          <w:sz w:val="24"/>
          <w:szCs w:val="24"/>
        </w:rPr>
        <w:t>mediated DNA damage</w:t>
      </w:r>
      <w:r w:rsidR="00B713F8" w:rsidRPr="00030355">
        <w:rPr>
          <w:rFonts w:ascii="Cambria" w:hAnsi="Cambria"/>
          <w:sz w:val="24"/>
          <w:szCs w:val="24"/>
        </w:rPr>
        <w:t xml:space="preserve">, </w:t>
      </w:r>
      <w:r w:rsidR="00580AC7" w:rsidRPr="00030355">
        <w:rPr>
          <w:rFonts w:ascii="Cambria" w:hAnsi="Cambria"/>
          <w:sz w:val="24"/>
          <w:szCs w:val="24"/>
        </w:rPr>
        <w:t>inactivation of photosynthesis</w:t>
      </w:r>
      <w:r w:rsidR="00A84C66" w:rsidRPr="00030355">
        <w:rPr>
          <w:rFonts w:ascii="Cambria" w:hAnsi="Cambria"/>
          <w:sz w:val="24"/>
          <w:szCs w:val="24"/>
        </w:rPr>
        <w:t xml:space="preserve"> and impairment of growth</w:t>
      </w:r>
      <w:r w:rsidR="00DA25F2" w:rsidRPr="00030355">
        <w:rPr>
          <w:rFonts w:ascii="Cambria" w:hAnsi="Cambria"/>
          <w:sz w:val="24"/>
          <w:szCs w:val="24"/>
        </w:rPr>
        <w:t xml:space="preserve"> (</w:t>
      </w:r>
      <w:r w:rsidR="0037158C" w:rsidRPr="00030355">
        <w:rPr>
          <w:rFonts w:ascii="Cambria" w:hAnsi="Cambria"/>
          <w:sz w:val="24"/>
          <w:szCs w:val="24"/>
        </w:rPr>
        <w:t xml:space="preserve">e.g. </w:t>
      </w:r>
      <w:r w:rsidR="000B55A3" w:rsidRPr="00030355">
        <w:rPr>
          <w:rFonts w:ascii="Cambria" w:hAnsi="Cambria"/>
          <w:sz w:val="24"/>
          <w:szCs w:val="24"/>
        </w:rPr>
        <w:t>Caldwell</w:t>
      </w:r>
      <w:r w:rsidR="0037158C" w:rsidRPr="00030355">
        <w:rPr>
          <w:rFonts w:ascii="Cambria" w:hAnsi="Cambria"/>
          <w:sz w:val="24"/>
          <w:szCs w:val="24"/>
        </w:rPr>
        <w:t xml:space="preserve"> et al., 1989;</w:t>
      </w:r>
      <w:r w:rsidR="000B55A3" w:rsidRPr="00030355">
        <w:rPr>
          <w:rFonts w:ascii="Cambria" w:hAnsi="Cambria"/>
          <w:sz w:val="24"/>
          <w:szCs w:val="24"/>
        </w:rPr>
        <w:t xml:space="preserve"> </w:t>
      </w:r>
      <w:r w:rsidR="007B177C" w:rsidRPr="00030355">
        <w:rPr>
          <w:rFonts w:ascii="Cambria" w:hAnsi="Cambria"/>
          <w:sz w:val="24"/>
          <w:szCs w:val="24"/>
        </w:rPr>
        <w:t>Jansen et al., 1998</w:t>
      </w:r>
      <w:r w:rsidR="0051579E" w:rsidRPr="00030355">
        <w:rPr>
          <w:rFonts w:ascii="Cambria" w:hAnsi="Cambria"/>
          <w:sz w:val="24"/>
          <w:szCs w:val="24"/>
        </w:rPr>
        <w:t>).</w:t>
      </w:r>
      <w:r w:rsidR="0051579E" w:rsidRPr="00384079">
        <w:rPr>
          <w:rFonts w:ascii="Cambria" w:hAnsi="Cambria"/>
          <w:sz w:val="24"/>
          <w:szCs w:val="24"/>
        </w:rPr>
        <w:t xml:space="preserve"> </w:t>
      </w:r>
      <w:r w:rsidR="001C20CB" w:rsidRPr="00384079">
        <w:rPr>
          <w:rFonts w:ascii="Cambria" w:hAnsi="Cambria"/>
          <w:sz w:val="24"/>
          <w:szCs w:val="24"/>
        </w:rPr>
        <w:t>Earlier studies</w:t>
      </w:r>
      <w:r w:rsidR="00C96065">
        <w:rPr>
          <w:rFonts w:ascii="Cambria" w:hAnsi="Cambria"/>
          <w:sz w:val="24"/>
          <w:szCs w:val="24"/>
        </w:rPr>
        <w:t xml:space="preserve"> of</w:t>
      </w:r>
      <w:r w:rsidR="001C20CB" w:rsidRPr="00384079">
        <w:rPr>
          <w:rFonts w:ascii="Cambria" w:hAnsi="Cambria"/>
          <w:sz w:val="24"/>
          <w:szCs w:val="24"/>
        </w:rPr>
        <w:t xml:space="preserve"> </w:t>
      </w:r>
      <w:r w:rsidR="00C96065" w:rsidRPr="00384079">
        <w:rPr>
          <w:rFonts w:ascii="Cambria" w:hAnsi="Cambria"/>
          <w:sz w:val="24"/>
          <w:szCs w:val="24"/>
        </w:rPr>
        <w:t xml:space="preserve">gas-exchange </w:t>
      </w:r>
      <w:r w:rsidR="00C96065">
        <w:rPr>
          <w:rFonts w:ascii="Cambria" w:hAnsi="Cambria"/>
          <w:sz w:val="24"/>
          <w:szCs w:val="24"/>
        </w:rPr>
        <w:t xml:space="preserve">in UV-exposed plants </w:t>
      </w:r>
      <w:r w:rsidR="001C20CB" w:rsidRPr="00384079">
        <w:rPr>
          <w:rFonts w:ascii="Cambria" w:hAnsi="Cambria"/>
          <w:sz w:val="24"/>
          <w:szCs w:val="24"/>
        </w:rPr>
        <w:t>often reported CO</w:t>
      </w:r>
      <w:r w:rsidR="001C20CB" w:rsidRPr="00384079">
        <w:rPr>
          <w:rFonts w:ascii="Cambria" w:hAnsi="Cambria"/>
          <w:sz w:val="24"/>
          <w:szCs w:val="24"/>
          <w:vertAlign w:val="subscript"/>
        </w:rPr>
        <w:t>2</w:t>
      </w:r>
      <w:r w:rsidR="009C1665" w:rsidRPr="00384079">
        <w:rPr>
          <w:rFonts w:ascii="Cambria" w:hAnsi="Cambria"/>
          <w:sz w:val="24"/>
          <w:szCs w:val="24"/>
        </w:rPr>
        <w:t xml:space="preserve"> </w:t>
      </w:r>
      <w:r w:rsidR="001C20CB" w:rsidRPr="00384079">
        <w:rPr>
          <w:rFonts w:ascii="Cambria" w:hAnsi="Cambria"/>
          <w:sz w:val="24"/>
          <w:szCs w:val="24"/>
        </w:rPr>
        <w:t xml:space="preserve">assimilation rates, </w:t>
      </w:r>
      <w:r w:rsidR="00A241C7" w:rsidRPr="00384079">
        <w:rPr>
          <w:rFonts w:ascii="Cambria" w:hAnsi="Cambria"/>
          <w:sz w:val="24"/>
          <w:szCs w:val="24"/>
        </w:rPr>
        <w:t>without considering stomatal conduct</w:t>
      </w:r>
      <w:r w:rsidR="00D23320" w:rsidRPr="00384079">
        <w:rPr>
          <w:rFonts w:ascii="Cambria" w:hAnsi="Cambria"/>
          <w:sz w:val="24"/>
          <w:szCs w:val="24"/>
        </w:rPr>
        <w:t>ance</w:t>
      </w:r>
      <w:r w:rsidR="00A241C7" w:rsidRPr="00384079">
        <w:rPr>
          <w:rFonts w:ascii="Cambria" w:hAnsi="Cambria"/>
          <w:sz w:val="24"/>
          <w:szCs w:val="24"/>
        </w:rPr>
        <w:t xml:space="preserve">. </w:t>
      </w:r>
      <w:r w:rsidR="00D05C1F" w:rsidRPr="00384079">
        <w:rPr>
          <w:rFonts w:ascii="Cambria" w:hAnsi="Cambria"/>
          <w:sz w:val="24"/>
          <w:szCs w:val="24"/>
        </w:rPr>
        <w:t xml:space="preserve">As a result, </w:t>
      </w:r>
      <w:r w:rsidR="00CF3099" w:rsidRPr="00384079">
        <w:rPr>
          <w:rFonts w:ascii="Cambria" w:hAnsi="Cambria"/>
          <w:sz w:val="24"/>
          <w:szCs w:val="24"/>
        </w:rPr>
        <w:t>it is not possible to distinguish between direct UV effects on photosynthesis</w:t>
      </w:r>
      <w:r w:rsidR="0051579E" w:rsidRPr="00384079">
        <w:rPr>
          <w:rFonts w:ascii="Cambria" w:hAnsi="Cambria"/>
          <w:sz w:val="24"/>
          <w:szCs w:val="24"/>
        </w:rPr>
        <w:t xml:space="preserve"> </w:t>
      </w:r>
      <w:r w:rsidR="00F71D4B" w:rsidRPr="00384079">
        <w:rPr>
          <w:rFonts w:ascii="Cambria" w:hAnsi="Cambria"/>
          <w:sz w:val="24"/>
          <w:szCs w:val="24"/>
        </w:rPr>
        <w:t>and those mediated through stomatal performance. T</w:t>
      </w:r>
      <w:r w:rsidR="003162F8" w:rsidRPr="00384079">
        <w:rPr>
          <w:rFonts w:ascii="Cambria" w:hAnsi="Cambria"/>
          <w:sz w:val="24"/>
          <w:szCs w:val="24"/>
        </w:rPr>
        <w:t xml:space="preserve">he persistent interest </w:t>
      </w:r>
      <w:r w:rsidR="00796F9A" w:rsidRPr="00384079">
        <w:rPr>
          <w:rFonts w:ascii="Cambria" w:hAnsi="Cambria"/>
          <w:sz w:val="24"/>
          <w:szCs w:val="24"/>
        </w:rPr>
        <w:t xml:space="preserve">in </w:t>
      </w:r>
      <w:r w:rsidR="009C1665" w:rsidRPr="00384079">
        <w:rPr>
          <w:rFonts w:ascii="Cambria" w:hAnsi="Cambria"/>
          <w:sz w:val="24"/>
          <w:szCs w:val="24"/>
        </w:rPr>
        <w:t>UV-</w:t>
      </w:r>
      <w:r w:rsidR="00796F9A" w:rsidRPr="00384079">
        <w:rPr>
          <w:rFonts w:ascii="Cambria" w:hAnsi="Cambria"/>
          <w:sz w:val="24"/>
          <w:szCs w:val="24"/>
        </w:rPr>
        <w:t xml:space="preserve">mediated changes in stomatal responses </w:t>
      </w:r>
      <w:r w:rsidR="009024F3" w:rsidRPr="00384079">
        <w:rPr>
          <w:rFonts w:ascii="Cambria" w:hAnsi="Cambria"/>
          <w:sz w:val="24"/>
          <w:szCs w:val="24"/>
        </w:rPr>
        <w:t>since</w:t>
      </w:r>
      <w:r w:rsidR="005014C4" w:rsidRPr="00384079">
        <w:rPr>
          <w:rFonts w:ascii="Cambria" w:hAnsi="Cambria"/>
          <w:sz w:val="24"/>
          <w:szCs w:val="24"/>
        </w:rPr>
        <w:t xml:space="preserve"> 1995</w:t>
      </w:r>
      <w:r w:rsidR="009024F3" w:rsidRPr="00384079">
        <w:rPr>
          <w:rFonts w:ascii="Cambria" w:hAnsi="Cambria"/>
          <w:sz w:val="24"/>
          <w:szCs w:val="24"/>
        </w:rPr>
        <w:t xml:space="preserve"> </w:t>
      </w:r>
      <w:r w:rsidRPr="00384079">
        <w:rPr>
          <w:rFonts w:ascii="Cambria" w:hAnsi="Cambria"/>
          <w:sz w:val="24"/>
          <w:szCs w:val="24"/>
        </w:rPr>
        <w:t>show</w:t>
      </w:r>
      <w:r w:rsidR="00384079">
        <w:rPr>
          <w:rFonts w:ascii="Cambria" w:hAnsi="Cambria"/>
          <w:sz w:val="24"/>
          <w:szCs w:val="24"/>
        </w:rPr>
        <w:t>s</w:t>
      </w:r>
      <w:r w:rsidRPr="00384079">
        <w:rPr>
          <w:rFonts w:ascii="Cambria" w:hAnsi="Cambria"/>
          <w:sz w:val="24"/>
          <w:szCs w:val="24"/>
        </w:rPr>
        <w:t xml:space="preserve"> </w:t>
      </w:r>
      <w:r w:rsidR="00F36A25" w:rsidRPr="00384079">
        <w:rPr>
          <w:rFonts w:ascii="Cambria" w:hAnsi="Cambria"/>
          <w:sz w:val="24"/>
          <w:szCs w:val="24"/>
        </w:rPr>
        <w:t xml:space="preserve">that </w:t>
      </w:r>
      <w:r w:rsidR="005014C4" w:rsidRPr="00384079">
        <w:rPr>
          <w:rFonts w:ascii="Cambria" w:hAnsi="Cambria"/>
          <w:sz w:val="24"/>
          <w:szCs w:val="24"/>
        </w:rPr>
        <w:t xml:space="preserve">stomatal </w:t>
      </w:r>
      <w:r w:rsidR="00F36A25" w:rsidRPr="00384079">
        <w:rPr>
          <w:rFonts w:ascii="Cambria" w:hAnsi="Cambria"/>
          <w:sz w:val="24"/>
          <w:szCs w:val="24"/>
        </w:rPr>
        <w:t xml:space="preserve">effects are </w:t>
      </w:r>
      <w:r w:rsidRPr="00384079">
        <w:rPr>
          <w:rFonts w:ascii="Cambria" w:hAnsi="Cambria"/>
          <w:sz w:val="24"/>
          <w:szCs w:val="24"/>
        </w:rPr>
        <w:t xml:space="preserve">considered to be </w:t>
      </w:r>
      <w:r w:rsidR="008838CE" w:rsidRPr="00384079">
        <w:rPr>
          <w:rFonts w:ascii="Cambria" w:hAnsi="Cambria"/>
          <w:sz w:val="24"/>
          <w:szCs w:val="24"/>
        </w:rPr>
        <w:t>relevan</w:t>
      </w:r>
      <w:r w:rsidRPr="00384079">
        <w:rPr>
          <w:rFonts w:ascii="Cambria" w:hAnsi="Cambria"/>
          <w:sz w:val="24"/>
          <w:szCs w:val="24"/>
        </w:rPr>
        <w:t>t</w:t>
      </w:r>
      <w:r w:rsidR="008838CE" w:rsidRPr="00384079">
        <w:rPr>
          <w:rFonts w:ascii="Cambria" w:hAnsi="Cambria"/>
          <w:sz w:val="24"/>
          <w:szCs w:val="24"/>
        </w:rPr>
        <w:t xml:space="preserve"> f</w:t>
      </w:r>
      <w:r w:rsidR="005861FC" w:rsidRPr="00384079">
        <w:rPr>
          <w:rFonts w:ascii="Cambria" w:hAnsi="Cambria"/>
          <w:sz w:val="24"/>
          <w:szCs w:val="24"/>
        </w:rPr>
        <w:t xml:space="preserve">or </w:t>
      </w:r>
      <w:r w:rsidR="005861FC" w:rsidRPr="00030355">
        <w:rPr>
          <w:rFonts w:ascii="Cambria" w:hAnsi="Cambria"/>
          <w:sz w:val="24"/>
          <w:szCs w:val="24"/>
        </w:rPr>
        <w:t xml:space="preserve">both </w:t>
      </w:r>
      <w:r w:rsidR="009024F3" w:rsidRPr="00030355">
        <w:rPr>
          <w:rFonts w:ascii="Cambria" w:hAnsi="Cambria"/>
          <w:sz w:val="24"/>
          <w:szCs w:val="24"/>
        </w:rPr>
        <w:t>plant biology</w:t>
      </w:r>
      <w:r w:rsidR="005861FC" w:rsidRPr="00030355">
        <w:rPr>
          <w:rFonts w:ascii="Cambria" w:hAnsi="Cambria"/>
          <w:sz w:val="24"/>
          <w:szCs w:val="24"/>
        </w:rPr>
        <w:t xml:space="preserve"> and </w:t>
      </w:r>
      <w:r w:rsidR="009024F3" w:rsidRPr="00030355">
        <w:rPr>
          <w:rFonts w:ascii="Cambria" w:hAnsi="Cambria"/>
          <w:sz w:val="24"/>
          <w:szCs w:val="24"/>
        </w:rPr>
        <w:t xml:space="preserve">agricultural </w:t>
      </w:r>
      <w:r w:rsidR="005861FC" w:rsidRPr="00030355">
        <w:rPr>
          <w:rFonts w:ascii="Cambria" w:hAnsi="Cambria"/>
          <w:sz w:val="24"/>
          <w:szCs w:val="24"/>
        </w:rPr>
        <w:t>applications (</w:t>
      </w:r>
      <w:proofErr w:type="spellStart"/>
      <w:r w:rsidR="00B54B7C" w:rsidRPr="00030355">
        <w:rPr>
          <w:rFonts w:ascii="Cambria" w:hAnsi="Cambria"/>
          <w:sz w:val="24"/>
          <w:szCs w:val="24"/>
        </w:rPr>
        <w:t>Wargent</w:t>
      </w:r>
      <w:proofErr w:type="spellEnd"/>
      <w:r w:rsidR="00B54B7C" w:rsidRPr="00030355">
        <w:rPr>
          <w:rFonts w:ascii="Cambria" w:hAnsi="Cambria"/>
          <w:sz w:val="24"/>
          <w:szCs w:val="24"/>
        </w:rPr>
        <w:t xml:space="preserve"> and Jordan, 2013</w:t>
      </w:r>
      <w:r w:rsidR="005861FC" w:rsidRPr="00030355">
        <w:rPr>
          <w:rFonts w:ascii="Cambria" w:hAnsi="Cambria"/>
          <w:sz w:val="24"/>
          <w:szCs w:val="24"/>
        </w:rPr>
        <w:t>).</w:t>
      </w:r>
      <w:r w:rsidR="005861FC" w:rsidRPr="00384079">
        <w:rPr>
          <w:rFonts w:ascii="Cambria" w:hAnsi="Cambria"/>
          <w:sz w:val="24"/>
          <w:szCs w:val="24"/>
        </w:rPr>
        <w:t xml:space="preserve"> </w:t>
      </w:r>
    </w:p>
    <w:p w14:paraId="30B88AAE" w14:textId="6B4F98FA" w:rsidR="00F914D8" w:rsidRPr="00DA6C4B" w:rsidRDefault="001A26D9" w:rsidP="00384079">
      <w:pPr>
        <w:spacing w:after="0" w:line="360" w:lineRule="auto"/>
        <w:jc w:val="both"/>
        <w:rPr>
          <w:rFonts w:ascii="Cambria" w:hAnsi="Cambria"/>
          <w:sz w:val="24"/>
          <w:szCs w:val="24"/>
          <w:lang w:val="en-GB"/>
        </w:rPr>
      </w:pPr>
      <w:r w:rsidRPr="00384079">
        <w:rPr>
          <w:rFonts w:ascii="Cambria" w:hAnsi="Cambria"/>
          <w:sz w:val="24"/>
          <w:szCs w:val="24"/>
          <w:lang w:val="en-GB"/>
        </w:rPr>
        <w:t xml:space="preserve">A </w:t>
      </w:r>
      <w:r w:rsidR="000D46E2" w:rsidRPr="00384079">
        <w:rPr>
          <w:rFonts w:ascii="Cambria" w:hAnsi="Cambria"/>
          <w:sz w:val="24"/>
          <w:szCs w:val="24"/>
          <w:lang w:val="en-GB"/>
        </w:rPr>
        <w:t xml:space="preserve">broad </w:t>
      </w:r>
      <w:r w:rsidRPr="00384079">
        <w:rPr>
          <w:rFonts w:ascii="Cambria" w:hAnsi="Cambria"/>
          <w:sz w:val="24"/>
          <w:szCs w:val="24"/>
          <w:lang w:val="en-GB"/>
        </w:rPr>
        <w:t xml:space="preserve">range of UV-exposure protocols </w:t>
      </w:r>
      <w:r w:rsidR="00A91C4A" w:rsidRPr="00384079">
        <w:rPr>
          <w:rFonts w:ascii="Cambria" w:hAnsi="Cambria"/>
          <w:sz w:val="24"/>
          <w:szCs w:val="24"/>
          <w:lang w:val="en-GB"/>
        </w:rPr>
        <w:t xml:space="preserve">has </w:t>
      </w:r>
      <w:r w:rsidRPr="00384079">
        <w:rPr>
          <w:rFonts w:ascii="Cambria" w:hAnsi="Cambria"/>
          <w:sz w:val="24"/>
          <w:szCs w:val="24"/>
          <w:lang w:val="en-GB"/>
        </w:rPr>
        <w:t xml:space="preserve">been </w:t>
      </w:r>
      <w:r w:rsidRPr="00030355">
        <w:rPr>
          <w:rFonts w:ascii="Cambria" w:hAnsi="Cambria"/>
          <w:sz w:val="24"/>
          <w:szCs w:val="24"/>
          <w:lang w:val="en-GB"/>
        </w:rPr>
        <w:t xml:space="preserve">developed </w:t>
      </w:r>
      <w:r w:rsidR="000D46E2" w:rsidRPr="00030355">
        <w:rPr>
          <w:rFonts w:ascii="Cambria" w:hAnsi="Cambria"/>
          <w:sz w:val="24"/>
          <w:szCs w:val="24"/>
          <w:lang w:val="en-GB"/>
        </w:rPr>
        <w:t>(Aphalo</w:t>
      </w:r>
      <w:r w:rsidR="00953024" w:rsidRPr="00030355">
        <w:rPr>
          <w:rFonts w:ascii="Cambria" w:hAnsi="Cambria"/>
          <w:sz w:val="24"/>
          <w:szCs w:val="24"/>
          <w:lang w:val="en-GB"/>
        </w:rPr>
        <w:t xml:space="preserve"> et al., 2012</w:t>
      </w:r>
      <w:r w:rsidR="000D46E2" w:rsidRPr="00030355">
        <w:rPr>
          <w:rFonts w:ascii="Cambria" w:hAnsi="Cambria"/>
          <w:sz w:val="24"/>
          <w:szCs w:val="24"/>
          <w:lang w:val="en-GB"/>
        </w:rPr>
        <w:t>)</w:t>
      </w:r>
      <w:r w:rsidR="00D35468" w:rsidRPr="00030355">
        <w:rPr>
          <w:rFonts w:ascii="Cambria" w:hAnsi="Cambria"/>
          <w:sz w:val="24"/>
          <w:szCs w:val="24"/>
          <w:lang w:val="en-GB"/>
        </w:rPr>
        <w:t>, and th</w:t>
      </w:r>
      <w:r w:rsidR="004C1E7F" w:rsidRPr="00030355">
        <w:rPr>
          <w:rFonts w:ascii="Cambria" w:hAnsi="Cambria"/>
          <w:sz w:val="24"/>
          <w:szCs w:val="24"/>
          <w:lang w:val="en-GB"/>
        </w:rPr>
        <w:t>is</w:t>
      </w:r>
      <w:r w:rsidR="00D35468" w:rsidRPr="00030355">
        <w:rPr>
          <w:rFonts w:ascii="Cambria" w:hAnsi="Cambria"/>
          <w:sz w:val="24"/>
          <w:szCs w:val="24"/>
          <w:lang w:val="en-GB"/>
        </w:rPr>
        <w:t xml:space="preserve"> </w:t>
      </w:r>
      <w:r w:rsidR="004C1E7F" w:rsidRPr="00030355">
        <w:rPr>
          <w:rFonts w:ascii="Cambria" w:hAnsi="Cambria"/>
          <w:sz w:val="24"/>
          <w:szCs w:val="24"/>
          <w:lang w:val="en-GB"/>
        </w:rPr>
        <w:t xml:space="preserve">is reflected in </w:t>
      </w:r>
      <w:r w:rsidR="00953024" w:rsidRPr="00030355">
        <w:rPr>
          <w:rFonts w:ascii="Cambria" w:hAnsi="Cambria"/>
          <w:sz w:val="24"/>
          <w:szCs w:val="24"/>
          <w:lang w:val="en-GB"/>
        </w:rPr>
        <w:t>a</w:t>
      </w:r>
      <w:r w:rsidR="004C1E7F" w:rsidRPr="00030355">
        <w:rPr>
          <w:rFonts w:ascii="Cambria" w:hAnsi="Cambria"/>
          <w:sz w:val="24"/>
          <w:szCs w:val="24"/>
          <w:lang w:val="en-GB"/>
        </w:rPr>
        <w:t xml:space="preserve"> range of advanced experimental approaches used in published </w:t>
      </w:r>
      <w:r w:rsidR="00AB4A2B" w:rsidRPr="00030355">
        <w:rPr>
          <w:rFonts w:ascii="Cambria" w:hAnsi="Cambria"/>
          <w:sz w:val="24"/>
          <w:szCs w:val="24"/>
          <w:lang w:val="en-GB"/>
        </w:rPr>
        <w:t>studies</w:t>
      </w:r>
      <w:r w:rsidRPr="00030355">
        <w:rPr>
          <w:rFonts w:ascii="Cambria" w:hAnsi="Cambria"/>
          <w:sz w:val="24"/>
          <w:szCs w:val="24"/>
          <w:lang w:val="en-GB"/>
        </w:rPr>
        <w:t xml:space="preserve">. </w:t>
      </w:r>
      <w:r w:rsidR="001D0B2D" w:rsidRPr="00030355">
        <w:rPr>
          <w:rFonts w:ascii="Cambria" w:hAnsi="Cambria"/>
          <w:sz w:val="24"/>
          <w:szCs w:val="24"/>
          <w:lang w:val="en-GB"/>
        </w:rPr>
        <w:t xml:space="preserve">It was </w:t>
      </w:r>
      <w:r w:rsidR="00F914D8" w:rsidRPr="00030355">
        <w:rPr>
          <w:rFonts w:ascii="Cambria" w:hAnsi="Cambria"/>
          <w:sz w:val="24"/>
          <w:szCs w:val="24"/>
          <w:lang w:val="en-GB"/>
        </w:rPr>
        <w:t xml:space="preserve">found that approximately 53% of </w:t>
      </w:r>
      <w:r w:rsidR="001D0B2D" w:rsidRPr="00030355">
        <w:rPr>
          <w:rFonts w:ascii="Cambria" w:hAnsi="Cambria"/>
          <w:sz w:val="24"/>
          <w:szCs w:val="24"/>
          <w:lang w:val="en-GB"/>
        </w:rPr>
        <w:t xml:space="preserve">case </w:t>
      </w:r>
      <w:r w:rsidR="00F914D8" w:rsidRPr="00030355">
        <w:rPr>
          <w:rFonts w:ascii="Cambria" w:hAnsi="Cambria"/>
          <w:sz w:val="24"/>
          <w:szCs w:val="24"/>
          <w:lang w:val="en-GB"/>
        </w:rPr>
        <w:t>studies were done</w:t>
      </w:r>
      <w:r w:rsidR="00F914D8" w:rsidRPr="00384079">
        <w:rPr>
          <w:rFonts w:ascii="Cambria" w:hAnsi="Cambria"/>
          <w:sz w:val="24"/>
          <w:szCs w:val="24"/>
          <w:lang w:val="en-GB"/>
        </w:rPr>
        <w:t xml:space="preserve"> under </w:t>
      </w:r>
      <w:r w:rsidR="006950F1" w:rsidRPr="00384079">
        <w:rPr>
          <w:rFonts w:ascii="Cambria" w:hAnsi="Cambria"/>
          <w:sz w:val="24"/>
          <w:szCs w:val="24"/>
          <w:lang w:val="en-GB"/>
        </w:rPr>
        <w:t xml:space="preserve">environmentally-relevant </w:t>
      </w:r>
      <w:r w:rsidR="00F914D8" w:rsidRPr="00384079">
        <w:rPr>
          <w:rFonts w:ascii="Cambria" w:hAnsi="Cambria"/>
          <w:sz w:val="24"/>
          <w:szCs w:val="24"/>
          <w:lang w:val="en-GB"/>
        </w:rPr>
        <w:t xml:space="preserve">field conditions (76 in total), while only </w:t>
      </w:r>
      <w:r w:rsidR="006950F1" w:rsidRPr="00384079">
        <w:rPr>
          <w:rFonts w:ascii="Cambria" w:hAnsi="Cambria"/>
          <w:sz w:val="24"/>
          <w:szCs w:val="24"/>
          <w:lang w:val="en-GB"/>
        </w:rPr>
        <w:t xml:space="preserve">around a quarter </w:t>
      </w:r>
      <w:r w:rsidR="00F914D8" w:rsidRPr="00384079">
        <w:rPr>
          <w:rFonts w:ascii="Cambria" w:hAnsi="Cambria"/>
          <w:sz w:val="24"/>
          <w:szCs w:val="24"/>
          <w:lang w:val="en-GB"/>
        </w:rPr>
        <w:t xml:space="preserve">were done under </w:t>
      </w:r>
      <w:r w:rsidR="004F1F92" w:rsidRPr="00384079">
        <w:rPr>
          <w:rFonts w:ascii="Cambria" w:hAnsi="Cambria"/>
          <w:sz w:val="24"/>
          <w:szCs w:val="24"/>
          <w:lang w:val="en-GB"/>
        </w:rPr>
        <w:t>protected, ind</w:t>
      </w:r>
      <w:r w:rsidR="004F1F92" w:rsidRPr="00CB2EFB">
        <w:rPr>
          <w:rFonts w:ascii="Cambria" w:hAnsi="Cambria"/>
          <w:sz w:val="24"/>
          <w:szCs w:val="24"/>
          <w:lang w:val="en-GB"/>
        </w:rPr>
        <w:t>oor</w:t>
      </w:r>
      <w:r w:rsidR="00F914D8" w:rsidRPr="00CB2EFB">
        <w:rPr>
          <w:rFonts w:ascii="Cambria" w:hAnsi="Cambria"/>
          <w:sz w:val="24"/>
          <w:szCs w:val="24"/>
          <w:lang w:val="en-GB"/>
        </w:rPr>
        <w:t xml:space="preserve"> conditions </w:t>
      </w:r>
      <w:r w:rsidR="00234818" w:rsidRPr="00CB2EFB">
        <w:rPr>
          <w:rFonts w:ascii="Cambria" w:hAnsi="Cambria"/>
          <w:sz w:val="24"/>
          <w:szCs w:val="24"/>
          <w:lang w:val="en-GB"/>
        </w:rPr>
        <w:t>in</w:t>
      </w:r>
      <w:r w:rsidR="00F914D8" w:rsidRPr="00CB2EFB">
        <w:rPr>
          <w:rFonts w:ascii="Cambria" w:hAnsi="Cambria"/>
          <w:sz w:val="24"/>
          <w:szCs w:val="24"/>
          <w:lang w:val="en-GB"/>
        </w:rPr>
        <w:t xml:space="preserve"> growth chambers</w:t>
      </w:r>
      <w:r w:rsidR="00CD7E26" w:rsidRPr="00CB2EFB">
        <w:rPr>
          <w:rFonts w:ascii="Cambria" w:hAnsi="Cambria"/>
          <w:sz w:val="24"/>
          <w:szCs w:val="24"/>
          <w:lang w:val="en-GB"/>
        </w:rPr>
        <w:t xml:space="preserve"> (Figure </w:t>
      </w:r>
      <w:r w:rsidR="00C05AB7" w:rsidRPr="00CB2EFB">
        <w:rPr>
          <w:rFonts w:ascii="Cambria" w:hAnsi="Cambria"/>
          <w:sz w:val="24"/>
          <w:szCs w:val="24"/>
          <w:lang w:val="en-GB"/>
        </w:rPr>
        <w:t>2A</w:t>
      </w:r>
      <w:r w:rsidR="00CD7E26" w:rsidRPr="00CB2EFB">
        <w:rPr>
          <w:rFonts w:ascii="Cambria" w:hAnsi="Cambria"/>
          <w:sz w:val="24"/>
          <w:szCs w:val="24"/>
          <w:lang w:val="en-GB"/>
        </w:rPr>
        <w:t>)</w:t>
      </w:r>
      <w:r w:rsidR="00F914D8" w:rsidRPr="00CB2EFB">
        <w:rPr>
          <w:rFonts w:ascii="Cambria" w:hAnsi="Cambria"/>
          <w:sz w:val="24"/>
          <w:szCs w:val="24"/>
          <w:lang w:val="en-GB"/>
        </w:rPr>
        <w:t>.</w:t>
      </w:r>
      <w:r w:rsidR="002D5141" w:rsidRPr="00384079">
        <w:rPr>
          <w:rFonts w:ascii="Cambria" w:hAnsi="Cambria"/>
          <w:sz w:val="24"/>
          <w:szCs w:val="24"/>
          <w:lang w:val="en-GB"/>
        </w:rPr>
        <w:t xml:space="preserve"> </w:t>
      </w:r>
    </w:p>
    <w:p w14:paraId="32AD08D5" w14:textId="3CBDC18B" w:rsidR="00F914D8" w:rsidRPr="003232D6" w:rsidRDefault="001E404C" w:rsidP="00F914D8">
      <w:pPr>
        <w:rPr>
          <w:rFonts w:ascii="Cambria" w:hAnsi="Cambria"/>
          <w:sz w:val="24"/>
          <w:szCs w:val="24"/>
          <w:lang w:val="en-GB"/>
        </w:rPr>
      </w:pPr>
      <w:r>
        <w:rPr>
          <w:noProof/>
        </w:rPr>
        <w:object w:dxaOrig="16470" w:dyaOrig="12301" w14:anchorId="31DCBF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337pt" o:ole="">
            <v:imagedata r:id="rId8" o:title=""/>
          </v:shape>
          <o:OLEObject Type="Embed" ProgID="SigmaPlotGraphicObject.15" ShapeID="_x0000_i1025" DrawAspect="Content" ObjectID="_1760513686" r:id="rId9"/>
        </w:object>
      </w:r>
    </w:p>
    <w:p w14:paraId="0B2FECB2" w14:textId="2F4B0F57" w:rsidR="00636440" w:rsidRPr="0015526E" w:rsidRDefault="00636440" w:rsidP="00636440">
      <w:pPr>
        <w:rPr>
          <w:rFonts w:ascii="Cambria" w:hAnsi="Cambria"/>
          <w:b/>
          <w:bCs/>
        </w:rPr>
      </w:pPr>
      <w:r w:rsidRPr="0015526E">
        <w:rPr>
          <w:rFonts w:ascii="Cambria" w:hAnsi="Cambria"/>
          <w:b/>
        </w:rPr>
        <w:t xml:space="preserve">Figure </w:t>
      </w:r>
      <w:r w:rsidR="00C05AB7" w:rsidRPr="0015526E">
        <w:rPr>
          <w:rFonts w:ascii="Cambria" w:hAnsi="Cambria"/>
          <w:b/>
        </w:rPr>
        <w:t>2</w:t>
      </w:r>
      <w:r w:rsidR="00384079" w:rsidRPr="0015526E">
        <w:rPr>
          <w:rFonts w:ascii="Cambria" w:hAnsi="Cambria"/>
          <w:b/>
        </w:rPr>
        <w:t>:</w:t>
      </w:r>
      <w:r w:rsidR="00384079" w:rsidRPr="0015526E">
        <w:rPr>
          <w:rFonts w:ascii="Cambria" w:hAnsi="Cambria"/>
        </w:rPr>
        <w:t xml:space="preserve"> </w:t>
      </w:r>
      <w:r w:rsidRPr="0015526E">
        <w:rPr>
          <w:rFonts w:ascii="Cambria" w:hAnsi="Cambria"/>
        </w:rPr>
        <w:t xml:space="preserve">Number of </w:t>
      </w:r>
      <w:r w:rsidR="003F24D9" w:rsidRPr="0015526E">
        <w:rPr>
          <w:rFonts w:ascii="Cambria" w:hAnsi="Cambria"/>
        </w:rPr>
        <w:t xml:space="preserve">case studies </w:t>
      </w:r>
      <w:r w:rsidR="00A072F5" w:rsidRPr="0015526E">
        <w:rPr>
          <w:rFonts w:ascii="Cambria" w:hAnsi="Cambria"/>
        </w:rPr>
        <w:t xml:space="preserve">performed under </w:t>
      </w:r>
      <w:r w:rsidR="003F24D9" w:rsidRPr="0015526E">
        <w:rPr>
          <w:rFonts w:ascii="Cambria" w:hAnsi="Cambria"/>
        </w:rPr>
        <w:t>different growth environments (</w:t>
      </w:r>
      <w:r w:rsidR="003F24D9" w:rsidRPr="0015526E">
        <w:rPr>
          <w:rFonts w:ascii="Cambria" w:hAnsi="Cambria"/>
          <w:b/>
        </w:rPr>
        <w:t>A</w:t>
      </w:r>
      <w:r w:rsidR="003F24D9" w:rsidRPr="0015526E">
        <w:rPr>
          <w:rFonts w:ascii="Cambria" w:hAnsi="Cambria"/>
        </w:rPr>
        <w:t xml:space="preserve">; </w:t>
      </w:r>
      <w:r w:rsidR="00A072F5" w:rsidRPr="0015526E">
        <w:rPr>
          <w:rFonts w:ascii="Cambria" w:hAnsi="Cambria"/>
        </w:rPr>
        <w:t>growth chamber, greenhouse or field conditions</w:t>
      </w:r>
      <w:r w:rsidR="003F24D9" w:rsidRPr="0015526E">
        <w:rPr>
          <w:rFonts w:ascii="Cambria" w:hAnsi="Cambria"/>
        </w:rPr>
        <w:t>), functional plant groups (</w:t>
      </w:r>
      <w:r w:rsidR="003F24D9" w:rsidRPr="0015526E">
        <w:rPr>
          <w:rFonts w:ascii="Cambria" w:hAnsi="Cambria"/>
          <w:b/>
        </w:rPr>
        <w:t>B</w:t>
      </w:r>
      <w:r w:rsidR="003F24D9" w:rsidRPr="0015526E">
        <w:rPr>
          <w:rFonts w:ascii="Cambria" w:hAnsi="Cambria"/>
        </w:rPr>
        <w:t xml:space="preserve">; grasses, herbs or trees), </w:t>
      </w:r>
      <w:r w:rsidR="00400D94" w:rsidRPr="0015526E">
        <w:rPr>
          <w:rFonts w:ascii="Cambria" w:hAnsi="Cambria"/>
        </w:rPr>
        <w:t>UV treatment (</w:t>
      </w:r>
      <w:r w:rsidR="00400D94" w:rsidRPr="0015526E">
        <w:rPr>
          <w:rFonts w:ascii="Cambria" w:hAnsi="Cambria"/>
          <w:b/>
        </w:rPr>
        <w:t>C</w:t>
      </w:r>
      <w:r w:rsidR="00400D94" w:rsidRPr="0015526E">
        <w:rPr>
          <w:rFonts w:ascii="Cambria" w:hAnsi="Cambria"/>
        </w:rPr>
        <w:t xml:space="preserve">; </w:t>
      </w:r>
      <w:r w:rsidR="003F24D9" w:rsidRPr="0015526E">
        <w:rPr>
          <w:rFonts w:ascii="Cambria" w:hAnsi="Cambria"/>
        </w:rPr>
        <w:t>exclusion or supplementation experiments</w:t>
      </w:r>
      <w:r w:rsidR="00400D94" w:rsidRPr="0015526E">
        <w:rPr>
          <w:rFonts w:ascii="Cambria" w:hAnsi="Cambria"/>
        </w:rPr>
        <w:t>), and experiment d</w:t>
      </w:r>
      <w:r w:rsidR="003F24D9" w:rsidRPr="0015526E">
        <w:rPr>
          <w:rFonts w:ascii="Cambria" w:hAnsi="Cambria"/>
        </w:rPr>
        <w:t>uration</w:t>
      </w:r>
      <w:r w:rsidR="00400D94" w:rsidRPr="0015526E">
        <w:rPr>
          <w:rFonts w:ascii="Cambria" w:hAnsi="Cambria"/>
        </w:rPr>
        <w:t xml:space="preserve"> (</w:t>
      </w:r>
      <w:r w:rsidR="00400D94" w:rsidRPr="0015526E">
        <w:rPr>
          <w:rFonts w:ascii="Cambria" w:hAnsi="Cambria"/>
          <w:b/>
        </w:rPr>
        <w:t>D</w:t>
      </w:r>
      <w:r w:rsidR="00400D94" w:rsidRPr="0015526E">
        <w:rPr>
          <w:rFonts w:ascii="Cambria" w:hAnsi="Cambria"/>
        </w:rPr>
        <w:t xml:space="preserve">; </w:t>
      </w:r>
      <w:r w:rsidR="0001268F" w:rsidRPr="0015526E">
        <w:rPr>
          <w:rFonts w:ascii="Cambria" w:hAnsi="Cambria"/>
          <w:lang w:val="en-GB"/>
        </w:rPr>
        <w:t>S</w:t>
      </w:r>
      <w:r w:rsidR="0001268F" w:rsidRPr="0015526E">
        <w:rPr>
          <w:rFonts w:ascii="Cambria" w:hAnsi="Cambria"/>
          <w:lang w:val="cs-CZ"/>
        </w:rPr>
        <w:t>hort-term (</w:t>
      </w:r>
      <w:r w:rsidR="0001268F" w:rsidRPr="0015526E">
        <w:rPr>
          <w:rFonts w:ascii="Cambria" w:hAnsi="Cambria" w:cstheme="minorHAnsi"/>
        </w:rPr>
        <w:t>≤</w:t>
      </w:r>
      <w:r w:rsidR="0001268F" w:rsidRPr="0015526E">
        <w:rPr>
          <w:rFonts w:ascii="Cambria" w:hAnsi="Cambria"/>
        </w:rPr>
        <w:t xml:space="preserve">30 days), Medium-term (&gt;30 days and </w:t>
      </w:r>
      <w:r w:rsidR="0001268F" w:rsidRPr="0015526E">
        <w:rPr>
          <w:rFonts w:ascii="Cambria" w:hAnsi="Cambria" w:cstheme="minorHAnsi"/>
        </w:rPr>
        <w:t>≤</w:t>
      </w:r>
      <w:r w:rsidR="0001268F" w:rsidRPr="0015526E">
        <w:rPr>
          <w:rFonts w:ascii="Cambria" w:hAnsi="Cambria"/>
        </w:rPr>
        <w:t>90 days), and Long-term (&gt;90 days)</w:t>
      </w:r>
      <w:r w:rsidR="00400D94" w:rsidRPr="0015526E">
        <w:rPr>
          <w:rFonts w:ascii="Cambria" w:hAnsi="Cambria"/>
        </w:rPr>
        <w:t>)</w:t>
      </w:r>
      <w:r w:rsidRPr="0015526E">
        <w:rPr>
          <w:rFonts w:ascii="Cambria" w:hAnsi="Cambria"/>
        </w:rPr>
        <w:t xml:space="preserve">. </w:t>
      </w:r>
      <w:r w:rsidR="00E94DD8" w:rsidRPr="0015526E">
        <w:rPr>
          <w:rFonts w:ascii="Cambria" w:hAnsi="Cambria"/>
        </w:rPr>
        <w:t>In panel C:</w:t>
      </w:r>
      <w:r w:rsidR="002E23B7" w:rsidRPr="0015526E">
        <w:rPr>
          <w:rFonts w:ascii="Cambria" w:hAnsi="Cambria"/>
        </w:rPr>
        <w:t xml:space="preserve"> </w:t>
      </w:r>
      <w:r w:rsidR="00B12B2E" w:rsidRPr="0015526E">
        <w:rPr>
          <w:rFonts w:ascii="Cambria" w:hAnsi="Cambria"/>
        </w:rPr>
        <w:t xml:space="preserve">Supplemental </w:t>
      </w:r>
      <w:r w:rsidR="00A216F8" w:rsidRPr="0015526E">
        <w:rPr>
          <w:rFonts w:ascii="Cambria" w:hAnsi="Cambria"/>
        </w:rPr>
        <w:t xml:space="preserve">UV </w:t>
      </w:r>
      <w:r w:rsidR="002E23B7" w:rsidRPr="0015526E">
        <w:rPr>
          <w:rFonts w:ascii="Cambria" w:hAnsi="Cambria"/>
        </w:rPr>
        <w:t>doses</w:t>
      </w:r>
      <w:r w:rsidR="00A216F8" w:rsidRPr="0015526E">
        <w:rPr>
          <w:rFonts w:ascii="Cambria" w:hAnsi="Cambria"/>
        </w:rPr>
        <w:t xml:space="preserve"> applied </w:t>
      </w:r>
      <w:r w:rsidR="00B12B2E" w:rsidRPr="0015526E">
        <w:rPr>
          <w:rFonts w:ascii="Cambria" w:hAnsi="Cambria"/>
        </w:rPr>
        <w:t>were</w:t>
      </w:r>
      <w:r w:rsidR="00E94DD8" w:rsidRPr="0015526E">
        <w:rPr>
          <w:rFonts w:ascii="Cambria" w:hAnsi="Cambria"/>
        </w:rPr>
        <w:t xml:space="preserve"> categorized as</w:t>
      </w:r>
      <w:r w:rsidR="00B12B2E" w:rsidRPr="0015526E">
        <w:rPr>
          <w:rFonts w:ascii="Cambria" w:hAnsi="Cambria"/>
        </w:rPr>
        <w:t xml:space="preserve"> Sup_</w:t>
      </w:r>
      <w:r w:rsidR="00A216F8" w:rsidRPr="0015526E">
        <w:rPr>
          <w:rFonts w:ascii="Cambria" w:hAnsi="Cambria"/>
        </w:rPr>
        <w:t xml:space="preserve">Low </w:t>
      </w:r>
      <w:r w:rsidR="00B12B2E" w:rsidRPr="0015526E">
        <w:rPr>
          <w:rFonts w:ascii="Cambria" w:hAnsi="Cambria"/>
        </w:rPr>
        <w:t>(</w:t>
      </w:r>
      <w:r w:rsidR="00A216F8" w:rsidRPr="0015526E">
        <w:rPr>
          <w:rFonts w:ascii="Cambria" w:hAnsi="Cambria"/>
        </w:rPr>
        <w:t>below 5 kJ m</w:t>
      </w:r>
      <w:r w:rsidR="00C904DD" w:rsidRPr="0015526E">
        <w:rPr>
          <w:rFonts w:ascii="Cambria" w:hAnsi="Cambria"/>
          <w:vertAlign w:val="superscript"/>
        </w:rPr>
        <w:t>–</w:t>
      </w:r>
      <w:r w:rsidR="00A216F8" w:rsidRPr="0015526E">
        <w:rPr>
          <w:rFonts w:ascii="Cambria" w:hAnsi="Cambria"/>
          <w:vertAlign w:val="superscript"/>
        </w:rPr>
        <w:t>2</w:t>
      </w:r>
      <w:r w:rsidR="00A216F8" w:rsidRPr="0015526E">
        <w:rPr>
          <w:rFonts w:ascii="Cambria" w:hAnsi="Cambria"/>
        </w:rPr>
        <w:t xml:space="preserve"> day</w:t>
      </w:r>
      <w:r w:rsidR="00C904DD" w:rsidRPr="0015526E">
        <w:rPr>
          <w:rFonts w:ascii="Cambria" w:hAnsi="Cambria"/>
          <w:vertAlign w:val="superscript"/>
        </w:rPr>
        <w:t>–</w:t>
      </w:r>
      <w:r w:rsidR="00A216F8" w:rsidRPr="0015526E">
        <w:rPr>
          <w:rFonts w:ascii="Cambria" w:hAnsi="Cambria"/>
          <w:vertAlign w:val="superscript"/>
        </w:rPr>
        <w:t>1</w:t>
      </w:r>
      <w:r w:rsidR="00B12B2E" w:rsidRPr="0015526E">
        <w:rPr>
          <w:rFonts w:ascii="Cambria" w:hAnsi="Cambria"/>
        </w:rPr>
        <w:t>)</w:t>
      </w:r>
      <w:r w:rsidR="00A216F8" w:rsidRPr="0015526E">
        <w:rPr>
          <w:rFonts w:ascii="Cambria" w:hAnsi="Cambria"/>
        </w:rPr>
        <w:t xml:space="preserve">, </w:t>
      </w:r>
      <w:r w:rsidR="00295376" w:rsidRPr="0015526E">
        <w:rPr>
          <w:rFonts w:ascii="Cambria" w:hAnsi="Cambria"/>
        </w:rPr>
        <w:t>Sup_</w:t>
      </w:r>
      <w:r w:rsidR="00A216F8" w:rsidRPr="0015526E">
        <w:rPr>
          <w:rFonts w:ascii="Cambria" w:hAnsi="Cambria"/>
        </w:rPr>
        <w:t xml:space="preserve">Mid </w:t>
      </w:r>
      <w:r w:rsidR="00295376" w:rsidRPr="0015526E">
        <w:rPr>
          <w:rFonts w:ascii="Cambria" w:hAnsi="Cambria"/>
        </w:rPr>
        <w:t>(</w:t>
      </w:r>
      <w:r w:rsidR="00A216F8" w:rsidRPr="0015526E">
        <w:rPr>
          <w:rFonts w:ascii="Cambria" w:hAnsi="Cambria"/>
        </w:rPr>
        <w:t xml:space="preserve">5 </w:t>
      </w:r>
      <w:r w:rsidR="00295376" w:rsidRPr="0015526E">
        <w:rPr>
          <w:rFonts w:ascii="Cambria" w:hAnsi="Cambria"/>
        </w:rPr>
        <w:t>to</w:t>
      </w:r>
      <w:r w:rsidR="00A216F8" w:rsidRPr="0015526E">
        <w:rPr>
          <w:rFonts w:ascii="Cambria" w:hAnsi="Cambria"/>
        </w:rPr>
        <w:t xml:space="preserve"> 10 kJ m</w:t>
      </w:r>
      <w:r w:rsidR="00C904DD" w:rsidRPr="0015526E">
        <w:rPr>
          <w:rFonts w:ascii="Cambria" w:hAnsi="Cambria"/>
          <w:vertAlign w:val="superscript"/>
        </w:rPr>
        <w:t>–</w:t>
      </w:r>
      <w:r w:rsidR="00A216F8" w:rsidRPr="0015526E">
        <w:rPr>
          <w:rFonts w:ascii="Cambria" w:hAnsi="Cambria"/>
          <w:vertAlign w:val="superscript"/>
        </w:rPr>
        <w:t>2</w:t>
      </w:r>
      <w:r w:rsidR="00A216F8" w:rsidRPr="0015526E">
        <w:rPr>
          <w:rFonts w:ascii="Cambria" w:hAnsi="Cambria"/>
        </w:rPr>
        <w:t xml:space="preserve"> day</w:t>
      </w:r>
      <w:r w:rsidR="00C904DD" w:rsidRPr="0015526E">
        <w:rPr>
          <w:rFonts w:ascii="Cambria" w:hAnsi="Cambria"/>
          <w:vertAlign w:val="superscript"/>
        </w:rPr>
        <w:t>–</w:t>
      </w:r>
      <w:r w:rsidR="00A216F8" w:rsidRPr="0015526E">
        <w:rPr>
          <w:rFonts w:ascii="Cambria" w:hAnsi="Cambria"/>
          <w:vertAlign w:val="superscript"/>
        </w:rPr>
        <w:t>1</w:t>
      </w:r>
      <w:r w:rsidR="00295376" w:rsidRPr="0015526E">
        <w:rPr>
          <w:rFonts w:ascii="Cambria" w:hAnsi="Cambria"/>
        </w:rPr>
        <w:t>) or Sup_</w:t>
      </w:r>
      <w:r w:rsidR="00A216F8" w:rsidRPr="0015526E">
        <w:rPr>
          <w:rFonts w:ascii="Cambria" w:hAnsi="Cambria"/>
        </w:rPr>
        <w:t xml:space="preserve">High </w:t>
      </w:r>
      <w:r w:rsidR="003F7B2C" w:rsidRPr="0015526E">
        <w:rPr>
          <w:rFonts w:ascii="Cambria" w:hAnsi="Cambria"/>
        </w:rPr>
        <w:t>(</w:t>
      </w:r>
      <w:r w:rsidR="00A216F8" w:rsidRPr="0015526E">
        <w:rPr>
          <w:rFonts w:ascii="Cambria" w:hAnsi="Cambria"/>
        </w:rPr>
        <w:t>above 10 kJ m</w:t>
      </w:r>
      <w:r w:rsidR="00C904DD" w:rsidRPr="0015526E">
        <w:rPr>
          <w:rFonts w:ascii="Cambria" w:hAnsi="Cambria"/>
          <w:vertAlign w:val="superscript"/>
        </w:rPr>
        <w:t>–</w:t>
      </w:r>
      <w:r w:rsidR="00A216F8" w:rsidRPr="0015526E">
        <w:rPr>
          <w:rFonts w:ascii="Cambria" w:hAnsi="Cambria"/>
          <w:vertAlign w:val="superscript"/>
        </w:rPr>
        <w:t>2</w:t>
      </w:r>
      <w:r w:rsidR="00A216F8" w:rsidRPr="0015526E">
        <w:rPr>
          <w:rFonts w:ascii="Cambria" w:hAnsi="Cambria"/>
        </w:rPr>
        <w:t xml:space="preserve"> day</w:t>
      </w:r>
      <w:r w:rsidR="00C904DD" w:rsidRPr="0015526E">
        <w:rPr>
          <w:rFonts w:ascii="Cambria" w:hAnsi="Cambria"/>
          <w:vertAlign w:val="superscript"/>
        </w:rPr>
        <w:t>–</w:t>
      </w:r>
      <w:r w:rsidR="00A216F8" w:rsidRPr="0015526E">
        <w:rPr>
          <w:rFonts w:ascii="Cambria" w:hAnsi="Cambria"/>
          <w:vertAlign w:val="superscript"/>
        </w:rPr>
        <w:t>1</w:t>
      </w:r>
      <w:r w:rsidR="003F7B2C" w:rsidRPr="0015526E">
        <w:rPr>
          <w:rFonts w:ascii="Cambria" w:hAnsi="Cambria"/>
        </w:rPr>
        <w:t>)</w:t>
      </w:r>
      <w:r w:rsidR="00E94DD8" w:rsidRPr="0015526E">
        <w:rPr>
          <w:rFonts w:ascii="Cambria" w:hAnsi="Cambria"/>
        </w:rPr>
        <w:t>; a</w:t>
      </w:r>
      <w:r w:rsidR="00A216F8" w:rsidRPr="0015526E">
        <w:rPr>
          <w:rFonts w:ascii="Cambria" w:hAnsi="Cambria"/>
        </w:rPr>
        <w:t>mbient UV</w:t>
      </w:r>
      <w:r w:rsidR="00DC13E2" w:rsidRPr="0015526E">
        <w:rPr>
          <w:rFonts w:ascii="Cambria" w:hAnsi="Cambria"/>
        </w:rPr>
        <w:t xml:space="preserve"> doses are referred to as aUV</w:t>
      </w:r>
      <w:r w:rsidR="00E94DD8" w:rsidRPr="0015526E">
        <w:rPr>
          <w:rFonts w:ascii="Cambria" w:hAnsi="Cambria"/>
        </w:rPr>
        <w:t>; and</w:t>
      </w:r>
      <w:r w:rsidR="00DC13E2" w:rsidRPr="0015526E">
        <w:rPr>
          <w:rFonts w:ascii="Cambria" w:hAnsi="Cambria"/>
        </w:rPr>
        <w:t xml:space="preserve"> </w:t>
      </w:r>
      <w:r w:rsidR="00E94DD8" w:rsidRPr="0015526E">
        <w:rPr>
          <w:rFonts w:ascii="Cambria" w:hAnsi="Cambria"/>
        </w:rPr>
        <w:t xml:space="preserve">N/D shows the number of case studies where the </w:t>
      </w:r>
      <w:r w:rsidR="00993C5B" w:rsidRPr="0015526E">
        <w:rPr>
          <w:rFonts w:ascii="Cambria" w:hAnsi="Cambria"/>
        </w:rPr>
        <w:t xml:space="preserve">biologically effective </w:t>
      </w:r>
      <w:r w:rsidR="00E94DD8" w:rsidRPr="0015526E">
        <w:rPr>
          <w:rFonts w:ascii="Cambria" w:hAnsi="Cambria"/>
        </w:rPr>
        <w:t xml:space="preserve">UV dose </w:t>
      </w:r>
      <w:r w:rsidR="00384079">
        <w:rPr>
          <w:rFonts w:ascii="Cambria" w:hAnsi="Cambria"/>
        </w:rPr>
        <w:t xml:space="preserve">in </w:t>
      </w:r>
      <w:r w:rsidR="00384079" w:rsidRPr="004806C0">
        <w:rPr>
          <w:rFonts w:ascii="Cambria" w:hAnsi="Cambria"/>
        </w:rPr>
        <w:t>kJ m</w:t>
      </w:r>
      <w:r w:rsidR="00384079" w:rsidRPr="004806C0">
        <w:rPr>
          <w:rFonts w:ascii="Cambria" w:hAnsi="Cambria"/>
          <w:vertAlign w:val="superscript"/>
        </w:rPr>
        <w:t>–2</w:t>
      </w:r>
      <w:r w:rsidR="00384079" w:rsidRPr="004806C0">
        <w:rPr>
          <w:rFonts w:ascii="Cambria" w:hAnsi="Cambria"/>
        </w:rPr>
        <w:t xml:space="preserve"> day</w:t>
      </w:r>
      <w:r w:rsidR="00384079" w:rsidRPr="004806C0">
        <w:rPr>
          <w:rFonts w:ascii="Cambria" w:hAnsi="Cambria"/>
          <w:vertAlign w:val="superscript"/>
        </w:rPr>
        <w:t>–1</w:t>
      </w:r>
      <w:r w:rsidR="00384079" w:rsidRPr="0015526E">
        <w:rPr>
          <w:rFonts w:ascii="Cambria" w:hAnsi="Cambria"/>
        </w:rPr>
        <w:t xml:space="preserve"> </w:t>
      </w:r>
      <w:r w:rsidR="004E1ECF">
        <w:rPr>
          <w:rFonts w:ascii="Cambria" w:hAnsi="Cambria"/>
        </w:rPr>
        <w:t>was</w:t>
      </w:r>
      <w:r w:rsidR="004E1ECF" w:rsidRPr="0047068A">
        <w:rPr>
          <w:rFonts w:ascii="Cambria" w:hAnsi="Cambria"/>
        </w:rPr>
        <w:t xml:space="preserve"> </w:t>
      </w:r>
      <w:r w:rsidR="00E94DD8" w:rsidRPr="0047068A">
        <w:rPr>
          <w:rFonts w:ascii="Cambria" w:hAnsi="Cambria"/>
        </w:rPr>
        <w:t xml:space="preserve">not </w:t>
      </w:r>
      <w:r w:rsidR="00384079">
        <w:rPr>
          <w:rFonts w:ascii="Cambria" w:hAnsi="Cambria"/>
        </w:rPr>
        <w:t>reported</w:t>
      </w:r>
      <w:r w:rsidR="00E94DD8" w:rsidRPr="0015526E">
        <w:rPr>
          <w:rFonts w:ascii="Cambria" w:hAnsi="Cambria"/>
        </w:rPr>
        <w:t>.</w:t>
      </w:r>
    </w:p>
    <w:p w14:paraId="7FE1561F" w14:textId="77777777" w:rsidR="00A072F5" w:rsidRPr="00384079" w:rsidRDefault="00A072F5" w:rsidP="0015526E">
      <w:pPr>
        <w:spacing w:after="0" w:line="360" w:lineRule="auto"/>
        <w:jc w:val="both"/>
        <w:rPr>
          <w:rFonts w:ascii="Cambria" w:hAnsi="Cambria"/>
          <w:noProof/>
          <w:sz w:val="24"/>
          <w:szCs w:val="24"/>
        </w:rPr>
      </w:pPr>
    </w:p>
    <w:p w14:paraId="5ECF8254" w14:textId="27C60EBD" w:rsidR="001E5FF0" w:rsidRPr="006033C2" w:rsidRDefault="001E5FF0" w:rsidP="0015526E">
      <w:pPr>
        <w:spacing w:after="0" w:line="360" w:lineRule="auto"/>
        <w:jc w:val="both"/>
        <w:rPr>
          <w:rFonts w:ascii="Cambria" w:hAnsi="Cambria"/>
          <w:noProof/>
          <w:sz w:val="24"/>
          <w:szCs w:val="24"/>
          <w:lang w:val="en-GB"/>
        </w:rPr>
      </w:pPr>
      <w:r w:rsidRPr="00384079">
        <w:rPr>
          <w:rFonts w:ascii="Cambria" w:hAnsi="Cambria"/>
          <w:sz w:val="24"/>
          <w:szCs w:val="24"/>
          <w:lang w:val="en-GB"/>
        </w:rPr>
        <w:t>Analysis of the species used in the published studies resulted in a grouping of case</w:t>
      </w:r>
      <w:r w:rsidR="00384079">
        <w:rPr>
          <w:rFonts w:ascii="Cambria" w:hAnsi="Cambria"/>
          <w:sz w:val="24"/>
          <w:szCs w:val="24"/>
          <w:lang w:val="en-GB"/>
        </w:rPr>
        <w:t xml:space="preserve"> </w:t>
      </w:r>
      <w:r w:rsidRPr="00384079">
        <w:rPr>
          <w:rFonts w:ascii="Cambria" w:hAnsi="Cambria"/>
          <w:sz w:val="24"/>
          <w:szCs w:val="24"/>
          <w:lang w:val="en-GB"/>
        </w:rPr>
        <w:t>studies in</w:t>
      </w:r>
      <w:r w:rsidR="006950F1" w:rsidRPr="00384079">
        <w:rPr>
          <w:rFonts w:ascii="Cambria" w:hAnsi="Cambria"/>
          <w:sz w:val="24"/>
          <w:szCs w:val="24"/>
          <w:lang w:val="en-GB"/>
        </w:rPr>
        <w:t>to</w:t>
      </w:r>
      <w:r w:rsidRPr="00384079">
        <w:rPr>
          <w:rFonts w:ascii="Cambria" w:hAnsi="Cambria"/>
          <w:sz w:val="24"/>
          <w:szCs w:val="24"/>
          <w:lang w:val="en-GB"/>
        </w:rPr>
        <w:t xml:space="preserve"> three broad functional categories; grasses, herbs and trees (including shrubs) (Figure 2B).</w:t>
      </w:r>
      <w:r w:rsidR="00984D0B" w:rsidRPr="00384079">
        <w:rPr>
          <w:rFonts w:ascii="Cambria" w:hAnsi="Cambria"/>
          <w:sz w:val="24"/>
          <w:szCs w:val="24"/>
          <w:lang w:val="en-GB"/>
        </w:rPr>
        <w:t xml:space="preserve"> Among investigated studies, we found only </w:t>
      </w:r>
      <w:r w:rsidR="00384079">
        <w:rPr>
          <w:rFonts w:ascii="Cambria" w:hAnsi="Cambria"/>
          <w:sz w:val="24"/>
          <w:szCs w:val="24"/>
          <w:lang w:val="en-GB"/>
        </w:rPr>
        <w:t>four</w:t>
      </w:r>
      <w:r w:rsidR="00984D0B" w:rsidRPr="00384079">
        <w:rPr>
          <w:rFonts w:ascii="Cambria" w:hAnsi="Cambria"/>
          <w:sz w:val="24"/>
          <w:szCs w:val="24"/>
          <w:lang w:val="en-GB"/>
        </w:rPr>
        <w:t xml:space="preserve"> C4 species, all of which show </w:t>
      </w:r>
      <w:r w:rsidR="00384079">
        <w:rPr>
          <w:rFonts w:ascii="Cambria" w:hAnsi="Cambria"/>
          <w:sz w:val="24"/>
          <w:szCs w:val="24"/>
          <w:lang w:val="en-GB"/>
        </w:rPr>
        <w:t xml:space="preserve">a </w:t>
      </w:r>
      <w:r w:rsidR="00984D0B" w:rsidRPr="00384079">
        <w:rPr>
          <w:rFonts w:ascii="Cambria" w:hAnsi="Cambria"/>
          <w:sz w:val="24"/>
          <w:szCs w:val="24"/>
          <w:lang w:val="en-GB"/>
        </w:rPr>
        <w:t>decline in stomatal conductance following UV treatment.</w:t>
      </w:r>
      <w:r w:rsidRPr="00384079">
        <w:rPr>
          <w:rFonts w:ascii="Cambria" w:hAnsi="Cambria"/>
          <w:sz w:val="24"/>
          <w:szCs w:val="24"/>
          <w:lang w:val="en-GB"/>
        </w:rPr>
        <w:t xml:space="preserve"> Grasses are relatively under</w:t>
      </w:r>
      <w:r w:rsidR="008007C0" w:rsidRPr="00384079">
        <w:rPr>
          <w:rFonts w:ascii="Cambria" w:hAnsi="Cambria"/>
          <w:sz w:val="24"/>
          <w:szCs w:val="24"/>
          <w:lang w:val="en-GB"/>
        </w:rPr>
        <w:t>-</w:t>
      </w:r>
      <w:r w:rsidRPr="00384079">
        <w:rPr>
          <w:rFonts w:ascii="Cambria" w:hAnsi="Cambria"/>
          <w:sz w:val="24"/>
          <w:szCs w:val="24"/>
          <w:lang w:val="en-GB"/>
        </w:rPr>
        <w:t xml:space="preserve">represented, with just 13 case studies on monocotyledonous </w:t>
      </w:r>
      <w:r w:rsidR="00D23320" w:rsidRPr="00384079">
        <w:rPr>
          <w:rFonts w:ascii="Cambria" w:hAnsi="Cambria"/>
          <w:sz w:val="24"/>
          <w:szCs w:val="24"/>
          <w:lang w:val="en-GB"/>
        </w:rPr>
        <w:t xml:space="preserve">species </w:t>
      </w:r>
      <w:r w:rsidRPr="00384079">
        <w:rPr>
          <w:rFonts w:ascii="Cambria" w:hAnsi="Cambria"/>
          <w:sz w:val="24"/>
          <w:szCs w:val="24"/>
          <w:lang w:val="en-GB"/>
        </w:rPr>
        <w:t>(</w:t>
      </w:r>
      <w:r w:rsidRPr="00384079">
        <w:rPr>
          <w:rFonts w:ascii="Cambria" w:hAnsi="Cambria"/>
          <w:i/>
          <w:iCs/>
          <w:sz w:val="24"/>
          <w:szCs w:val="24"/>
          <w:lang w:val="en-GB"/>
        </w:rPr>
        <w:t>Colocasia esculenta, Calamagrostis sp., Eragrostis tef, Hordeum vulgare, Agrostis capillaris, Holcus mollis, Panicum miliaceum, Triticum aestivum, Sorgum bicolor</w:t>
      </w:r>
      <w:r w:rsidRPr="00384079">
        <w:rPr>
          <w:rFonts w:ascii="Cambria" w:hAnsi="Cambria"/>
          <w:sz w:val="24"/>
          <w:szCs w:val="24"/>
          <w:lang w:val="en-GB"/>
        </w:rPr>
        <w:t>). This presents a knowledge gap given the importance of this group of plant species for human nutrition. The sub-category trees, including shrubs, is well presented in the database with 62 case studies in total. Nevertheless, this sub-category contains just one study on a coniferous tree (</w:t>
      </w:r>
      <w:r w:rsidRPr="00384079">
        <w:rPr>
          <w:rFonts w:ascii="Cambria" w:hAnsi="Cambria"/>
          <w:i/>
          <w:iCs/>
          <w:sz w:val="24"/>
          <w:szCs w:val="24"/>
          <w:lang w:val="en-GB"/>
        </w:rPr>
        <w:t xml:space="preserve">Pseudotsuga </w:t>
      </w:r>
      <w:r w:rsidRPr="00384079">
        <w:rPr>
          <w:rFonts w:ascii="Cambria" w:hAnsi="Cambria"/>
          <w:i/>
          <w:iCs/>
          <w:sz w:val="24"/>
          <w:szCs w:val="24"/>
          <w:lang w:val="en-GB"/>
        </w:rPr>
        <w:lastRenderedPageBreak/>
        <w:t>menziesii</w:t>
      </w:r>
      <w:r w:rsidRPr="00384079">
        <w:rPr>
          <w:rFonts w:ascii="Cambria" w:hAnsi="Cambria"/>
          <w:sz w:val="24"/>
          <w:szCs w:val="24"/>
          <w:lang w:val="en-GB"/>
        </w:rPr>
        <w:t xml:space="preserve">), while broad-leaved trees are highly represented. It is not entirely clear why so few papers report on the effects of UV on conifers. One possible reason is that there is a lack of UV impacts, a </w:t>
      </w:r>
      <w:r w:rsidRPr="00030355">
        <w:rPr>
          <w:rFonts w:ascii="Cambria" w:hAnsi="Cambria"/>
          <w:sz w:val="24"/>
          <w:szCs w:val="24"/>
          <w:lang w:val="en-GB"/>
        </w:rPr>
        <w:t>suggestion that is backed up by a classical study by Day et al</w:t>
      </w:r>
      <w:ins w:id="2" w:author=" " w:date="2023-11-01T12:00:00Z">
        <w:r w:rsidR="00311205" w:rsidRPr="00030355">
          <w:rPr>
            <w:rFonts w:ascii="Cambria" w:hAnsi="Cambria"/>
            <w:sz w:val="24"/>
            <w:szCs w:val="24"/>
            <w:lang w:val="en-GB"/>
          </w:rPr>
          <w:t>.</w:t>
        </w:r>
      </w:ins>
      <w:r w:rsidRPr="00030355">
        <w:rPr>
          <w:rFonts w:ascii="Cambria" w:hAnsi="Cambria"/>
          <w:sz w:val="24"/>
          <w:szCs w:val="24"/>
          <w:lang w:val="en-GB"/>
        </w:rPr>
        <w:t xml:space="preserve"> (1992)</w:t>
      </w:r>
      <w:r w:rsidRPr="00384079">
        <w:rPr>
          <w:rFonts w:ascii="Cambria" w:hAnsi="Cambria"/>
          <w:sz w:val="24"/>
          <w:szCs w:val="24"/>
          <w:lang w:val="en-GB"/>
        </w:rPr>
        <w:t xml:space="preserve"> who demonstrated minimal penetration of UV through the epidermis of a variety of </w:t>
      </w:r>
      <w:r w:rsidR="00BD1EB7">
        <w:rPr>
          <w:rFonts w:ascii="Cambria" w:hAnsi="Cambria"/>
          <w:sz w:val="24"/>
          <w:szCs w:val="24"/>
          <w:lang w:val="en-GB"/>
        </w:rPr>
        <w:t>g</w:t>
      </w:r>
      <w:r w:rsidRPr="00384079">
        <w:rPr>
          <w:rFonts w:ascii="Cambria" w:hAnsi="Cambria"/>
          <w:sz w:val="24"/>
          <w:szCs w:val="24"/>
          <w:lang w:val="en-GB"/>
        </w:rPr>
        <w:t xml:space="preserve">ymnosperm needles (including </w:t>
      </w:r>
      <w:r w:rsidRPr="00384079">
        <w:rPr>
          <w:rFonts w:ascii="Cambria" w:hAnsi="Cambria"/>
          <w:i/>
          <w:iCs/>
          <w:sz w:val="24"/>
          <w:szCs w:val="24"/>
          <w:lang w:val="en-GB"/>
        </w:rPr>
        <w:t>Larix occidentalis</w:t>
      </w:r>
      <w:r w:rsidRPr="00384079">
        <w:rPr>
          <w:rFonts w:ascii="Cambria" w:hAnsi="Cambria"/>
          <w:sz w:val="24"/>
          <w:szCs w:val="24"/>
          <w:lang w:val="en-GB"/>
        </w:rPr>
        <w:t xml:space="preserve">, </w:t>
      </w:r>
      <w:r w:rsidRPr="00384079">
        <w:rPr>
          <w:rFonts w:ascii="Cambria" w:hAnsi="Cambria"/>
          <w:i/>
          <w:iCs/>
          <w:sz w:val="24"/>
          <w:szCs w:val="24"/>
          <w:lang w:val="en-GB"/>
        </w:rPr>
        <w:t>Abies lasiocarpus</w:t>
      </w:r>
      <w:r w:rsidRPr="00384079">
        <w:rPr>
          <w:rFonts w:ascii="Cambria" w:hAnsi="Cambria"/>
          <w:sz w:val="24"/>
          <w:szCs w:val="24"/>
          <w:lang w:val="en-GB"/>
        </w:rPr>
        <w:t xml:space="preserve">, and </w:t>
      </w:r>
      <w:r w:rsidRPr="00384079">
        <w:rPr>
          <w:rFonts w:ascii="Cambria" w:hAnsi="Cambria"/>
          <w:i/>
          <w:iCs/>
          <w:sz w:val="24"/>
          <w:szCs w:val="24"/>
          <w:lang w:val="en-GB"/>
        </w:rPr>
        <w:t>Pinus</w:t>
      </w:r>
      <w:r w:rsidRPr="00384079">
        <w:rPr>
          <w:rFonts w:ascii="Cambria" w:hAnsi="Cambria"/>
          <w:sz w:val="24"/>
          <w:szCs w:val="24"/>
          <w:lang w:val="en-GB"/>
        </w:rPr>
        <w:t xml:space="preserve"> species), compared to </w:t>
      </w:r>
      <w:r w:rsidR="00054BD5">
        <w:rPr>
          <w:rFonts w:ascii="Cambria" w:hAnsi="Cambria"/>
          <w:sz w:val="24"/>
          <w:szCs w:val="24"/>
          <w:lang w:val="en-GB"/>
        </w:rPr>
        <w:t xml:space="preserve">the </w:t>
      </w:r>
      <w:r w:rsidR="00384079" w:rsidRPr="00384079">
        <w:rPr>
          <w:rFonts w:ascii="Cambria" w:hAnsi="Cambria"/>
          <w:sz w:val="24"/>
          <w:szCs w:val="24"/>
          <w:lang w:val="en-GB"/>
        </w:rPr>
        <w:t>epiderm</w:t>
      </w:r>
      <w:r w:rsidR="00384079">
        <w:rPr>
          <w:rFonts w:ascii="Cambria" w:hAnsi="Cambria"/>
          <w:sz w:val="24"/>
          <w:szCs w:val="24"/>
          <w:lang w:val="en-GB"/>
        </w:rPr>
        <w:t>is</w:t>
      </w:r>
      <w:r w:rsidR="00384079" w:rsidRPr="00384079">
        <w:rPr>
          <w:rFonts w:ascii="Cambria" w:hAnsi="Cambria"/>
          <w:sz w:val="24"/>
          <w:szCs w:val="24"/>
          <w:lang w:val="en-GB"/>
        </w:rPr>
        <w:t xml:space="preserve"> </w:t>
      </w:r>
      <w:r w:rsidRPr="00384079">
        <w:rPr>
          <w:rFonts w:ascii="Cambria" w:hAnsi="Cambria"/>
          <w:sz w:val="24"/>
          <w:szCs w:val="24"/>
          <w:lang w:val="en-GB"/>
        </w:rPr>
        <w:t xml:space="preserve">from woody </w:t>
      </w:r>
      <w:r w:rsidRPr="006033C2">
        <w:rPr>
          <w:rFonts w:ascii="Cambria" w:hAnsi="Cambria"/>
          <w:sz w:val="24"/>
          <w:szCs w:val="24"/>
          <w:lang w:val="en-GB"/>
        </w:rPr>
        <w:t xml:space="preserve">and herbaceous dicots, as well as grasses. </w:t>
      </w:r>
    </w:p>
    <w:p w14:paraId="1EB0A228" w14:textId="63CD01DC" w:rsidR="00F914D8" w:rsidRPr="006033C2" w:rsidRDefault="00095852" w:rsidP="0015526E">
      <w:pPr>
        <w:spacing w:after="0" w:line="360" w:lineRule="auto"/>
        <w:jc w:val="both"/>
        <w:rPr>
          <w:rFonts w:ascii="Cambria" w:hAnsi="Cambria"/>
          <w:noProof/>
          <w:sz w:val="24"/>
          <w:szCs w:val="24"/>
        </w:rPr>
      </w:pPr>
      <w:r w:rsidRPr="006033C2">
        <w:rPr>
          <w:rFonts w:ascii="Cambria" w:hAnsi="Cambria"/>
          <w:noProof/>
          <w:sz w:val="24"/>
          <w:szCs w:val="24"/>
        </w:rPr>
        <w:t>M</w:t>
      </w:r>
      <w:r w:rsidR="00F914D8" w:rsidRPr="006033C2">
        <w:rPr>
          <w:rFonts w:ascii="Cambria" w:hAnsi="Cambria"/>
          <w:noProof/>
          <w:sz w:val="24"/>
          <w:szCs w:val="24"/>
        </w:rPr>
        <w:t xml:space="preserve">ost of the </w:t>
      </w:r>
      <w:r w:rsidR="00234818" w:rsidRPr="006033C2">
        <w:rPr>
          <w:rFonts w:ascii="Cambria" w:hAnsi="Cambria"/>
          <w:noProof/>
          <w:sz w:val="24"/>
          <w:szCs w:val="24"/>
        </w:rPr>
        <w:t xml:space="preserve">case </w:t>
      </w:r>
      <w:r w:rsidR="00F914D8" w:rsidRPr="006033C2">
        <w:rPr>
          <w:rFonts w:ascii="Cambria" w:hAnsi="Cambria"/>
          <w:noProof/>
          <w:sz w:val="24"/>
          <w:szCs w:val="24"/>
        </w:rPr>
        <w:t xml:space="preserve">studies were </w:t>
      </w:r>
      <w:r w:rsidR="00823B6D" w:rsidRPr="006033C2">
        <w:rPr>
          <w:rFonts w:ascii="Cambria" w:hAnsi="Cambria"/>
          <w:noProof/>
          <w:sz w:val="24"/>
          <w:szCs w:val="24"/>
        </w:rPr>
        <w:t xml:space="preserve">UV </w:t>
      </w:r>
      <w:r w:rsidR="00F914D8" w:rsidRPr="006033C2">
        <w:rPr>
          <w:rFonts w:ascii="Cambria" w:hAnsi="Cambria"/>
          <w:noProof/>
          <w:sz w:val="24"/>
          <w:szCs w:val="24"/>
        </w:rPr>
        <w:t>supplementa</w:t>
      </w:r>
      <w:r w:rsidR="00823B6D" w:rsidRPr="006033C2">
        <w:rPr>
          <w:rFonts w:ascii="Cambria" w:hAnsi="Cambria"/>
          <w:noProof/>
          <w:sz w:val="24"/>
          <w:szCs w:val="24"/>
        </w:rPr>
        <w:t xml:space="preserve">tion </w:t>
      </w:r>
      <w:r w:rsidR="00F914D8" w:rsidRPr="006033C2">
        <w:rPr>
          <w:rFonts w:ascii="Cambria" w:hAnsi="Cambria"/>
          <w:noProof/>
          <w:sz w:val="24"/>
          <w:szCs w:val="24"/>
        </w:rPr>
        <w:t xml:space="preserve">experiments (110 in total), while </w:t>
      </w:r>
      <w:r w:rsidR="00234818" w:rsidRPr="006033C2">
        <w:rPr>
          <w:rFonts w:ascii="Cambria" w:hAnsi="Cambria"/>
          <w:noProof/>
          <w:sz w:val="24"/>
          <w:szCs w:val="24"/>
        </w:rPr>
        <w:t>just</w:t>
      </w:r>
      <w:r w:rsidR="00F914D8" w:rsidRPr="006033C2">
        <w:rPr>
          <w:rFonts w:ascii="Cambria" w:hAnsi="Cambria"/>
          <w:noProof/>
          <w:sz w:val="24"/>
          <w:szCs w:val="24"/>
        </w:rPr>
        <w:t xml:space="preserve"> 33 </w:t>
      </w:r>
      <w:r w:rsidR="00234818" w:rsidRPr="006033C2">
        <w:rPr>
          <w:rFonts w:ascii="Cambria" w:hAnsi="Cambria"/>
          <w:noProof/>
          <w:sz w:val="24"/>
          <w:szCs w:val="24"/>
        </w:rPr>
        <w:t xml:space="preserve">case </w:t>
      </w:r>
      <w:r w:rsidR="00F914D8" w:rsidRPr="006033C2">
        <w:rPr>
          <w:rFonts w:ascii="Cambria" w:hAnsi="Cambria"/>
          <w:noProof/>
          <w:sz w:val="24"/>
          <w:szCs w:val="24"/>
        </w:rPr>
        <w:t xml:space="preserve">studies were </w:t>
      </w:r>
      <w:r w:rsidR="00E3143D" w:rsidRPr="006033C2">
        <w:rPr>
          <w:rFonts w:ascii="Cambria" w:hAnsi="Cambria"/>
          <w:noProof/>
          <w:sz w:val="24"/>
          <w:szCs w:val="24"/>
        </w:rPr>
        <w:t>UV</w:t>
      </w:r>
      <w:r w:rsidR="00F914D8" w:rsidRPr="006033C2">
        <w:rPr>
          <w:rFonts w:ascii="Cambria" w:hAnsi="Cambria"/>
          <w:noProof/>
          <w:sz w:val="24"/>
          <w:szCs w:val="24"/>
        </w:rPr>
        <w:t xml:space="preserve"> exclusion </w:t>
      </w:r>
      <w:r w:rsidR="00234818" w:rsidRPr="006033C2">
        <w:rPr>
          <w:rFonts w:ascii="Cambria" w:hAnsi="Cambria"/>
          <w:noProof/>
          <w:sz w:val="24"/>
          <w:szCs w:val="24"/>
        </w:rPr>
        <w:t>experiments</w:t>
      </w:r>
      <w:r w:rsidR="00F914D8" w:rsidRPr="006033C2">
        <w:rPr>
          <w:rFonts w:ascii="Cambria" w:hAnsi="Cambria"/>
          <w:noProof/>
          <w:sz w:val="24"/>
          <w:szCs w:val="24"/>
        </w:rPr>
        <w:t xml:space="preserve"> (less than 25%)</w:t>
      </w:r>
      <w:r w:rsidR="00E22E4A" w:rsidRPr="006033C2">
        <w:rPr>
          <w:rFonts w:ascii="Cambria" w:hAnsi="Cambria"/>
          <w:noProof/>
          <w:sz w:val="24"/>
          <w:szCs w:val="24"/>
        </w:rPr>
        <w:t>(</w:t>
      </w:r>
      <w:r w:rsidR="00E22E4A" w:rsidRPr="006033C2">
        <w:rPr>
          <w:rFonts w:ascii="Cambria" w:hAnsi="Cambria"/>
          <w:sz w:val="24"/>
          <w:szCs w:val="24"/>
          <w:lang w:val="en-GB"/>
        </w:rPr>
        <w:t xml:space="preserve">Figure </w:t>
      </w:r>
      <w:r w:rsidR="00C05AB7" w:rsidRPr="006033C2">
        <w:rPr>
          <w:rFonts w:ascii="Cambria" w:hAnsi="Cambria"/>
          <w:sz w:val="24"/>
          <w:szCs w:val="24"/>
          <w:lang w:val="en-GB"/>
        </w:rPr>
        <w:t>2C</w:t>
      </w:r>
      <w:r w:rsidR="00E22E4A" w:rsidRPr="006033C2">
        <w:rPr>
          <w:rFonts w:ascii="Cambria" w:hAnsi="Cambria"/>
          <w:noProof/>
          <w:sz w:val="24"/>
          <w:szCs w:val="24"/>
        </w:rPr>
        <w:t>)</w:t>
      </w:r>
      <w:r w:rsidR="00E84DA8" w:rsidRPr="006033C2">
        <w:rPr>
          <w:rFonts w:ascii="Cambria" w:hAnsi="Cambria"/>
          <w:noProof/>
          <w:sz w:val="24"/>
          <w:szCs w:val="24"/>
        </w:rPr>
        <w:t xml:space="preserve">. </w:t>
      </w:r>
      <w:r w:rsidR="00316F6E" w:rsidRPr="006033C2">
        <w:rPr>
          <w:rFonts w:ascii="Cambria" w:hAnsi="Cambria"/>
          <w:noProof/>
          <w:sz w:val="24"/>
          <w:szCs w:val="24"/>
        </w:rPr>
        <w:t xml:space="preserve">Exclusion studies </w:t>
      </w:r>
      <w:r w:rsidR="00F6502E" w:rsidRPr="006033C2">
        <w:rPr>
          <w:rFonts w:ascii="Cambria" w:hAnsi="Cambria"/>
          <w:noProof/>
          <w:sz w:val="24"/>
          <w:szCs w:val="24"/>
        </w:rPr>
        <w:t xml:space="preserve">use UV </w:t>
      </w:r>
      <w:r w:rsidR="0091640E" w:rsidRPr="006033C2">
        <w:rPr>
          <w:rFonts w:ascii="Cambria" w:hAnsi="Cambria"/>
          <w:noProof/>
          <w:sz w:val="24"/>
          <w:szCs w:val="24"/>
        </w:rPr>
        <w:t>filter</w:t>
      </w:r>
      <w:r w:rsidR="00F6502E" w:rsidRPr="006033C2">
        <w:rPr>
          <w:rFonts w:ascii="Cambria" w:hAnsi="Cambria"/>
          <w:noProof/>
          <w:sz w:val="24"/>
          <w:szCs w:val="24"/>
        </w:rPr>
        <w:t xml:space="preserve">s to block out the UV wavelengths present in natural </w:t>
      </w:r>
      <w:r w:rsidR="000F1EBD" w:rsidRPr="006033C2">
        <w:rPr>
          <w:rFonts w:ascii="Cambria" w:hAnsi="Cambria"/>
          <w:noProof/>
          <w:sz w:val="24"/>
          <w:szCs w:val="24"/>
        </w:rPr>
        <w:t>sunlight, and are therefore normally outdoor, field studies.</w:t>
      </w:r>
      <w:r w:rsidR="00430F9A" w:rsidRPr="006033C2">
        <w:rPr>
          <w:rFonts w:ascii="Cambria" w:hAnsi="Cambria"/>
          <w:noProof/>
          <w:sz w:val="24"/>
          <w:szCs w:val="24"/>
        </w:rPr>
        <w:t xml:space="preserve"> In</w:t>
      </w:r>
      <w:r w:rsidR="008D7075" w:rsidRPr="006033C2">
        <w:rPr>
          <w:rFonts w:ascii="Cambria" w:hAnsi="Cambria"/>
          <w:noProof/>
          <w:sz w:val="24"/>
          <w:szCs w:val="24"/>
        </w:rPr>
        <w:t xml:space="preserve"> the current data</w:t>
      </w:r>
      <w:r w:rsidR="001C2067" w:rsidRPr="006033C2">
        <w:rPr>
          <w:rFonts w:ascii="Cambria" w:hAnsi="Cambria"/>
          <w:noProof/>
          <w:sz w:val="24"/>
          <w:szCs w:val="24"/>
        </w:rPr>
        <w:t xml:space="preserve"> </w:t>
      </w:r>
      <w:r w:rsidR="00823B6D" w:rsidRPr="006033C2">
        <w:rPr>
          <w:rFonts w:ascii="Cambria" w:hAnsi="Cambria"/>
          <w:noProof/>
          <w:sz w:val="24"/>
          <w:szCs w:val="24"/>
        </w:rPr>
        <w:t>set</w:t>
      </w:r>
      <w:r w:rsidR="001C2067" w:rsidRPr="006033C2">
        <w:rPr>
          <w:rFonts w:ascii="Cambria" w:hAnsi="Cambria"/>
          <w:noProof/>
          <w:sz w:val="24"/>
          <w:szCs w:val="24"/>
        </w:rPr>
        <w:t>,</w:t>
      </w:r>
      <w:r w:rsidR="008D7075" w:rsidRPr="006033C2">
        <w:rPr>
          <w:rFonts w:ascii="Cambria" w:hAnsi="Cambria"/>
          <w:noProof/>
          <w:sz w:val="24"/>
          <w:szCs w:val="24"/>
        </w:rPr>
        <w:t xml:space="preserve"> </w:t>
      </w:r>
      <w:r w:rsidR="007D4138" w:rsidRPr="006033C2">
        <w:rPr>
          <w:rFonts w:ascii="Cambria" w:hAnsi="Cambria"/>
          <w:noProof/>
          <w:sz w:val="24"/>
          <w:szCs w:val="24"/>
        </w:rPr>
        <w:t xml:space="preserve">circa </w:t>
      </w:r>
      <w:r w:rsidR="006B0878" w:rsidRPr="006033C2">
        <w:rPr>
          <w:rFonts w:ascii="Cambria" w:hAnsi="Cambria"/>
          <w:noProof/>
          <w:sz w:val="24"/>
          <w:szCs w:val="24"/>
        </w:rPr>
        <w:t>41</w:t>
      </w:r>
      <w:r w:rsidR="007D4138" w:rsidRPr="006033C2">
        <w:rPr>
          <w:rFonts w:ascii="Cambria" w:hAnsi="Cambria"/>
          <w:noProof/>
          <w:sz w:val="24"/>
          <w:szCs w:val="24"/>
        </w:rPr>
        <w:t>% of the</w:t>
      </w:r>
      <w:r w:rsidR="00874E3C" w:rsidRPr="006033C2">
        <w:rPr>
          <w:rFonts w:ascii="Cambria" w:hAnsi="Cambria"/>
          <w:noProof/>
          <w:sz w:val="24"/>
          <w:szCs w:val="24"/>
        </w:rPr>
        <w:t xml:space="preserve"> field studies uses supplemental lighting, and </w:t>
      </w:r>
      <w:r w:rsidR="001C2067" w:rsidRPr="006033C2">
        <w:rPr>
          <w:rFonts w:ascii="Cambria" w:hAnsi="Cambria"/>
          <w:noProof/>
          <w:sz w:val="24"/>
          <w:szCs w:val="24"/>
        </w:rPr>
        <w:t xml:space="preserve">are </w:t>
      </w:r>
      <w:r w:rsidR="00874E3C" w:rsidRPr="006033C2">
        <w:rPr>
          <w:rFonts w:ascii="Cambria" w:hAnsi="Cambria"/>
          <w:noProof/>
          <w:sz w:val="24"/>
          <w:szCs w:val="24"/>
        </w:rPr>
        <w:t>focussed on the effects of above ambient UV irradiances</w:t>
      </w:r>
      <w:r w:rsidR="007D4138" w:rsidRPr="006033C2">
        <w:rPr>
          <w:rFonts w:ascii="Cambria" w:hAnsi="Cambria"/>
          <w:noProof/>
          <w:sz w:val="24"/>
          <w:szCs w:val="24"/>
        </w:rPr>
        <w:t xml:space="preserve">, while the other </w:t>
      </w:r>
      <w:r w:rsidR="006B0878" w:rsidRPr="006033C2">
        <w:rPr>
          <w:rFonts w:ascii="Cambria" w:hAnsi="Cambria"/>
          <w:noProof/>
          <w:sz w:val="24"/>
          <w:szCs w:val="24"/>
        </w:rPr>
        <w:t>59</w:t>
      </w:r>
      <w:r w:rsidR="007D4138" w:rsidRPr="006033C2">
        <w:rPr>
          <w:rFonts w:ascii="Cambria" w:hAnsi="Cambria"/>
          <w:noProof/>
          <w:sz w:val="24"/>
          <w:szCs w:val="24"/>
        </w:rPr>
        <w:t xml:space="preserve">% are exclusion studies focussed on </w:t>
      </w:r>
      <w:r w:rsidR="0094243B" w:rsidRPr="006033C2">
        <w:rPr>
          <w:rFonts w:ascii="Cambria" w:hAnsi="Cambria"/>
          <w:noProof/>
          <w:sz w:val="24"/>
          <w:szCs w:val="24"/>
        </w:rPr>
        <w:t xml:space="preserve">impacts of </w:t>
      </w:r>
      <w:r w:rsidR="007D4138" w:rsidRPr="006033C2">
        <w:rPr>
          <w:rFonts w:ascii="Cambria" w:hAnsi="Cambria"/>
          <w:noProof/>
          <w:sz w:val="24"/>
          <w:szCs w:val="24"/>
        </w:rPr>
        <w:t>below ambient UV</w:t>
      </w:r>
      <w:r w:rsidR="00B22222" w:rsidRPr="006033C2">
        <w:rPr>
          <w:rFonts w:ascii="Cambria" w:hAnsi="Cambria"/>
          <w:noProof/>
          <w:sz w:val="24"/>
          <w:szCs w:val="24"/>
        </w:rPr>
        <w:t xml:space="preserve"> irradiances</w:t>
      </w:r>
      <w:r w:rsidR="00874E3C" w:rsidRPr="006033C2">
        <w:rPr>
          <w:rFonts w:ascii="Cambria" w:hAnsi="Cambria"/>
          <w:noProof/>
          <w:sz w:val="24"/>
          <w:szCs w:val="24"/>
        </w:rPr>
        <w:t>.</w:t>
      </w:r>
      <w:r w:rsidR="00823B6D" w:rsidRPr="006033C2">
        <w:rPr>
          <w:rFonts w:ascii="Cambria" w:hAnsi="Cambria"/>
          <w:noProof/>
          <w:sz w:val="24"/>
          <w:szCs w:val="24"/>
        </w:rPr>
        <w:t xml:space="preserve"> </w:t>
      </w:r>
    </w:p>
    <w:p w14:paraId="1A7EAD3D" w14:textId="3820C609" w:rsidR="00F95A7B" w:rsidRPr="006033C2" w:rsidRDefault="00F95A7B" w:rsidP="0015526E">
      <w:pPr>
        <w:spacing w:after="0" w:line="360" w:lineRule="auto"/>
        <w:jc w:val="both"/>
        <w:rPr>
          <w:rFonts w:ascii="Cambria" w:hAnsi="Cambria"/>
          <w:noProof/>
          <w:sz w:val="24"/>
          <w:szCs w:val="24"/>
        </w:rPr>
      </w:pPr>
      <w:r w:rsidRPr="006033C2">
        <w:rPr>
          <w:rFonts w:ascii="Cambria" w:hAnsi="Cambria"/>
          <w:sz w:val="24"/>
          <w:szCs w:val="24"/>
          <w:lang w:val="en-GB"/>
        </w:rPr>
        <w:t>As has</w:t>
      </w:r>
      <w:r w:rsidRPr="006033C2">
        <w:rPr>
          <w:rFonts w:ascii="Cambria" w:hAnsi="Cambria"/>
          <w:bCs/>
          <w:sz w:val="24"/>
          <w:szCs w:val="24"/>
          <w:lang w:val="en-GB"/>
        </w:rPr>
        <w:t xml:space="preserve"> been noted before (Aphalo et al., 2012), the comparison of irradiance</w:t>
      </w:r>
      <w:r w:rsidRPr="00384079">
        <w:rPr>
          <w:rFonts w:ascii="Cambria" w:hAnsi="Cambria"/>
          <w:bCs/>
          <w:sz w:val="24"/>
          <w:szCs w:val="24"/>
          <w:lang w:val="en-GB"/>
        </w:rPr>
        <w:t xml:space="preserve"> levels and/or doses between studies can be notoriously difficult due to the use of different light sources (artificial or natural), </w:t>
      </w:r>
      <w:r w:rsidRPr="006033C2">
        <w:rPr>
          <w:rFonts w:ascii="Cambria" w:hAnsi="Cambria"/>
          <w:bCs/>
          <w:sz w:val="24"/>
          <w:szCs w:val="24"/>
          <w:lang w:val="en-GB"/>
        </w:rPr>
        <w:t>filters, spectroradiometers and action spectra. While being aware of the limitations of published UV irradiance levels and/or doses, where possible the UV</w:t>
      </w:r>
      <w:r w:rsidR="00384079" w:rsidRPr="006033C2">
        <w:rPr>
          <w:rFonts w:ascii="Cambria" w:hAnsi="Cambria"/>
          <w:bCs/>
          <w:sz w:val="24"/>
          <w:szCs w:val="24"/>
          <w:lang w:val="en-GB"/>
        </w:rPr>
        <w:t xml:space="preserve"> </w:t>
      </w:r>
      <w:r w:rsidRPr="006033C2">
        <w:rPr>
          <w:rFonts w:ascii="Cambria" w:hAnsi="Cambria"/>
          <w:bCs/>
          <w:sz w:val="24"/>
          <w:szCs w:val="24"/>
          <w:lang w:val="en-GB"/>
        </w:rPr>
        <w:t xml:space="preserve">dose was re-calculated in </w:t>
      </w:r>
      <w:r w:rsidRPr="006033C2">
        <w:rPr>
          <w:rFonts w:ascii="Cambria" w:hAnsi="Cambria"/>
          <w:noProof/>
          <w:sz w:val="24"/>
          <w:szCs w:val="24"/>
        </w:rPr>
        <w:t>kJ m</w:t>
      </w:r>
      <w:r w:rsidRPr="006033C2">
        <w:rPr>
          <w:rFonts w:ascii="Cambria" w:hAnsi="Cambria"/>
          <w:noProof/>
          <w:sz w:val="24"/>
          <w:szCs w:val="24"/>
          <w:vertAlign w:val="superscript"/>
        </w:rPr>
        <w:t>-2</w:t>
      </w:r>
      <w:r w:rsidRPr="006033C2">
        <w:rPr>
          <w:rFonts w:ascii="Cambria" w:hAnsi="Cambria"/>
          <w:noProof/>
          <w:sz w:val="24"/>
          <w:szCs w:val="24"/>
        </w:rPr>
        <w:t xml:space="preserve"> day</w:t>
      </w:r>
      <w:r w:rsidRPr="006033C2">
        <w:rPr>
          <w:rFonts w:ascii="Cambria" w:hAnsi="Cambria"/>
          <w:noProof/>
          <w:sz w:val="24"/>
          <w:szCs w:val="24"/>
          <w:vertAlign w:val="superscript"/>
        </w:rPr>
        <w:t>-1</w:t>
      </w:r>
      <w:r w:rsidRPr="006033C2">
        <w:rPr>
          <w:rFonts w:ascii="Cambria" w:hAnsi="Cambria"/>
          <w:sz w:val="24"/>
          <w:szCs w:val="24"/>
          <w:lang w:val="en-GB"/>
        </w:rPr>
        <w:t xml:space="preserve"> (Figure </w:t>
      </w:r>
      <w:r w:rsidR="00943E94" w:rsidRPr="006033C2">
        <w:rPr>
          <w:rFonts w:ascii="Cambria" w:hAnsi="Cambria"/>
          <w:sz w:val="24"/>
          <w:szCs w:val="24"/>
          <w:lang w:val="en-GB"/>
        </w:rPr>
        <w:t>2C</w:t>
      </w:r>
      <w:r w:rsidRPr="006033C2">
        <w:rPr>
          <w:rFonts w:ascii="Cambria" w:hAnsi="Cambria"/>
          <w:sz w:val="24"/>
          <w:szCs w:val="24"/>
          <w:lang w:val="en-GB"/>
        </w:rPr>
        <w:t>, and Supplementa</w:t>
      </w:r>
      <w:r w:rsidR="00384079" w:rsidRPr="006033C2">
        <w:rPr>
          <w:rFonts w:ascii="Cambria" w:hAnsi="Cambria"/>
          <w:sz w:val="24"/>
          <w:szCs w:val="24"/>
          <w:lang w:val="en-GB"/>
        </w:rPr>
        <w:t>l</w:t>
      </w:r>
      <w:r w:rsidRPr="006033C2">
        <w:rPr>
          <w:rFonts w:ascii="Cambria" w:hAnsi="Cambria"/>
          <w:sz w:val="24"/>
          <w:szCs w:val="24"/>
          <w:lang w:val="en-GB"/>
        </w:rPr>
        <w:t xml:space="preserve"> </w:t>
      </w:r>
      <w:r w:rsidR="00384079" w:rsidRPr="006033C2">
        <w:rPr>
          <w:rFonts w:ascii="Cambria" w:hAnsi="Cambria"/>
          <w:sz w:val="24"/>
          <w:szCs w:val="24"/>
          <w:lang w:val="en-GB"/>
        </w:rPr>
        <w:t>F</w:t>
      </w:r>
      <w:r w:rsidRPr="006033C2">
        <w:rPr>
          <w:rFonts w:ascii="Cambria" w:hAnsi="Cambria"/>
          <w:sz w:val="24"/>
          <w:szCs w:val="24"/>
          <w:lang w:val="en-GB"/>
        </w:rPr>
        <w:t>igure S2).</w:t>
      </w:r>
      <w:r w:rsidRPr="006033C2">
        <w:rPr>
          <w:rFonts w:ascii="Cambria" w:hAnsi="Cambria"/>
          <w:noProof/>
          <w:sz w:val="24"/>
          <w:szCs w:val="24"/>
        </w:rPr>
        <w:t xml:space="preserve"> Subsequently, experiments were, somewhat arbitrarily, grouped in</w:t>
      </w:r>
      <w:r w:rsidR="00384079" w:rsidRPr="006033C2">
        <w:rPr>
          <w:rFonts w:ascii="Cambria" w:hAnsi="Cambria"/>
          <w:noProof/>
          <w:sz w:val="24"/>
          <w:szCs w:val="24"/>
        </w:rPr>
        <w:t>to</w:t>
      </w:r>
      <w:r w:rsidRPr="006033C2">
        <w:rPr>
          <w:rFonts w:ascii="Cambria" w:hAnsi="Cambria"/>
          <w:noProof/>
          <w:sz w:val="24"/>
          <w:szCs w:val="24"/>
        </w:rPr>
        <w:t xml:space="preserve"> four broad categories;</w:t>
      </w:r>
    </w:p>
    <w:p w14:paraId="08C8C4DF" w14:textId="2AECFE35" w:rsidR="00F95A7B" w:rsidRPr="006033C2" w:rsidRDefault="00F95A7B" w:rsidP="0015526E">
      <w:pPr>
        <w:pStyle w:val="Odstavecseseznamem"/>
        <w:numPr>
          <w:ilvl w:val="0"/>
          <w:numId w:val="9"/>
        </w:numPr>
        <w:spacing w:after="0" w:line="360" w:lineRule="auto"/>
        <w:jc w:val="both"/>
        <w:rPr>
          <w:rFonts w:ascii="Cambria" w:hAnsi="Cambria"/>
          <w:noProof/>
          <w:sz w:val="24"/>
          <w:szCs w:val="24"/>
        </w:rPr>
      </w:pPr>
      <w:r w:rsidRPr="006033C2">
        <w:rPr>
          <w:rFonts w:ascii="Cambria" w:hAnsi="Cambria"/>
          <w:noProof/>
          <w:sz w:val="24"/>
          <w:szCs w:val="24"/>
        </w:rPr>
        <w:t xml:space="preserve">Below ambient UV dose experiments (aUV) – this category refers to “exclusion type” experiments whereby </w:t>
      </w:r>
      <w:r w:rsidR="00384079" w:rsidRPr="006033C2">
        <w:rPr>
          <w:rFonts w:ascii="Cambria" w:hAnsi="Cambria"/>
          <w:noProof/>
          <w:sz w:val="24"/>
          <w:szCs w:val="24"/>
        </w:rPr>
        <w:t xml:space="preserve">control </w:t>
      </w:r>
      <w:r w:rsidRPr="006033C2">
        <w:rPr>
          <w:rFonts w:ascii="Cambria" w:hAnsi="Cambria"/>
          <w:noProof/>
          <w:sz w:val="24"/>
          <w:szCs w:val="24"/>
        </w:rPr>
        <w:t xml:space="preserve">plants are exposed to filtered natural sunlight. </w:t>
      </w:r>
    </w:p>
    <w:p w14:paraId="19354BF9" w14:textId="77777777" w:rsidR="00F95A7B" w:rsidRPr="006033C2" w:rsidRDefault="00F95A7B" w:rsidP="0015526E">
      <w:pPr>
        <w:spacing w:after="0" w:line="360" w:lineRule="auto"/>
        <w:jc w:val="both"/>
        <w:rPr>
          <w:rFonts w:ascii="Cambria" w:hAnsi="Cambria"/>
          <w:noProof/>
          <w:sz w:val="24"/>
          <w:szCs w:val="24"/>
        </w:rPr>
      </w:pPr>
      <w:r w:rsidRPr="006033C2">
        <w:rPr>
          <w:rFonts w:ascii="Cambria" w:hAnsi="Cambria"/>
          <w:noProof/>
          <w:sz w:val="24"/>
          <w:szCs w:val="24"/>
        </w:rPr>
        <w:t>For “supplementary type” experiments, three categories were created:</w:t>
      </w:r>
    </w:p>
    <w:p w14:paraId="2CB04256" w14:textId="73861A0C" w:rsidR="00F95A7B" w:rsidRPr="006033C2" w:rsidRDefault="00F95A7B" w:rsidP="0015526E">
      <w:pPr>
        <w:pStyle w:val="Odstavecseseznamem"/>
        <w:numPr>
          <w:ilvl w:val="0"/>
          <w:numId w:val="9"/>
        </w:numPr>
        <w:spacing w:after="0" w:line="360" w:lineRule="auto"/>
        <w:jc w:val="both"/>
        <w:rPr>
          <w:rFonts w:ascii="Cambria" w:hAnsi="Cambria"/>
          <w:sz w:val="24"/>
          <w:szCs w:val="24"/>
          <w:lang w:val="en-GB"/>
        </w:rPr>
      </w:pPr>
      <w:r w:rsidRPr="006033C2">
        <w:rPr>
          <w:rFonts w:ascii="Cambria" w:hAnsi="Cambria"/>
          <w:sz w:val="24"/>
          <w:szCs w:val="24"/>
        </w:rPr>
        <w:t>Low UV dose experiments (</w:t>
      </w:r>
      <w:r w:rsidRPr="006033C2">
        <w:rPr>
          <w:rFonts w:ascii="Cambria" w:hAnsi="Cambria"/>
          <w:sz w:val="24"/>
          <w:szCs w:val="24"/>
          <w:lang w:val="en-GB"/>
        </w:rPr>
        <w:t>Sup_</w:t>
      </w:r>
      <w:r w:rsidR="001C2067" w:rsidRPr="006033C2">
        <w:rPr>
          <w:rFonts w:ascii="Cambria" w:hAnsi="Cambria"/>
          <w:sz w:val="24"/>
          <w:szCs w:val="24"/>
          <w:lang w:val="en-GB"/>
        </w:rPr>
        <w:t>L</w:t>
      </w:r>
      <w:r w:rsidRPr="006033C2">
        <w:rPr>
          <w:rFonts w:ascii="Cambria" w:hAnsi="Cambria"/>
          <w:sz w:val="24"/>
          <w:szCs w:val="24"/>
          <w:lang w:val="en-GB"/>
        </w:rPr>
        <w:t>ow; below 5 kJ m</w:t>
      </w:r>
      <w:r w:rsidRPr="006033C2">
        <w:rPr>
          <w:rFonts w:ascii="Cambria" w:hAnsi="Cambria"/>
          <w:sz w:val="24"/>
          <w:szCs w:val="24"/>
          <w:vertAlign w:val="superscript"/>
          <w:lang w:val="en-GB"/>
        </w:rPr>
        <w:t>-2</w:t>
      </w:r>
      <w:r w:rsidRPr="006033C2">
        <w:rPr>
          <w:rFonts w:ascii="Cambria" w:hAnsi="Cambria"/>
          <w:sz w:val="24"/>
          <w:szCs w:val="24"/>
          <w:lang w:val="en-GB"/>
        </w:rPr>
        <w:t xml:space="preserve"> day</w:t>
      </w:r>
      <w:r w:rsidRPr="006033C2">
        <w:rPr>
          <w:rFonts w:ascii="Cambria" w:hAnsi="Cambria"/>
          <w:sz w:val="24"/>
          <w:szCs w:val="24"/>
          <w:vertAlign w:val="superscript"/>
          <w:lang w:val="en-GB"/>
        </w:rPr>
        <w:t>-1</w:t>
      </w:r>
      <w:r w:rsidRPr="006033C2">
        <w:rPr>
          <w:rFonts w:ascii="Cambria" w:hAnsi="Cambria"/>
          <w:sz w:val="24"/>
          <w:szCs w:val="24"/>
          <w:lang w:val="en-GB"/>
        </w:rPr>
        <w:t>)</w:t>
      </w:r>
    </w:p>
    <w:p w14:paraId="00ED9D89" w14:textId="7AA2405B" w:rsidR="00F95A7B" w:rsidRPr="006033C2" w:rsidRDefault="00F95A7B" w:rsidP="0015526E">
      <w:pPr>
        <w:pStyle w:val="Odstavecseseznamem"/>
        <w:numPr>
          <w:ilvl w:val="0"/>
          <w:numId w:val="9"/>
        </w:numPr>
        <w:spacing w:after="0" w:line="360" w:lineRule="auto"/>
        <w:jc w:val="both"/>
        <w:rPr>
          <w:rFonts w:ascii="Cambria" w:hAnsi="Cambria"/>
          <w:sz w:val="24"/>
          <w:szCs w:val="24"/>
          <w:lang w:val="en-GB"/>
        </w:rPr>
      </w:pPr>
      <w:r w:rsidRPr="006033C2">
        <w:rPr>
          <w:rFonts w:ascii="Cambria" w:hAnsi="Cambria"/>
          <w:sz w:val="24"/>
          <w:szCs w:val="24"/>
        </w:rPr>
        <w:t>Medium UV dose experiments (</w:t>
      </w:r>
      <w:r w:rsidRPr="006033C2">
        <w:rPr>
          <w:rFonts w:ascii="Cambria" w:hAnsi="Cambria"/>
          <w:sz w:val="24"/>
          <w:szCs w:val="24"/>
          <w:lang w:val="en-GB"/>
        </w:rPr>
        <w:t>Sup_</w:t>
      </w:r>
      <w:r w:rsidR="001C2067" w:rsidRPr="006033C2">
        <w:rPr>
          <w:rFonts w:ascii="Cambria" w:hAnsi="Cambria"/>
          <w:sz w:val="24"/>
          <w:szCs w:val="24"/>
          <w:lang w:val="en-GB"/>
        </w:rPr>
        <w:t>M</w:t>
      </w:r>
      <w:r w:rsidRPr="006033C2">
        <w:rPr>
          <w:rFonts w:ascii="Cambria" w:hAnsi="Cambria"/>
          <w:sz w:val="24"/>
          <w:szCs w:val="24"/>
          <w:lang w:val="en-GB"/>
        </w:rPr>
        <w:t>id; between 5 and 10 kJ m</w:t>
      </w:r>
      <w:r w:rsidRPr="006033C2">
        <w:rPr>
          <w:rFonts w:ascii="Cambria" w:hAnsi="Cambria"/>
          <w:sz w:val="24"/>
          <w:szCs w:val="24"/>
          <w:vertAlign w:val="superscript"/>
          <w:lang w:val="en-GB"/>
        </w:rPr>
        <w:t>-2</w:t>
      </w:r>
      <w:r w:rsidRPr="006033C2">
        <w:rPr>
          <w:rFonts w:ascii="Cambria" w:hAnsi="Cambria"/>
          <w:sz w:val="24"/>
          <w:szCs w:val="24"/>
          <w:lang w:val="en-GB"/>
        </w:rPr>
        <w:t xml:space="preserve"> day</w:t>
      </w:r>
      <w:r w:rsidRPr="006033C2">
        <w:rPr>
          <w:rFonts w:ascii="Cambria" w:hAnsi="Cambria"/>
          <w:sz w:val="24"/>
          <w:szCs w:val="24"/>
          <w:vertAlign w:val="superscript"/>
          <w:lang w:val="en-GB"/>
        </w:rPr>
        <w:t>-1</w:t>
      </w:r>
      <w:r w:rsidRPr="006033C2">
        <w:rPr>
          <w:rFonts w:ascii="Cambria" w:hAnsi="Cambria"/>
          <w:sz w:val="24"/>
          <w:szCs w:val="24"/>
          <w:lang w:val="en-GB"/>
        </w:rPr>
        <w:t>)</w:t>
      </w:r>
    </w:p>
    <w:p w14:paraId="36C13E67" w14:textId="3D8BE8F5" w:rsidR="00F95A7B" w:rsidRPr="006033C2" w:rsidRDefault="00F95A7B" w:rsidP="0015526E">
      <w:pPr>
        <w:pStyle w:val="Odstavecseseznamem"/>
        <w:numPr>
          <w:ilvl w:val="0"/>
          <w:numId w:val="9"/>
        </w:numPr>
        <w:spacing w:after="0" w:line="360" w:lineRule="auto"/>
        <w:jc w:val="both"/>
        <w:rPr>
          <w:rFonts w:ascii="Cambria" w:hAnsi="Cambria"/>
          <w:sz w:val="24"/>
          <w:szCs w:val="24"/>
          <w:lang w:val="en-GB"/>
        </w:rPr>
      </w:pPr>
      <w:r w:rsidRPr="006033C2">
        <w:rPr>
          <w:rFonts w:ascii="Cambria" w:hAnsi="Cambria"/>
          <w:sz w:val="24"/>
          <w:szCs w:val="24"/>
        </w:rPr>
        <w:t>High UV dose experiments (</w:t>
      </w:r>
      <w:r w:rsidRPr="006033C2">
        <w:rPr>
          <w:rFonts w:ascii="Cambria" w:hAnsi="Cambria"/>
          <w:sz w:val="24"/>
          <w:szCs w:val="24"/>
          <w:lang w:val="en-GB"/>
        </w:rPr>
        <w:t>Sup_</w:t>
      </w:r>
      <w:r w:rsidR="001C2067" w:rsidRPr="006033C2">
        <w:rPr>
          <w:rFonts w:ascii="Cambria" w:hAnsi="Cambria"/>
          <w:sz w:val="24"/>
          <w:szCs w:val="24"/>
          <w:lang w:val="en-GB"/>
        </w:rPr>
        <w:t>H</w:t>
      </w:r>
      <w:r w:rsidRPr="006033C2">
        <w:rPr>
          <w:rFonts w:ascii="Cambria" w:hAnsi="Cambria"/>
          <w:sz w:val="24"/>
          <w:szCs w:val="24"/>
          <w:lang w:val="en-GB"/>
        </w:rPr>
        <w:t>igh; above 10 kJ m</w:t>
      </w:r>
      <w:r w:rsidRPr="006033C2">
        <w:rPr>
          <w:rFonts w:ascii="Cambria" w:hAnsi="Cambria"/>
          <w:sz w:val="24"/>
          <w:szCs w:val="24"/>
          <w:vertAlign w:val="superscript"/>
          <w:lang w:val="en-GB"/>
        </w:rPr>
        <w:t>-2</w:t>
      </w:r>
      <w:r w:rsidRPr="006033C2">
        <w:rPr>
          <w:rFonts w:ascii="Cambria" w:hAnsi="Cambria"/>
          <w:sz w:val="24"/>
          <w:szCs w:val="24"/>
          <w:lang w:val="en-GB"/>
        </w:rPr>
        <w:t xml:space="preserve"> day</w:t>
      </w:r>
      <w:r w:rsidRPr="006033C2">
        <w:rPr>
          <w:rFonts w:ascii="Cambria" w:hAnsi="Cambria"/>
          <w:sz w:val="24"/>
          <w:szCs w:val="24"/>
          <w:vertAlign w:val="superscript"/>
          <w:lang w:val="en-GB"/>
        </w:rPr>
        <w:t>-1</w:t>
      </w:r>
      <w:r w:rsidRPr="006033C2">
        <w:rPr>
          <w:rFonts w:ascii="Cambria" w:hAnsi="Cambria"/>
          <w:sz w:val="24"/>
          <w:szCs w:val="24"/>
          <w:lang w:val="en-GB"/>
        </w:rPr>
        <w:t xml:space="preserve"> and with a maximum of 190 kJ m</w:t>
      </w:r>
      <w:r w:rsidRPr="006033C2">
        <w:rPr>
          <w:rFonts w:ascii="Cambria" w:hAnsi="Cambria"/>
          <w:sz w:val="24"/>
          <w:szCs w:val="24"/>
          <w:vertAlign w:val="superscript"/>
          <w:lang w:val="en-GB"/>
        </w:rPr>
        <w:t>-2</w:t>
      </w:r>
      <w:r w:rsidRPr="006033C2">
        <w:rPr>
          <w:rFonts w:ascii="Cambria" w:hAnsi="Cambria"/>
          <w:sz w:val="24"/>
          <w:szCs w:val="24"/>
          <w:lang w:val="en-GB"/>
        </w:rPr>
        <w:t xml:space="preserve"> day</w:t>
      </w:r>
      <w:r w:rsidRPr="006033C2">
        <w:rPr>
          <w:rFonts w:ascii="Cambria" w:hAnsi="Cambria"/>
          <w:sz w:val="24"/>
          <w:szCs w:val="24"/>
          <w:vertAlign w:val="superscript"/>
          <w:lang w:val="en-GB"/>
        </w:rPr>
        <w:t>-1</w:t>
      </w:r>
      <w:r w:rsidRPr="006033C2">
        <w:rPr>
          <w:rFonts w:ascii="Cambria" w:hAnsi="Cambria"/>
          <w:sz w:val="24"/>
          <w:szCs w:val="24"/>
          <w:lang w:val="en-GB"/>
        </w:rPr>
        <w:t>)</w:t>
      </w:r>
    </w:p>
    <w:p w14:paraId="13E946B0" w14:textId="4BD067D8" w:rsidR="00F95A7B" w:rsidRPr="006033C2" w:rsidRDefault="00F95A7B" w:rsidP="0015526E">
      <w:pPr>
        <w:spacing w:after="0" w:line="360" w:lineRule="auto"/>
        <w:jc w:val="both"/>
        <w:rPr>
          <w:rFonts w:ascii="Cambria" w:hAnsi="Cambria"/>
          <w:noProof/>
          <w:sz w:val="24"/>
          <w:szCs w:val="24"/>
          <w:lang w:val="en-GB"/>
        </w:rPr>
      </w:pPr>
      <w:r w:rsidRPr="006033C2">
        <w:rPr>
          <w:rFonts w:ascii="Cambria" w:hAnsi="Cambria"/>
          <w:sz w:val="24"/>
          <w:szCs w:val="24"/>
          <w:lang w:val="en-GB"/>
        </w:rPr>
        <w:t>In the dataset, below ambient (aUV) and high UV doses (Sup_High) are particularly prevalent, with smaller numbers of case</w:t>
      </w:r>
      <w:r w:rsidR="00384079" w:rsidRPr="006033C2">
        <w:rPr>
          <w:rFonts w:ascii="Cambria" w:hAnsi="Cambria"/>
          <w:sz w:val="24"/>
          <w:szCs w:val="24"/>
          <w:lang w:val="en-GB"/>
        </w:rPr>
        <w:t xml:space="preserve"> </w:t>
      </w:r>
      <w:r w:rsidRPr="006033C2">
        <w:rPr>
          <w:rFonts w:ascii="Cambria" w:hAnsi="Cambria"/>
          <w:sz w:val="24"/>
          <w:szCs w:val="24"/>
          <w:lang w:val="en-GB"/>
        </w:rPr>
        <w:t xml:space="preserve">studies using low or medium levels of supplemental UV. Overall, there is a </w:t>
      </w:r>
      <w:r w:rsidR="00384079" w:rsidRPr="006033C2">
        <w:rPr>
          <w:rFonts w:ascii="Cambria" w:hAnsi="Cambria"/>
          <w:sz w:val="24"/>
          <w:szCs w:val="24"/>
          <w:lang w:val="en-GB"/>
        </w:rPr>
        <w:t xml:space="preserve">reasonable </w:t>
      </w:r>
      <w:r w:rsidRPr="006033C2">
        <w:rPr>
          <w:rFonts w:ascii="Cambria" w:hAnsi="Cambria"/>
          <w:sz w:val="24"/>
          <w:szCs w:val="24"/>
          <w:lang w:val="en-GB"/>
        </w:rPr>
        <w:t>spread of case</w:t>
      </w:r>
      <w:r w:rsidR="00384079" w:rsidRPr="006033C2">
        <w:rPr>
          <w:rFonts w:ascii="Cambria" w:hAnsi="Cambria"/>
          <w:sz w:val="24"/>
          <w:szCs w:val="24"/>
          <w:lang w:val="en-GB"/>
        </w:rPr>
        <w:t xml:space="preserve"> </w:t>
      </w:r>
      <w:r w:rsidRPr="006033C2">
        <w:rPr>
          <w:rFonts w:ascii="Cambria" w:hAnsi="Cambria"/>
          <w:sz w:val="24"/>
          <w:szCs w:val="24"/>
          <w:lang w:val="en-GB"/>
        </w:rPr>
        <w:t>studies across the four UV dose categories.</w:t>
      </w:r>
    </w:p>
    <w:p w14:paraId="64EFE16A" w14:textId="3ED5AC3A" w:rsidR="002A6E98" w:rsidRPr="00384079" w:rsidRDefault="00B22222" w:rsidP="0015526E">
      <w:pPr>
        <w:spacing w:after="0" w:line="360" w:lineRule="auto"/>
        <w:jc w:val="both"/>
        <w:rPr>
          <w:rFonts w:ascii="Cambria" w:hAnsi="Cambria"/>
          <w:sz w:val="24"/>
          <w:szCs w:val="24"/>
          <w:lang w:val="en-GB"/>
        </w:rPr>
      </w:pPr>
      <w:r w:rsidRPr="006033C2">
        <w:rPr>
          <w:rFonts w:ascii="Cambria" w:hAnsi="Cambria"/>
          <w:sz w:val="24"/>
          <w:szCs w:val="24"/>
          <w:lang w:val="en-GB"/>
        </w:rPr>
        <w:t xml:space="preserve">Historically, many UV-impact studies were </w:t>
      </w:r>
      <w:r w:rsidR="00384079" w:rsidRPr="006033C2">
        <w:rPr>
          <w:rFonts w:ascii="Cambria" w:hAnsi="Cambria"/>
          <w:sz w:val="24"/>
          <w:szCs w:val="24"/>
          <w:lang w:val="en-GB"/>
        </w:rPr>
        <w:t>short-</w:t>
      </w:r>
      <w:r w:rsidRPr="006033C2">
        <w:rPr>
          <w:rFonts w:ascii="Cambria" w:hAnsi="Cambria"/>
          <w:sz w:val="24"/>
          <w:szCs w:val="24"/>
          <w:lang w:val="en-GB"/>
        </w:rPr>
        <w:t xml:space="preserve">term, and failed to adequately </w:t>
      </w:r>
      <w:r w:rsidR="00FB3343" w:rsidRPr="006033C2">
        <w:rPr>
          <w:rFonts w:ascii="Cambria" w:hAnsi="Cambria"/>
          <w:sz w:val="24"/>
          <w:szCs w:val="24"/>
          <w:lang w:val="en-GB"/>
        </w:rPr>
        <w:t xml:space="preserve">capture plant acclimatory responses, such as the relatively slow adjustment of morphological </w:t>
      </w:r>
      <w:r w:rsidR="00FB3343" w:rsidRPr="006033C2">
        <w:rPr>
          <w:rFonts w:ascii="Cambria" w:hAnsi="Cambria"/>
          <w:sz w:val="24"/>
          <w:szCs w:val="24"/>
          <w:lang w:val="en-GB"/>
        </w:rPr>
        <w:lastRenderedPageBreak/>
        <w:t>parameters</w:t>
      </w:r>
      <w:r w:rsidR="00DB4DD5" w:rsidRPr="006033C2">
        <w:rPr>
          <w:rFonts w:ascii="Cambria" w:hAnsi="Cambria"/>
          <w:sz w:val="24"/>
          <w:szCs w:val="24"/>
          <w:lang w:val="en-GB"/>
        </w:rPr>
        <w:t xml:space="preserve"> (</w:t>
      </w:r>
      <w:r w:rsidR="00525900" w:rsidRPr="006033C2">
        <w:rPr>
          <w:rFonts w:ascii="Cambria" w:hAnsi="Cambria"/>
          <w:sz w:val="24"/>
          <w:szCs w:val="24"/>
          <w:lang w:val="en-GB"/>
        </w:rPr>
        <w:t>Flint et al., 1985</w:t>
      </w:r>
      <w:r w:rsidR="000A7095" w:rsidRPr="006033C2">
        <w:rPr>
          <w:rFonts w:ascii="Cambria" w:hAnsi="Cambria"/>
          <w:sz w:val="24"/>
          <w:szCs w:val="24"/>
          <w:lang w:val="en-GB"/>
        </w:rPr>
        <w:t>; Robson et al., 2015</w:t>
      </w:r>
      <w:r w:rsidR="00DB4DD5" w:rsidRPr="006033C2">
        <w:rPr>
          <w:rFonts w:ascii="Cambria" w:hAnsi="Cambria"/>
          <w:sz w:val="24"/>
          <w:szCs w:val="24"/>
          <w:lang w:val="en-GB"/>
        </w:rPr>
        <w:t>)</w:t>
      </w:r>
      <w:r w:rsidR="00FB3343" w:rsidRPr="006033C2">
        <w:rPr>
          <w:rFonts w:ascii="Cambria" w:hAnsi="Cambria"/>
          <w:sz w:val="24"/>
          <w:szCs w:val="24"/>
          <w:lang w:val="en-GB"/>
        </w:rPr>
        <w:t xml:space="preserve">. </w:t>
      </w:r>
      <w:r w:rsidR="00B20D7D" w:rsidRPr="006033C2">
        <w:rPr>
          <w:rFonts w:ascii="Cambria" w:hAnsi="Cambria"/>
          <w:sz w:val="24"/>
          <w:szCs w:val="24"/>
          <w:lang w:val="en-GB"/>
        </w:rPr>
        <w:t>However</w:t>
      </w:r>
      <w:r w:rsidR="00B20D7D" w:rsidRPr="00384079">
        <w:rPr>
          <w:rFonts w:ascii="Cambria" w:hAnsi="Cambria"/>
          <w:sz w:val="24"/>
          <w:szCs w:val="24"/>
          <w:lang w:val="en-GB"/>
        </w:rPr>
        <w:t>, the current meta</w:t>
      </w:r>
      <w:r w:rsidR="00DB4DD5" w:rsidRPr="00384079">
        <w:rPr>
          <w:rFonts w:ascii="Cambria" w:hAnsi="Cambria"/>
          <w:sz w:val="24"/>
          <w:szCs w:val="24"/>
          <w:lang w:val="en-GB"/>
        </w:rPr>
        <w:t>-</w:t>
      </w:r>
      <w:r w:rsidR="00B20D7D" w:rsidRPr="00384079">
        <w:rPr>
          <w:rFonts w:ascii="Cambria" w:hAnsi="Cambria"/>
          <w:sz w:val="24"/>
          <w:szCs w:val="24"/>
          <w:lang w:val="en-GB"/>
        </w:rPr>
        <w:t xml:space="preserve">analysis </w:t>
      </w:r>
      <w:r w:rsidR="0011042D" w:rsidRPr="00384079">
        <w:rPr>
          <w:rFonts w:ascii="Cambria" w:hAnsi="Cambria"/>
          <w:sz w:val="24"/>
          <w:szCs w:val="24"/>
          <w:lang w:val="en-GB"/>
        </w:rPr>
        <w:t xml:space="preserve">shows a broad range of </w:t>
      </w:r>
      <w:r w:rsidR="0011042D" w:rsidRPr="006033C2">
        <w:rPr>
          <w:rFonts w:ascii="Cambria" w:hAnsi="Cambria"/>
          <w:sz w:val="24"/>
          <w:szCs w:val="24"/>
          <w:lang w:val="en-GB"/>
        </w:rPr>
        <w:t>UV exposure durations, ranging f</w:t>
      </w:r>
      <w:r w:rsidR="00F914D8" w:rsidRPr="006033C2">
        <w:rPr>
          <w:rFonts w:ascii="Cambria" w:hAnsi="Cambria"/>
          <w:sz w:val="24"/>
          <w:szCs w:val="24"/>
          <w:lang w:val="en-GB"/>
        </w:rPr>
        <w:t xml:space="preserve">rom </w:t>
      </w:r>
      <w:r w:rsidR="0094243B" w:rsidRPr="006033C2">
        <w:rPr>
          <w:rFonts w:ascii="Cambria" w:hAnsi="Cambria"/>
          <w:sz w:val="24"/>
          <w:szCs w:val="24"/>
          <w:lang w:val="en-GB"/>
        </w:rPr>
        <w:t>a few</w:t>
      </w:r>
      <w:r w:rsidR="00F914D8" w:rsidRPr="006033C2">
        <w:rPr>
          <w:rFonts w:ascii="Cambria" w:hAnsi="Cambria"/>
          <w:sz w:val="24"/>
          <w:szCs w:val="24"/>
          <w:lang w:val="en-GB"/>
        </w:rPr>
        <w:t xml:space="preserve"> hours (1.5 hour</w:t>
      </w:r>
      <w:r w:rsidR="00384079" w:rsidRPr="006033C2">
        <w:rPr>
          <w:rFonts w:ascii="Cambria" w:hAnsi="Cambria"/>
          <w:sz w:val="24"/>
          <w:szCs w:val="24"/>
          <w:lang w:val="en-GB"/>
        </w:rPr>
        <w:t>s</w:t>
      </w:r>
      <w:r w:rsidR="00F914D8" w:rsidRPr="006033C2">
        <w:rPr>
          <w:rFonts w:ascii="Cambria" w:hAnsi="Cambria"/>
          <w:sz w:val="24"/>
          <w:szCs w:val="24"/>
          <w:lang w:val="en-GB"/>
        </w:rPr>
        <w:t>) up to 1,460 days (four-year experiment)</w:t>
      </w:r>
      <w:r w:rsidR="00AD79DA" w:rsidRPr="006033C2">
        <w:rPr>
          <w:rFonts w:ascii="Cambria" w:hAnsi="Cambria"/>
          <w:sz w:val="24"/>
          <w:szCs w:val="24"/>
          <w:lang w:val="en-GB"/>
        </w:rPr>
        <w:t xml:space="preserve"> (Figure </w:t>
      </w:r>
      <w:r w:rsidR="00943E94" w:rsidRPr="006033C2">
        <w:rPr>
          <w:rFonts w:ascii="Cambria" w:hAnsi="Cambria"/>
          <w:sz w:val="24"/>
          <w:szCs w:val="24"/>
          <w:lang w:val="en-GB"/>
        </w:rPr>
        <w:t>2D</w:t>
      </w:r>
      <w:r w:rsidR="00AD79DA" w:rsidRPr="006033C2">
        <w:rPr>
          <w:rFonts w:ascii="Cambria" w:hAnsi="Cambria"/>
          <w:sz w:val="24"/>
          <w:szCs w:val="24"/>
          <w:lang w:val="en-GB"/>
        </w:rPr>
        <w:t>)</w:t>
      </w:r>
      <w:r w:rsidR="00ED450F" w:rsidRPr="006033C2">
        <w:rPr>
          <w:rFonts w:ascii="Cambria" w:hAnsi="Cambria"/>
          <w:sz w:val="24"/>
          <w:szCs w:val="24"/>
          <w:lang w:val="en-GB"/>
        </w:rPr>
        <w:t>.</w:t>
      </w:r>
      <w:r w:rsidR="00850C06" w:rsidRPr="006033C2">
        <w:rPr>
          <w:rFonts w:ascii="Cambria" w:hAnsi="Cambria"/>
          <w:sz w:val="24"/>
          <w:szCs w:val="24"/>
          <w:lang w:val="en-GB"/>
        </w:rPr>
        <w:t xml:space="preserve"> </w:t>
      </w:r>
      <w:r w:rsidR="00625DF8" w:rsidRPr="006033C2">
        <w:rPr>
          <w:rFonts w:ascii="Cambria" w:hAnsi="Cambria"/>
          <w:sz w:val="24"/>
          <w:szCs w:val="24"/>
          <w:lang w:val="en-GB"/>
        </w:rPr>
        <w:t>For the</w:t>
      </w:r>
      <w:r w:rsidR="00A0647A" w:rsidRPr="006033C2">
        <w:rPr>
          <w:rFonts w:ascii="Cambria" w:hAnsi="Cambria"/>
          <w:sz w:val="24"/>
          <w:szCs w:val="24"/>
          <w:lang w:val="en-GB"/>
        </w:rPr>
        <w:t xml:space="preserve"> current</w:t>
      </w:r>
      <w:r w:rsidR="00625DF8" w:rsidRPr="006033C2">
        <w:rPr>
          <w:rFonts w:ascii="Cambria" w:hAnsi="Cambria"/>
          <w:sz w:val="24"/>
          <w:szCs w:val="24"/>
          <w:lang w:val="en-GB"/>
        </w:rPr>
        <w:t xml:space="preserve"> analysis, </w:t>
      </w:r>
      <w:r w:rsidR="00F914D8" w:rsidRPr="006033C2">
        <w:rPr>
          <w:rFonts w:ascii="Cambria" w:hAnsi="Cambria"/>
          <w:sz w:val="24"/>
          <w:szCs w:val="24"/>
          <w:lang w:val="en-GB"/>
        </w:rPr>
        <w:t xml:space="preserve">data </w:t>
      </w:r>
      <w:r w:rsidR="0011042D" w:rsidRPr="006033C2">
        <w:rPr>
          <w:rFonts w:ascii="Cambria" w:hAnsi="Cambria"/>
          <w:sz w:val="24"/>
          <w:szCs w:val="24"/>
          <w:lang w:val="en-GB"/>
        </w:rPr>
        <w:t xml:space="preserve">on the </w:t>
      </w:r>
      <w:r w:rsidR="001273F6" w:rsidRPr="006033C2">
        <w:rPr>
          <w:rFonts w:ascii="Cambria" w:hAnsi="Cambria"/>
          <w:sz w:val="24"/>
          <w:szCs w:val="24"/>
          <w:lang w:val="en-GB"/>
        </w:rPr>
        <w:t xml:space="preserve">experimental duration were placed </w:t>
      </w:r>
      <w:r w:rsidR="00F914D8" w:rsidRPr="006033C2">
        <w:rPr>
          <w:rFonts w:ascii="Cambria" w:hAnsi="Cambria"/>
          <w:sz w:val="24"/>
          <w:szCs w:val="24"/>
          <w:lang w:val="en-GB"/>
        </w:rPr>
        <w:t xml:space="preserve">into </w:t>
      </w:r>
      <w:r w:rsidR="001273F6" w:rsidRPr="006033C2">
        <w:rPr>
          <w:rFonts w:ascii="Cambria" w:hAnsi="Cambria"/>
          <w:sz w:val="24"/>
          <w:szCs w:val="24"/>
          <w:lang w:val="en-GB"/>
        </w:rPr>
        <w:t>three</w:t>
      </w:r>
      <w:r w:rsidR="00F914D8" w:rsidRPr="006033C2">
        <w:rPr>
          <w:rFonts w:ascii="Cambria" w:hAnsi="Cambria"/>
          <w:sz w:val="24"/>
          <w:szCs w:val="24"/>
          <w:lang w:val="en-GB"/>
        </w:rPr>
        <w:t xml:space="preserve"> categories based on the length of the experiment: </w:t>
      </w:r>
      <w:r w:rsidR="003A668B" w:rsidRPr="006033C2">
        <w:rPr>
          <w:rFonts w:ascii="Cambria" w:hAnsi="Cambria"/>
          <w:sz w:val="24"/>
          <w:szCs w:val="24"/>
          <w:lang w:val="en-GB"/>
        </w:rPr>
        <w:t>s</w:t>
      </w:r>
      <w:r w:rsidR="003A668B" w:rsidRPr="006033C2">
        <w:rPr>
          <w:rFonts w:ascii="Cambria" w:hAnsi="Cambria"/>
          <w:sz w:val="24"/>
          <w:szCs w:val="24"/>
          <w:lang w:val="cs-CZ"/>
        </w:rPr>
        <w:t>hort</w:t>
      </w:r>
      <w:r w:rsidR="00F914D8" w:rsidRPr="006033C2">
        <w:rPr>
          <w:rFonts w:ascii="Cambria" w:hAnsi="Cambria"/>
          <w:sz w:val="24"/>
          <w:szCs w:val="24"/>
          <w:lang w:val="cs-CZ"/>
        </w:rPr>
        <w:t>-term effect (</w:t>
      </w:r>
      <w:r w:rsidR="00F914D8" w:rsidRPr="006033C2">
        <w:rPr>
          <w:rFonts w:ascii="Cambria" w:hAnsi="Cambria" w:cstheme="minorHAnsi"/>
          <w:sz w:val="24"/>
          <w:szCs w:val="24"/>
        </w:rPr>
        <w:t>≤</w:t>
      </w:r>
      <w:r w:rsidR="00F914D8" w:rsidRPr="006033C2">
        <w:rPr>
          <w:rFonts w:ascii="Cambria" w:hAnsi="Cambria"/>
          <w:sz w:val="24"/>
          <w:szCs w:val="24"/>
        </w:rPr>
        <w:t xml:space="preserve">30 days), </w:t>
      </w:r>
      <w:r w:rsidR="003A668B" w:rsidRPr="006033C2">
        <w:rPr>
          <w:rFonts w:ascii="Cambria" w:hAnsi="Cambria"/>
          <w:sz w:val="24"/>
          <w:szCs w:val="24"/>
        </w:rPr>
        <w:t>medium</w:t>
      </w:r>
      <w:r w:rsidR="00F914D8" w:rsidRPr="006033C2">
        <w:rPr>
          <w:rFonts w:ascii="Cambria" w:hAnsi="Cambria"/>
          <w:sz w:val="24"/>
          <w:szCs w:val="24"/>
        </w:rPr>
        <w:t xml:space="preserve">-term effect (&gt;30 days and </w:t>
      </w:r>
      <w:r w:rsidR="00F914D8" w:rsidRPr="006033C2">
        <w:rPr>
          <w:rFonts w:ascii="Cambria" w:hAnsi="Cambria" w:cstheme="minorHAnsi"/>
          <w:sz w:val="24"/>
          <w:szCs w:val="24"/>
        </w:rPr>
        <w:t>≤</w:t>
      </w:r>
      <w:r w:rsidR="00F914D8" w:rsidRPr="006033C2">
        <w:rPr>
          <w:rFonts w:ascii="Cambria" w:hAnsi="Cambria"/>
          <w:sz w:val="24"/>
          <w:szCs w:val="24"/>
        </w:rPr>
        <w:t xml:space="preserve">90 days), and </w:t>
      </w:r>
      <w:r w:rsidR="003A668B" w:rsidRPr="006033C2">
        <w:rPr>
          <w:rFonts w:ascii="Cambria" w:hAnsi="Cambria"/>
          <w:sz w:val="24"/>
          <w:szCs w:val="24"/>
        </w:rPr>
        <w:t>long</w:t>
      </w:r>
      <w:r w:rsidR="00F914D8" w:rsidRPr="006033C2">
        <w:rPr>
          <w:rFonts w:ascii="Cambria" w:hAnsi="Cambria"/>
          <w:sz w:val="24"/>
          <w:szCs w:val="24"/>
        </w:rPr>
        <w:t xml:space="preserve">-term effects (&gt;90 days). </w:t>
      </w:r>
      <w:r w:rsidR="00160116" w:rsidRPr="006033C2">
        <w:rPr>
          <w:rFonts w:ascii="Cambria" w:hAnsi="Cambria"/>
          <w:sz w:val="24"/>
          <w:szCs w:val="24"/>
          <w:lang w:val="en-GB"/>
        </w:rPr>
        <w:t>Although s</w:t>
      </w:r>
      <w:r w:rsidR="001273F6" w:rsidRPr="006033C2">
        <w:rPr>
          <w:rFonts w:ascii="Cambria" w:hAnsi="Cambria"/>
          <w:sz w:val="24"/>
          <w:szCs w:val="24"/>
          <w:lang w:val="en-GB"/>
        </w:rPr>
        <w:t>hort-term experiments are the most represented experiments</w:t>
      </w:r>
      <w:r w:rsidR="00416F3F" w:rsidRPr="006033C2">
        <w:rPr>
          <w:rFonts w:ascii="Cambria" w:hAnsi="Cambria"/>
          <w:sz w:val="24"/>
          <w:szCs w:val="24"/>
          <w:lang w:val="en-GB"/>
        </w:rPr>
        <w:t xml:space="preserve">, </w:t>
      </w:r>
      <w:r w:rsidR="00160116" w:rsidRPr="006033C2">
        <w:rPr>
          <w:rFonts w:ascii="Cambria" w:hAnsi="Cambria"/>
          <w:sz w:val="24"/>
          <w:szCs w:val="24"/>
          <w:lang w:val="en-GB"/>
        </w:rPr>
        <w:t xml:space="preserve">there is a good spread of short, </w:t>
      </w:r>
      <w:r w:rsidR="005A0E0D" w:rsidRPr="006033C2">
        <w:rPr>
          <w:rFonts w:ascii="Cambria" w:hAnsi="Cambria"/>
          <w:sz w:val="24"/>
          <w:szCs w:val="24"/>
          <w:lang w:val="en-GB"/>
        </w:rPr>
        <w:t>medium-term and long-term studies</w:t>
      </w:r>
      <w:r w:rsidR="00ED450F" w:rsidRPr="006033C2">
        <w:rPr>
          <w:rFonts w:ascii="Cambria" w:hAnsi="Cambria"/>
          <w:sz w:val="24"/>
          <w:szCs w:val="24"/>
          <w:lang w:val="en-GB"/>
        </w:rPr>
        <w:t xml:space="preserve">, and therefore </w:t>
      </w:r>
      <w:r w:rsidR="00DB05F0" w:rsidRPr="006033C2">
        <w:rPr>
          <w:rFonts w:ascii="Cambria" w:hAnsi="Cambria"/>
          <w:sz w:val="24"/>
          <w:szCs w:val="24"/>
          <w:lang w:val="en-GB"/>
        </w:rPr>
        <w:t xml:space="preserve">the dataset includes </w:t>
      </w:r>
      <w:r w:rsidR="00ED450F" w:rsidRPr="006033C2">
        <w:rPr>
          <w:rFonts w:ascii="Cambria" w:hAnsi="Cambria"/>
          <w:sz w:val="24"/>
          <w:szCs w:val="24"/>
          <w:lang w:val="en-GB"/>
        </w:rPr>
        <w:t>environmentally relevant studies</w:t>
      </w:r>
      <w:r w:rsidR="00A138D3" w:rsidRPr="006033C2">
        <w:rPr>
          <w:rFonts w:ascii="Cambria" w:hAnsi="Cambria"/>
          <w:sz w:val="24"/>
          <w:szCs w:val="24"/>
          <w:lang w:val="en-GB"/>
        </w:rPr>
        <w:t xml:space="preserve"> that facilitate acclimatory plant responses</w:t>
      </w:r>
      <w:r w:rsidR="00AD79DA" w:rsidRPr="006033C2">
        <w:rPr>
          <w:rFonts w:ascii="Cambria" w:hAnsi="Cambria"/>
          <w:sz w:val="24"/>
          <w:szCs w:val="24"/>
          <w:lang w:val="en-GB"/>
        </w:rPr>
        <w:t xml:space="preserve"> (Figure </w:t>
      </w:r>
      <w:r w:rsidR="00943E94" w:rsidRPr="006033C2">
        <w:rPr>
          <w:rFonts w:ascii="Cambria" w:hAnsi="Cambria"/>
          <w:sz w:val="24"/>
          <w:szCs w:val="24"/>
          <w:lang w:val="en-GB"/>
        </w:rPr>
        <w:t>2D</w:t>
      </w:r>
      <w:r w:rsidR="00AD79DA" w:rsidRPr="006033C2">
        <w:rPr>
          <w:rFonts w:ascii="Cambria" w:hAnsi="Cambria"/>
          <w:sz w:val="24"/>
          <w:szCs w:val="24"/>
          <w:lang w:val="en-GB"/>
        </w:rPr>
        <w:t>)</w:t>
      </w:r>
      <w:r w:rsidR="00A138D3" w:rsidRPr="006033C2">
        <w:rPr>
          <w:rFonts w:ascii="Cambria" w:hAnsi="Cambria"/>
          <w:sz w:val="24"/>
          <w:szCs w:val="24"/>
          <w:lang w:val="en-GB"/>
        </w:rPr>
        <w:t>.</w:t>
      </w:r>
    </w:p>
    <w:p w14:paraId="76232882" w14:textId="77777777" w:rsidR="001C2067" w:rsidRPr="00384079" w:rsidRDefault="001C2067" w:rsidP="0015526E">
      <w:pPr>
        <w:spacing w:after="0" w:line="360" w:lineRule="auto"/>
        <w:jc w:val="both"/>
        <w:rPr>
          <w:rFonts w:ascii="Cambria" w:hAnsi="Cambria"/>
          <w:dstrike/>
          <w:sz w:val="24"/>
          <w:szCs w:val="24"/>
          <w:lang w:val="en-GB"/>
        </w:rPr>
      </w:pPr>
    </w:p>
    <w:p w14:paraId="4F277976" w14:textId="267B1AB4" w:rsidR="00556BED" w:rsidRPr="0015526E" w:rsidRDefault="00556BED" w:rsidP="0015526E">
      <w:pPr>
        <w:spacing w:after="0" w:line="360" w:lineRule="auto"/>
        <w:rPr>
          <w:rFonts w:ascii="Cambria" w:hAnsi="Cambria"/>
          <w:i/>
          <w:sz w:val="24"/>
          <w:szCs w:val="24"/>
          <w:u w:val="single"/>
          <w:lang w:val="en-GB"/>
        </w:rPr>
      </w:pPr>
      <w:r w:rsidRPr="0015526E">
        <w:rPr>
          <w:rFonts w:ascii="Cambria" w:hAnsi="Cambria"/>
          <w:i/>
          <w:sz w:val="24"/>
          <w:szCs w:val="24"/>
          <w:u w:val="single"/>
          <w:lang w:val="en-GB"/>
        </w:rPr>
        <w:t xml:space="preserve">Analysis </w:t>
      </w:r>
      <w:r w:rsidR="00D23320" w:rsidRPr="0015526E">
        <w:rPr>
          <w:rFonts w:ascii="Cambria" w:hAnsi="Cambria"/>
          <w:i/>
          <w:sz w:val="24"/>
          <w:szCs w:val="24"/>
          <w:u w:val="single"/>
          <w:lang w:val="en-GB"/>
        </w:rPr>
        <w:t xml:space="preserve">of the </w:t>
      </w:r>
      <w:r w:rsidRPr="0015526E">
        <w:rPr>
          <w:rFonts w:ascii="Cambria" w:hAnsi="Cambria"/>
          <w:i/>
          <w:sz w:val="24"/>
          <w:szCs w:val="24"/>
          <w:u w:val="single"/>
          <w:lang w:val="en-GB"/>
        </w:rPr>
        <w:t>dataset</w:t>
      </w:r>
      <w:r w:rsidR="00AC626F" w:rsidRPr="00AC626F">
        <w:rPr>
          <w:rFonts w:ascii="Cambria" w:hAnsi="Cambria"/>
          <w:i/>
          <w:sz w:val="24"/>
          <w:szCs w:val="24"/>
          <w:u w:val="single"/>
          <w:lang w:val="en-GB"/>
        </w:rPr>
        <w:t>:</w:t>
      </w:r>
      <w:r w:rsidR="00AC626F" w:rsidRPr="00825921">
        <w:rPr>
          <w:rFonts w:ascii="Cambria" w:hAnsi="Cambria"/>
          <w:i/>
          <w:sz w:val="24"/>
          <w:szCs w:val="24"/>
          <w:u w:val="single"/>
          <w:lang w:val="en-GB"/>
        </w:rPr>
        <w:t xml:space="preserve"> </w:t>
      </w:r>
      <w:r w:rsidR="00AC626F" w:rsidRPr="0015526E">
        <w:rPr>
          <w:rFonts w:ascii="Cambria" w:hAnsi="Cambria" w:cstheme="minorHAnsi"/>
          <w:i/>
          <w:sz w:val="24"/>
          <w:szCs w:val="24"/>
          <w:lang w:val="en-GB"/>
        </w:rPr>
        <w:t>stomatal morpho-functional traits</w:t>
      </w:r>
    </w:p>
    <w:p w14:paraId="6C791D16" w14:textId="58F06FD8" w:rsidR="00C53E03" w:rsidRPr="003232D6" w:rsidRDefault="00A75418" w:rsidP="0015526E">
      <w:pPr>
        <w:spacing w:after="0" w:line="360" w:lineRule="auto"/>
        <w:rPr>
          <w:rFonts w:ascii="Cambria" w:hAnsi="Cambria"/>
          <w:sz w:val="24"/>
          <w:szCs w:val="24"/>
        </w:rPr>
      </w:pPr>
      <w:r>
        <w:rPr>
          <w:rFonts w:ascii="Cambria" w:hAnsi="Cambria"/>
          <w:noProof/>
          <w:sz w:val="24"/>
          <w:szCs w:val="24"/>
        </w:rPr>
        <w:drawing>
          <wp:inline distT="0" distB="0" distL="0" distR="0" wp14:anchorId="62019636" wp14:editId="36058945">
            <wp:extent cx="5675630" cy="2182495"/>
            <wp:effectExtent l="0" t="0" r="127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75630" cy="2182495"/>
                    </a:xfrm>
                    <a:prstGeom prst="rect">
                      <a:avLst/>
                    </a:prstGeom>
                    <a:noFill/>
                  </pic:spPr>
                </pic:pic>
              </a:graphicData>
            </a:graphic>
          </wp:inline>
        </w:drawing>
      </w:r>
    </w:p>
    <w:p w14:paraId="7D5DD365" w14:textId="2EE1FE7A" w:rsidR="00C53E03" w:rsidRPr="0015526E" w:rsidRDefault="00C53E03" w:rsidP="00C53E03">
      <w:pPr>
        <w:rPr>
          <w:rFonts w:ascii="Cambria" w:hAnsi="Cambria"/>
          <w:lang w:val="en-GB"/>
        </w:rPr>
      </w:pPr>
      <w:r w:rsidRPr="0015526E">
        <w:rPr>
          <w:rFonts w:ascii="Cambria" w:hAnsi="Cambria"/>
          <w:b/>
          <w:lang w:val="en-GB"/>
        </w:rPr>
        <w:t xml:space="preserve">Figure </w:t>
      </w:r>
      <w:r w:rsidR="00943E94" w:rsidRPr="0015526E">
        <w:rPr>
          <w:rFonts w:ascii="Cambria" w:hAnsi="Cambria"/>
          <w:b/>
          <w:lang w:val="en-GB"/>
        </w:rPr>
        <w:t>3</w:t>
      </w:r>
      <w:r w:rsidRPr="0015526E">
        <w:rPr>
          <w:rFonts w:ascii="Cambria" w:hAnsi="Cambria"/>
          <w:lang w:val="en-GB"/>
        </w:rPr>
        <w:t>: Overview of UV effects on stomatal size (Size), stomatal aperture (Aperture), stomatal density (Density), and</w:t>
      </w:r>
      <w:r w:rsidR="009E41E2" w:rsidRPr="0015526E">
        <w:rPr>
          <w:rFonts w:ascii="Cambria" w:hAnsi="Cambria"/>
          <w:lang w:val="en-GB"/>
        </w:rPr>
        <w:t xml:space="preserve"> leaf</w:t>
      </w:r>
      <w:r w:rsidRPr="0015526E">
        <w:rPr>
          <w:rFonts w:ascii="Cambria" w:hAnsi="Cambria"/>
          <w:lang w:val="en-GB"/>
        </w:rPr>
        <w:t xml:space="preserve"> stomatal conductance</w:t>
      </w:r>
      <w:r w:rsidR="009E41E2" w:rsidRPr="0015526E">
        <w:rPr>
          <w:rFonts w:ascii="Cambria" w:hAnsi="Cambria"/>
          <w:lang w:val="en-GB"/>
        </w:rPr>
        <w:t xml:space="preserve"> and transpiration</w:t>
      </w:r>
      <w:r w:rsidRPr="0015526E">
        <w:rPr>
          <w:rFonts w:ascii="Cambria" w:hAnsi="Cambria"/>
          <w:lang w:val="en-GB"/>
        </w:rPr>
        <w:t xml:space="preserve"> (Conductance). Data are extracted from </w:t>
      </w:r>
      <w:r w:rsidR="009E41E2" w:rsidRPr="0015526E">
        <w:rPr>
          <w:rFonts w:ascii="Cambria" w:hAnsi="Cambria"/>
          <w:lang w:val="en-GB"/>
        </w:rPr>
        <w:t xml:space="preserve">45 </w:t>
      </w:r>
      <w:r w:rsidRPr="0015526E">
        <w:rPr>
          <w:rFonts w:ascii="Cambria" w:hAnsi="Cambria"/>
          <w:lang w:val="en-GB"/>
        </w:rPr>
        <w:t xml:space="preserve">peer‐reviewed papers. </w:t>
      </w:r>
      <w:r w:rsidR="00A75418" w:rsidRPr="0015526E">
        <w:rPr>
          <w:rFonts w:ascii="Cambria" w:hAnsi="Cambria"/>
          <w:lang w:val="en-GB"/>
        </w:rPr>
        <w:t xml:space="preserve">(A) Meta-analysis significance of UV-induced effects: </w:t>
      </w:r>
      <w:r w:rsidRPr="0015526E">
        <w:rPr>
          <w:rFonts w:ascii="Cambria" w:hAnsi="Cambria"/>
          <w:lang w:val="en-GB"/>
        </w:rPr>
        <w:t xml:space="preserve">SDM = standard difference in means; C.I. 95% = 95% confidence interval. Asterisks indicate the level of statistical significance: * </w:t>
      </w:r>
      <w:r w:rsidRPr="0015526E">
        <w:rPr>
          <w:rFonts w:ascii="Cambria" w:hAnsi="Cambria"/>
          <w:i/>
          <w:lang w:val="en-GB"/>
        </w:rPr>
        <w:t>p</w:t>
      </w:r>
      <w:r w:rsidRPr="0015526E">
        <w:rPr>
          <w:rFonts w:ascii="Cambria" w:hAnsi="Cambria"/>
          <w:lang w:val="en-GB"/>
        </w:rPr>
        <w:t xml:space="preserve"> ≤ 0.05, *** </w:t>
      </w:r>
      <w:r w:rsidRPr="0015526E">
        <w:rPr>
          <w:rFonts w:ascii="Cambria" w:hAnsi="Cambria"/>
          <w:i/>
          <w:lang w:val="en-GB"/>
        </w:rPr>
        <w:t>p</w:t>
      </w:r>
      <w:r w:rsidRPr="0015526E">
        <w:rPr>
          <w:rFonts w:ascii="Cambria" w:hAnsi="Cambria"/>
          <w:lang w:val="en-GB"/>
        </w:rPr>
        <w:t xml:space="preserve"> ≤ 0.001. The numbers indicate </w:t>
      </w:r>
      <w:r w:rsidR="001C2067" w:rsidRPr="0015526E">
        <w:rPr>
          <w:rFonts w:ascii="Cambria" w:hAnsi="Cambria"/>
          <w:lang w:val="en-GB"/>
        </w:rPr>
        <w:t xml:space="preserve">the </w:t>
      </w:r>
      <w:r w:rsidRPr="0015526E">
        <w:rPr>
          <w:rFonts w:ascii="Cambria" w:hAnsi="Cambria"/>
          <w:lang w:val="en-GB"/>
        </w:rPr>
        <w:t xml:space="preserve">number of </w:t>
      </w:r>
      <w:r w:rsidR="00C438EF" w:rsidRPr="0015526E">
        <w:rPr>
          <w:rFonts w:ascii="Cambria" w:hAnsi="Cambria"/>
          <w:lang w:val="en-GB"/>
        </w:rPr>
        <w:t xml:space="preserve">case studies </w:t>
      </w:r>
      <w:r w:rsidRPr="0015526E">
        <w:rPr>
          <w:rFonts w:ascii="Cambria" w:hAnsi="Cambria"/>
          <w:lang w:val="en-GB"/>
        </w:rPr>
        <w:t xml:space="preserve">included in the meta‐analysis. </w:t>
      </w:r>
      <w:r w:rsidR="00A75418" w:rsidRPr="0015526E">
        <w:rPr>
          <w:rFonts w:ascii="Cambria" w:hAnsi="Cambria"/>
          <w:lang w:val="en-GB"/>
        </w:rPr>
        <w:t>(B)</w:t>
      </w:r>
      <w:r w:rsidR="00333B06" w:rsidRPr="0015526E">
        <w:rPr>
          <w:rFonts w:ascii="Cambria" w:hAnsi="Cambria"/>
          <w:lang w:val="en-GB"/>
        </w:rPr>
        <w:t xml:space="preserve"> Quantitative</w:t>
      </w:r>
      <w:r w:rsidR="00A75418" w:rsidRPr="0015526E">
        <w:rPr>
          <w:rFonts w:ascii="Cambria" w:hAnsi="Cambria"/>
          <w:lang w:val="en-GB"/>
        </w:rPr>
        <w:t xml:space="preserve"> changes induced by UV radiation: </w:t>
      </w:r>
      <w:r w:rsidR="00333B06" w:rsidRPr="0015526E">
        <w:rPr>
          <w:rFonts w:ascii="Cambria" w:hAnsi="Cambria"/>
          <w:lang w:val="en-GB"/>
        </w:rPr>
        <w:t xml:space="preserve">vertical bars = medians, boxes = </w:t>
      </w:r>
      <w:r w:rsidR="00384079" w:rsidRPr="0015526E">
        <w:rPr>
          <w:rFonts w:ascii="Cambria" w:hAnsi="Cambria"/>
          <w:lang w:val="en-GB"/>
        </w:rPr>
        <w:t>1</w:t>
      </w:r>
      <w:r w:rsidR="00384079" w:rsidRPr="0015526E">
        <w:rPr>
          <w:rFonts w:ascii="Cambria" w:hAnsi="Cambria"/>
          <w:vertAlign w:val="superscript"/>
          <w:lang w:val="en-GB"/>
        </w:rPr>
        <w:t>st</w:t>
      </w:r>
      <w:r w:rsidR="00384079" w:rsidRPr="0015526E">
        <w:rPr>
          <w:rFonts w:ascii="Cambria" w:hAnsi="Cambria"/>
          <w:lang w:val="en-GB"/>
        </w:rPr>
        <w:t xml:space="preserve"> </w:t>
      </w:r>
      <w:r w:rsidR="00333B06" w:rsidRPr="0015526E">
        <w:rPr>
          <w:rFonts w:ascii="Cambria" w:hAnsi="Cambria"/>
          <w:lang w:val="en-GB"/>
        </w:rPr>
        <w:t xml:space="preserve">and </w:t>
      </w:r>
      <w:r w:rsidR="00384079" w:rsidRPr="0015526E">
        <w:rPr>
          <w:rFonts w:ascii="Cambria" w:hAnsi="Cambria"/>
          <w:lang w:val="en-GB"/>
        </w:rPr>
        <w:t>3</w:t>
      </w:r>
      <w:r w:rsidR="00384079" w:rsidRPr="0015526E">
        <w:rPr>
          <w:rFonts w:ascii="Cambria" w:hAnsi="Cambria"/>
          <w:vertAlign w:val="superscript"/>
          <w:lang w:val="en-GB"/>
        </w:rPr>
        <w:t>rd</w:t>
      </w:r>
      <w:r w:rsidR="00384079" w:rsidRPr="0015526E">
        <w:rPr>
          <w:rFonts w:ascii="Cambria" w:hAnsi="Cambria"/>
          <w:lang w:val="en-GB"/>
        </w:rPr>
        <w:t xml:space="preserve"> </w:t>
      </w:r>
      <w:r w:rsidR="00333B06" w:rsidRPr="0015526E">
        <w:rPr>
          <w:rFonts w:ascii="Cambria" w:hAnsi="Cambria"/>
          <w:lang w:val="en-GB"/>
        </w:rPr>
        <w:t>quartiles, whiskers = 5</w:t>
      </w:r>
      <w:r w:rsidR="00333B06" w:rsidRPr="0015526E">
        <w:rPr>
          <w:rFonts w:ascii="Cambria" w:hAnsi="Cambria"/>
          <w:vertAlign w:val="superscript"/>
          <w:lang w:val="en-GB"/>
        </w:rPr>
        <w:t>th</w:t>
      </w:r>
      <w:r w:rsidR="00333B06" w:rsidRPr="0015526E">
        <w:rPr>
          <w:rFonts w:ascii="Cambria" w:hAnsi="Cambria"/>
          <w:lang w:val="en-GB"/>
        </w:rPr>
        <w:t xml:space="preserve"> and 95</w:t>
      </w:r>
      <w:r w:rsidR="00333B06" w:rsidRPr="0015526E">
        <w:rPr>
          <w:rFonts w:ascii="Cambria" w:hAnsi="Cambria"/>
          <w:vertAlign w:val="superscript"/>
          <w:lang w:val="en-GB"/>
        </w:rPr>
        <w:t>th</w:t>
      </w:r>
      <w:r w:rsidR="00333B06" w:rsidRPr="0015526E">
        <w:rPr>
          <w:rFonts w:ascii="Cambria" w:hAnsi="Cambria"/>
          <w:lang w:val="en-GB"/>
        </w:rPr>
        <w:t xml:space="preserve"> percentiles, points = outliers identified. </w:t>
      </w:r>
    </w:p>
    <w:p w14:paraId="39BE8D00" w14:textId="77777777" w:rsidR="00143A7B" w:rsidRPr="0015526E" w:rsidRDefault="00143A7B" w:rsidP="0015526E">
      <w:pPr>
        <w:spacing w:after="0" w:line="360" w:lineRule="auto"/>
        <w:jc w:val="both"/>
        <w:rPr>
          <w:rFonts w:ascii="Cambria" w:hAnsi="Cambria"/>
          <w:sz w:val="24"/>
          <w:szCs w:val="24"/>
          <w:lang w:val="en-GB"/>
        </w:rPr>
      </w:pPr>
    </w:p>
    <w:p w14:paraId="4BE90E5D" w14:textId="26D74C6F" w:rsidR="009921B6" w:rsidRPr="006033C2" w:rsidRDefault="00C3321C" w:rsidP="0015526E">
      <w:pPr>
        <w:spacing w:after="0" w:line="360" w:lineRule="auto"/>
        <w:jc w:val="both"/>
        <w:rPr>
          <w:rFonts w:ascii="Cambria" w:hAnsi="Cambria"/>
          <w:sz w:val="24"/>
          <w:szCs w:val="24"/>
        </w:rPr>
      </w:pPr>
      <w:r w:rsidRPr="00384079">
        <w:rPr>
          <w:rFonts w:ascii="Cambria" w:hAnsi="Cambria"/>
          <w:sz w:val="24"/>
          <w:szCs w:val="24"/>
        </w:rPr>
        <w:t>The random effect model was used to determine the variability of the true UV effect among different studies</w:t>
      </w:r>
      <w:r w:rsidR="00943E94" w:rsidRPr="00384079">
        <w:rPr>
          <w:rFonts w:ascii="Cambria" w:hAnsi="Cambria"/>
          <w:sz w:val="24"/>
          <w:szCs w:val="24"/>
        </w:rPr>
        <w:t xml:space="preserve"> (Figure 3</w:t>
      </w:r>
      <w:r w:rsidR="000A549E">
        <w:rPr>
          <w:rFonts w:ascii="Cambria" w:hAnsi="Cambria"/>
          <w:sz w:val="24"/>
          <w:szCs w:val="24"/>
        </w:rPr>
        <w:t>A</w:t>
      </w:r>
      <w:r w:rsidR="00943E94" w:rsidRPr="00384079">
        <w:rPr>
          <w:rFonts w:ascii="Cambria" w:hAnsi="Cambria"/>
          <w:sz w:val="24"/>
          <w:szCs w:val="24"/>
        </w:rPr>
        <w:t>)</w:t>
      </w:r>
      <w:r w:rsidRPr="00384079">
        <w:rPr>
          <w:rFonts w:ascii="Cambria" w:hAnsi="Cambria"/>
          <w:sz w:val="24"/>
          <w:szCs w:val="24"/>
        </w:rPr>
        <w:t xml:space="preserve">. In this model, the Z-value (which indicates the closeness of a particular value to the group mean) alongside the </w:t>
      </w:r>
      <w:r w:rsidRPr="00384079">
        <w:rPr>
          <w:rFonts w:ascii="Cambria" w:hAnsi="Cambria"/>
          <w:i/>
          <w:iCs/>
          <w:sz w:val="24"/>
          <w:szCs w:val="24"/>
        </w:rPr>
        <w:t>p</w:t>
      </w:r>
      <w:r w:rsidRPr="00384079">
        <w:rPr>
          <w:rFonts w:ascii="Cambria" w:hAnsi="Cambria"/>
          <w:sz w:val="24"/>
          <w:szCs w:val="24"/>
        </w:rPr>
        <w:t xml:space="preserve">-value were used to determine the significance of net effects of UV radiation on stomatal characteristics and </w:t>
      </w:r>
      <w:r w:rsidR="00AF1D46" w:rsidRPr="00384079">
        <w:rPr>
          <w:rFonts w:ascii="Cambria" w:hAnsi="Cambria"/>
          <w:sz w:val="24"/>
          <w:szCs w:val="24"/>
        </w:rPr>
        <w:t>leaf conductance</w:t>
      </w:r>
      <w:r w:rsidRPr="00384079">
        <w:rPr>
          <w:rFonts w:ascii="Cambria" w:hAnsi="Cambria"/>
          <w:sz w:val="24"/>
          <w:szCs w:val="24"/>
        </w:rPr>
        <w:t xml:space="preserve">. UV treatment resulted in significant net </w:t>
      </w:r>
      <w:r w:rsidR="00AF1D46" w:rsidRPr="00384079">
        <w:rPr>
          <w:rFonts w:ascii="Cambria" w:hAnsi="Cambria"/>
          <w:sz w:val="24"/>
          <w:szCs w:val="24"/>
        </w:rPr>
        <w:t>negative</w:t>
      </w:r>
      <w:r w:rsidRPr="00384079">
        <w:rPr>
          <w:rFonts w:ascii="Cambria" w:hAnsi="Cambria"/>
          <w:sz w:val="24"/>
          <w:szCs w:val="24"/>
        </w:rPr>
        <w:t xml:space="preserve"> effects on </w:t>
      </w:r>
      <w:r w:rsidR="00E57517" w:rsidRPr="00384079">
        <w:rPr>
          <w:rFonts w:ascii="Cambria" w:hAnsi="Cambria"/>
          <w:sz w:val="24"/>
          <w:szCs w:val="24"/>
        </w:rPr>
        <w:t>stomatal size and aperture</w:t>
      </w:r>
      <w:r w:rsidR="00B931B3" w:rsidRPr="00384079">
        <w:rPr>
          <w:rFonts w:ascii="Cambria" w:hAnsi="Cambria"/>
          <w:sz w:val="24"/>
          <w:szCs w:val="24"/>
        </w:rPr>
        <w:t xml:space="preserve"> (</w:t>
      </w:r>
      <w:r w:rsidR="00384079">
        <w:rPr>
          <w:rFonts w:ascii="Cambria" w:hAnsi="Cambria"/>
          <w:sz w:val="24"/>
          <w:szCs w:val="24"/>
        </w:rPr>
        <w:t xml:space="preserve">the </w:t>
      </w:r>
      <w:r w:rsidR="00B931B3" w:rsidRPr="00384079">
        <w:rPr>
          <w:rFonts w:ascii="Cambria" w:hAnsi="Cambria"/>
          <w:sz w:val="24"/>
          <w:szCs w:val="24"/>
        </w:rPr>
        <w:t>median relative dec</w:t>
      </w:r>
      <w:r w:rsidR="00384079">
        <w:rPr>
          <w:rFonts w:ascii="Cambria" w:hAnsi="Cambria"/>
          <w:sz w:val="24"/>
          <w:szCs w:val="24"/>
        </w:rPr>
        <w:t xml:space="preserve">line is </w:t>
      </w:r>
      <w:r w:rsidR="00B931B3" w:rsidRPr="00384079">
        <w:rPr>
          <w:rFonts w:ascii="Cambria" w:hAnsi="Cambria"/>
          <w:sz w:val="24"/>
          <w:szCs w:val="24"/>
        </w:rPr>
        <w:t>4.8 and 61.4%, respectively)</w:t>
      </w:r>
      <w:r w:rsidR="00E57517" w:rsidRPr="00384079">
        <w:rPr>
          <w:rFonts w:ascii="Cambria" w:hAnsi="Cambria"/>
          <w:sz w:val="24"/>
          <w:szCs w:val="24"/>
        </w:rPr>
        <w:t>. Conversely, it was found that the stomatal density increase</w:t>
      </w:r>
      <w:r w:rsidR="00750E3F" w:rsidRPr="00384079">
        <w:rPr>
          <w:rFonts w:ascii="Cambria" w:hAnsi="Cambria"/>
          <w:sz w:val="24"/>
          <w:szCs w:val="24"/>
        </w:rPr>
        <w:t>d</w:t>
      </w:r>
      <w:r w:rsidR="00E57517" w:rsidRPr="00384079">
        <w:rPr>
          <w:rFonts w:ascii="Cambria" w:hAnsi="Cambria"/>
          <w:sz w:val="24"/>
          <w:szCs w:val="24"/>
        </w:rPr>
        <w:t xml:space="preserve"> in UV-exposed plants</w:t>
      </w:r>
      <w:r w:rsidR="00B931B3" w:rsidRPr="00384079">
        <w:rPr>
          <w:rFonts w:ascii="Cambria" w:hAnsi="Cambria"/>
          <w:sz w:val="24"/>
          <w:szCs w:val="24"/>
        </w:rPr>
        <w:t xml:space="preserve"> (</w:t>
      </w:r>
      <w:r w:rsidR="00384079">
        <w:rPr>
          <w:rFonts w:ascii="Cambria" w:hAnsi="Cambria"/>
          <w:sz w:val="24"/>
          <w:szCs w:val="24"/>
        </w:rPr>
        <w:t xml:space="preserve">the </w:t>
      </w:r>
      <w:r w:rsidR="00B931B3" w:rsidRPr="00384079">
        <w:rPr>
          <w:rFonts w:ascii="Cambria" w:hAnsi="Cambria"/>
          <w:sz w:val="24"/>
          <w:szCs w:val="24"/>
        </w:rPr>
        <w:t xml:space="preserve">median </w:t>
      </w:r>
      <w:r w:rsidR="00B931B3" w:rsidRPr="00384079">
        <w:rPr>
          <w:rFonts w:ascii="Cambria" w:hAnsi="Cambria"/>
          <w:sz w:val="24"/>
          <w:szCs w:val="24"/>
        </w:rPr>
        <w:lastRenderedPageBreak/>
        <w:t xml:space="preserve">relative </w:t>
      </w:r>
      <w:r w:rsidR="00B931B3" w:rsidRPr="006033C2">
        <w:rPr>
          <w:rFonts w:ascii="Cambria" w:hAnsi="Cambria"/>
          <w:sz w:val="24"/>
          <w:szCs w:val="24"/>
        </w:rPr>
        <w:t xml:space="preserve">increase </w:t>
      </w:r>
      <w:r w:rsidR="00384079" w:rsidRPr="006033C2">
        <w:rPr>
          <w:rFonts w:ascii="Cambria" w:hAnsi="Cambria"/>
          <w:sz w:val="24"/>
          <w:szCs w:val="24"/>
        </w:rPr>
        <w:t xml:space="preserve">is </w:t>
      </w:r>
      <w:r w:rsidR="00B931B3" w:rsidRPr="006033C2">
        <w:rPr>
          <w:rFonts w:ascii="Cambria" w:hAnsi="Cambria"/>
          <w:sz w:val="24"/>
          <w:szCs w:val="24"/>
        </w:rPr>
        <w:t>3.7%)</w:t>
      </w:r>
      <w:r w:rsidRPr="006033C2">
        <w:rPr>
          <w:rFonts w:ascii="Cambria" w:hAnsi="Cambria"/>
          <w:sz w:val="24"/>
          <w:szCs w:val="24"/>
        </w:rPr>
        <w:t xml:space="preserve">. </w:t>
      </w:r>
      <w:r w:rsidR="00E57517" w:rsidRPr="006033C2">
        <w:rPr>
          <w:rFonts w:ascii="Cambria" w:hAnsi="Cambria"/>
          <w:sz w:val="24"/>
          <w:szCs w:val="24"/>
        </w:rPr>
        <w:t>At the leaf level,</w:t>
      </w:r>
      <w:r w:rsidRPr="006033C2">
        <w:rPr>
          <w:rFonts w:ascii="Cambria" w:hAnsi="Cambria"/>
          <w:sz w:val="24"/>
          <w:szCs w:val="24"/>
        </w:rPr>
        <w:t xml:space="preserve"> UV exposure is associated with a net decrease in </w:t>
      </w:r>
      <w:r w:rsidR="009921B6" w:rsidRPr="006033C2">
        <w:rPr>
          <w:rFonts w:ascii="Cambria" w:hAnsi="Cambria"/>
          <w:sz w:val="24"/>
          <w:szCs w:val="24"/>
        </w:rPr>
        <w:t>stomatal conductance and transpiration</w:t>
      </w:r>
      <w:r w:rsidR="00DD4C98" w:rsidRPr="006033C2">
        <w:rPr>
          <w:rFonts w:ascii="Cambria" w:hAnsi="Cambria"/>
          <w:sz w:val="24"/>
          <w:szCs w:val="24"/>
        </w:rPr>
        <w:t xml:space="preserve"> (</w:t>
      </w:r>
      <w:r w:rsidR="00384079" w:rsidRPr="006033C2">
        <w:rPr>
          <w:rFonts w:ascii="Cambria" w:hAnsi="Cambria"/>
          <w:sz w:val="24"/>
          <w:szCs w:val="24"/>
        </w:rPr>
        <w:t xml:space="preserve">the </w:t>
      </w:r>
      <w:r w:rsidR="00B931B3" w:rsidRPr="006033C2">
        <w:rPr>
          <w:rFonts w:ascii="Cambria" w:hAnsi="Cambria"/>
          <w:sz w:val="24"/>
          <w:szCs w:val="24"/>
        </w:rPr>
        <w:t>median relative dec</w:t>
      </w:r>
      <w:r w:rsidR="00384079" w:rsidRPr="006033C2">
        <w:rPr>
          <w:rFonts w:ascii="Cambria" w:hAnsi="Cambria"/>
          <w:sz w:val="24"/>
          <w:szCs w:val="24"/>
        </w:rPr>
        <w:t xml:space="preserve">line is </w:t>
      </w:r>
      <w:r w:rsidR="00B931B3" w:rsidRPr="006033C2">
        <w:rPr>
          <w:rFonts w:ascii="Cambria" w:hAnsi="Cambria"/>
          <w:sz w:val="24"/>
          <w:szCs w:val="24"/>
        </w:rPr>
        <w:t xml:space="preserve">8.7%; </w:t>
      </w:r>
      <w:r w:rsidR="00DD4C98" w:rsidRPr="006033C2">
        <w:rPr>
          <w:rFonts w:ascii="Cambria" w:hAnsi="Cambria"/>
          <w:sz w:val="24"/>
          <w:szCs w:val="24"/>
        </w:rPr>
        <w:t>Figure 3</w:t>
      </w:r>
      <w:r w:rsidR="000A549E" w:rsidRPr="006033C2">
        <w:rPr>
          <w:rFonts w:ascii="Cambria" w:hAnsi="Cambria"/>
          <w:sz w:val="24"/>
          <w:szCs w:val="24"/>
        </w:rPr>
        <w:t>B</w:t>
      </w:r>
      <w:r w:rsidR="00DD4C98" w:rsidRPr="006033C2">
        <w:rPr>
          <w:rFonts w:ascii="Cambria" w:hAnsi="Cambria"/>
          <w:sz w:val="24"/>
          <w:szCs w:val="24"/>
        </w:rPr>
        <w:t>)</w:t>
      </w:r>
      <w:r w:rsidR="009921B6" w:rsidRPr="006033C2">
        <w:rPr>
          <w:rFonts w:ascii="Cambria" w:hAnsi="Cambria"/>
          <w:sz w:val="24"/>
          <w:szCs w:val="24"/>
        </w:rPr>
        <w:t xml:space="preserve">. </w:t>
      </w:r>
      <w:r w:rsidR="00B931B3" w:rsidRPr="006033C2">
        <w:rPr>
          <w:rFonts w:ascii="Cambria" w:hAnsi="Cambria"/>
          <w:sz w:val="24"/>
          <w:szCs w:val="24"/>
        </w:rPr>
        <w:t xml:space="preserve">All changes were statistically significant based on the meta-analysis. </w:t>
      </w:r>
    </w:p>
    <w:p w14:paraId="3981F3BE" w14:textId="77777777" w:rsidR="005C1966" w:rsidRPr="006033C2" w:rsidRDefault="001E404C" w:rsidP="0015526E">
      <w:pPr>
        <w:spacing w:after="0" w:line="360" w:lineRule="auto"/>
        <w:rPr>
          <w:rFonts w:ascii="Cambria" w:hAnsi="Cambria"/>
          <w:sz w:val="24"/>
          <w:szCs w:val="24"/>
          <w:lang w:val="cs-CZ"/>
        </w:rPr>
      </w:pPr>
      <w:r w:rsidRPr="006033C2">
        <w:rPr>
          <w:rFonts w:ascii="Cambria" w:hAnsi="Cambria"/>
          <w:noProof/>
          <w:sz w:val="24"/>
          <w:szCs w:val="24"/>
          <w:lang w:val="cs-CZ"/>
        </w:rPr>
        <w:object w:dxaOrig="5640" w:dyaOrig="7110" w14:anchorId="65319084">
          <v:shape id="_x0000_i1026" type="#_x0000_t75" style="width:283pt;height:355pt" o:ole="">
            <v:imagedata r:id="rId11" o:title=""/>
          </v:shape>
          <o:OLEObject Type="Embed" ProgID="SigmaPlotGraphicObject.15" ShapeID="_x0000_i1026" DrawAspect="Content" ObjectID="_1760513687" r:id="rId12"/>
        </w:object>
      </w:r>
    </w:p>
    <w:p w14:paraId="0C5F4F54" w14:textId="02B31AF6" w:rsidR="00143A7B" w:rsidRPr="006033C2" w:rsidRDefault="00143A7B" w:rsidP="00143A7B">
      <w:pPr>
        <w:rPr>
          <w:rFonts w:ascii="Cambria" w:hAnsi="Cambria"/>
          <w:lang w:val="en-GB"/>
        </w:rPr>
      </w:pPr>
      <w:r w:rsidRPr="006033C2">
        <w:rPr>
          <w:rFonts w:ascii="Cambria" w:hAnsi="Cambria"/>
          <w:b/>
          <w:lang w:val="en-GB"/>
        </w:rPr>
        <w:t xml:space="preserve">Figure </w:t>
      </w:r>
      <w:r w:rsidR="00DD4C98" w:rsidRPr="006033C2">
        <w:rPr>
          <w:rFonts w:ascii="Cambria" w:hAnsi="Cambria"/>
          <w:b/>
          <w:lang w:val="en-GB"/>
        </w:rPr>
        <w:t>4</w:t>
      </w:r>
      <w:r w:rsidRPr="006033C2">
        <w:rPr>
          <w:rFonts w:ascii="Cambria" w:hAnsi="Cambria"/>
          <w:b/>
          <w:lang w:val="en-GB"/>
        </w:rPr>
        <w:t xml:space="preserve">: </w:t>
      </w:r>
      <w:r w:rsidRPr="006033C2">
        <w:rPr>
          <w:rFonts w:ascii="Cambria" w:hAnsi="Cambria"/>
          <w:lang w:val="en-GB"/>
        </w:rPr>
        <w:t>Detail</w:t>
      </w:r>
      <w:r w:rsidR="001D4A4E" w:rsidRPr="006033C2">
        <w:rPr>
          <w:rFonts w:ascii="Cambria" w:hAnsi="Cambria"/>
          <w:lang w:val="en-GB"/>
        </w:rPr>
        <w:t>ed</w:t>
      </w:r>
      <w:r w:rsidRPr="006033C2">
        <w:rPr>
          <w:rFonts w:ascii="Cambria" w:hAnsi="Cambria"/>
          <w:lang w:val="en-GB"/>
        </w:rPr>
        <w:t xml:space="preserve"> analysis</w:t>
      </w:r>
      <w:r w:rsidRPr="006033C2">
        <w:rPr>
          <w:rFonts w:ascii="Cambria" w:hAnsi="Cambria"/>
          <w:b/>
          <w:lang w:val="en-GB"/>
        </w:rPr>
        <w:t xml:space="preserve"> </w:t>
      </w:r>
      <w:r w:rsidRPr="006033C2">
        <w:rPr>
          <w:rFonts w:ascii="Cambria" w:hAnsi="Cambria"/>
          <w:lang w:val="en-GB"/>
        </w:rPr>
        <w:t xml:space="preserve">of UV effects on stomatal size including 143 </w:t>
      </w:r>
      <w:r w:rsidR="00B931B3" w:rsidRPr="006033C2">
        <w:rPr>
          <w:rFonts w:ascii="Cambria" w:hAnsi="Cambria"/>
          <w:lang w:val="en-GB"/>
        </w:rPr>
        <w:t>case studies</w:t>
      </w:r>
      <w:r w:rsidRPr="006033C2">
        <w:rPr>
          <w:rFonts w:ascii="Cambria" w:hAnsi="Cambria"/>
          <w:lang w:val="en-GB"/>
        </w:rPr>
        <w:t xml:space="preserve">. Data are further categorized according </w:t>
      </w:r>
      <w:r w:rsidR="001D4A4E" w:rsidRPr="006033C2">
        <w:rPr>
          <w:rFonts w:ascii="Cambria" w:hAnsi="Cambria"/>
          <w:lang w:val="en-GB"/>
        </w:rPr>
        <w:t xml:space="preserve">to </w:t>
      </w:r>
      <w:r w:rsidRPr="006033C2">
        <w:rPr>
          <w:rFonts w:ascii="Cambria" w:hAnsi="Cambria"/>
          <w:lang w:val="en-GB"/>
        </w:rPr>
        <w:t>plant functional groups (Gr – grass, H – herb</w:t>
      </w:r>
      <w:r w:rsidR="00725D1D" w:rsidRPr="006033C2">
        <w:rPr>
          <w:rFonts w:ascii="Cambria" w:hAnsi="Cambria"/>
          <w:lang w:val="en-GB"/>
        </w:rPr>
        <w:t>–</w:t>
      </w:r>
      <w:r w:rsidRPr="006033C2">
        <w:rPr>
          <w:rFonts w:ascii="Cambria" w:hAnsi="Cambria"/>
          <w:lang w:val="en-GB"/>
        </w:rPr>
        <w:t xml:space="preserve"> T </w:t>
      </w:r>
      <w:r w:rsidR="00384079" w:rsidRPr="006033C2">
        <w:rPr>
          <w:rFonts w:ascii="Cambria" w:hAnsi="Cambria"/>
          <w:lang w:val="en-GB"/>
        </w:rPr>
        <w:t>–</w:t>
      </w:r>
      <w:r w:rsidRPr="006033C2">
        <w:rPr>
          <w:rFonts w:ascii="Cambria" w:hAnsi="Cambria"/>
          <w:lang w:val="en-GB"/>
        </w:rPr>
        <w:t xml:space="preserve"> tree), length of the experiment (short </w:t>
      </w:r>
      <w:r w:rsidR="00384079" w:rsidRPr="006033C2">
        <w:rPr>
          <w:rFonts w:ascii="Cambria" w:hAnsi="Cambria"/>
          <w:lang w:val="en-GB"/>
        </w:rPr>
        <w:t>–</w:t>
      </w:r>
      <w:r w:rsidRPr="006033C2">
        <w:rPr>
          <w:rFonts w:ascii="Cambria" w:hAnsi="Cambria"/>
          <w:lang w:val="en-GB"/>
        </w:rPr>
        <w:t xml:space="preserve"> ≤30 days, medium – between 30 days and 90 days, long </w:t>
      </w:r>
      <w:r w:rsidR="00384079" w:rsidRPr="006033C2">
        <w:rPr>
          <w:rFonts w:ascii="Cambria" w:hAnsi="Cambria"/>
          <w:lang w:val="en-GB"/>
        </w:rPr>
        <w:t>–</w:t>
      </w:r>
      <w:r w:rsidRPr="006033C2">
        <w:rPr>
          <w:rFonts w:ascii="Cambria" w:hAnsi="Cambria"/>
          <w:lang w:val="en-GB"/>
        </w:rPr>
        <w:t xml:space="preserve"> &gt;90 days), growth environment (C – growth chamber, G – greenhouse, F – field conditions), UV treatment (Sup – UV supplementation, Ex – UV exclusion), and UV intensity applied (</w:t>
      </w:r>
      <w:r w:rsidR="001C2067" w:rsidRPr="006033C2">
        <w:rPr>
          <w:rFonts w:ascii="Cambria" w:hAnsi="Cambria"/>
          <w:lang w:val="en-GB"/>
        </w:rPr>
        <w:t>Sup_L</w:t>
      </w:r>
      <w:r w:rsidRPr="006033C2">
        <w:rPr>
          <w:rFonts w:ascii="Cambria" w:hAnsi="Cambria"/>
          <w:lang w:val="en-GB"/>
        </w:rPr>
        <w:t xml:space="preserve">ow </w:t>
      </w:r>
      <w:r w:rsidR="00384079" w:rsidRPr="006033C2">
        <w:rPr>
          <w:rFonts w:ascii="Cambria" w:hAnsi="Cambria"/>
          <w:lang w:val="en-GB"/>
        </w:rPr>
        <w:t>–</w:t>
      </w:r>
      <w:r w:rsidRPr="006033C2">
        <w:rPr>
          <w:rFonts w:ascii="Cambria" w:hAnsi="Cambria"/>
          <w:lang w:val="en-GB"/>
        </w:rPr>
        <w:t xml:space="preserve"> below 5 kJ m</w:t>
      </w:r>
      <w:r w:rsidRPr="006033C2">
        <w:rPr>
          <w:rFonts w:ascii="Cambria" w:hAnsi="Cambria"/>
          <w:vertAlign w:val="superscript"/>
          <w:lang w:val="en-GB"/>
        </w:rPr>
        <w:t>-2</w:t>
      </w:r>
      <w:r w:rsidRPr="006033C2">
        <w:rPr>
          <w:rFonts w:ascii="Cambria" w:hAnsi="Cambria"/>
          <w:lang w:val="en-GB"/>
        </w:rPr>
        <w:t xml:space="preserve"> day</w:t>
      </w:r>
      <w:r w:rsidRPr="006033C2">
        <w:rPr>
          <w:rFonts w:ascii="Cambria" w:hAnsi="Cambria"/>
          <w:vertAlign w:val="superscript"/>
          <w:lang w:val="en-GB"/>
        </w:rPr>
        <w:t>-1</w:t>
      </w:r>
      <w:r w:rsidRPr="006033C2">
        <w:rPr>
          <w:rFonts w:ascii="Cambria" w:hAnsi="Cambria"/>
          <w:lang w:val="en-GB"/>
        </w:rPr>
        <w:t xml:space="preserve">, </w:t>
      </w:r>
      <w:r w:rsidR="001C2067" w:rsidRPr="006033C2">
        <w:rPr>
          <w:rFonts w:ascii="Cambria" w:hAnsi="Cambria"/>
          <w:lang w:val="en-GB"/>
        </w:rPr>
        <w:t>Sup_M</w:t>
      </w:r>
      <w:r w:rsidRPr="006033C2">
        <w:rPr>
          <w:rFonts w:ascii="Cambria" w:hAnsi="Cambria"/>
          <w:lang w:val="en-GB"/>
        </w:rPr>
        <w:t xml:space="preserve">id </w:t>
      </w:r>
      <w:r w:rsidR="00384079" w:rsidRPr="006033C2">
        <w:rPr>
          <w:rFonts w:ascii="Cambria" w:hAnsi="Cambria"/>
          <w:lang w:val="en-GB"/>
        </w:rPr>
        <w:t>–</w:t>
      </w:r>
      <w:r w:rsidRPr="006033C2">
        <w:rPr>
          <w:rFonts w:ascii="Cambria" w:hAnsi="Cambria"/>
          <w:lang w:val="en-GB"/>
        </w:rPr>
        <w:t xml:space="preserve"> between 5 and 10 kJ m</w:t>
      </w:r>
      <w:r w:rsidRPr="006033C2">
        <w:rPr>
          <w:rFonts w:ascii="Cambria" w:hAnsi="Cambria"/>
          <w:vertAlign w:val="superscript"/>
          <w:lang w:val="en-GB"/>
        </w:rPr>
        <w:t>-2</w:t>
      </w:r>
      <w:r w:rsidRPr="006033C2">
        <w:rPr>
          <w:rFonts w:ascii="Cambria" w:hAnsi="Cambria"/>
          <w:lang w:val="en-GB"/>
        </w:rPr>
        <w:t xml:space="preserve"> day</w:t>
      </w:r>
      <w:r w:rsidRPr="006033C2">
        <w:rPr>
          <w:rFonts w:ascii="Cambria" w:hAnsi="Cambria"/>
          <w:vertAlign w:val="superscript"/>
          <w:lang w:val="en-GB"/>
        </w:rPr>
        <w:t>-1</w:t>
      </w:r>
      <w:r w:rsidRPr="006033C2">
        <w:rPr>
          <w:rFonts w:ascii="Cambria" w:hAnsi="Cambria"/>
          <w:lang w:val="en-GB"/>
        </w:rPr>
        <w:t xml:space="preserve">, </w:t>
      </w:r>
      <w:r w:rsidR="001C2067" w:rsidRPr="006033C2">
        <w:rPr>
          <w:rFonts w:ascii="Cambria" w:hAnsi="Cambria"/>
          <w:lang w:val="en-GB"/>
        </w:rPr>
        <w:t>Sup_</w:t>
      </w:r>
      <w:r w:rsidRPr="006033C2">
        <w:rPr>
          <w:rFonts w:ascii="Cambria" w:hAnsi="Cambria"/>
          <w:lang w:val="en-GB"/>
        </w:rPr>
        <w:t>H</w:t>
      </w:r>
      <w:r w:rsidR="001C2067" w:rsidRPr="006033C2">
        <w:rPr>
          <w:rFonts w:ascii="Cambria" w:hAnsi="Cambria"/>
          <w:lang w:val="en-GB"/>
        </w:rPr>
        <w:t>i</w:t>
      </w:r>
      <w:r w:rsidRPr="006033C2">
        <w:rPr>
          <w:rFonts w:ascii="Cambria" w:hAnsi="Cambria"/>
          <w:lang w:val="en-GB"/>
        </w:rPr>
        <w:t xml:space="preserve">gh </w:t>
      </w:r>
      <w:r w:rsidR="00384079" w:rsidRPr="006033C2">
        <w:rPr>
          <w:rFonts w:ascii="Cambria" w:hAnsi="Cambria"/>
          <w:lang w:val="en-GB"/>
        </w:rPr>
        <w:t>–</w:t>
      </w:r>
      <w:r w:rsidRPr="006033C2">
        <w:rPr>
          <w:rFonts w:ascii="Cambria" w:hAnsi="Cambria"/>
          <w:lang w:val="en-GB"/>
        </w:rPr>
        <w:t xml:space="preserve"> above 10 kJ m</w:t>
      </w:r>
      <w:r w:rsidRPr="006033C2">
        <w:rPr>
          <w:rFonts w:ascii="Cambria" w:hAnsi="Cambria"/>
          <w:vertAlign w:val="superscript"/>
          <w:lang w:val="en-GB"/>
        </w:rPr>
        <w:t>-2</w:t>
      </w:r>
      <w:r w:rsidRPr="006033C2">
        <w:rPr>
          <w:rFonts w:ascii="Cambria" w:hAnsi="Cambria"/>
          <w:lang w:val="en-GB"/>
        </w:rPr>
        <w:t xml:space="preserve"> day</w:t>
      </w:r>
      <w:r w:rsidRPr="006033C2">
        <w:rPr>
          <w:rFonts w:ascii="Cambria" w:hAnsi="Cambria"/>
          <w:vertAlign w:val="superscript"/>
          <w:lang w:val="en-GB"/>
        </w:rPr>
        <w:t>-1</w:t>
      </w:r>
      <w:r w:rsidRPr="006033C2">
        <w:rPr>
          <w:rFonts w:ascii="Cambria" w:hAnsi="Cambria"/>
          <w:lang w:val="en-GB"/>
        </w:rPr>
        <w:t xml:space="preserve">; aUV </w:t>
      </w:r>
      <w:r w:rsidR="00384079" w:rsidRPr="006033C2">
        <w:rPr>
          <w:rFonts w:ascii="Cambria" w:hAnsi="Cambria"/>
          <w:lang w:val="en-GB"/>
        </w:rPr>
        <w:t>–</w:t>
      </w:r>
      <w:r w:rsidRPr="006033C2">
        <w:rPr>
          <w:rFonts w:ascii="Cambria" w:hAnsi="Cambria"/>
          <w:lang w:val="en-GB"/>
        </w:rPr>
        <w:t>ambient UV (category relevant only for the “exclusion type” of the experiment)). SDM = standard difference in means; C.I. 95% = 95% confidence interval. Asterisks indicate the statistical significance of UV effect</w:t>
      </w:r>
      <w:r w:rsidR="001F101E" w:rsidRPr="006033C2">
        <w:rPr>
          <w:rFonts w:ascii="Cambria" w:hAnsi="Cambria"/>
          <w:lang w:val="en-GB"/>
        </w:rPr>
        <w:t>s</w:t>
      </w:r>
      <w:r w:rsidRPr="006033C2">
        <w:rPr>
          <w:rFonts w:ascii="Cambria" w:hAnsi="Cambria"/>
          <w:lang w:val="en-GB"/>
        </w:rPr>
        <w:t xml:space="preserve"> in a given group: n.s. </w:t>
      </w:r>
      <w:r w:rsidRPr="006033C2">
        <w:rPr>
          <w:rFonts w:ascii="Cambria" w:hAnsi="Cambria"/>
          <w:i/>
          <w:lang w:val="en-GB"/>
        </w:rPr>
        <w:t>p</w:t>
      </w:r>
      <w:r w:rsidRPr="006033C2">
        <w:rPr>
          <w:rFonts w:ascii="Cambria" w:hAnsi="Cambria"/>
          <w:lang w:val="en-GB"/>
        </w:rPr>
        <w:t xml:space="preserve"> &gt; 0.05,</w:t>
      </w:r>
      <w:r w:rsidR="00473ACA" w:rsidRPr="006033C2">
        <w:rPr>
          <w:rFonts w:ascii="Cambria" w:hAnsi="Cambria"/>
          <w:lang w:val="en-GB"/>
        </w:rPr>
        <w:t xml:space="preserve"> </w:t>
      </w:r>
      <w:r w:rsidRPr="006033C2">
        <w:rPr>
          <w:rFonts w:ascii="Cambria" w:hAnsi="Cambria"/>
          <w:lang w:val="en-GB"/>
        </w:rPr>
        <w:t xml:space="preserve">* </w:t>
      </w:r>
      <w:r w:rsidRPr="006033C2">
        <w:rPr>
          <w:rFonts w:ascii="Cambria" w:hAnsi="Cambria"/>
          <w:i/>
          <w:lang w:val="en-GB"/>
        </w:rPr>
        <w:t>p</w:t>
      </w:r>
      <w:r w:rsidRPr="006033C2">
        <w:rPr>
          <w:rFonts w:ascii="Cambria" w:hAnsi="Cambria"/>
          <w:lang w:val="en-GB"/>
        </w:rPr>
        <w:t xml:space="preserve"> ≤ 0.05, ** </w:t>
      </w:r>
      <w:r w:rsidRPr="006033C2">
        <w:rPr>
          <w:rFonts w:ascii="Cambria" w:hAnsi="Cambria"/>
          <w:i/>
          <w:lang w:val="en-GB"/>
        </w:rPr>
        <w:t>p</w:t>
      </w:r>
      <w:r w:rsidRPr="006033C2">
        <w:rPr>
          <w:rFonts w:ascii="Cambria" w:hAnsi="Cambria"/>
          <w:lang w:val="en-GB"/>
        </w:rPr>
        <w:t xml:space="preserve"> ≤ 0.01, *** </w:t>
      </w:r>
      <w:r w:rsidRPr="006033C2">
        <w:rPr>
          <w:rFonts w:ascii="Cambria" w:hAnsi="Cambria"/>
          <w:i/>
          <w:lang w:val="en-GB"/>
        </w:rPr>
        <w:t>p</w:t>
      </w:r>
      <w:r w:rsidRPr="006033C2">
        <w:rPr>
          <w:rFonts w:ascii="Cambria" w:hAnsi="Cambria"/>
          <w:lang w:val="en-GB"/>
        </w:rPr>
        <w:t xml:space="preserve"> ≤ 0.001. The numbers indicate </w:t>
      </w:r>
      <w:r w:rsidR="001C2067" w:rsidRPr="006033C2">
        <w:rPr>
          <w:rFonts w:ascii="Cambria" w:hAnsi="Cambria"/>
          <w:lang w:val="en-GB"/>
        </w:rPr>
        <w:t xml:space="preserve">the </w:t>
      </w:r>
      <w:r w:rsidRPr="006033C2">
        <w:rPr>
          <w:rFonts w:ascii="Cambria" w:hAnsi="Cambria"/>
          <w:lang w:val="en-GB"/>
        </w:rPr>
        <w:t xml:space="preserve">number of experiments included in the meta‐analysis for a given group. In addition, </w:t>
      </w:r>
      <w:r w:rsidRPr="006033C2">
        <w:rPr>
          <w:rFonts w:ascii="Cambria" w:hAnsi="Cambria"/>
          <w:i/>
          <w:lang w:val="en-GB"/>
        </w:rPr>
        <w:t>p</w:t>
      </w:r>
      <w:r w:rsidRPr="006033C2">
        <w:rPr>
          <w:rFonts w:ascii="Cambria" w:hAnsi="Cambria"/>
          <w:lang w:val="en-GB"/>
        </w:rPr>
        <w:t xml:space="preserve"> values indicate statistically significant differences within </w:t>
      </w:r>
      <w:r w:rsidR="001C2067" w:rsidRPr="006033C2">
        <w:rPr>
          <w:rFonts w:ascii="Cambria" w:hAnsi="Cambria"/>
          <w:lang w:val="en-GB"/>
        </w:rPr>
        <w:t xml:space="preserve">the </w:t>
      </w:r>
      <w:r w:rsidRPr="006033C2">
        <w:rPr>
          <w:rFonts w:ascii="Cambria" w:hAnsi="Cambria"/>
          <w:lang w:val="en-GB"/>
        </w:rPr>
        <w:t xml:space="preserve">categories tested. </w:t>
      </w:r>
      <w:r w:rsidR="00B1051C" w:rsidRPr="006033C2">
        <w:rPr>
          <w:rFonts w:ascii="Cambria" w:hAnsi="Cambria"/>
          <w:lang w:val="en-GB"/>
        </w:rPr>
        <w:t xml:space="preserve">Missing bars </w:t>
      </w:r>
      <w:r w:rsidR="00B931B3" w:rsidRPr="006033C2">
        <w:rPr>
          <w:rFonts w:ascii="Cambria" w:hAnsi="Cambria"/>
          <w:lang w:val="en-GB"/>
        </w:rPr>
        <w:t>indicate that data are not available for a given category.</w:t>
      </w:r>
    </w:p>
    <w:p w14:paraId="0CA60956" w14:textId="77777777" w:rsidR="007C60D4" w:rsidRPr="006033C2" w:rsidRDefault="007C60D4" w:rsidP="0015526E">
      <w:pPr>
        <w:spacing w:after="0" w:line="360" w:lineRule="auto"/>
        <w:jc w:val="both"/>
        <w:rPr>
          <w:rFonts w:ascii="Cambria" w:hAnsi="Cambria"/>
          <w:sz w:val="24"/>
          <w:szCs w:val="24"/>
          <w:lang w:val="en-GB"/>
        </w:rPr>
      </w:pPr>
    </w:p>
    <w:p w14:paraId="393D4A28" w14:textId="559E6AC7" w:rsidR="00335FB7" w:rsidRPr="006033C2" w:rsidRDefault="007C60D4" w:rsidP="0015526E">
      <w:pPr>
        <w:spacing w:after="0" w:line="360" w:lineRule="auto"/>
        <w:jc w:val="both"/>
        <w:rPr>
          <w:rFonts w:ascii="Cambria" w:hAnsi="Cambria"/>
          <w:sz w:val="24"/>
          <w:szCs w:val="24"/>
        </w:rPr>
      </w:pPr>
      <w:r w:rsidRPr="006033C2">
        <w:rPr>
          <w:rFonts w:ascii="Cambria" w:hAnsi="Cambria"/>
          <w:sz w:val="24"/>
          <w:szCs w:val="24"/>
        </w:rPr>
        <w:t xml:space="preserve">To investigate in more detail the negative UV effect </w:t>
      </w:r>
      <w:r w:rsidR="00390231" w:rsidRPr="006033C2">
        <w:rPr>
          <w:rFonts w:ascii="Cambria" w:hAnsi="Cambria"/>
          <w:sz w:val="24"/>
          <w:szCs w:val="24"/>
        </w:rPr>
        <w:t>on stomatal size</w:t>
      </w:r>
      <w:r w:rsidR="007C3E80" w:rsidRPr="006033C2">
        <w:rPr>
          <w:rFonts w:ascii="Cambria" w:hAnsi="Cambria"/>
          <w:sz w:val="24"/>
          <w:szCs w:val="24"/>
        </w:rPr>
        <w:t xml:space="preserve"> (</w:t>
      </w:r>
      <w:r w:rsidR="007C3E80" w:rsidRPr="006033C2">
        <w:rPr>
          <w:rFonts w:ascii="Cambria" w:hAnsi="Cambria"/>
          <w:i/>
          <w:sz w:val="24"/>
          <w:szCs w:val="24"/>
        </w:rPr>
        <w:t>n</w:t>
      </w:r>
      <w:r w:rsidR="007C3E80" w:rsidRPr="006033C2">
        <w:rPr>
          <w:rFonts w:ascii="Cambria" w:hAnsi="Cambria"/>
          <w:sz w:val="24"/>
          <w:szCs w:val="24"/>
        </w:rPr>
        <w:t xml:space="preserve">=48, </w:t>
      </w:r>
      <w:r w:rsidR="007C3E80" w:rsidRPr="006033C2">
        <w:rPr>
          <w:rFonts w:ascii="Cambria" w:hAnsi="Cambria"/>
          <w:i/>
          <w:sz w:val="24"/>
          <w:szCs w:val="24"/>
        </w:rPr>
        <w:t>p</w:t>
      </w:r>
      <w:r w:rsidR="00BD1EB7" w:rsidRPr="006033C2">
        <w:rPr>
          <w:rFonts w:ascii="Cambria" w:hAnsi="Cambria"/>
          <w:sz w:val="24"/>
          <w:szCs w:val="24"/>
        </w:rPr>
        <w:t>&lt;</w:t>
      </w:r>
      <w:r w:rsidR="007C3E80" w:rsidRPr="006033C2">
        <w:rPr>
          <w:rFonts w:ascii="Cambria" w:hAnsi="Cambria"/>
          <w:sz w:val="24"/>
          <w:szCs w:val="24"/>
        </w:rPr>
        <w:t>0</w:t>
      </w:r>
      <w:r w:rsidR="00F73BEB" w:rsidRPr="006033C2">
        <w:rPr>
          <w:rFonts w:ascii="Cambria" w:hAnsi="Cambria"/>
          <w:sz w:val="24"/>
          <w:szCs w:val="24"/>
        </w:rPr>
        <w:t>.</w:t>
      </w:r>
      <w:r w:rsidR="007C3E80" w:rsidRPr="006033C2">
        <w:rPr>
          <w:rFonts w:ascii="Cambria" w:hAnsi="Cambria"/>
          <w:sz w:val="24"/>
          <w:szCs w:val="24"/>
        </w:rPr>
        <w:t>00</w:t>
      </w:r>
      <w:r w:rsidR="00BD1EB7" w:rsidRPr="006033C2">
        <w:rPr>
          <w:rFonts w:ascii="Cambria" w:hAnsi="Cambria"/>
          <w:sz w:val="24"/>
          <w:szCs w:val="24"/>
        </w:rPr>
        <w:t>1</w:t>
      </w:r>
      <w:r w:rsidR="007C3E80" w:rsidRPr="006033C2">
        <w:rPr>
          <w:rFonts w:ascii="Cambria" w:hAnsi="Cambria"/>
          <w:sz w:val="24"/>
          <w:szCs w:val="24"/>
        </w:rPr>
        <w:t>)</w:t>
      </w:r>
      <w:r w:rsidR="00390231" w:rsidRPr="006033C2">
        <w:rPr>
          <w:rFonts w:ascii="Cambria" w:hAnsi="Cambria"/>
          <w:sz w:val="24"/>
          <w:szCs w:val="24"/>
        </w:rPr>
        <w:t xml:space="preserve">, </w:t>
      </w:r>
      <w:r w:rsidRPr="006033C2">
        <w:rPr>
          <w:rFonts w:ascii="Cambria" w:hAnsi="Cambria"/>
          <w:sz w:val="24"/>
          <w:szCs w:val="24"/>
        </w:rPr>
        <w:t xml:space="preserve">the relationships between </w:t>
      </w:r>
      <w:r w:rsidR="00A47149" w:rsidRPr="006033C2">
        <w:rPr>
          <w:rFonts w:ascii="Cambria" w:hAnsi="Cambria"/>
          <w:sz w:val="24"/>
          <w:szCs w:val="24"/>
        </w:rPr>
        <w:t xml:space="preserve">the UV response and </w:t>
      </w:r>
      <w:r w:rsidR="0046290E" w:rsidRPr="006033C2">
        <w:rPr>
          <w:rFonts w:ascii="Cambria" w:hAnsi="Cambria"/>
          <w:sz w:val="24"/>
          <w:szCs w:val="24"/>
        </w:rPr>
        <w:t xml:space="preserve">experimental </w:t>
      </w:r>
      <w:r w:rsidR="00F73BEB" w:rsidRPr="006033C2">
        <w:rPr>
          <w:rFonts w:ascii="Cambria" w:hAnsi="Cambria"/>
          <w:sz w:val="24"/>
          <w:szCs w:val="24"/>
        </w:rPr>
        <w:t>treatmen</w:t>
      </w:r>
      <w:r w:rsidR="00A47149" w:rsidRPr="006033C2">
        <w:rPr>
          <w:rFonts w:ascii="Cambria" w:hAnsi="Cambria"/>
          <w:sz w:val="24"/>
          <w:szCs w:val="24"/>
        </w:rPr>
        <w:t>ts</w:t>
      </w:r>
      <w:r w:rsidR="004738A3" w:rsidRPr="006033C2">
        <w:rPr>
          <w:rFonts w:ascii="Cambria" w:hAnsi="Cambria"/>
          <w:sz w:val="24"/>
          <w:szCs w:val="24"/>
        </w:rPr>
        <w:t xml:space="preserve"> and/or plant characteristics </w:t>
      </w:r>
      <w:r w:rsidR="00A47149" w:rsidRPr="006033C2">
        <w:rPr>
          <w:rFonts w:ascii="Cambria" w:hAnsi="Cambria"/>
          <w:sz w:val="24"/>
          <w:szCs w:val="24"/>
        </w:rPr>
        <w:t xml:space="preserve">were </w:t>
      </w:r>
      <w:r w:rsidR="00EC7E2E" w:rsidRPr="006033C2">
        <w:rPr>
          <w:rFonts w:ascii="Cambria" w:hAnsi="Cambria"/>
          <w:sz w:val="24"/>
          <w:szCs w:val="24"/>
        </w:rPr>
        <w:t>analysed</w:t>
      </w:r>
      <w:r w:rsidR="00A47149" w:rsidRPr="006033C2">
        <w:rPr>
          <w:rFonts w:ascii="Cambria" w:hAnsi="Cambria"/>
          <w:sz w:val="24"/>
          <w:szCs w:val="24"/>
        </w:rPr>
        <w:t xml:space="preserve"> (Figure </w:t>
      </w:r>
      <w:r w:rsidR="00DD4C98" w:rsidRPr="006033C2">
        <w:rPr>
          <w:rFonts w:ascii="Cambria" w:hAnsi="Cambria"/>
          <w:sz w:val="24"/>
          <w:szCs w:val="24"/>
        </w:rPr>
        <w:t>4</w:t>
      </w:r>
      <w:r w:rsidR="00A47149" w:rsidRPr="006033C2">
        <w:rPr>
          <w:rFonts w:ascii="Cambria" w:hAnsi="Cambria"/>
          <w:sz w:val="24"/>
          <w:szCs w:val="24"/>
        </w:rPr>
        <w:t>)</w:t>
      </w:r>
      <w:r w:rsidR="00EC7E2E" w:rsidRPr="006033C2">
        <w:rPr>
          <w:rFonts w:ascii="Cambria" w:hAnsi="Cambria"/>
          <w:sz w:val="24"/>
          <w:szCs w:val="24"/>
        </w:rPr>
        <w:t>.</w:t>
      </w:r>
      <w:r w:rsidRPr="006033C2">
        <w:rPr>
          <w:rFonts w:ascii="Cambria" w:hAnsi="Cambria"/>
          <w:sz w:val="24"/>
          <w:szCs w:val="24"/>
        </w:rPr>
        <w:t xml:space="preserve"> </w:t>
      </w:r>
      <w:r w:rsidR="00537AC0" w:rsidRPr="006033C2">
        <w:rPr>
          <w:rFonts w:ascii="Cambria" w:hAnsi="Cambria"/>
          <w:sz w:val="24"/>
          <w:szCs w:val="24"/>
        </w:rPr>
        <w:t xml:space="preserve">The data show that the negative effect of UV on </w:t>
      </w:r>
      <w:r w:rsidR="00537AC0" w:rsidRPr="006033C2">
        <w:rPr>
          <w:rFonts w:ascii="Cambria" w:hAnsi="Cambria"/>
          <w:sz w:val="24"/>
          <w:szCs w:val="24"/>
        </w:rPr>
        <w:lastRenderedPageBreak/>
        <w:t xml:space="preserve">stomatal size is largely associated with </w:t>
      </w:r>
      <w:r w:rsidR="003A5999" w:rsidRPr="006033C2">
        <w:rPr>
          <w:rFonts w:ascii="Cambria" w:hAnsi="Cambria"/>
          <w:sz w:val="24"/>
          <w:szCs w:val="24"/>
        </w:rPr>
        <w:t>medium doses of supplemental UV</w:t>
      </w:r>
      <w:r w:rsidR="00370F54" w:rsidRPr="006033C2">
        <w:rPr>
          <w:rFonts w:ascii="Cambria" w:hAnsi="Cambria"/>
          <w:sz w:val="24"/>
          <w:szCs w:val="24"/>
        </w:rPr>
        <w:t>, albeit n</w:t>
      </w:r>
      <w:r w:rsidR="0066673C" w:rsidRPr="006033C2">
        <w:rPr>
          <w:rFonts w:ascii="Cambria" w:hAnsi="Cambria"/>
          <w:sz w:val="24"/>
          <w:szCs w:val="24"/>
        </w:rPr>
        <w:t xml:space="preserve">o data were available on the effects of high supplemental UV doses. </w:t>
      </w:r>
      <w:r w:rsidR="003A5999" w:rsidRPr="006033C2">
        <w:rPr>
          <w:rFonts w:ascii="Cambria" w:hAnsi="Cambria"/>
          <w:sz w:val="24"/>
          <w:szCs w:val="24"/>
        </w:rPr>
        <w:t xml:space="preserve">No clear effects are observed in the case of </w:t>
      </w:r>
      <w:r w:rsidR="0043306A" w:rsidRPr="006033C2">
        <w:rPr>
          <w:rFonts w:ascii="Cambria" w:hAnsi="Cambria"/>
          <w:sz w:val="24"/>
          <w:szCs w:val="24"/>
        </w:rPr>
        <w:t xml:space="preserve">low supplemental UV doses, or below ambient UV doses. </w:t>
      </w:r>
      <w:r w:rsidR="00283D90" w:rsidRPr="006033C2">
        <w:rPr>
          <w:rFonts w:ascii="Cambria" w:hAnsi="Cambria"/>
          <w:sz w:val="24"/>
          <w:szCs w:val="24"/>
        </w:rPr>
        <w:t xml:space="preserve">Indeed, when analysing results as a function of experimental design, </w:t>
      </w:r>
      <w:r w:rsidR="00340F65" w:rsidRPr="006033C2">
        <w:rPr>
          <w:rFonts w:ascii="Cambria" w:hAnsi="Cambria"/>
          <w:sz w:val="24"/>
          <w:szCs w:val="24"/>
        </w:rPr>
        <w:t>UV-effects on stomatal size are strongly linked with supplementation experiments</w:t>
      </w:r>
      <w:r w:rsidR="007C2973" w:rsidRPr="006033C2">
        <w:rPr>
          <w:rFonts w:ascii="Cambria" w:hAnsi="Cambria"/>
          <w:sz w:val="24"/>
          <w:szCs w:val="24"/>
        </w:rPr>
        <w:t>, i.e.</w:t>
      </w:r>
      <w:r w:rsidR="00851A8F" w:rsidRPr="006033C2">
        <w:rPr>
          <w:rFonts w:ascii="Cambria" w:hAnsi="Cambria"/>
          <w:sz w:val="24"/>
          <w:szCs w:val="24"/>
        </w:rPr>
        <w:t xml:space="preserve"> exposure to</w:t>
      </w:r>
      <w:r w:rsidR="007C2973" w:rsidRPr="006033C2">
        <w:rPr>
          <w:rFonts w:ascii="Cambria" w:hAnsi="Cambria"/>
          <w:sz w:val="24"/>
          <w:szCs w:val="24"/>
        </w:rPr>
        <w:t xml:space="preserve"> above ambient UV doses</w:t>
      </w:r>
      <w:r w:rsidR="00340F65" w:rsidRPr="006033C2">
        <w:rPr>
          <w:rFonts w:ascii="Cambria" w:hAnsi="Cambria"/>
          <w:sz w:val="24"/>
          <w:szCs w:val="24"/>
        </w:rPr>
        <w:t xml:space="preserve">. </w:t>
      </w:r>
      <w:r w:rsidR="009D214D" w:rsidRPr="006033C2">
        <w:rPr>
          <w:rFonts w:ascii="Cambria" w:hAnsi="Cambria"/>
          <w:sz w:val="24"/>
          <w:szCs w:val="24"/>
        </w:rPr>
        <w:t xml:space="preserve">Thus, supplementation experiments </w:t>
      </w:r>
      <w:r w:rsidR="00D243BD" w:rsidRPr="006033C2">
        <w:rPr>
          <w:rFonts w:ascii="Cambria" w:hAnsi="Cambria"/>
          <w:sz w:val="24"/>
          <w:szCs w:val="24"/>
        </w:rPr>
        <w:t>yield different results than exclusion experiments</w:t>
      </w:r>
      <w:r w:rsidR="00A93E92" w:rsidRPr="006033C2">
        <w:rPr>
          <w:rFonts w:ascii="Cambria" w:hAnsi="Cambria"/>
          <w:sz w:val="24"/>
          <w:szCs w:val="24"/>
        </w:rPr>
        <w:t>, consistent with earlier observations (i.e. Rouss</w:t>
      </w:r>
      <w:r w:rsidR="00765AFF" w:rsidRPr="006033C2">
        <w:rPr>
          <w:rFonts w:ascii="Cambria" w:hAnsi="Cambria"/>
          <w:sz w:val="24"/>
          <w:szCs w:val="24"/>
        </w:rPr>
        <w:t>eaux et al., 2004</w:t>
      </w:r>
      <w:r w:rsidR="00A93E92" w:rsidRPr="006033C2">
        <w:rPr>
          <w:rFonts w:ascii="Cambria" w:hAnsi="Cambria"/>
          <w:sz w:val="24"/>
          <w:szCs w:val="24"/>
        </w:rPr>
        <w:t>)</w:t>
      </w:r>
      <w:r w:rsidR="00D243BD" w:rsidRPr="006033C2">
        <w:rPr>
          <w:rFonts w:ascii="Cambria" w:hAnsi="Cambria"/>
          <w:sz w:val="24"/>
          <w:szCs w:val="24"/>
        </w:rPr>
        <w:t xml:space="preserve">. </w:t>
      </w:r>
      <w:r w:rsidR="002B4918" w:rsidRPr="006033C2">
        <w:rPr>
          <w:rFonts w:ascii="Cambria" w:hAnsi="Cambria"/>
          <w:sz w:val="24"/>
          <w:szCs w:val="24"/>
        </w:rPr>
        <w:t>Further</w:t>
      </w:r>
      <w:r w:rsidR="007A707E" w:rsidRPr="00384079">
        <w:rPr>
          <w:rFonts w:ascii="Cambria" w:hAnsi="Cambria"/>
          <w:sz w:val="24"/>
          <w:szCs w:val="24"/>
        </w:rPr>
        <w:t xml:space="preserve">, </w:t>
      </w:r>
      <w:r w:rsidR="001C2067" w:rsidRPr="00384079">
        <w:rPr>
          <w:rFonts w:ascii="Cambria" w:hAnsi="Cambria"/>
          <w:sz w:val="24"/>
          <w:szCs w:val="24"/>
        </w:rPr>
        <w:t xml:space="preserve">the </w:t>
      </w:r>
      <w:r w:rsidR="007A707E" w:rsidRPr="00384079">
        <w:rPr>
          <w:rFonts w:ascii="Cambria" w:hAnsi="Cambria"/>
          <w:sz w:val="24"/>
          <w:szCs w:val="24"/>
        </w:rPr>
        <w:t xml:space="preserve">analysis showed that the effect of supplemental UV doses was clearly notable in </w:t>
      </w:r>
      <w:r w:rsidR="003F011A" w:rsidRPr="006033C2">
        <w:rPr>
          <w:rFonts w:ascii="Cambria" w:hAnsi="Cambria"/>
          <w:sz w:val="24"/>
          <w:szCs w:val="24"/>
        </w:rPr>
        <w:t xml:space="preserve">environmentally relevant </w:t>
      </w:r>
      <w:r w:rsidR="007A707E" w:rsidRPr="006033C2">
        <w:rPr>
          <w:rFonts w:ascii="Cambria" w:hAnsi="Cambria"/>
          <w:sz w:val="24"/>
          <w:szCs w:val="24"/>
        </w:rPr>
        <w:t>UV field studies.</w:t>
      </w:r>
      <w:r w:rsidR="002B4918" w:rsidRPr="006033C2">
        <w:rPr>
          <w:rFonts w:ascii="Cambria" w:hAnsi="Cambria"/>
          <w:sz w:val="24"/>
          <w:szCs w:val="24"/>
        </w:rPr>
        <w:t xml:space="preserve"> </w:t>
      </w:r>
      <w:r w:rsidR="00443245" w:rsidRPr="006033C2">
        <w:rPr>
          <w:rFonts w:ascii="Cambria" w:hAnsi="Cambria"/>
          <w:sz w:val="24"/>
          <w:szCs w:val="24"/>
        </w:rPr>
        <w:t xml:space="preserve">It has been argued that UV effects </w:t>
      </w:r>
      <w:r w:rsidR="00F60153" w:rsidRPr="006033C2">
        <w:rPr>
          <w:rFonts w:ascii="Cambria" w:hAnsi="Cambria"/>
          <w:sz w:val="24"/>
          <w:szCs w:val="24"/>
        </w:rPr>
        <w:t>are most notable in growth</w:t>
      </w:r>
      <w:r w:rsidR="00084BC6" w:rsidRPr="006033C2">
        <w:rPr>
          <w:rFonts w:ascii="Cambria" w:hAnsi="Cambria"/>
          <w:sz w:val="24"/>
          <w:szCs w:val="24"/>
        </w:rPr>
        <w:t xml:space="preserve"> </w:t>
      </w:r>
      <w:r w:rsidR="00F60153" w:rsidRPr="006033C2">
        <w:rPr>
          <w:rFonts w:ascii="Cambria" w:hAnsi="Cambria"/>
          <w:sz w:val="24"/>
          <w:szCs w:val="24"/>
        </w:rPr>
        <w:t>chamber studies due to the combination of high UV versus low background PAR</w:t>
      </w:r>
      <w:r w:rsidR="008C61A0" w:rsidRPr="006033C2">
        <w:rPr>
          <w:rFonts w:ascii="Cambria" w:hAnsi="Cambria"/>
          <w:sz w:val="24"/>
          <w:szCs w:val="24"/>
        </w:rPr>
        <w:t xml:space="preserve"> (</w:t>
      </w:r>
      <w:r w:rsidR="006475BE" w:rsidRPr="006033C2">
        <w:rPr>
          <w:rFonts w:ascii="Cambria" w:hAnsi="Cambria"/>
          <w:sz w:val="24"/>
          <w:szCs w:val="24"/>
        </w:rPr>
        <w:t>Teramura, 1983</w:t>
      </w:r>
      <w:r w:rsidR="008C61A0" w:rsidRPr="006033C2">
        <w:rPr>
          <w:rFonts w:ascii="Cambria" w:hAnsi="Cambria"/>
          <w:sz w:val="24"/>
          <w:szCs w:val="24"/>
        </w:rPr>
        <w:t>)</w:t>
      </w:r>
      <w:r w:rsidR="00F60153" w:rsidRPr="006033C2">
        <w:rPr>
          <w:rFonts w:ascii="Cambria" w:hAnsi="Cambria"/>
          <w:sz w:val="24"/>
          <w:szCs w:val="24"/>
        </w:rPr>
        <w:t xml:space="preserve">. </w:t>
      </w:r>
      <w:r w:rsidR="00335FB7" w:rsidRPr="006033C2">
        <w:rPr>
          <w:rFonts w:ascii="Cambria" w:hAnsi="Cambria"/>
          <w:sz w:val="24"/>
          <w:szCs w:val="24"/>
        </w:rPr>
        <w:t xml:space="preserve">Therefore, it could be speculated that </w:t>
      </w:r>
      <w:r w:rsidR="00D00E9D" w:rsidRPr="006033C2">
        <w:rPr>
          <w:rFonts w:ascii="Cambria" w:hAnsi="Cambria"/>
          <w:sz w:val="24"/>
          <w:szCs w:val="24"/>
        </w:rPr>
        <w:t>the stomatal size would be even smaller in growth chamber studies, but this remains to be shown.</w:t>
      </w:r>
    </w:p>
    <w:p w14:paraId="7AF90528" w14:textId="6325DDC3" w:rsidR="007C60D4" w:rsidRPr="00384079" w:rsidRDefault="00595F41" w:rsidP="0015526E">
      <w:pPr>
        <w:spacing w:after="0" w:line="360" w:lineRule="auto"/>
        <w:jc w:val="both"/>
        <w:rPr>
          <w:rFonts w:ascii="Cambria" w:hAnsi="Cambria"/>
          <w:sz w:val="24"/>
          <w:szCs w:val="24"/>
        </w:rPr>
      </w:pPr>
      <w:r w:rsidRPr="006033C2">
        <w:rPr>
          <w:rFonts w:ascii="Cambria" w:hAnsi="Cambria"/>
          <w:sz w:val="24"/>
          <w:szCs w:val="24"/>
        </w:rPr>
        <w:t xml:space="preserve">Further analysis showed that UV effects on stomatal size </w:t>
      </w:r>
      <w:r w:rsidR="006E7340" w:rsidRPr="006033C2">
        <w:rPr>
          <w:rFonts w:ascii="Cambria" w:hAnsi="Cambria"/>
          <w:sz w:val="24"/>
          <w:szCs w:val="24"/>
        </w:rPr>
        <w:t xml:space="preserve">are only significant in </w:t>
      </w:r>
      <w:r w:rsidR="001C2067" w:rsidRPr="006033C2">
        <w:rPr>
          <w:rFonts w:ascii="Cambria" w:hAnsi="Cambria"/>
          <w:sz w:val="24"/>
          <w:szCs w:val="24"/>
        </w:rPr>
        <w:t>medium-</w:t>
      </w:r>
      <w:r w:rsidR="006E7340" w:rsidRPr="006033C2">
        <w:rPr>
          <w:rFonts w:ascii="Cambria" w:hAnsi="Cambria"/>
          <w:sz w:val="24"/>
          <w:szCs w:val="24"/>
        </w:rPr>
        <w:t>duration experiments</w:t>
      </w:r>
      <w:r w:rsidR="00D26D02" w:rsidRPr="006033C2">
        <w:rPr>
          <w:rFonts w:ascii="Cambria" w:hAnsi="Cambria"/>
          <w:sz w:val="24"/>
          <w:szCs w:val="24"/>
        </w:rPr>
        <w:t xml:space="preserve"> (Figure 4)</w:t>
      </w:r>
      <w:r w:rsidR="006E7340" w:rsidRPr="006033C2">
        <w:rPr>
          <w:rFonts w:ascii="Cambria" w:hAnsi="Cambria"/>
          <w:sz w:val="24"/>
          <w:szCs w:val="24"/>
        </w:rPr>
        <w:t>. Given that morphological change require</w:t>
      </w:r>
      <w:r w:rsidR="00EC2602" w:rsidRPr="006033C2">
        <w:rPr>
          <w:rFonts w:ascii="Cambria" w:hAnsi="Cambria"/>
          <w:sz w:val="24"/>
          <w:szCs w:val="24"/>
        </w:rPr>
        <w:t>s</w:t>
      </w:r>
      <w:r w:rsidR="006E7340" w:rsidRPr="006033C2">
        <w:rPr>
          <w:rFonts w:ascii="Cambria" w:hAnsi="Cambria"/>
          <w:sz w:val="24"/>
          <w:szCs w:val="24"/>
        </w:rPr>
        <w:t xml:space="preserve"> time</w:t>
      </w:r>
      <w:r w:rsidR="004D3337" w:rsidRPr="006033C2">
        <w:rPr>
          <w:rFonts w:ascii="Cambria" w:hAnsi="Cambria"/>
          <w:sz w:val="24"/>
          <w:szCs w:val="24"/>
        </w:rPr>
        <w:t xml:space="preserve">, </w:t>
      </w:r>
      <w:r w:rsidR="002C50BF" w:rsidRPr="006033C2">
        <w:rPr>
          <w:rFonts w:ascii="Cambria" w:hAnsi="Cambria"/>
          <w:sz w:val="24"/>
          <w:szCs w:val="24"/>
        </w:rPr>
        <w:t xml:space="preserve">it can be speculated that there </w:t>
      </w:r>
      <w:r w:rsidR="00CB28B6" w:rsidRPr="006033C2">
        <w:rPr>
          <w:rFonts w:ascii="Cambria" w:hAnsi="Cambria"/>
          <w:sz w:val="24"/>
          <w:szCs w:val="24"/>
        </w:rPr>
        <w:t>will be</w:t>
      </w:r>
      <w:r w:rsidR="002C50BF" w:rsidRPr="006033C2">
        <w:rPr>
          <w:rFonts w:ascii="Cambria" w:hAnsi="Cambria"/>
          <w:sz w:val="24"/>
          <w:szCs w:val="24"/>
        </w:rPr>
        <w:t xml:space="preserve"> no UV-mediated changes in stomatal size in </w:t>
      </w:r>
      <w:r w:rsidR="001C2067" w:rsidRPr="006033C2">
        <w:rPr>
          <w:rFonts w:ascii="Cambria" w:hAnsi="Cambria"/>
          <w:sz w:val="24"/>
          <w:szCs w:val="24"/>
        </w:rPr>
        <w:t>short-</w:t>
      </w:r>
      <w:r w:rsidR="002C50BF" w:rsidRPr="006033C2">
        <w:rPr>
          <w:rFonts w:ascii="Cambria" w:hAnsi="Cambria"/>
          <w:sz w:val="24"/>
          <w:szCs w:val="24"/>
        </w:rPr>
        <w:t>term experiments</w:t>
      </w:r>
      <w:r w:rsidR="004B619D" w:rsidRPr="006033C2">
        <w:rPr>
          <w:rFonts w:ascii="Cambria" w:hAnsi="Cambria"/>
          <w:sz w:val="24"/>
          <w:szCs w:val="24"/>
        </w:rPr>
        <w:t xml:space="preserve">. </w:t>
      </w:r>
      <w:r w:rsidR="003F1FE2" w:rsidRPr="006033C2">
        <w:rPr>
          <w:rFonts w:ascii="Cambria" w:hAnsi="Cambria"/>
          <w:sz w:val="24"/>
          <w:szCs w:val="24"/>
        </w:rPr>
        <w:t xml:space="preserve">This is indeed what the data show. </w:t>
      </w:r>
      <w:r w:rsidR="004B619D" w:rsidRPr="006033C2">
        <w:rPr>
          <w:rFonts w:ascii="Cambria" w:hAnsi="Cambria"/>
          <w:sz w:val="24"/>
          <w:szCs w:val="24"/>
        </w:rPr>
        <w:t xml:space="preserve">However, surprisingly, the study also failed to identify </w:t>
      </w:r>
      <w:r w:rsidR="001C2067" w:rsidRPr="006033C2">
        <w:rPr>
          <w:rFonts w:ascii="Cambria" w:hAnsi="Cambria"/>
          <w:sz w:val="24"/>
          <w:szCs w:val="24"/>
        </w:rPr>
        <w:t xml:space="preserve">the </w:t>
      </w:r>
      <w:r w:rsidR="004B619D" w:rsidRPr="006033C2">
        <w:rPr>
          <w:rFonts w:ascii="Cambria" w:hAnsi="Cambria"/>
          <w:sz w:val="24"/>
          <w:szCs w:val="24"/>
        </w:rPr>
        <w:t xml:space="preserve">effects </w:t>
      </w:r>
      <w:r w:rsidR="00A35E07" w:rsidRPr="006033C2">
        <w:rPr>
          <w:rFonts w:ascii="Cambria" w:hAnsi="Cambria"/>
          <w:sz w:val="24"/>
          <w:szCs w:val="24"/>
        </w:rPr>
        <w:t xml:space="preserve">of UV exposure on stomatal size in </w:t>
      </w:r>
      <w:r w:rsidR="001C2067" w:rsidRPr="006033C2">
        <w:rPr>
          <w:rFonts w:ascii="Cambria" w:hAnsi="Cambria"/>
          <w:sz w:val="24"/>
          <w:szCs w:val="24"/>
        </w:rPr>
        <w:t>long-</w:t>
      </w:r>
      <w:r w:rsidR="00A35E07" w:rsidRPr="006033C2">
        <w:rPr>
          <w:rFonts w:ascii="Cambria" w:hAnsi="Cambria"/>
          <w:sz w:val="24"/>
          <w:szCs w:val="24"/>
        </w:rPr>
        <w:t>term studies</w:t>
      </w:r>
      <w:r w:rsidR="00C71F70" w:rsidRPr="006033C2">
        <w:rPr>
          <w:rFonts w:ascii="Cambria" w:hAnsi="Cambria"/>
          <w:sz w:val="24"/>
          <w:szCs w:val="24"/>
        </w:rPr>
        <w:t xml:space="preserve"> (</w:t>
      </w:r>
      <w:r w:rsidR="00C71F70" w:rsidRPr="006033C2">
        <w:rPr>
          <w:rFonts w:ascii="Cambria" w:hAnsi="Cambria"/>
          <w:i/>
          <w:sz w:val="24"/>
          <w:szCs w:val="24"/>
          <w:lang w:val="en-GB"/>
        </w:rPr>
        <w:t>p</w:t>
      </w:r>
      <w:r w:rsidR="00C71F70" w:rsidRPr="006033C2">
        <w:rPr>
          <w:rFonts w:ascii="Cambria" w:hAnsi="Cambria"/>
          <w:sz w:val="24"/>
          <w:szCs w:val="24"/>
          <w:lang w:val="en-GB"/>
        </w:rPr>
        <w:t xml:space="preserve">=0.71, </w:t>
      </w:r>
      <w:r w:rsidR="00C71F70" w:rsidRPr="006033C2">
        <w:rPr>
          <w:rFonts w:ascii="Cambria" w:hAnsi="Cambria"/>
          <w:i/>
          <w:sz w:val="24"/>
          <w:szCs w:val="24"/>
          <w:lang w:val="en-GB"/>
        </w:rPr>
        <w:t>n</w:t>
      </w:r>
      <w:r w:rsidR="00C71F70" w:rsidRPr="006033C2">
        <w:rPr>
          <w:rFonts w:ascii="Cambria" w:hAnsi="Cambria"/>
          <w:sz w:val="24"/>
          <w:szCs w:val="24"/>
          <w:lang w:val="en-GB"/>
        </w:rPr>
        <w:t>=18</w:t>
      </w:r>
      <w:r w:rsidR="00C71F70" w:rsidRPr="006033C2">
        <w:rPr>
          <w:rFonts w:ascii="Cambria" w:hAnsi="Cambria"/>
          <w:sz w:val="24"/>
          <w:szCs w:val="24"/>
        </w:rPr>
        <w:t>)</w:t>
      </w:r>
      <w:r w:rsidR="00A35E07" w:rsidRPr="006033C2">
        <w:rPr>
          <w:rFonts w:ascii="Cambria" w:hAnsi="Cambria"/>
          <w:sz w:val="24"/>
          <w:szCs w:val="24"/>
        </w:rPr>
        <w:t xml:space="preserve">. </w:t>
      </w:r>
      <w:r w:rsidR="009E56B6" w:rsidRPr="006033C2">
        <w:rPr>
          <w:rFonts w:ascii="Cambria" w:hAnsi="Cambria"/>
          <w:sz w:val="24"/>
          <w:szCs w:val="24"/>
        </w:rPr>
        <w:t xml:space="preserve">As </w:t>
      </w:r>
      <w:r w:rsidR="00C71F70" w:rsidRPr="006033C2">
        <w:rPr>
          <w:rFonts w:ascii="Cambria" w:hAnsi="Cambria"/>
          <w:sz w:val="24"/>
          <w:szCs w:val="24"/>
        </w:rPr>
        <w:t xml:space="preserve">trees </w:t>
      </w:r>
      <w:r w:rsidR="00817CD1" w:rsidRPr="006033C2">
        <w:rPr>
          <w:rFonts w:ascii="Cambria" w:hAnsi="Cambria"/>
          <w:sz w:val="24"/>
          <w:szCs w:val="24"/>
        </w:rPr>
        <w:t xml:space="preserve">were found </w:t>
      </w:r>
      <w:r w:rsidR="00982B1B" w:rsidRPr="006033C2">
        <w:rPr>
          <w:rFonts w:ascii="Cambria" w:hAnsi="Cambria"/>
          <w:sz w:val="24"/>
          <w:szCs w:val="24"/>
        </w:rPr>
        <w:t xml:space="preserve">not </w:t>
      </w:r>
      <w:r w:rsidR="00817CD1" w:rsidRPr="006033C2">
        <w:rPr>
          <w:rFonts w:ascii="Cambria" w:hAnsi="Cambria"/>
          <w:sz w:val="24"/>
          <w:szCs w:val="24"/>
        </w:rPr>
        <w:t xml:space="preserve">to </w:t>
      </w:r>
      <w:r w:rsidR="00982B1B" w:rsidRPr="006033C2">
        <w:rPr>
          <w:rFonts w:ascii="Cambria" w:hAnsi="Cambria"/>
          <w:sz w:val="24"/>
          <w:szCs w:val="24"/>
        </w:rPr>
        <w:t xml:space="preserve">amend stomatal size in response to UV exposure, it might be speculated that the lack of </w:t>
      </w:r>
      <w:r w:rsidR="001C2067" w:rsidRPr="006033C2">
        <w:rPr>
          <w:rFonts w:ascii="Cambria" w:hAnsi="Cambria"/>
          <w:sz w:val="24"/>
          <w:szCs w:val="24"/>
        </w:rPr>
        <w:t>long-</w:t>
      </w:r>
      <w:r w:rsidR="00982B1B" w:rsidRPr="006033C2">
        <w:rPr>
          <w:rFonts w:ascii="Cambria" w:hAnsi="Cambria"/>
          <w:sz w:val="24"/>
          <w:szCs w:val="24"/>
        </w:rPr>
        <w:t xml:space="preserve">term </w:t>
      </w:r>
      <w:r w:rsidR="00267C93" w:rsidRPr="006033C2">
        <w:rPr>
          <w:rFonts w:ascii="Cambria" w:hAnsi="Cambria"/>
          <w:sz w:val="24"/>
          <w:szCs w:val="24"/>
        </w:rPr>
        <w:t xml:space="preserve">UV response is due to </w:t>
      </w:r>
      <w:r w:rsidR="001C2067" w:rsidRPr="006033C2">
        <w:rPr>
          <w:rFonts w:ascii="Cambria" w:hAnsi="Cambria"/>
          <w:sz w:val="24"/>
          <w:szCs w:val="24"/>
        </w:rPr>
        <w:t xml:space="preserve">the </w:t>
      </w:r>
      <w:r w:rsidR="00267C93" w:rsidRPr="006033C2">
        <w:rPr>
          <w:rFonts w:ascii="Cambria" w:hAnsi="Cambria"/>
          <w:sz w:val="24"/>
          <w:szCs w:val="24"/>
        </w:rPr>
        <w:t xml:space="preserve">dominance of trees </w:t>
      </w:r>
      <w:r w:rsidR="00005BED" w:rsidRPr="006033C2">
        <w:rPr>
          <w:rFonts w:ascii="Cambria" w:hAnsi="Cambria"/>
          <w:sz w:val="24"/>
          <w:szCs w:val="24"/>
        </w:rPr>
        <w:t xml:space="preserve">in long-term UV experiments. </w:t>
      </w:r>
      <w:r w:rsidR="00BD1EB7" w:rsidRPr="006033C2">
        <w:rPr>
          <w:rFonts w:ascii="Cambria" w:hAnsi="Cambria"/>
          <w:sz w:val="24"/>
          <w:szCs w:val="24"/>
        </w:rPr>
        <w:t>However, this is not supported by the data, trees are also used as experimental species in short and medium where changes in stomatal size were noted</w:t>
      </w:r>
      <w:r w:rsidR="00BD1EB7" w:rsidRPr="006033C2" w:rsidDel="00BD1EB7">
        <w:rPr>
          <w:rFonts w:ascii="Cambria" w:hAnsi="Cambria"/>
          <w:sz w:val="24"/>
          <w:szCs w:val="24"/>
        </w:rPr>
        <w:t xml:space="preserve"> </w:t>
      </w:r>
      <w:r w:rsidR="00643E05" w:rsidRPr="006033C2">
        <w:rPr>
          <w:rFonts w:ascii="Cambria" w:hAnsi="Cambria"/>
          <w:sz w:val="24"/>
          <w:szCs w:val="24"/>
        </w:rPr>
        <w:t xml:space="preserve">(Figure </w:t>
      </w:r>
      <w:r w:rsidR="002B3096" w:rsidRPr="006033C2">
        <w:rPr>
          <w:rFonts w:ascii="Cambria" w:hAnsi="Cambria"/>
          <w:sz w:val="24"/>
          <w:szCs w:val="24"/>
        </w:rPr>
        <w:t>2D</w:t>
      </w:r>
      <w:r w:rsidR="00FE6DF6" w:rsidRPr="006033C2">
        <w:rPr>
          <w:rFonts w:ascii="Cambria" w:hAnsi="Cambria"/>
          <w:sz w:val="24"/>
          <w:szCs w:val="24"/>
        </w:rPr>
        <w:t>)</w:t>
      </w:r>
      <w:r w:rsidR="00C71F70" w:rsidRPr="006033C2">
        <w:rPr>
          <w:rFonts w:ascii="Cambria" w:hAnsi="Cambria"/>
          <w:sz w:val="24"/>
          <w:szCs w:val="24"/>
        </w:rPr>
        <w:t xml:space="preserve">. </w:t>
      </w:r>
      <w:r w:rsidR="00A019DE" w:rsidRPr="006033C2">
        <w:rPr>
          <w:rFonts w:ascii="Cambria" w:hAnsi="Cambria"/>
          <w:sz w:val="24"/>
          <w:szCs w:val="24"/>
        </w:rPr>
        <w:t>Rather, it is</w:t>
      </w:r>
      <w:r w:rsidR="00A019DE" w:rsidRPr="00384079">
        <w:rPr>
          <w:rFonts w:ascii="Cambria" w:hAnsi="Cambria"/>
          <w:sz w:val="24"/>
          <w:szCs w:val="24"/>
        </w:rPr>
        <w:t xml:space="preserve"> speculated that when </w:t>
      </w:r>
      <w:r w:rsidR="008A2D13" w:rsidRPr="00384079">
        <w:rPr>
          <w:rFonts w:ascii="Cambria" w:hAnsi="Cambria"/>
          <w:sz w:val="24"/>
          <w:szCs w:val="24"/>
        </w:rPr>
        <w:t xml:space="preserve">plants reach a state of full acclimation, in </w:t>
      </w:r>
      <w:r w:rsidR="001C2067" w:rsidRPr="00384079">
        <w:rPr>
          <w:rFonts w:ascii="Cambria" w:hAnsi="Cambria"/>
          <w:sz w:val="24"/>
          <w:szCs w:val="24"/>
        </w:rPr>
        <w:t>long-</w:t>
      </w:r>
      <w:r w:rsidR="008A2D13" w:rsidRPr="00384079">
        <w:rPr>
          <w:rFonts w:ascii="Cambria" w:hAnsi="Cambria"/>
          <w:sz w:val="24"/>
          <w:szCs w:val="24"/>
        </w:rPr>
        <w:t xml:space="preserve">term experiments, the </w:t>
      </w:r>
      <w:r w:rsidR="00F44BF3" w:rsidRPr="00384079">
        <w:rPr>
          <w:rFonts w:ascii="Cambria" w:hAnsi="Cambria"/>
          <w:sz w:val="24"/>
          <w:szCs w:val="24"/>
        </w:rPr>
        <w:t>trigger that drives a reduction in stomatal size, is removed.</w:t>
      </w:r>
    </w:p>
    <w:p w14:paraId="45F4864A" w14:textId="310C2B9D" w:rsidR="007C60D4" w:rsidRDefault="00B931B3" w:rsidP="00384079">
      <w:pPr>
        <w:spacing w:after="0" w:line="360" w:lineRule="auto"/>
        <w:jc w:val="both"/>
        <w:rPr>
          <w:rFonts w:ascii="Cambria" w:hAnsi="Cambria"/>
          <w:sz w:val="24"/>
          <w:szCs w:val="24"/>
          <w:lang w:val="en-GB"/>
        </w:rPr>
      </w:pPr>
      <w:r w:rsidRPr="00384079">
        <w:rPr>
          <w:rFonts w:ascii="Cambria" w:hAnsi="Cambria"/>
          <w:sz w:val="24"/>
          <w:szCs w:val="24"/>
          <w:lang w:val="en-GB"/>
        </w:rPr>
        <w:t xml:space="preserve">Recent studies have shown </w:t>
      </w:r>
      <w:r w:rsidR="00F31F67">
        <w:rPr>
          <w:rFonts w:ascii="Cambria" w:hAnsi="Cambria"/>
          <w:sz w:val="24"/>
          <w:szCs w:val="24"/>
          <w:lang w:val="en-GB"/>
        </w:rPr>
        <w:t xml:space="preserve">that </w:t>
      </w:r>
      <w:r w:rsidRPr="00384079">
        <w:rPr>
          <w:rFonts w:ascii="Cambria" w:hAnsi="Cambria"/>
          <w:sz w:val="24"/>
          <w:szCs w:val="24"/>
          <w:lang w:val="en-GB"/>
        </w:rPr>
        <w:t xml:space="preserve">the </w:t>
      </w:r>
      <w:r w:rsidR="001C2067" w:rsidRPr="00384079">
        <w:rPr>
          <w:rFonts w:ascii="Cambria" w:hAnsi="Cambria"/>
          <w:sz w:val="24"/>
          <w:szCs w:val="24"/>
          <w:lang w:val="en-GB"/>
        </w:rPr>
        <w:t>UVR8</w:t>
      </w:r>
      <w:r w:rsidRPr="00384079">
        <w:rPr>
          <w:rFonts w:ascii="Cambria" w:hAnsi="Cambria"/>
          <w:sz w:val="24"/>
          <w:szCs w:val="24"/>
          <w:lang w:val="en-GB"/>
        </w:rPr>
        <w:t xml:space="preserve"> (UV-B resistance 8) photoreceptor can </w:t>
      </w:r>
      <w:r w:rsidR="002A7BAA" w:rsidRPr="00384079">
        <w:rPr>
          <w:rFonts w:ascii="Cambria" w:hAnsi="Cambria"/>
          <w:sz w:val="24"/>
          <w:szCs w:val="24"/>
          <w:lang w:val="en-GB"/>
        </w:rPr>
        <w:t xml:space="preserve">mediate stomatal closure (Tossi et al., 2014; Ge et al., 2020) and </w:t>
      </w:r>
      <w:r w:rsidR="006531BA">
        <w:rPr>
          <w:rFonts w:ascii="Cambria" w:hAnsi="Cambria"/>
          <w:sz w:val="24"/>
          <w:szCs w:val="24"/>
          <w:lang w:val="en-GB"/>
        </w:rPr>
        <w:t xml:space="preserve">an </w:t>
      </w:r>
      <w:r w:rsidR="002A7BAA" w:rsidRPr="00384079">
        <w:rPr>
          <w:rFonts w:ascii="Cambria" w:hAnsi="Cambria"/>
          <w:sz w:val="24"/>
          <w:szCs w:val="24"/>
          <w:lang w:val="en-GB"/>
        </w:rPr>
        <w:t xml:space="preserve">increase in stomatal index (Wargent et al., 2009). </w:t>
      </w:r>
      <w:r w:rsidR="00987767" w:rsidRPr="00384079">
        <w:rPr>
          <w:rFonts w:ascii="Cambria" w:hAnsi="Cambria"/>
          <w:sz w:val="24"/>
          <w:szCs w:val="24"/>
          <w:lang w:val="en-GB"/>
        </w:rPr>
        <w:t xml:space="preserve">It might be speculated that the </w:t>
      </w:r>
      <w:r w:rsidR="001C2067" w:rsidRPr="00384079">
        <w:rPr>
          <w:rFonts w:ascii="Cambria" w:hAnsi="Cambria"/>
          <w:sz w:val="24"/>
          <w:szCs w:val="24"/>
          <w:lang w:val="en-GB"/>
        </w:rPr>
        <w:t>UV-</w:t>
      </w:r>
      <w:r w:rsidR="00987767" w:rsidRPr="00384079">
        <w:rPr>
          <w:rFonts w:ascii="Cambria" w:hAnsi="Cambria"/>
          <w:sz w:val="24"/>
          <w:szCs w:val="24"/>
          <w:lang w:val="en-GB"/>
        </w:rPr>
        <w:t xml:space="preserve">mediated decrease in stomatal size is </w:t>
      </w:r>
      <w:r w:rsidR="002342FA" w:rsidRPr="00384079">
        <w:rPr>
          <w:rFonts w:ascii="Cambria" w:hAnsi="Cambria"/>
          <w:sz w:val="24"/>
          <w:szCs w:val="24"/>
          <w:lang w:val="en-GB"/>
        </w:rPr>
        <w:t xml:space="preserve">similarly </w:t>
      </w:r>
      <w:r w:rsidR="00987767" w:rsidRPr="00384079">
        <w:rPr>
          <w:rFonts w:ascii="Cambria" w:hAnsi="Cambria"/>
          <w:sz w:val="24"/>
          <w:szCs w:val="24"/>
          <w:lang w:val="en-GB"/>
        </w:rPr>
        <w:t>associated with</w:t>
      </w:r>
      <w:r w:rsidR="002342FA" w:rsidRPr="00384079">
        <w:rPr>
          <w:rFonts w:ascii="Cambria" w:hAnsi="Cambria"/>
          <w:sz w:val="24"/>
          <w:szCs w:val="24"/>
          <w:lang w:val="en-GB"/>
        </w:rPr>
        <w:t xml:space="preserve"> </w:t>
      </w:r>
      <w:r w:rsidR="002A7BAA" w:rsidRPr="00384079">
        <w:rPr>
          <w:rFonts w:ascii="Cambria" w:hAnsi="Cambria"/>
          <w:sz w:val="24"/>
          <w:szCs w:val="24"/>
          <w:lang w:val="en-GB"/>
        </w:rPr>
        <w:t xml:space="preserve">UVR8 </w:t>
      </w:r>
      <w:r w:rsidR="002342FA" w:rsidRPr="00384079">
        <w:rPr>
          <w:rFonts w:ascii="Cambria" w:hAnsi="Cambria"/>
          <w:sz w:val="24"/>
          <w:szCs w:val="24"/>
          <w:lang w:val="en-GB"/>
        </w:rPr>
        <w:t xml:space="preserve">activity, perhaps </w:t>
      </w:r>
      <w:r w:rsidR="009F4ECA" w:rsidRPr="00384079">
        <w:rPr>
          <w:rFonts w:ascii="Cambria" w:hAnsi="Cambria"/>
          <w:sz w:val="24"/>
          <w:szCs w:val="24"/>
          <w:lang w:val="en-GB"/>
        </w:rPr>
        <w:t xml:space="preserve">in conjunction with </w:t>
      </w:r>
      <w:r w:rsidR="001C2067" w:rsidRPr="00384079">
        <w:rPr>
          <w:rFonts w:ascii="Cambria" w:hAnsi="Cambria"/>
          <w:sz w:val="24"/>
          <w:szCs w:val="24"/>
          <w:lang w:val="en-GB"/>
        </w:rPr>
        <w:t>UVR8-</w:t>
      </w:r>
      <w:r w:rsidR="009F4ECA" w:rsidRPr="00384079">
        <w:rPr>
          <w:rFonts w:ascii="Cambria" w:hAnsi="Cambria"/>
          <w:sz w:val="24"/>
          <w:szCs w:val="24"/>
          <w:lang w:val="en-GB"/>
        </w:rPr>
        <w:t xml:space="preserve">mediated </w:t>
      </w:r>
      <w:r w:rsidR="00987767" w:rsidRPr="00384079">
        <w:rPr>
          <w:rFonts w:ascii="Cambria" w:hAnsi="Cambria"/>
          <w:sz w:val="24"/>
          <w:szCs w:val="24"/>
          <w:lang w:val="en-GB"/>
        </w:rPr>
        <w:t>decrease</w:t>
      </w:r>
      <w:r w:rsidR="009F4ECA" w:rsidRPr="00384079">
        <w:rPr>
          <w:rFonts w:ascii="Cambria" w:hAnsi="Cambria"/>
          <w:sz w:val="24"/>
          <w:szCs w:val="24"/>
          <w:lang w:val="en-GB"/>
        </w:rPr>
        <w:t>s</w:t>
      </w:r>
      <w:r w:rsidR="00987767" w:rsidRPr="00384079">
        <w:rPr>
          <w:rFonts w:ascii="Cambria" w:hAnsi="Cambria"/>
          <w:sz w:val="24"/>
          <w:szCs w:val="24"/>
          <w:lang w:val="en-GB"/>
        </w:rPr>
        <w:t xml:space="preserve"> in leaf area</w:t>
      </w:r>
      <w:r w:rsidR="00972E0D" w:rsidRPr="00384079">
        <w:rPr>
          <w:rFonts w:ascii="Cambria" w:hAnsi="Cambria"/>
          <w:sz w:val="24"/>
          <w:szCs w:val="24"/>
          <w:lang w:val="en-GB"/>
        </w:rPr>
        <w:t xml:space="preserve"> (Robson et al., 2015)</w:t>
      </w:r>
      <w:r w:rsidR="00987767" w:rsidRPr="00384079">
        <w:rPr>
          <w:rFonts w:ascii="Cambria" w:hAnsi="Cambria"/>
          <w:sz w:val="24"/>
          <w:szCs w:val="24"/>
          <w:lang w:val="en-GB"/>
        </w:rPr>
        <w:t xml:space="preserve">. Unfortunately, the </w:t>
      </w:r>
      <w:r w:rsidR="00210009" w:rsidRPr="00384079">
        <w:rPr>
          <w:rFonts w:ascii="Cambria" w:hAnsi="Cambria"/>
          <w:sz w:val="24"/>
          <w:szCs w:val="24"/>
          <w:lang w:val="en-GB"/>
        </w:rPr>
        <w:t xml:space="preserve">current </w:t>
      </w:r>
      <w:r w:rsidR="00987767" w:rsidRPr="00384079">
        <w:rPr>
          <w:rFonts w:ascii="Cambria" w:hAnsi="Cambria"/>
          <w:sz w:val="24"/>
          <w:szCs w:val="24"/>
          <w:lang w:val="en-GB"/>
        </w:rPr>
        <w:t xml:space="preserve">dataset does not facilitate </w:t>
      </w:r>
      <w:r w:rsidR="00210009" w:rsidRPr="00384079">
        <w:rPr>
          <w:rFonts w:ascii="Cambria" w:hAnsi="Cambria"/>
          <w:sz w:val="24"/>
          <w:szCs w:val="24"/>
          <w:lang w:val="en-GB"/>
        </w:rPr>
        <w:t>quantitative</w:t>
      </w:r>
      <w:r w:rsidR="0010328C" w:rsidRPr="00384079">
        <w:rPr>
          <w:rFonts w:ascii="Cambria" w:hAnsi="Cambria"/>
          <w:sz w:val="24"/>
          <w:szCs w:val="24"/>
          <w:lang w:val="en-GB"/>
        </w:rPr>
        <w:t xml:space="preserve"> testing o</w:t>
      </w:r>
      <w:r w:rsidR="009D4212" w:rsidRPr="00384079">
        <w:rPr>
          <w:rFonts w:ascii="Cambria" w:hAnsi="Cambria"/>
          <w:sz w:val="24"/>
          <w:szCs w:val="24"/>
          <w:lang w:val="en-GB"/>
        </w:rPr>
        <w:t>f</w:t>
      </w:r>
      <w:r w:rsidR="0010328C" w:rsidRPr="00384079">
        <w:rPr>
          <w:rFonts w:ascii="Cambria" w:hAnsi="Cambria"/>
          <w:sz w:val="24"/>
          <w:szCs w:val="24"/>
          <w:lang w:val="en-GB"/>
        </w:rPr>
        <w:t xml:space="preserve"> this hypothesis</w:t>
      </w:r>
      <w:r w:rsidR="00605C79" w:rsidRPr="00384079">
        <w:rPr>
          <w:rFonts w:ascii="Cambria" w:hAnsi="Cambria"/>
          <w:sz w:val="24"/>
          <w:szCs w:val="24"/>
          <w:lang w:val="en-GB"/>
        </w:rPr>
        <w:t xml:space="preserve"> as only a</w:t>
      </w:r>
      <w:r w:rsidR="00D35CFA" w:rsidRPr="00384079">
        <w:rPr>
          <w:rFonts w:ascii="Cambria" w:hAnsi="Cambria"/>
          <w:sz w:val="24"/>
          <w:szCs w:val="24"/>
          <w:lang w:val="en-GB"/>
        </w:rPr>
        <w:t xml:space="preserve"> small number of studies present both leaf area and stomatal size</w:t>
      </w:r>
      <w:r w:rsidR="00605C79" w:rsidRPr="00384079">
        <w:rPr>
          <w:rFonts w:ascii="Cambria" w:hAnsi="Cambria"/>
          <w:sz w:val="24"/>
          <w:szCs w:val="24"/>
          <w:lang w:val="en-GB"/>
        </w:rPr>
        <w:t xml:space="preserve">. For </w:t>
      </w:r>
      <w:r w:rsidR="00F35471" w:rsidRPr="00384079">
        <w:rPr>
          <w:rFonts w:ascii="Cambria" w:hAnsi="Cambria"/>
          <w:sz w:val="24"/>
          <w:szCs w:val="24"/>
          <w:lang w:val="en-GB"/>
        </w:rPr>
        <w:t xml:space="preserve">that small number of studies, negative effects on stomatal size are associated with negative effects on </w:t>
      </w:r>
      <w:r w:rsidR="00F35471" w:rsidRPr="006033C2">
        <w:rPr>
          <w:rFonts w:ascii="Cambria" w:hAnsi="Cambria"/>
          <w:sz w:val="24"/>
          <w:szCs w:val="24"/>
          <w:lang w:val="en-GB"/>
        </w:rPr>
        <w:t>leaf are</w:t>
      </w:r>
      <w:r w:rsidR="007429DA" w:rsidRPr="006033C2">
        <w:rPr>
          <w:rFonts w:ascii="Cambria" w:hAnsi="Cambria"/>
          <w:sz w:val="24"/>
          <w:szCs w:val="24"/>
          <w:lang w:val="en-GB"/>
        </w:rPr>
        <w:t xml:space="preserve">a </w:t>
      </w:r>
      <w:r w:rsidR="002666A9" w:rsidRPr="006033C2">
        <w:rPr>
          <w:rFonts w:ascii="Cambria" w:hAnsi="Cambria"/>
          <w:sz w:val="24"/>
          <w:szCs w:val="24"/>
          <w:lang w:val="en-GB"/>
        </w:rPr>
        <w:t>(Supplem</w:t>
      </w:r>
      <w:r w:rsidR="00BA7985" w:rsidRPr="006033C2">
        <w:rPr>
          <w:rFonts w:ascii="Cambria" w:hAnsi="Cambria"/>
          <w:sz w:val="24"/>
          <w:szCs w:val="24"/>
          <w:lang w:val="en-GB"/>
        </w:rPr>
        <w:t xml:space="preserve">ental </w:t>
      </w:r>
      <w:r w:rsidR="00384079" w:rsidRPr="006033C2">
        <w:rPr>
          <w:rFonts w:ascii="Cambria" w:hAnsi="Cambria"/>
          <w:sz w:val="24"/>
          <w:szCs w:val="24"/>
          <w:lang w:val="en-GB"/>
        </w:rPr>
        <w:t>F</w:t>
      </w:r>
      <w:r w:rsidR="00BA7985" w:rsidRPr="006033C2">
        <w:rPr>
          <w:rFonts w:ascii="Cambria" w:hAnsi="Cambria"/>
          <w:sz w:val="24"/>
          <w:szCs w:val="24"/>
          <w:lang w:val="en-GB"/>
        </w:rPr>
        <w:t xml:space="preserve">igure </w:t>
      </w:r>
      <w:r w:rsidR="005279AD" w:rsidRPr="006033C2">
        <w:rPr>
          <w:rFonts w:ascii="Cambria" w:hAnsi="Cambria"/>
          <w:sz w:val="24"/>
          <w:szCs w:val="24"/>
          <w:lang w:val="en-GB"/>
        </w:rPr>
        <w:t>S3</w:t>
      </w:r>
      <w:r w:rsidR="00BA7985" w:rsidRPr="006033C2">
        <w:rPr>
          <w:rFonts w:ascii="Cambria" w:hAnsi="Cambria"/>
          <w:sz w:val="24"/>
          <w:szCs w:val="24"/>
          <w:lang w:val="en-GB"/>
        </w:rPr>
        <w:t xml:space="preserve">). However, decreases </w:t>
      </w:r>
      <w:r w:rsidR="00157327" w:rsidRPr="006033C2">
        <w:rPr>
          <w:rFonts w:ascii="Cambria" w:hAnsi="Cambria"/>
          <w:sz w:val="24"/>
          <w:szCs w:val="24"/>
          <w:lang w:val="en-GB"/>
        </w:rPr>
        <w:t xml:space="preserve">in stomatal size are not </w:t>
      </w:r>
      <w:r w:rsidR="00535AAE" w:rsidRPr="006033C2">
        <w:rPr>
          <w:rFonts w:ascii="Cambria" w:hAnsi="Cambria"/>
          <w:sz w:val="24"/>
          <w:szCs w:val="24"/>
          <w:lang w:val="en-GB"/>
        </w:rPr>
        <w:t xml:space="preserve">necessarily </w:t>
      </w:r>
      <w:r w:rsidR="00891AEF" w:rsidRPr="006033C2">
        <w:rPr>
          <w:rFonts w:ascii="Cambria" w:hAnsi="Cambria"/>
          <w:sz w:val="24"/>
          <w:szCs w:val="24"/>
          <w:lang w:val="en-GB"/>
        </w:rPr>
        <w:t xml:space="preserve">of the same magnitude as the </w:t>
      </w:r>
      <w:r w:rsidR="00891AEF" w:rsidRPr="006033C2">
        <w:rPr>
          <w:rFonts w:ascii="Cambria" w:hAnsi="Cambria"/>
          <w:sz w:val="24"/>
          <w:szCs w:val="24"/>
          <w:lang w:val="en-GB"/>
        </w:rPr>
        <w:lastRenderedPageBreak/>
        <w:t xml:space="preserve">decreases in leaf area. For example, </w:t>
      </w:r>
      <w:r w:rsidR="00BF1E00" w:rsidRPr="006033C2">
        <w:rPr>
          <w:rFonts w:ascii="Cambria" w:hAnsi="Cambria"/>
          <w:sz w:val="24"/>
          <w:szCs w:val="24"/>
          <w:lang w:val="en-GB"/>
        </w:rPr>
        <w:t>Tripathi et al. (</w:t>
      </w:r>
      <w:r w:rsidR="00660147" w:rsidRPr="006033C2">
        <w:rPr>
          <w:rFonts w:ascii="Cambria" w:hAnsi="Cambria"/>
          <w:sz w:val="24"/>
          <w:szCs w:val="24"/>
          <w:lang w:val="en-GB"/>
        </w:rPr>
        <w:t>2019</w:t>
      </w:r>
      <w:r w:rsidR="00BF1E00" w:rsidRPr="006033C2">
        <w:rPr>
          <w:rFonts w:ascii="Cambria" w:hAnsi="Cambria"/>
          <w:sz w:val="24"/>
          <w:szCs w:val="24"/>
          <w:lang w:val="en-GB"/>
        </w:rPr>
        <w:t>)</w:t>
      </w:r>
      <w:r w:rsidR="00BF1E00" w:rsidRPr="00384079">
        <w:rPr>
          <w:rFonts w:ascii="Cambria" w:hAnsi="Cambria"/>
          <w:sz w:val="24"/>
          <w:szCs w:val="24"/>
          <w:lang w:val="en-GB"/>
        </w:rPr>
        <w:t xml:space="preserve"> </w:t>
      </w:r>
      <w:r w:rsidR="00891AEF" w:rsidRPr="00384079">
        <w:rPr>
          <w:rFonts w:ascii="Cambria" w:hAnsi="Cambria"/>
          <w:sz w:val="24"/>
          <w:szCs w:val="24"/>
          <w:lang w:val="en-GB"/>
        </w:rPr>
        <w:t xml:space="preserve">show that a </w:t>
      </w:r>
      <w:r w:rsidR="008D5885" w:rsidRPr="00384079">
        <w:rPr>
          <w:rFonts w:ascii="Cambria" w:hAnsi="Cambria"/>
          <w:sz w:val="24"/>
          <w:szCs w:val="24"/>
          <w:lang w:val="en-GB"/>
        </w:rPr>
        <w:t>44</w:t>
      </w:r>
      <w:r w:rsidR="00CB7362" w:rsidRPr="00384079">
        <w:rPr>
          <w:rFonts w:ascii="Cambria" w:hAnsi="Cambria"/>
          <w:sz w:val="24"/>
          <w:szCs w:val="24"/>
          <w:lang w:val="en-GB"/>
        </w:rPr>
        <w:t>% decrease in stomatal size is matched by a decrease of the leaf are</w:t>
      </w:r>
      <w:r w:rsidR="004168A1" w:rsidRPr="00384079">
        <w:rPr>
          <w:rFonts w:ascii="Cambria" w:hAnsi="Cambria"/>
          <w:sz w:val="24"/>
          <w:szCs w:val="24"/>
          <w:lang w:val="en-GB"/>
        </w:rPr>
        <w:t>a</w:t>
      </w:r>
      <w:r w:rsidR="00CB7362" w:rsidRPr="00384079">
        <w:rPr>
          <w:rFonts w:ascii="Cambria" w:hAnsi="Cambria"/>
          <w:sz w:val="24"/>
          <w:szCs w:val="24"/>
          <w:lang w:val="en-GB"/>
        </w:rPr>
        <w:t xml:space="preserve"> of </w:t>
      </w:r>
      <w:r w:rsidR="00F4035D" w:rsidRPr="00384079">
        <w:rPr>
          <w:rFonts w:ascii="Cambria" w:hAnsi="Cambria"/>
          <w:sz w:val="24"/>
          <w:szCs w:val="24"/>
          <w:lang w:val="en-GB"/>
        </w:rPr>
        <w:t xml:space="preserve">less than </w:t>
      </w:r>
      <w:r w:rsidR="00CB7362" w:rsidRPr="00384079">
        <w:rPr>
          <w:rFonts w:ascii="Cambria" w:hAnsi="Cambria"/>
          <w:sz w:val="24"/>
          <w:szCs w:val="24"/>
          <w:lang w:val="en-GB"/>
        </w:rPr>
        <w:t>8%</w:t>
      </w:r>
      <w:r w:rsidR="007429DA" w:rsidRPr="00384079">
        <w:rPr>
          <w:rFonts w:ascii="Cambria" w:hAnsi="Cambria"/>
          <w:sz w:val="24"/>
          <w:szCs w:val="24"/>
          <w:lang w:val="en-GB"/>
        </w:rPr>
        <w:t>. I</w:t>
      </w:r>
      <w:r w:rsidR="00535AAE" w:rsidRPr="00384079">
        <w:rPr>
          <w:rFonts w:ascii="Cambria" w:hAnsi="Cambria"/>
          <w:sz w:val="24"/>
          <w:szCs w:val="24"/>
          <w:lang w:val="en-GB"/>
        </w:rPr>
        <w:t>n other cases</w:t>
      </w:r>
      <w:r w:rsidR="00DA3215" w:rsidRPr="00384079">
        <w:rPr>
          <w:rFonts w:ascii="Cambria" w:hAnsi="Cambria"/>
          <w:sz w:val="24"/>
          <w:szCs w:val="24"/>
          <w:lang w:val="en-GB"/>
        </w:rPr>
        <w:t>,</w:t>
      </w:r>
      <w:r w:rsidR="00535AAE" w:rsidRPr="00384079">
        <w:rPr>
          <w:rFonts w:ascii="Cambria" w:hAnsi="Cambria"/>
          <w:sz w:val="24"/>
          <w:szCs w:val="24"/>
          <w:lang w:val="en-GB"/>
        </w:rPr>
        <w:t xml:space="preserve"> </w:t>
      </w:r>
      <w:r w:rsidR="005F720C" w:rsidRPr="00384079">
        <w:rPr>
          <w:rFonts w:ascii="Cambria" w:hAnsi="Cambria"/>
          <w:sz w:val="24"/>
          <w:szCs w:val="24"/>
          <w:lang w:val="en-GB"/>
        </w:rPr>
        <w:t xml:space="preserve">the two </w:t>
      </w:r>
      <w:r w:rsidR="00535AAE" w:rsidRPr="00384079">
        <w:rPr>
          <w:rFonts w:ascii="Cambria" w:hAnsi="Cambria"/>
          <w:sz w:val="24"/>
          <w:szCs w:val="24"/>
          <w:lang w:val="en-GB"/>
        </w:rPr>
        <w:t xml:space="preserve">responses </w:t>
      </w:r>
      <w:r w:rsidR="005F720C" w:rsidRPr="00384079">
        <w:rPr>
          <w:rFonts w:ascii="Cambria" w:hAnsi="Cambria"/>
          <w:sz w:val="24"/>
          <w:szCs w:val="24"/>
          <w:lang w:val="en-GB"/>
        </w:rPr>
        <w:t xml:space="preserve">are of a similar magnitude. </w:t>
      </w:r>
      <w:r w:rsidR="00CC39F2" w:rsidRPr="00384079">
        <w:rPr>
          <w:rFonts w:ascii="Cambria" w:hAnsi="Cambria"/>
          <w:sz w:val="24"/>
          <w:szCs w:val="24"/>
          <w:lang w:val="en-GB"/>
        </w:rPr>
        <w:t>Thus, at present, the association between stomatal size and leaf area</w:t>
      </w:r>
      <w:r w:rsidR="00F02BE0" w:rsidRPr="00384079">
        <w:rPr>
          <w:rFonts w:ascii="Cambria" w:hAnsi="Cambria"/>
          <w:sz w:val="24"/>
          <w:szCs w:val="24"/>
          <w:lang w:val="en-GB"/>
        </w:rPr>
        <w:t xml:space="preserve"> </w:t>
      </w:r>
      <w:r w:rsidR="005E13CB" w:rsidRPr="00384079">
        <w:rPr>
          <w:rFonts w:ascii="Cambria" w:hAnsi="Cambria"/>
          <w:sz w:val="24"/>
          <w:szCs w:val="24"/>
          <w:lang w:val="en-GB"/>
        </w:rPr>
        <w:t xml:space="preserve">in </w:t>
      </w:r>
      <w:r w:rsidR="001C2067" w:rsidRPr="00384079">
        <w:rPr>
          <w:rFonts w:ascii="Cambria" w:hAnsi="Cambria"/>
          <w:sz w:val="24"/>
          <w:szCs w:val="24"/>
          <w:lang w:val="en-GB"/>
        </w:rPr>
        <w:t>UV-</w:t>
      </w:r>
      <w:r w:rsidR="005E13CB" w:rsidRPr="00384079">
        <w:rPr>
          <w:rFonts w:ascii="Cambria" w:hAnsi="Cambria"/>
          <w:sz w:val="24"/>
          <w:szCs w:val="24"/>
          <w:lang w:val="en-GB"/>
        </w:rPr>
        <w:t xml:space="preserve">exposed plants </w:t>
      </w:r>
      <w:r w:rsidR="00F02BE0" w:rsidRPr="00384079">
        <w:rPr>
          <w:rFonts w:ascii="Cambria" w:hAnsi="Cambria"/>
          <w:sz w:val="24"/>
          <w:szCs w:val="24"/>
          <w:lang w:val="en-GB"/>
        </w:rPr>
        <w:t xml:space="preserve">can neither be confirmed </w:t>
      </w:r>
      <w:r w:rsidR="00384079">
        <w:rPr>
          <w:rFonts w:ascii="Cambria" w:hAnsi="Cambria"/>
          <w:sz w:val="24"/>
          <w:szCs w:val="24"/>
          <w:lang w:val="en-GB"/>
        </w:rPr>
        <w:t>n</w:t>
      </w:r>
      <w:r w:rsidR="00F02BE0" w:rsidRPr="00384079">
        <w:rPr>
          <w:rFonts w:ascii="Cambria" w:hAnsi="Cambria"/>
          <w:sz w:val="24"/>
          <w:szCs w:val="24"/>
          <w:lang w:val="en-GB"/>
        </w:rPr>
        <w:t>or rejected.</w:t>
      </w:r>
      <w:r w:rsidR="008F4693" w:rsidRPr="00384079">
        <w:rPr>
          <w:rFonts w:ascii="Cambria" w:hAnsi="Cambria"/>
          <w:sz w:val="24"/>
          <w:szCs w:val="24"/>
          <w:lang w:val="en-GB"/>
        </w:rPr>
        <w:t xml:space="preserve"> </w:t>
      </w:r>
      <w:r w:rsidR="003721EE" w:rsidRPr="00384079">
        <w:rPr>
          <w:rFonts w:ascii="Cambria" w:hAnsi="Cambria"/>
          <w:sz w:val="24"/>
          <w:szCs w:val="24"/>
          <w:lang w:val="en-GB"/>
        </w:rPr>
        <w:t xml:space="preserve">However, </w:t>
      </w:r>
      <w:r w:rsidR="001C703B" w:rsidRPr="00384079">
        <w:rPr>
          <w:rFonts w:ascii="Cambria" w:hAnsi="Cambria"/>
          <w:sz w:val="24"/>
          <w:szCs w:val="24"/>
          <w:lang w:val="en-GB"/>
        </w:rPr>
        <w:t xml:space="preserve">it should be </w:t>
      </w:r>
      <w:r w:rsidR="001C703B" w:rsidRPr="006033C2">
        <w:rPr>
          <w:rFonts w:ascii="Cambria" w:hAnsi="Cambria"/>
          <w:sz w:val="24"/>
          <w:szCs w:val="24"/>
          <w:lang w:val="en-GB"/>
        </w:rPr>
        <w:t>noted that c</w:t>
      </w:r>
      <w:r w:rsidR="00707EB1" w:rsidRPr="006033C2">
        <w:rPr>
          <w:rFonts w:ascii="Cambria" w:hAnsi="Cambria"/>
          <w:sz w:val="24"/>
          <w:szCs w:val="24"/>
          <w:lang w:val="en-GB"/>
        </w:rPr>
        <w:t xml:space="preserve">hanges in stomatal size </w:t>
      </w:r>
      <w:r w:rsidR="001C703B" w:rsidRPr="006033C2">
        <w:rPr>
          <w:rFonts w:ascii="Cambria" w:hAnsi="Cambria"/>
          <w:sz w:val="24"/>
          <w:szCs w:val="24"/>
          <w:lang w:val="en-GB"/>
        </w:rPr>
        <w:t>can be triggered by a range of</w:t>
      </w:r>
      <w:r w:rsidR="00707EB1" w:rsidRPr="006033C2">
        <w:rPr>
          <w:rFonts w:ascii="Cambria" w:hAnsi="Cambria"/>
          <w:sz w:val="24"/>
          <w:szCs w:val="24"/>
          <w:lang w:val="en-GB"/>
        </w:rPr>
        <w:t xml:space="preserve"> environmental factors</w:t>
      </w:r>
      <w:r w:rsidR="00B40F43" w:rsidRPr="006033C2">
        <w:rPr>
          <w:rFonts w:ascii="Cambria" w:hAnsi="Cambria"/>
          <w:sz w:val="24"/>
          <w:szCs w:val="24"/>
          <w:lang w:val="en-GB"/>
        </w:rPr>
        <w:t xml:space="preserve">, </w:t>
      </w:r>
      <w:r w:rsidR="00D26D02" w:rsidRPr="006033C2">
        <w:rPr>
          <w:rFonts w:ascii="Cambria" w:hAnsi="Cambria"/>
          <w:sz w:val="24"/>
          <w:szCs w:val="24"/>
          <w:lang w:val="en-GB"/>
        </w:rPr>
        <w:t>e.g.</w:t>
      </w:r>
      <w:r w:rsidR="00B40F43" w:rsidRPr="006033C2">
        <w:rPr>
          <w:rFonts w:ascii="Cambria" w:hAnsi="Cambria"/>
          <w:sz w:val="24"/>
          <w:szCs w:val="24"/>
          <w:lang w:val="en-GB"/>
        </w:rPr>
        <w:t xml:space="preserve"> </w:t>
      </w:r>
      <w:r w:rsidR="002330A1" w:rsidRPr="006033C2">
        <w:rPr>
          <w:rFonts w:ascii="Cambria" w:hAnsi="Cambria"/>
          <w:sz w:val="24"/>
          <w:szCs w:val="24"/>
          <w:lang w:val="en-GB"/>
        </w:rPr>
        <w:t xml:space="preserve">decreases in </w:t>
      </w:r>
      <w:r w:rsidR="00CE5C94" w:rsidRPr="006033C2">
        <w:rPr>
          <w:rFonts w:ascii="Cambria" w:hAnsi="Cambria"/>
          <w:sz w:val="24"/>
          <w:szCs w:val="24"/>
          <w:lang w:val="en-GB"/>
        </w:rPr>
        <w:t xml:space="preserve">stomatal size </w:t>
      </w:r>
      <w:r w:rsidR="002330A1" w:rsidRPr="006033C2">
        <w:rPr>
          <w:rFonts w:ascii="Cambria" w:hAnsi="Cambria"/>
          <w:sz w:val="24"/>
          <w:szCs w:val="24"/>
          <w:lang w:val="en-GB"/>
        </w:rPr>
        <w:t>are associated with limited</w:t>
      </w:r>
      <w:r w:rsidR="00CE5C94" w:rsidRPr="006033C2">
        <w:rPr>
          <w:rFonts w:ascii="Cambria" w:hAnsi="Cambria"/>
          <w:sz w:val="24"/>
          <w:szCs w:val="24"/>
          <w:lang w:val="en-GB"/>
        </w:rPr>
        <w:t xml:space="preserve"> water availability in potato</w:t>
      </w:r>
      <w:r w:rsidR="00384079" w:rsidRPr="006033C2">
        <w:rPr>
          <w:rFonts w:ascii="Cambria" w:hAnsi="Cambria"/>
          <w:sz w:val="24"/>
          <w:szCs w:val="24"/>
          <w:lang w:val="en-GB"/>
        </w:rPr>
        <w:t xml:space="preserve"> plants</w:t>
      </w:r>
      <w:r w:rsidR="00CE5C94" w:rsidRPr="006033C2">
        <w:rPr>
          <w:rFonts w:ascii="Cambria" w:hAnsi="Cambria"/>
          <w:sz w:val="24"/>
          <w:szCs w:val="24"/>
          <w:lang w:val="en-GB"/>
        </w:rPr>
        <w:t xml:space="preserve"> (Sun et al., 2014)</w:t>
      </w:r>
      <w:r w:rsidR="002330A1" w:rsidRPr="006033C2">
        <w:rPr>
          <w:rFonts w:ascii="Cambria" w:hAnsi="Cambria"/>
          <w:sz w:val="24"/>
          <w:szCs w:val="24"/>
          <w:lang w:val="en-GB"/>
        </w:rPr>
        <w:t>.</w:t>
      </w:r>
      <w:r w:rsidR="00B40F43" w:rsidRPr="006033C2">
        <w:rPr>
          <w:rFonts w:ascii="Cambria" w:hAnsi="Cambria"/>
          <w:sz w:val="24"/>
          <w:szCs w:val="24"/>
          <w:lang w:val="en-GB"/>
        </w:rPr>
        <w:t xml:space="preserve"> </w:t>
      </w:r>
      <w:r w:rsidR="00A43C53" w:rsidRPr="006033C2">
        <w:rPr>
          <w:rFonts w:ascii="Cambria" w:hAnsi="Cambria"/>
          <w:sz w:val="24"/>
          <w:szCs w:val="24"/>
          <w:lang w:val="en-GB"/>
        </w:rPr>
        <w:t>Thus, i</w:t>
      </w:r>
      <w:r w:rsidR="00CF2BAF" w:rsidRPr="006033C2">
        <w:rPr>
          <w:rFonts w:ascii="Cambria" w:hAnsi="Cambria"/>
          <w:sz w:val="24"/>
          <w:szCs w:val="24"/>
          <w:lang w:val="en-GB"/>
        </w:rPr>
        <w:t xml:space="preserve">t </w:t>
      </w:r>
      <w:r w:rsidR="00EA483E" w:rsidRPr="006033C2">
        <w:rPr>
          <w:rFonts w:ascii="Cambria" w:hAnsi="Cambria"/>
          <w:sz w:val="24"/>
          <w:szCs w:val="24"/>
          <w:lang w:val="en-GB"/>
        </w:rPr>
        <w:t xml:space="preserve">appears that control of stomatal size is closely </w:t>
      </w:r>
      <w:r w:rsidR="00412525" w:rsidRPr="006033C2">
        <w:rPr>
          <w:rFonts w:ascii="Cambria" w:hAnsi="Cambria"/>
          <w:sz w:val="24"/>
          <w:szCs w:val="24"/>
          <w:lang w:val="en-GB"/>
        </w:rPr>
        <w:t>linked</w:t>
      </w:r>
      <w:r w:rsidR="00EA483E" w:rsidRPr="006033C2">
        <w:rPr>
          <w:rFonts w:ascii="Cambria" w:hAnsi="Cambria"/>
          <w:sz w:val="24"/>
          <w:szCs w:val="24"/>
          <w:lang w:val="en-GB"/>
        </w:rPr>
        <w:t xml:space="preserve"> with </w:t>
      </w:r>
      <w:r w:rsidR="00557B7A" w:rsidRPr="006033C2">
        <w:rPr>
          <w:rFonts w:ascii="Cambria" w:hAnsi="Cambria"/>
          <w:sz w:val="24"/>
          <w:szCs w:val="24"/>
          <w:lang w:val="en-GB"/>
        </w:rPr>
        <w:t xml:space="preserve">drought </w:t>
      </w:r>
      <w:r w:rsidR="00412525" w:rsidRPr="006033C2">
        <w:rPr>
          <w:rFonts w:ascii="Cambria" w:hAnsi="Cambria"/>
          <w:sz w:val="24"/>
          <w:szCs w:val="24"/>
          <w:lang w:val="en-GB"/>
        </w:rPr>
        <w:t>tolerance</w:t>
      </w:r>
      <w:r w:rsidR="00EA483E" w:rsidRPr="006033C2">
        <w:rPr>
          <w:rFonts w:ascii="Cambria" w:hAnsi="Cambria"/>
          <w:sz w:val="24"/>
          <w:szCs w:val="24"/>
          <w:lang w:val="en-GB"/>
        </w:rPr>
        <w:t xml:space="preserve"> and this is</w:t>
      </w:r>
      <w:r w:rsidR="00412525" w:rsidRPr="006033C2">
        <w:rPr>
          <w:rFonts w:ascii="Cambria" w:hAnsi="Cambria"/>
          <w:sz w:val="24"/>
          <w:szCs w:val="24"/>
          <w:lang w:val="en-GB"/>
        </w:rPr>
        <w:t xml:space="preserve">, in turn, </w:t>
      </w:r>
      <w:r w:rsidR="00EA483E" w:rsidRPr="006033C2">
        <w:rPr>
          <w:rFonts w:ascii="Cambria" w:hAnsi="Cambria"/>
          <w:sz w:val="24"/>
          <w:szCs w:val="24"/>
          <w:lang w:val="en-GB"/>
        </w:rPr>
        <w:t xml:space="preserve">consistent with </w:t>
      </w:r>
      <w:r w:rsidR="006272A2" w:rsidRPr="006033C2">
        <w:rPr>
          <w:rFonts w:ascii="Cambria" w:hAnsi="Cambria"/>
          <w:sz w:val="24"/>
          <w:szCs w:val="24"/>
          <w:lang w:val="en-GB"/>
        </w:rPr>
        <w:t xml:space="preserve">postulated </w:t>
      </w:r>
      <w:r w:rsidR="001C2067" w:rsidRPr="006033C2">
        <w:rPr>
          <w:rFonts w:ascii="Cambria" w:hAnsi="Cambria"/>
          <w:sz w:val="24"/>
          <w:szCs w:val="24"/>
          <w:lang w:val="en-GB"/>
        </w:rPr>
        <w:t>UV-</w:t>
      </w:r>
      <w:r w:rsidR="006272A2" w:rsidRPr="006033C2">
        <w:rPr>
          <w:rFonts w:ascii="Cambria" w:hAnsi="Cambria"/>
          <w:sz w:val="24"/>
          <w:szCs w:val="24"/>
          <w:lang w:val="en-GB"/>
        </w:rPr>
        <w:t xml:space="preserve">mediated </w:t>
      </w:r>
      <w:r w:rsidR="00873071" w:rsidRPr="006033C2">
        <w:rPr>
          <w:rFonts w:ascii="Cambria" w:hAnsi="Cambria"/>
          <w:sz w:val="24"/>
          <w:szCs w:val="24"/>
          <w:lang w:val="en-GB"/>
        </w:rPr>
        <w:t>drought residence (</w:t>
      </w:r>
      <w:r w:rsidR="00981CD0" w:rsidRPr="006033C2">
        <w:rPr>
          <w:rFonts w:ascii="Cambria" w:hAnsi="Cambria"/>
          <w:sz w:val="24"/>
          <w:szCs w:val="24"/>
          <w:lang w:val="en-GB"/>
        </w:rPr>
        <w:t>Jansen et al., 2022</w:t>
      </w:r>
      <w:r w:rsidR="00873071" w:rsidRPr="006033C2">
        <w:rPr>
          <w:rFonts w:ascii="Cambria" w:hAnsi="Cambria"/>
          <w:sz w:val="24"/>
          <w:szCs w:val="24"/>
          <w:lang w:val="en-GB"/>
        </w:rPr>
        <w:t>).</w:t>
      </w:r>
    </w:p>
    <w:p w14:paraId="500C2A8D" w14:textId="77777777" w:rsidR="00384079" w:rsidRPr="00384079" w:rsidRDefault="00384079" w:rsidP="0015526E">
      <w:pPr>
        <w:spacing w:after="0" w:line="360" w:lineRule="auto"/>
        <w:jc w:val="both"/>
        <w:rPr>
          <w:rFonts w:ascii="Cambria" w:hAnsi="Cambria"/>
          <w:sz w:val="24"/>
          <w:szCs w:val="24"/>
          <w:lang w:val="en-GB"/>
        </w:rPr>
      </w:pPr>
    </w:p>
    <w:p w14:paraId="151BD47E" w14:textId="77777777" w:rsidR="00400870" w:rsidRPr="003232D6" w:rsidRDefault="001E404C" w:rsidP="0015526E">
      <w:pPr>
        <w:spacing w:after="0" w:line="360" w:lineRule="auto"/>
        <w:rPr>
          <w:rFonts w:ascii="Cambria" w:hAnsi="Cambria"/>
          <w:sz w:val="24"/>
          <w:szCs w:val="24"/>
          <w:lang w:val="en-GB"/>
        </w:rPr>
      </w:pPr>
      <w:r w:rsidRPr="001E404C">
        <w:rPr>
          <w:rFonts w:ascii="Cambria" w:hAnsi="Cambria"/>
          <w:noProof/>
          <w:sz w:val="24"/>
          <w:szCs w:val="24"/>
          <w:lang w:val="cs-CZ"/>
        </w:rPr>
        <w:object w:dxaOrig="5640" w:dyaOrig="6430" w14:anchorId="0972D32B">
          <v:shape id="_x0000_i1027" type="#_x0000_t75" style="width:283pt;height:323pt" o:ole="">
            <v:imagedata r:id="rId13" o:title=""/>
          </v:shape>
          <o:OLEObject Type="Embed" ProgID="SigmaPlotGraphicObject.15" ShapeID="_x0000_i1027" DrawAspect="Content" ObjectID="_1760513688" r:id="rId14"/>
        </w:object>
      </w:r>
    </w:p>
    <w:p w14:paraId="468D4C2D" w14:textId="1772A8A0" w:rsidR="00143A7B" w:rsidRPr="0015526E" w:rsidRDefault="00143A7B" w:rsidP="00143A7B">
      <w:pPr>
        <w:rPr>
          <w:rFonts w:ascii="Cambria" w:hAnsi="Cambria"/>
          <w:lang w:val="en-GB"/>
        </w:rPr>
      </w:pPr>
      <w:r w:rsidRPr="0015526E">
        <w:rPr>
          <w:rFonts w:ascii="Cambria" w:hAnsi="Cambria"/>
          <w:b/>
          <w:lang w:val="en-GB"/>
        </w:rPr>
        <w:t xml:space="preserve">Figure </w:t>
      </w:r>
      <w:r w:rsidR="00D26D02" w:rsidRPr="0015526E">
        <w:rPr>
          <w:rFonts w:ascii="Cambria" w:hAnsi="Cambria"/>
          <w:b/>
          <w:lang w:val="en-GB"/>
        </w:rPr>
        <w:t>5</w:t>
      </w:r>
      <w:r w:rsidRPr="0015526E">
        <w:rPr>
          <w:rFonts w:ascii="Cambria" w:hAnsi="Cambria"/>
          <w:b/>
          <w:lang w:val="en-GB"/>
        </w:rPr>
        <w:t xml:space="preserve">: </w:t>
      </w:r>
      <w:r w:rsidRPr="0015526E">
        <w:rPr>
          <w:rFonts w:ascii="Cambria" w:hAnsi="Cambria"/>
          <w:lang w:val="en-GB"/>
        </w:rPr>
        <w:t>Detail</w:t>
      </w:r>
      <w:r w:rsidR="008B4CB8">
        <w:rPr>
          <w:rFonts w:ascii="Cambria" w:hAnsi="Cambria"/>
          <w:lang w:val="en-GB"/>
        </w:rPr>
        <w:t>ed</w:t>
      </w:r>
      <w:r w:rsidRPr="0015526E">
        <w:rPr>
          <w:rFonts w:ascii="Cambria" w:hAnsi="Cambria"/>
          <w:lang w:val="en-GB"/>
        </w:rPr>
        <w:t xml:space="preserve"> analysis</w:t>
      </w:r>
      <w:r w:rsidRPr="0015526E">
        <w:rPr>
          <w:rFonts w:ascii="Cambria" w:hAnsi="Cambria"/>
          <w:b/>
          <w:lang w:val="en-GB"/>
        </w:rPr>
        <w:t xml:space="preserve"> </w:t>
      </w:r>
      <w:r w:rsidRPr="0015526E">
        <w:rPr>
          <w:rFonts w:ascii="Cambria" w:hAnsi="Cambria"/>
          <w:lang w:val="en-GB"/>
        </w:rPr>
        <w:t>of UV effects on stomatal density including 143 experiments. Data are further categorized according plant functional groups (Gr – grass, H – herb</w:t>
      </w:r>
      <w:r w:rsidR="001C2067" w:rsidRPr="0015526E">
        <w:rPr>
          <w:rFonts w:ascii="Cambria" w:hAnsi="Cambria"/>
          <w:lang w:val="en-GB"/>
        </w:rPr>
        <w:t xml:space="preserve">, </w:t>
      </w:r>
      <w:r w:rsidRPr="0015526E">
        <w:rPr>
          <w:rFonts w:ascii="Cambria" w:hAnsi="Cambria"/>
          <w:lang w:val="en-GB"/>
        </w:rPr>
        <w:t xml:space="preserve">T </w:t>
      </w:r>
      <w:r w:rsidR="00384079" w:rsidRPr="004806C0">
        <w:rPr>
          <w:rFonts w:ascii="Cambria" w:hAnsi="Cambria"/>
          <w:lang w:val="en-GB"/>
        </w:rPr>
        <w:t>–</w:t>
      </w:r>
      <w:r w:rsidRPr="0015526E">
        <w:rPr>
          <w:rFonts w:ascii="Cambria" w:hAnsi="Cambria"/>
          <w:lang w:val="en-GB"/>
        </w:rPr>
        <w:t xml:space="preserve"> tree), length of the experiment (short </w:t>
      </w:r>
      <w:r w:rsidR="00384079" w:rsidRPr="004806C0">
        <w:rPr>
          <w:rFonts w:ascii="Cambria" w:hAnsi="Cambria"/>
          <w:lang w:val="en-GB"/>
        </w:rPr>
        <w:t>–</w:t>
      </w:r>
      <w:r w:rsidRPr="0015526E">
        <w:rPr>
          <w:rFonts w:ascii="Cambria" w:hAnsi="Cambria"/>
          <w:lang w:val="en-GB"/>
        </w:rPr>
        <w:t xml:space="preserve"> ≤30 days, medium – between 30 days and 90 days, long </w:t>
      </w:r>
      <w:r w:rsidR="00384079" w:rsidRPr="004806C0">
        <w:rPr>
          <w:rFonts w:ascii="Cambria" w:hAnsi="Cambria"/>
          <w:lang w:val="en-GB"/>
        </w:rPr>
        <w:t>–</w:t>
      </w:r>
      <w:r w:rsidRPr="0015526E">
        <w:rPr>
          <w:rFonts w:ascii="Cambria" w:hAnsi="Cambria"/>
          <w:lang w:val="en-GB"/>
        </w:rPr>
        <w:t xml:space="preserve"> &gt;90 days), growth environment (C – growth chamber, G – greenhouse, F – field conditions), UV treatment (Sup – UV supplementation, Ex – UV exclusion), and UV intensity applied (</w:t>
      </w:r>
      <w:r w:rsidR="001C2067" w:rsidRPr="0015526E">
        <w:rPr>
          <w:rFonts w:ascii="Cambria" w:hAnsi="Cambria"/>
          <w:lang w:val="en-GB"/>
        </w:rPr>
        <w:t>Sup_L</w:t>
      </w:r>
      <w:r w:rsidRPr="0015526E">
        <w:rPr>
          <w:rFonts w:ascii="Cambria" w:hAnsi="Cambria"/>
          <w:lang w:val="en-GB"/>
        </w:rPr>
        <w:t xml:space="preserve">ow </w:t>
      </w:r>
      <w:r w:rsidR="00384079" w:rsidRPr="004806C0">
        <w:rPr>
          <w:rFonts w:ascii="Cambria" w:hAnsi="Cambria"/>
          <w:lang w:val="en-GB"/>
        </w:rPr>
        <w:t>–</w:t>
      </w:r>
      <w:r w:rsidR="00384079">
        <w:rPr>
          <w:rFonts w:ascii="Cambria" w:hAnsi="Cambria"/>
          <w:lang w:val="en-GB"/>
        </w:rPr>
        <w:t xml:space="preserve"> </w:t>
      </w:r>
      <w:r w:rsidRPr="0015526E">
        <w:rPr>
          <w:rFonts w:ascii="Cambria" w:hAnsi="Cambria"/>
          <w:lang w:val="en-GB"/>
        </w:rPr>
        <w:t>below 5 kJ m</w:t>
      </w:r>
      <w:r w:rsidR="00384079">
        <w:rPr>
          <w:rFonts w:ascii="Cambria" w:hAnsi="Cambria"/>
          <w:vertAlign w:val="superscript"/>
          <w:lang w:val="en-GB"/>
        </w:rPr>
        <w:t>–</w:t>
      </w:r>
      <w:r w:rsidRPr="0015526E">
        <w:rPr>
          <w:rFonts w:ascii="Cambria" w:hAnsi="Cambria"/>
          <w:vertAlign w:val="superscript"/>
          <w:lang w:val="en-GB"/>
        </w:rPr>
        <w:t>2</w:t>
      </w:r>
      <w:r w:rsidRPr="0015526E">
        <w:rPr>
          <w:rFonts w:ascii="Cambria" w:hAnsi="Cambria"/>
          <w:lang w:val="en-GB"/>
        </w:rPr>
        <w:t xml:space="preserve"> day</w:t>
      </w:r>
      <w:r w:rsidR="00384079">
        <w:rPr>
          <w:rFonts w:ascii="Cambria" w:hAnsi="Cambria"/>
          <w:vertAlign w:val="superscript"/>
          <w:lang w:val="en-GB"/>
        </w:rPr>
        <w:t>–</w:t>
      </w:r>
      <w:r w:rsidRPr="0015526E">
        <w:rPr>
          <w:rFonts w:ascii="Cambria" w:hAnsi="Cambria"/>
          <w:vertAlign w:val="superscript"/>
          <w:lang w:val="en-GB"/>
        </w:rPr>
        <w:t>1</w:t>
      </w:r>
      <w:r w:rsidRPr="0015526E">
        <w:rPr>
          <w:rFonts w:ascii="Cambria" w:hAnsi="Cambria"/>
          <w:lang w:val="en-GB"/>
        </w:rPr>
        <w:t xml:space="preserve">, </w:t>
      </w:r>
      <w:r w:rsidR="001C2067" w:rsidRPr="0015526E">
        <w:rPr>
          <w:rFonts w:ascii="Cambria" w:hAnsi="Cambria"/>
          <w:lang w:val="en-GB"/>
        </w:rPr>
        <w:t>Sup_M</w:t>
      </w:r>
      <w:r w:rsidRPr="0015526E">
        <w:rPr>
          <w:rFonts w:ascii="Cambria" w:hAnsi="Cambria"/>
          <w:lang w:val="en-GB"/>
        </w:rPr>
        <w:t xml:space="preserve">id </w:t>
      </w:r>
      <w:r w:rsidR="00384079" w:rsidRPr="004806C0">
        <w:rPr>
          <w:rFonts w:ascii="Cambria" w:hAnsi="Cambria"/>
          <w:lang w:val="en-GB"/>
        </w:rPr>
        <w:t>–</w:t>
      </w:r>
      <w:r w:rsidRPr="0015526E">
        <w:rPr>
          <w:rFonts w:ascii="Cambria" w:hAnsi="Cambria"/>
          <w:lang w:val="en-GB"/>
        </w:rPr>
        <w:t xml:space="preserve"> between 5 and 10 kJ m</w:t>
      </w:r>
      <w:r w:rsidR="00384079">
        <w:rPr>
          <w:rFonts w:ascii="Cambria" w:hAnsi="Cambria"/>
          <w:vertAlign w:val="superscript"/>
          <w:lang w:val="en-GB"/>
        </w:rPr>
        <w:t>–</w:t>
      </w:r>
      <w:r w:rsidRPr="0015526E">
        <w:rPr>
          <w:rFonts w:ascii="Cambria" w:hAnsi="Cambria"/>
          <w:vertAlign w:val="superscript"/>
          <w:lang w:val="en-GB"/>
        </w:rPr>
        <w:t>2</w:t>
      </w:r>
      <w:r w:rsidRPr="0015526E">
        <w:rPr>
          <w:rFonts w:ascii="Cambria" w:hAnsi="Cambria"/>
          <w:lang w:val="en-GB"/>
        </w:rPr>
        <w:t xml:space="preserve"> day</w:t>
      </w:r>
      <w:r w:rsidR="00384079">
        <w:rPr>
          <w:rFonts w:ascii="Cambria" w:hAnsi="Cambria"/>
          <w:vertAlign w:val="superscript"/>
          <w:lang w:val="en-GB"/>
        </w:rPr>
        <w:t>–</w:t>
      </w:r>
      <w:r w:rsidRPr="0015526E">
        <w:rPr>
          <w:rFonts w:ascii="Cambria" w:hAnsi="Cambria"/>
          <w:vertAlign w:val="superscript"/>
          <w:lang w:val="en-GB"/>
        </w:rPr>
        <w:t>1</w:t>
      </w:r>
      <w:r w:rsidRPr="0015526E">
        <w:rPr>
          <w:rFonts w:ascii="Cambria" w:hAnsi="Cambria"/>
          <w:lang w:val="en-GB"/>
        </w:rPr>
        <w:t xml:space="preserve">, </w:t>
      </w:r>
      <w:r w:rsidR="001C2067" w:rsidRPr="0015526E">
        <w:rPr>
          <w:rFonts w:ascii="Cambria" w:hAnsi="Cambria"/>
          <w:lang w:val="en-GB"/>
        </w:rPr>
        <w:t>Sup_</w:t>
      </w:r>
      <w:r w:rsidRPr="0015526E">
        <w:rPr>
          <w:rFonts w:ascii="Cambria" w:hAnsi="Cambria"/>
          <w:lang w:val="en-GB"/>
        </w:rPr>
        <w:t>H</w:t>
      </w:r>
      <w:r w:rsidR="001C2067" w:rsidRPr="0015526E">
        <w:rPr>
          <w:rFonts w:ascii="Cambria" w:hAnsi="Cambria"/>
          <w:lang w:val="en-GB"/>
        </w:rPr>
        <w:t>i</w:t>
      </w:r>
      <w:r w:rsidRPr="0015526E">
        <w:rPr>
          <w:rFonts w:ascii="Cambria" w:hAnsi="Cambria"/>
          <w:lang w:val="en-GB"/>
        </w:rPr>
        <w:t xml:space="preserve">gh </w:t>
      </w:r>
      <w:r w:rsidR="00384079" w:rsidRPr="004806C0">
        <w:rPr>
          <w:rFonts w:ascii="Cambria" w:hAnsi="Cambria"/>
          <w:lang w:val="en-GB"/>
        </w:rPr>
        <w:t>–</w:t>
      </w:r>
      <w:r w:rsidRPr="0015526E">
        <w:rPr>
          <w:rFonts w:ascii="Cambria" w:hAnsi="Cambria"/>
          <w:lang w:val="en-GB"/>
        </w:rPr>
        <w:t xml:space="preserve"> above 10 kJ m</w:t>
      </w:r>
      <w:r w:rsidR="00384079">
        <w:rPr>
          <w:rFonts w:ascii="Cambria" w:hAnsi="Cambria"/>
          <w:vertAlign w:val="superscript"/>
          <w:lang w:val="en-GB"/>
        </w:rPr>
        <w:t>–</w:t>
      </w:r>
      <w:r w:rsidRPr="0015526E">
        <w:rPr>
          <w:rFonts w:ascii="Cambria" w:hAnsi="Cambria"/>
          <w:vertAlign w:val="superscript"/>
          <w:lang w:val="en-GB"/>
        </w:rPr>
        <w:t>2</w:t>
      </w:r>
      <w:r w:rsidRPr="0015526E">
        <w:rPr>
          <w:rFonts w:ascii="Cambria" w:hAnsi="Cambria"/>
          <w:lang w:val="en-GB"/>
        </w:rPr>
        <w:t xml:space="preserve"> day</w:t>
      </w:r>
      <w:r w:rsidR="00384079">
        <w:rPr>
          <w:rFonts w:ascii="Cambria" w:hAnsi="Cambria"/>
          <w:vertAlign w:val="superscript"/>
          <w:lang w:val="en-GB"/>
        </w:rPr>
        <w:t>–</w:t>
      </w:r>
      <w:r w:rsidRPr="0015526E">
        <w:rPr>
          <w:rFonts w:ascii="Cambria" w:hAnsi="Cambria"/>
          <w:vertAlign w:val="superscript"/>
          <w:lang w:val="en-GB"/>
        </w:rPr>
        <w:t>1</w:t>
      </w:r>
      <w:r w:rsidRPr="0015526E">
        <w:rPr>
          <w:rFonts w:ascii="Cambria" w:hAnsi="Cambria"/>
          <w:lang w:val="en-GB"/>
        </w:rPr>
        <w:t xml:space="preserve">; aUV </w:t>
      </w:r>
      <w:r w:rsidR="00384079" w:rsidRPr="004806C0">
        <w:rPr>
          <w:rFonts w:ascii="Cambria" w:hAnsi="Cambria"/>
          <w:lang w:val="en-GB"/>
        </w:rPr>
        <w:t>–</w:t>
      </w:r>
      <w:r w:rsidR="00384079">
        <w:rPr>
          <w:rFonts w:ascii="Cambria" w:hAnsi="Cambria"/>
          <w:lang w:val="en-GB"/>
        </w:rPr>
        <w:t xml:space="preserve"> </w:t>
      </w:r>
      <w:r w:rsidRPr="0015526E">
        <w:rPr>
          <w:rFonts w:ascii="Cambria" w:hAnsi="Cambria"/>
          <w:lang w:val="en-GB"/>
        </w:rPr>
        <w:t xml:space="preserve">ambient UV (category relevant only for the “exclusion type” of the experiment)). SDM = standard difference in means; C.I. 95% = 95% confidence interval. Asterisks indicate the statistical significance of UV effect in a given group: n.s. </w:t>
      </w:r>
      <w:r w:rsidRPr="0015526E">
        <w:rPr>
          <w:rFonts w:ascii="Cambria" w:hAnsi="Cambria"/>
          <w:i/>
          <w:lang w:val="en-GB"/>
        </w:rPr>
        <w:t>p</w:t>
      </w:r>
      <w:r w:rsidRPr="0015526E">
        <w:rPr>
          <w:rFonts w:ascii="Cambria" w:hAnsi="Cambria"/>
          <w:lang w:val="en-GB"/>
        </w:rPr>
        <w:t xml:space="preserve"> &gt; 0.05,</w:t>
      </w:r>
      <w:r w:rsidR="008B4CB8">
        <w:rPr>
          <w:rFonts w:ascii="Cambria" w:hAnsi="Cambria"/>
          <w:lang w:val="en-GB"/>
        </w:rPr>
        <w:t xml:space="preserve"> </w:t>
      </w:r>
      <w:r w:rsidRPr="0015526E">
        <w:rPr>
          <w:rFonts w:ascii="Cambria" w:hAnsi="Cambria"/>
          <w:lang w:val="en-GB"/>
        </w:rPr>
        <w:t xml:space="preserve">* </w:t>
      </w:r>
      <w:r w:rsidRPr="0015526E">
        <w:rPr>
          <w:rFonts w:ascii="Cambria" w:hAnsi="Cambria"/>
          <w:i/>
          <w:lang w:val="en-GB"/>
        </w:rPr>
        <w:t>p</w:t>
      </w:r>
      <w:r w:rsidRPr="0015526E">
        <w:rPr>
          <w:rFonts w:ascii="Cambria" w:hAnsi="Cambria"/>
          <w:lang w:val="en-GB"/>
        </w:rPr>
        <w:t xml:space="preserve"> ≤ 0.05, ** </w:t>
      </w:r>
      <w:r w:rsidRPr="0015526E">
        <w:rPr>
          <w:rFonts w:ascii="Cambria" w:hAnsi="Cambria"/>
          <w:i/>
          <w:lang w:val="en-GB"/>
        </w:rPr>
        <w:t>p</w:t>
      </w:r>
      <w:r w:rsidRPr="0015526E">
        <w:rPr>
          <w:rFonts w:ascii="Cambria" w:hAnsi="Cambria"/>
          <w:lang w:val="en-GB"/>
        </w:rPr>
        <w:t xml:space="preserve"> ≤ 0.01, *** </w:t>
      </w:r>
      <w:r w:rsidRPr="0015526E">
        <w:rPr>
          <w:rFonts w:ascii="Cambria" w:hAnsi="Cambria"/>
          <w:i/>
          <w:lang w:val="en-GB"/>
        </w:rPr>
        <w:t>p</w:t>
      </w:r>
      <w:r w:rsidRPr="0015526E">
        <w:rPr>
          <w:rFonts w:ascii="Cambria" w:hAnsi="Cambria"/>
          <w:lang w:val="en-GB"/>
        </w:rPr>
        <w:t xml:space="preserve"> ≤ 0.001. The numbers indicate </w:t>
      </w:r>
      <w:r w:rsidR="001C2067" w:rsidRPr="0015526E">
        <w:rPr>
          <w:rFonts w:ascii="Cambria" w:hAnsi="Cambria"/>
          <w:lang w:val="en-GB"/>
        </w:rPr>
        <w:t xml:space="preserve">the </w:t>
      </w:r>
      <w:r w:rsidRPr="0015526E">
        <w:rPr>
          <w:rFonts w:ascii="Cambria" w:hAnsi="Cambria"/>
          <w:lang w:val="en-GB"/>
        </w:rPr>
        <w:t xml:space="preserve">number of experiments included in the meta‐analysis for a </w:t>
      </w:r>
      <w:r w:rsidRPr="0015526E">
        <w:rPr>
          <w:rFonts w:ascii="Cambria" w:hAnsi="Cambria"/>
          <w:lang w:val="en-GB"/>
        </w:rPr>
        <w:lastRenderedPageBreak/>
        <w:t xml:space="preserve">given group. In addition, </w:t>
      </w:r>
      <w:r w:rsidRPr="0015526E">
        <w:rPr>
          <w:rFonts w:ascii="Cambria" w:hAnsi="Cambria"/>
          <w:i/>
          <w:lang w:val="en-GB"/>
        </w:rPr>
        <w:t>p</w:t>
      </w:r>
      <w:r w:rsidRPr="0015526E">
        <w:rPr>
          <w:rFonts w:ascii="Cambria" w:hAnsi="Cambria"/>
          <w:lang w:val="en-GB"/>
        </w:rPr>
        <w:t xml:space="preserve"> values indicate statistically significant differences within </w:t>
      </w:r>
      <w:r w:rsidR="001C2067" w:rsidRPr="0015526E">
        <w:rPr>
          <w:rFonts w:ascii="Cambria" w:hAnsi="Cambria"/>
          <w:lang w:val="en-GB"/>
        </w:rPr>
        <w:t xml:space="preserve">the </w:t>
      </w:r>
      <w:r w:rsidRPr="0015526E">
        <w:rPr>
          <w:rFonts w:ascii="Cambria" w:hAnsi="Cambria"/>
          <w:lang w:val="en-GB"/>
        </w:rPr>
        <w:t xml:space="preserve">categories tested. </w:t>
      </w:r>
    </w:p>
    <w:p w14:paraId="38BE60A6" w14:textId="77777777" w:rsidR="00143A7B" w:rsidRDefault="00143A7B" w:rsidP="0015526E">
      <w:pPr>
        <w:spacing w:after="0" w:line="360" w:lineRule="auto"/>
        <w:jc w:val="both"/>
        <w:rPr>
          <w:rFonts w:ascii="Cambria" w:hAnsi="Cambria"/>
          <w:sz w:val="24"/>
          <w:szCs w:val="24"/>
        </w:rPr>
      </w:pPr>
    </w:p>
    <w:p w14:paraId="0C404C5D" w14:textId="0D591621" w:rsidR="00FC17A7" w:rsidRPr="006033C2" w:rsidRDefault="00B80523" w:rsidP="0015526E">
      <w:pPr>
        <w:spacing w:after="0" w:line="360" w:lineRule="auto"/>
        <w:jc w:val="both"/>
        <w:rPr>
          <w:rFonts w:ascii="Cambria" w:hAnsi="Cambria"/>
          <w:sz w:val="24"/>
          <w:szCs w:val="24"/>
          <w:lang w:val="en-GB"/>
        </w:rPr>
      </w:pPr>
      <w:r w:rsidRPr="003232D6">
        <w:rPr>
          <w:rFonts w:ascii="Cambria" w:hAnsi="Cambria"/>
          <w:sz w:val="24"/>
          <w:szCs w:val="24"/>
        </w:rPr>
        <w:t xml:space="preserve">The </w:t>
      </w:r>
      <w:r w:rsidR="00EF6BEC">
        <w:rPr>
          <w:rFonts w:ascii="Cambria" w:hAnsi="Cambria"/>
          <w:sz w:val="24"/>
          <w:szCs w:val="24"/>
        </w:rPr>
        <w:t xml:space="preserve">observed </w:t>
      </w:r>
      <w:r w:rsidR="00C93CAF" w:rsidRPr="003232D6">
        <w:rPr>
          <w:rFonts w:ascii="Cambria" w:hAnsi="Cambria"/>
          <w:sz w:val="24"/>
          <w:szCs w:val="24"/>
        </w:rPr>
        <w:t>positive</w:t>
      </w:r>
      <w:r w:rsidRPr="003232D6">
        <w:rPr>
          <w:rFonts w:ascii="Cambria" w:hAnsi="Cambria"/>
          <w:sz w:val="24"/>
          <w:szCs w:val="24"/>
        </w:rPr>
        <w:t xml:space="preserve"> UV </w:t>
      </w:r>
      <w:r w:rsidRPr="006033C2">
        <w:rPr>
          <w:rFonts w:ascii="Cambria" w:hAnsi="Cambria"/>
          <w:sz w:val="24"/>
          <w:szCs w:val="24"/>
        </w:rPr>
        <w:t>effect on stomatal density</w:t>
      </w:r>
      <w:r w:rsidR="00D32643" w:rsidRPr="006033C2">
        <w:rPr>
          <w:rFonts w:ascii="Cambria" w:hAnsi="Cambria"/>
          <w:sz w:val="24"/>
          <w:szCs w:val="24"/>
        </w:rPr>
        <w:t xml:space="preserve"> </w:t>
      </w:r>
      <w:r w:rsidR="00C93CAF" w:rsidRPr="006033C2">
        <w:rPr>
          <w:rFonts w:ascii="Cambria" w:hAnsi="Cambria"/>
          <w:sz w:val="24"/>
          <w:szCs w:val="24"/>
        </w:rPr>
        <w:t xml:space="preserve">was </w:t>
      </w:r>
      <w:r w:rsidR="00D32643" w:rsidRPr="006033C2">
        <w:rPr>
          <w:rFonts w:ascii="Cambria" w:hAnsi="Cambria"/>
          <w:sz w:val="24"/>
          <w:szCs w:val="24"/>
        </w:rPr>
        <w:t xml:space="preserve">associated with </w:t>
      </w:r>
      <w:r w:rsidR="00EC7E2E" w:rsidRPr="006033C2">
        <w:rPr>
          <w:rFonts w:ascii="Cambria" w:hAnsi="Cambria"/>
          <w:sz w:val="24"/>
          <w:szCs w:val="24"/>
        </w:rPr>
        <w:t xml:space="preserve">low and </w:t>
      </w:r>
      <w:r w:rsidR="00D32643" w:rsidRPr="006033C2">
        <w:rPr>
          <w:rFonts w:ascii="Cambria" w:hAnsi="Cambria"/>
          <w:sz w:val="24"/>
          <w:szCs w:val="24"/>
        </w:rPr>
        <w:t>medium doses of supplemental UV</w:t>
      </w:r>
      <w:r w:rsidR="00D26D02" w:rsidRPr="006033C2">
        <w:rPr>
          <w:rFonts w:ascii="Cambria" w:hAnsi="Cambria"/>
          <w:sz w:val="24"/>
          <w:szCs w:val="24"/>
        </w:rPr>
        <w:t xml:space="preserve"> (Figure 5)</w:t>
      </w:r>
      <w:r w:rsidR="00D32643" w:rsidRPr="006033C2">
        <w:rPr>
          <w:rFonts w:ascii="Cambria" w:hAnsi="Cambria"/>
          <w:sz w:val="24"/>
          <w:szCs w:val="24"/>
        </w:rPr>
        <w:t xml:space="preserve">. No clear </w:t>
      </w:r>
      <w:r w:rsidR="00F86A4A" w:rsidRPr="006033C2">
        <w:rPr>
          <w:rFonts w:ascii="Cambria" w:hAnsi="Cambria"/>
          <w:sz w:val="24"/>
          <w:szCs w:val="24"/>
        </w:rPr>
        <w:t xml:space="preserve">UV </w:t>
      </w:r>
      <w:r w:rsidR="00D32643" w:rsidRPr="006033C2">
        <w:rPr>
          <w:rFonts w:ascii="Cambria" w:hAnsi="Cambria"/>
          <w:sz w:val="24"/>
          <w:szCs w:val="24"/>
        </w:rPr>
        <w:t xml:space="preserve">effects are observed in the case of </w:t>
      </w:r>
      <w:r w:rsidR="001C2067" w:rsidRPr="006033C2">
        <w:rPr>
          <w:rFonts w:ascii="Cambria" w:hAnsi="Cambria"/>
          <w:sz w:val="24"/>
          <w:szCs w:val="24"/>
        </w:rPr>
        <w:t>below-</w:t>
      </w:r>
      <w:r w:rsidR="00D32643" w:rsidRPr="006033C2">
        <w:rPr>
          <w:rFonts w:ascii="Cambria" w:hAnsi="Cambria"/>
          <w:sz w:val="24"/>
          <w:szCs w:val="24"/>
        </w:rPr>
        <w:t xml:space="preserve">ambient UV doses. </w:t>
      </w:r>
      <w:r w:rsidR="008419A1" w:rsidRPr="006033C2">
        <w:rPr>
          <w:rFonts w:ascii="Cambria" w:hAnsi="Cambria"/>
          <w:sz w:val="24"/>
          <w:szCs w:val="24"/>
        </w:rPr>
        <w:t xml:space="preserve">Interestingly, neither was there an effect of </w:t>
      </w:r>
      <w:r w:rsidR="00D32643" w:rsidRPr="006033C2">
        <w:rPr>
          <w:rFonts w:ascii="Cambria" w:hAnsi="Cambria"/>
          <w:sz w:val="24"/>
          <w:szCs w:val="24"/>
        </w:rPr>
        <w:t>high supplemental UV doses</w:t>
      </w:r>
      <w:r w:rsidR="008419A1" w:rsidRPr="006033C2">
        <w:rPr>
          <w:rFonts w:ascii="Cambria" w:hAnsi="Cambria"/>
          <w:sz w:val="24"/>
          <w:szCs w:val="24"/>
        </w:rPr>
        <w:t xml:space="preserve"> on </w:t>
      </w:r>
      <w:r w:rsidR="00D15C1D" w:rsidRPr="006033C2">
        <w:rPr>
          <w:rFonts w:ascii="Cambria" w:hAnsi="Cambria"/>
          <w:sz w:val="24"/>
          <w:szCs w:val="24"/>
        </w:rPr>
        <w:t>stomatal density. This implies a bell-shaped UV-</w:t>
      </w:r>
      <w:r w:rsidR="004B047D" w:rsidRPr="006033C2">
        <w:rPr>
          <w:rFonts w:ascii="Cambria" w:hAnsi="Cambria"/>
          <w:sz w:val="24"/>
          <w:szCs w:val="24"/>
        </w:rPr>
        <w:t xml:space="preserve">dose </w:t>
      </w:r>
      <w:r w:rsidR="00D15C1D" w:rsidRPr="006033C2">
        <w:rPr>
          <w:rFonts w:ascii="Cambria" w:hAnsi="Cambria"/>
          <w:sz w:val="24"/>
          <w:szCs w:val="24"/>
        </w:rPr>
        <w:t>response</w:t>
      </w:r>
      <w:r w:rsidR="004B047D" w:rsidRPr="006033C2">
        <w:rPr>
          <w:rFonts w:ascii="Cambria" w:hAnsi="Cambria"/>
          <w:sz w:val="24"/>
          <w:szCs w:val="24"/>
        </w:rPr>
        <w:t xml:space="preserve"> curve</w:t>
      </w:r>
      <w:r w:rsidR="00C212CC" w:rsidRPr="006033C2">
        <w:rPr>
          <w:rFonts w:ascii="Cambria" w:hAnsi="Cambria"/>
          <w:sz w:val="24"/>
          <w:szCs w:val="24"/>
        </w:rPr>
        <w:t xml:space="preserve">, with </w:t>
      </w:r>
      <w:r w:rsidR="001C2067" w:rsidRPr="006033C2">
        <w:rPr>
          <w:rFonts w:ascii="Cambria" w:hAnsi="Cambria"/>
          <w:sz w:val="24"/>
          <w:szCs w:val="24"/>
        </w:rPr>
        <w:t xml:space="preserve">the </w:t>
      </w:r>
      <w:r w:rsidR="00C212CC" w:rsidRPr="006033C2">
        <w:rPr>
          <w:rFonts w:ascii="Cambria" w:hAnsi="Cambria"/>
          <w:sz w:val="24"/>
          <w:szCs w:val="24"/>
        </w:rPr>
        <w:t>strongest response at intermediate doses</w:t>
      </w:r>
      <w:r w:rsidR="00487232" w:rsidRPr="006033C2">
        <w:rPr>
          <w:rFonts w:ascii="Cambria" w:hAnsi="Cambria"/>
          <w:sz w:val="24"/>
          <w:szCs w:val="24"/>
        </w:rPr>
        <w:t>,</w:t>
      </w:r>
      <w:r w:rsidR="00D15C1D" w:rsidRPr="006033C2">
        <w:rPr>
          <w:rFonts w:ascii="Cambria" w:hAnsi="Cambria"/>
          <w:sz w:val="24"/>
          <w:szCs w:val="24"/>
        </w:rPr>
        <w:t xml:space="preserve"> as has previously been </w:t>
      </w:r>
      <w:r w:rsidR="004B047D" w:rsidRPr="006033C2">
        <w:rPr>
          <w:rFonts w:ascii="Cambria" w:hAnsi="Cambria"/>
          <w:sz w:val="24"/>
          <w:szCs w:val="24"/>
        </w:rPr>
        <w:t>reported in a small number of studies (Brodf</w:t>
      </w:r>
      <w:r w:rsidR="00056887" w:rsidRPr="006033C2">
        <w:rPr>
          <w:rFonts w:ascii="Cambria" w:hAnsi="Cambria"/>
          <w:sz w:val="24"/>
          <w:szCs w:val="24"/>
        </w:rPr>
        <w:t>ü</w:t>
      </w:r>
      <w:r w:rsidR="004B047D" w:rsidRPr="006033C2">
        <w:rPr>
          <w:rFonts w:ascii="Cambria" w:hAnsi="Cambria"/>
          <w:sz w:val="24"/>
          <w:szCs w:val="24"/>
        </w:rPr>
        <w:t>hrer</w:t>
      </w:r>
      <w:r w:rsidR="00384079" w:rsidRPr="006033C2">
        <w:rPr>
          <w:rFonts w:ascii="Cambria" w:hAnsi="Cambria"/>
          <w:sz w:val="24"/>
          <w:szCs w:val="24"/>
        </w:rPr>
        <w:t>,</w:t>
      </w:r>
      <w:r w:rsidR="004B047D" w:rsidRPr="006033C2">
        <w:rPr>
          <w:rFonts w:ascii="Cambria" w:hAnsi="Cambria"/>
          <w:sz w:val="24"/>
          <w:szCs w:val="24"/>
        </w:rPr>
        <w:t xml:space="preserve"> </w:t>
      </w:r>
      <w:r w:rsidR="00056887" w:rsidRPr="006033C2">
        <w:rPr>
          <w:rFonts w:ascii="Cambria" w:hAnsi="Cambria"/>
          <w:sz w:val="24"/>
          <w:szCs w:val="24"/>
        </w:rPr>
        <w:t>1955</w:t>
      </w:r>
      <w:r w:rsidR="004B047D" w:rsidRPr="006033C2">
        <w:rPr>
          <w:rFonts w:ascii="Cambria" w:hAnsi="Cambria"/>
          <w:sz w:val="24"/>
          <w:szCs w:val="24"/>
        </w:rPr>
        <w:t>)</w:t>
      </w:r>
      <w:r w:rsidR="00D32643" w:rsidRPr="006033C2">
        <w:rPr>
          <w:rFonts w:ascii="Cambria" w:hAnsi="Cambria"/>
          <w:sz w:val="24"/>
          <w:szCs w:val="24"/>
        </w:rPr>
        <w:t xml:space="preserve">. </w:t>
      </w:r>
      <w:r w:rsidR="001C2067" w:rsidRPr="006033C2">
        <w:rPr>
          <w:rFonts w:ascii="Cambria" w:hAnsi="Cambria"/>
          <w:sz w:val="24"/>
          <w:szCs w:val="24"/>
        </w:rPr>
        <w:t xml:space="preserve">The </w:t>
      </w:r>
      <w:r w:rsidR="00D32643" w:rsidRPr="006033C2">
        <w:rPr>
          <w:rFonts w:ascii="Cambria" w:hAnsi="Cambria"/>
          <w:sz w:val="24"/>
          <w:szCs w:val="24"/>
        </w:rPr>
        <w:t>UV</w:t>
      </w:r>
      <w:r w:rsidR="001C2067">
        <w:rPr>
          <w:rFonts w:ascii="Cambria" w:hAnsi="Cambria"/>
          <w:sz w:val="24"/>
          <w:szCs w:val="24"/>
        </w:rPr>
        <w:t xml:space="preserve"> </w:t>
      </w:r>
      <w:r w:rsidR="00D32643" w:rsidRPr="003232D6">
        <w:rPr>
          <w:rFonts w:ascii="Cambria" w:hAnsi="Cambria"/>
          <w:sz w:val="24"/>
          <w:szCs w:val="24"/>
        </w:rPr>
        <w:t xml:space="preserve">effects on stomatal </w:t>
      </w:r>
      <w:r w:rsidR="00B9762A" w:rsidRPr="003232D6">
        <w:rPr>
          <w:rFonts w:ascii="Cambria" w:hAnsi="Cambria"/>
          <w:sz w:val="24"/>
          <w:szCs w:val="24"/>
        </w:rPr>
        <w:t>density</w:t>
      </w:r>
      <w:r w:rsidR="00D32643" w:rsidRPr="003232D6">
        <w:rPr>
          <w:rFonts w:ascii="Cambria" w:hAnsi="Cambria"/>
          <w:sz w:val="24"/>
          <w:szCs w:val="24"/>
        </w:rPr>
        <w:t xml:space="preserve"> are </w:t>
      </w:r>
      <w:r w:rsidR="00487232" w:rsidRPr="003232D6">
        <w:rPr>
          <w:rFonts w:ascii="Cambria" w:hAnsi="Cambria"/>
          <w:sz w:val="24"/>
          <w:szCs w:val="24"/>
        </w:rPr>
        <w:t>associated</w:t>
      </w:r>
      <w:r w:rsidR="00D32643" w:rsidRPr="003232D6">
        <w:rPr>
          <w:rFonts w:ascii="Cambria" w:hAnsi="Cambria"/>
          <w:sz w:val="24"/>
          <w:szCs w:val="24"/>
        </w:rPr>
        <w:t xml:space="preserve"> with supplementation experiments</w:t>
      </w:r>
      <w:r w:rsidR="00D951A4" w:rsidRPr="003232D6">
        <w:rPr>
          <w:rFonts w:ascii="Cambria" w:hAnsi="Cambria"/>
          <w:sz w:val="24"/>
          <w:szCs w:val="24"/>
        </w:rPr>
        <w:t xml:space="preserve"> and can be observed in both </w:t>
      </w:r>
      <w:r w:rsidR="00D32643" w:rsidRPr="003232D6">
        <w:rPr>
          <w:rFonts w:ascii="Cambria" w:hAnsi="Cambria"/>
          <w:sz w:val="24"/>
          <w:szCs w:val="24"/>
        </w:rPr>
        <w:t xml:space="preserve">growth chamber </w:t>
      </w:r>
      <w:r w:rsidR="00D951A4" w:rsidRPr="003232D6">
        <w:rPr>
          <w:rFonts w:ascii="Cambria" w:hAnsi="Cambria"/>
          <w:sz w:val="24"/>
          <w:szCs w:val="24"/>
        </w:rPr>
        <w:t xml:space="preserve">and field </w:t>
      </w:r>
      <w:r w:rsidR="00D32643" w:rsidRPr="003232D6">
        <w:rPr>
          <w:rFonts w:ascii="Cambria" w:hAnsi="Cambria"/>
          <w:sz w:val="24"/>
          <w:szCs w:val="24"/>
        </w:rPr>
        <w:t xml:space="preserve">studies. Further analysis showed that UV effects on stomatal </w:t>
      </w:r>
      <w:r w:rsidR="00033EBF" w:rsidRPr="003232D6">
        <w:rPr>
          <w:rFonts w:ascii="Cambria" w:hAnsi="Cambria"/>
          <w:sz w:val="24"/>
          <w:szCs w:val="24"/>
        </w:rPr>
        <w:t>density</w:t>
      </w:r>
      <w:r w:rsidR="00D32643" w:rsidRPr="003232D6">
        <w:rPr>
          <w:rFonts w:ascii="Cambria" w:hAnsi="Cambria"/>
          <w:sz w:val="24"/>
          <w:szCs w:val="24"/>
        </w:rPr>
        <w:t xml:space="preserve"> are </w:t>
      </w:r>
      <w:r w:rsidR="003D0316" w:rsidRPr="003232D6">
        <w:rPr>
          <w:rFonts w:ascii="Cambria" w:hAnsi="Cambria"/>
          <w:sz w:val="24"/>
          <w:szCs w:val="24"/>
        </w:rPr>
        <w:t>not</w:t>
      </w:r>
      <w:r w:rsidR="00D32643" w:rsidRPr="003232D6">
        <w:rPr>
          <w:rFonts w:ascii="Cambria" w:hAnsi="Cambria"/>
          <w:sz w:val="24"/>
          <w:szCs w:val="24"/>
        </w:rPr>
        <w:t xml:space="preserve"> significant</w:t>
      </w:r>
      <w:r w:rsidR="003D0316" w:rsidRPr="003232D6">
        <w:rPr>
          <w:rFonts w:ascii="Cambria" w:hAnsi="Cambria"/>
          <w:sz w:val="24"/>
          <w:szCs w:val="24"/>
        </w:rPr>
        <w:t>ly associated with</w:t>
      </w:r>
      <w:r w:rsidR="00737815" w:rsidRPr="003232D6">
        <w:rPr>
          <w:rFonts w:ascii="Cambria" w:hAnsi="Cambria"/>
          <w:sz w:val="24"/>
          <w:szCs w:val="24"/>
        </w:rPr>
        <w:t xml:space="preserve"> the</w:t>
      </w:r>
      <w:r w:rsidR="00D32643" w:rsidRPr="003232D6">
        <w:rPr>
          <w:rFonts w:ascii="Cambria" w:hAnsi="Cambria"/>
          <w:sz w:val="24"/>
          <w:szCs w:val="24"/>
        </w:rPr>
        <w:t xml:space="preserve"> duration </w:t>
      </w:r>
      <w:r w:rsidR="00737815" w:rsidRPr="003232D6">
        <w:rPr>
          <w:rFonts w:ascii="Cambria" w:hAnsi="Cambria"/>
          <w:sz w:val="24"/>
          <w:szCs w:val="24"/>
        </w:rPr>
        <w:t xml:space="preserve">of </w:t>
      </w:r>
      <w:r w:rsidR="00D32643" w:rsidRPr="003232D6">
        <w:rPr>
          <w:rFonts w:ascii="Cambria" w:hAnsi="Cambria"/>
          <w:sz w:val="24"/>
          <w:szCs w:val="24"/>
        </w:rPr>
        <w:t xml:space="preserve">experiments. </w:t>
      </w:r>
      <w:r w:rsidR="00033EBF" w:rsidRPr="003232D6">
        <w:rPr>
          <w:rFonts w:ascii="Cambria" w:hAnsi="Cambria"/>
          <w:sz w:val="24"/>
          <w:szCs w:val="24"/>
        </w:rPr>
        <w:t>This is surprising, g</w:t>
      </w:r>
      <w:r w:rsidR="00D32643" w:rsidRPr="003232D6">
        <w:rPr>
          <w:rFonts w:ascii="Cambria" w:hAnsi="Cambria"/>
          <w:sz w:val="24"/>
          <w:szCs w:val="24"/>
        </w:rPr>
        <w:t>iven that morphological changes require time to develop</w:t>
      </w:r>
      <w:r w:rsidR="002A1E23" w:rsidRPr="003232D6">
        <w:rPr>
          <w:rFonts w:ascii="Cambria" w:hAnsi="Cambria"/>
          <w:sz w:val="24"/>
          <w:szCs w:val="24"/>
        </w:rPr>
        <w:t xml:space="preserve">. </w:t>
      </w:r>
      <w:r w:rsidR="0068513F">
        <w:rPr>
          <w:rFonts w:ascii="Cambria" w:hAnsi="Cambria"/>
          <w:sz w:val="24"/>
          <w:szCs w:val="24"/>
        </w:rPr>
        <w:t xml:space="preserve">It could have been argued that </w:t>
      </w:r>
      <w:r w:rsidR="00D32643" w:rsidRPr="003232D6">
        <w:rPr>
          <w:rFonts w:ascii="Cambria" w:hAnsi="Cambria"/>
          <w:sz w:val="24"/>
          <w:szCs w:val="24"/>
        </w:rPr>
        <w:t xml:space="preserve">UV-mediated </w:t>
      </w:r>
      <w:r w:rsidR="00D32643" w:rsidRPr="006033C2">
        <w:rPr>
          <w:rFonts w:ascii="Cambria" w:hAnsi="Cambria"/>
          <w:sz w:val="24"/>
          <w:szCs w:val="24"/>
        </w:rPr>
        <w:t xml:space="preserve">changes in stomatal </w:t>
      </w:r>
      <w:r w:rsidR="002A1E23" w:rsidRPr="006033C2">
        <w:rPr>
          <w:rFonts w:ascii="Cambria" w:hAnsi="Cambria"/>
          <w:sz w:val="24"/>
          <w:szCs w:val="24"/>
        </w:rPr>
        <w:t>density</w:t>
      </w:r>
      <w:r w:rsidR="007B6330" w:rsidRPr="006033C2">
        <w:rPr>
          <w:rFonts w:ascii="Cambria" w:hAnsi="Cambria"/>
          <w:sz w:val="24"/>
          <w:szCs w:val="24"/>
        </w:rPr>
        <w:t xml:space="preserve"> were not expected</w:t>
      </w:r>
      <w:r w:rsidR="00D32643" w:rsidRPr="006033C2">
        <w:rPr>
          <w:rFonts w:ascii="Cambria" w:hAnsi="Cambria"/>
          <w:sz w:val="24"/>
          <w:szCs w:val="24"/>
        </w:rPr>
        <w:t xml:space="preserve"> in </w:t>
      </w:r>
      <w:r w:rsidR="001C2067" w:rsidRPr="006033C2">
        <w:rPr>
          <w:rFonts w:ascii="Cambria" w:hAnsi="Cambria"/>
          <w:sz w:val="24"/>
          <w:szCs w:val="24"/>
        </w:rPr>
        <w:t>short-</w:t>
      </w:r>
      <w:r w:rsidR="00D32643" w:rsidRPr="006033C2">
        <w:rPr>
          <w:rFonts w:ascii="Cambria" w:hAnsi="Cambria"/>
          <w:sz w:val="24"/>
          <w:szCs w:val="24"/>
        </w:rPr>
        <w:t xml:space="preserve">term experiments. </w:t>
      </w:r>
      <w:r w:rsidR="000D13D8" w:rsidRPr="006033C2">
        <w:rPr>
          <w:rFonts w:ascii="Cambria" w:hAnsi="Cambria"/>
          <w:sz w:val="24"/>
          <w:szCs w:val="24"/>
        </w:rPr>
        <w:t>A possible explanation m</w:t>
      </w:r>
      <w:r w:rsidR="001C2067" w:rsidRPr="006033C2">
        <w:rPr>
          <w:rFonts w:ascii="Cambria" w:hAnsi="Cambria"/>
          <w:sz w:val="24"/>
          <w:szCs w:val="24"/>
        </w:rPr>
        <w:t>a</w:t>
      </w:r>
      <w:r w:rsidR="000D13D8" w:rsidRPr="006033C2">
        <w:rPr>
          <w:rFonts w:ascii="Cambria" w:hAnsi="Cambria"/>
          <w:sz w:val="24"/>
          <w:szCs w:val="24"/>
        </w:rPr>
        <w:t xml:space="preserve">y relate to the </w:t>
      </w:r>
      <w:r w:rsidR="007A36A9" w:rsidRPr="006033C2">
        <w:rPr>
          <w:rFonts w:ascii="Cambria" w:hAnsi="Cambria"/>
          <w:sz w:val="24"/>
          <w:szCs w:val="24"/>
        </w:rPr>
        <w:t xml:space="preserve">UV-mediated </w:t>
      </w:r>
      <w:r w:rsidR="00707E88" w:rsidRPr="006033C2">
        <w:rPr>
          <w:rFonts w:ascii="Cambria" w:hAnsi="Cambria"/>
          <w:sz w:val="24"/>
          <w:szCs w:val="24"/>
        </w:rPr>
        <w:t xml:space="preserve">impediment of leaf elongation, in the later stages of leaf development, which would result in a </w:t>
      </w:r>
      <w:r w:rsidR="00321881" w:rsidRPr="006033C2">
        <w:rPr>
          <w:rFonts w:ascii="Cambria" w:hAnsi="Cambria"/>
          <w:sz w:val="24"/>
          <w:szCs w:val="24"/>
        </w:rPr>
        <w:t>change of leaf area, but not a change in stomatal numbers (Robson</w:t>
      </w:r>
      <w:r w:rsidR="00710E77" w:rsidRPr="006033C2">
        <w:rPr>
          <w:rFonts w:ascii="Cambria" w:hAnsi="Cambria"/>
          <w:sz w:val="24"/>
          <w:szCs w:val="24"/>
        </w:rPr>
        <w:t xml:space="preserve"> et al., 2015</w:t>
      </w:r>
      <w:r w:rsidR="00321881" w:rsidRPr="006033C2">
        <w:rPr>
          <w:rFonts w:ascii="Cambria" w:hAnsi="Cambria"/>
          <w:sz w:val="24"/>
          <w:szCs w:val="24"/>
        </w:rPr>
        <w:t xml:space="preserve">). </w:t>
      </w:r>
      <w:r w:rsidR="00501BAF" w:rsidRPr="006033C2">
        <w:rPr>
          <w:rFonts w:ascii="Cambria" w:hAnsi="Cambria"/>
          <w:sz w:val="24"/>
          <w:szCs w:val="24"/>
        </w:rPr>
        <w:t xml:space="preserve">To test the hypothesis that increased stomatal density (number of stomata per unit leaf area) under UV radiation is simply due to a reduction in leaf area, </w:t>
      </w:r>
      <w:r w:rsidR="00066657" w:rsidRPr="006033C2">
        <w:rPr>
          <w:rFonts w:ascii="Cambria" w:hAnsi="Cambria"/>
          <w:sz w:val="24"/>
          <w:szCs w:val="24"/>
        </w:rPr>
        <w:t>t</w:t>
      </w:r>
      <w:r w:rsidR="00501BAF" w:rsidRPr="006033C2">
        <w:rPr>
          <w:rFonts w:ascii="Cambria" w:hAnsi="Cambria"/>
          <w:sz w:val="24"/>
          <w:szCs w:val="24"/>
        </w:rPr>
        <w:t xml:space="preserve">he percentage change </w:t>
      </w:r>
      <w:r w:rsidR="00066657" w:rsidRPr="006033C2">
        <w:rPr>
          <w:rFonts w:ascii="Cambria" w:hAnsi="Cambria"/>
          <w:sz w:val="24"/>
          <w:szCs w:val="24"/>
        </w:rPr>
        <w:t xml:space="preserve">in </w:t>
      </w:r>
      <w:r w:rsidR="00501BAF" w:rsidRPr="006033C2">
        <w:rPr>
          <w:rFonts w:ascii="Cambria" w:hAnsi="Cambria"/>
          <w:sz w:val="24"/>
          <w:szCs w:val="24"/>
        </w:rPr>
        <w:t>both traits</w:t>
      </w:r>
      <w:r w:rsidR="00066657" w:rsidRPr="006033C2">
        <w:rPr>
          <w:rFonts w:ascii="Cambria" w:hAnsi="Cambria"/>
          <w:sz w:val="24"/>
          <w:szCs w:val="24"/>
        </w:rPr>
        <w:t xml:space="preserve"> was analysed</w:t>
      </w:r>
      <w:r w:rsidR="00501BAF" w:rsidRPr="006033C2">
        <w:rPr>
          <w:rFonts w:ascii="Cambria" w:hAnsi="Cambria"/>
          <w:sz w:val="24"/>
          <w:szCs w:val="24"/>
        </w:rPr>
        <w:t xml:space="preserve">. </w:t>
      </w:r>
      <w:r w:rsidR="000270C3" w:rsidRPr="006033C2">
        <w:rPr>
          <w:rFonts w:ascii="Cambria" w:hAnsi="Cambria"/>
          <w:sz w:val="24"/>
          <w:szCs w:val="24"/>
        </w:rPr>
        <w:t xml:space="preserve">Data show no clear statistical correlation between </w:t>
      </w:r>
      <w:r w:rsidR="00FD387F" w:rsidRPr="006033C2">
        <w:rPr>
          <w:rFonts w:ascii="Cambria" w:hAnsi="Cambria"/>
          <w:sz w:val="24"/>
          <w:szCs w:val="24"/>
        </w:rPr>
        <w:t>leaf size and stomatal density</w:t>
      </w:r>
      <w:r w:rsidR="00710E77" w:rsidRPr="006033C2">
        <w:rPr>
          <w:rFonts w:ascii="Cambria" w:hAnsi="Cambria"/>
          <w:sz w:val="24"/>
          <w:szCs w:val="24"/>
        </w:rPr>
        <w:t xml:space="preserve"> (Supplemental </w:t>
      </w:r>
      <w:r w:rsidR="00384079" w:rsidRPr="006033C2">
        <w:rPr>
          <w:rFonts w:ascii="Cambria" w:hAnsi="Cambria"/>
          <w:sz w:val="24"/>
          <w:szCs w:val="24"/>
        </w:rPr>
        <w:t>F</w:t>
      </w:r>
      <w:r w:rsidR="00710E77" w:rsidRPr="006033C2">
        <w:rPr>
          <w:rFonts w:ascii="Cambria" w:hAnsi="Cambria"/>
          <w:sz w:val="24"/>
          <w:szCs w:val="24"/>
        </w:rPr>
        <w:t xml:space="preserve">igure </w:t>
      </w:r>
      <w:r w:rsidR="00384079" w:rsidRPr="006033C2">
        <w:rPr>
          <w:rFonts w:ascii="Cambria" w:hAnsi="Cambria"/>
          <w:sz w:val="24"/>
          <w:szCs w:val="24"/>
        </w:rPr>
        <w:t>S4</w:t>
      </w:r>
      <w:r w:rsidR="00710E77" w:rsidRPr="006033C2">
        <w:rPr>
          <w:rFonts w:ascii="Cambria" w:hAnsi="Cambria"/>
          <w:sz w:val="24"/>
          <w:szCs w:val="24"/>
        </w:rPr>
        <w:t>)</w:t>
      </w:r>
      <w:r w:rsidR="00FD387F" w:rsidRPr="006033C2">
        <w:rPr>
          <w:rFonts w:ascii="Cambria" w:hAnsi="Cambria"/>
          <w:sz w:val="24"/>
          <w:szCs w:val="24"/>
        </w:rPr>
        <w:t xml:space="preserve">. For example, in one </w:t>
      </w:r>
      <w:r w:rsidR="00710E77" w:rsidRPr="006033C2">
        <w:rPr>
          <w:rFonts w:ascii="Cambria" w:hAnsi="Cambria"/>
          <w:sz w:val="24"/>
          <w:szCs w:val="24"/>
        </w:rPr>
        <w:t xml:space="preserve">study </w:t>
      </w:r>
      <w:r w:rsidR="00FD387F" w:rsidRPr="006033C2">
        <w:rPr>
          <w:rFonts w:ascii="Cambria" w:hAnsi="Cambria"/>
          <w:sz w:val="24"/>
          <w:szCs w:val="24"/>
        </w:rPr>
        <w:t xml:space="preserve">the </w:t>
      </w:r>
      <w:r w:rsidR="00D57764" w:rsidRPr="006033C2">
        <w:rPr>
          <w:rFonts w:ascii="Cambria" w:hAnsi="Cambria"/>
          <w:sz w:val="24"/>
          <w:szCs w:val="24"/>
        </w:rPr>
        <w:t xml:space="preserve">stomatal density nearly doubled while </w:t>
      </w:r>
      <w:r w:rsidR="001C2067" w:rsidRPr="006033C2">
        <w:rPr>
          <w:rFonts w:ascii="Cambria" w:hAnsi="Cambria"/>
          <w:sz w:val="24"/>
          <w:szCs w:val="24"/>
        </w:rPr>
        <w:t xml:space="preserve">the </w:t>
      </w:r>
      <w:r w:rsidR="00D57764" w:rsidRPr="006033C2">
        <w:rPr>
          <w:rFonts w:ascii="Cambria" w:hAnsi="Cambria"/>
          <w:sz w:val="24"/>
          <w:szCs w:val="24"/>
        </w:rPr>
        <w:t xml:space="preserve">leaf area decreased by </w:t>
      </w:r>
      <w:r w:rsidR="00ED7D12" w:rsidRPr="006033C2">
        <w:rPr>
          <w:rFonts w:ascii="Cambria" w:hAnsi="Cambria"/>
          <w:sz w:val="24"/>
          <w:szCs w:val="24"/>
        </w:rPr>
        <w:t xml:space="preserve">less than </w:t>
      </w:r>
      <w:r w:rsidR="00D57764" w:rsidRPr="006033C2">
        <w:rPr>
          <w:rFonts w:ascii="Cambria" w:hAnsi="Cambria"/>
          <w:sz w:val="24"/>
          <w:szCs w:val="24"/>
        </w:rPr>
        <w:t xml:space="preserve">10%. </w:t>
      </w:r>
      <w:r w:rsidR="005244AD" w:rsidRPr="006033C2">
        <w:rPr>
          <w:rFonts w:ascii="Cambria" w:hAnsi="Cambria"/>
          <w:sz w:val="24"/>
          <w:szCs w:val="24"/>
        </w:rPr>
        <w:t>Thus, there is apparently no simple one-to-one relationship between leaf area and stomatal density.</w:t>
      </w:r>
      <w:r w:rsidR="003B6A55" w:rsidRPr="006033C2">
        <w:rPr>
          <w:rFonts w:ascii="Cambria" w:hAnsi="Cambria"/>
          <w:sz w:val="24"/>
          <w:szCs w:val="24"/>
        </w:rPr>
        <w:t xml:space="preserve"> </w:t>
      </w:r>
      <w:r w:rsidR="00CC133B" w:rsidRPr="006033C2">
        <w:rPr>
          <w:rFonts w:ascii="Cambria" w:hAnsi="Cambria"/>
          <w:sz w:val="24"/>
          <w:szCs w:val="24"/>
        </w:rPr>
        <w:t>Rather</w:t>
      </w:r>
      <w:r w:rsidR="003B6A55" w:rsidRPr="006033C2">
        <w:rPr>
          <w:rFonts w:ascii="Cambria" w:hAnsi="Cambria"/>
          <w:sz w:val="24"/>
          <w:szCs w:val="24"/>
        </w:rPr>
        <w:t xml:space="preserve">, </w:t>
      </w:r>
      <w:r w:rsidR="006E2922" w:rsidRPr="006033C2">
        <w:rPr>
          <w:rFonts w:ascii="Cambria" w:hAnsi="Cambria"/>
          <w:sz w:val="24"/>
          <w:szCs w:val="24"/>
        </w:rPr>
        <w:t>a paper by Wargent et al</w:t>
      </w:r>
      <w:r w:rsidR="00FE57D2" w:rsidRPr="006033C2">
        <w:rPr>
          <w:rFonts w:ascii="Cambria" w:hAnsi="Cambria"/>
          <w:sz w:val="24"/>
          <w:szCs w:val="24"/>
        </w:rPr>
        <w:t xml:space="preserve">. </w:t>
      </w:r>
      <w:r w:rsidR="006E2922" w:rsidRPr="006033C2">
        <w:rPr>
          <w:rFonts w:ascii="Cambria" w:hAnsi="Cambria"/>
          <w:sz w:val="24"/>
          <w:szCs w:val="24"/>
          <w:lang w:val="en-GB"/>
        </w:rPr>
        <w:t>(2009)</w:t>
      </w:r>
      <w:r w:rsidR="00FE57D2" w:rsidRPr="006033C2">
        <w:rPr>
          <w:rFonts w:ascii="Cambria" w:hAnsi="Cambria"/>
          <w:sz w:val="24"/>
          <w:szCs w:val="24"/>
          <w:lang w:val="en-GB"/>
        </w:rPr>
        <w:t xml:space="preserve"> reports </w:t>
      </w:r>
      <w:r w:rsidR="00CC133B" w:rsidRPr="006033C2">
        <w:rPr>
          <w:rFonts w:ascii="Cambria" w:hAnsi="Cambria"/>
          <w:sz w:val="24"/>
          <w:szCs w:val="24"/>
          <w:lang w:val="en-GB"/>
        </w:rPr>
        <w:t xml:space="preserve">specific </w:t>
      </w:r>
      <w:r w:rsidR="001C2067" w:rsidRPr="006033C2">
        <w:rPr>
          <w:rFonts w:ascii="Cambria" w:hAnsi="Cambria"/>
          <w:sz w:val="24"/>
          <w:szCs w:val="24"/>
          <w:lang w:val="en-GB"/>
        </w:rPr>
        <w:t>UV-</w:t>
      </w:r>
      <w:r w:rsidR="006E2922" w:rsidRPr="006033C2">
        <w:rPr>
          <w:rFonts w:ascii="Cambria" w:hAnsi="Cambria"/>
          <w:sz w:val="24"/>
          <w:szCs w:val="24"/>
          <w:lang w:val="en-GB"/>
        </w:rPr>
        <w:t xml:space="preserve">mediated increases in </w:t>
      </w:r>
      <w:r w:rsidR="001C2067" w:rsidRPr="006033C2">
        <w:rPr>
          <w:rFonts w:ascii="Cambria" w:hAnsi="Cambria"/>
          <w:sz w:val="24"/>
          <w:szCs w:val="24"/>
          <w:lang w:val="en-GB"/>
        </w:rPr>
        <w:t xml:space="preserve">the </w:t>
      </w:r>
      <w:r w:rsidR="006E2922" w:rsidRPr="006033C2">
        <w:rPr>
          <w:rFonts w:ascii="Cambria" w:hAnsi="Cambria"/>
          <w:sz w:val="24"/>
          <w:szCs w:val="24"/>
          <w:lang w:val="en-GB"/>
        </w:rPr>
        <w:t>stomatal index</w:t>
      </w:r>
      <w:r w:rsidR="00FE57D2" w:rsidRPr="006033C2">
        <w:rPr>
          <w:rFonts w:ascii="Cambria" w:hAnsi="Cambria"/>
          <w:sz w:val="24"/>
          <w:szCs w:val="24"/>
          <w:lang w:val="en-GB"/>
        </w:rPr>
        <w:t xml:space="preserve">, i.e. the number of stomatal cells versus total epidermal cells. </w:t>
      </w:r>
      <w:r w:rsidR="00F95A05" w:rsidRPr="006033C2">
        <w:rPr>
          <w:rFonts w:ascii="Cambria" w:hAnsi="Cambria"/>
          <w:sz w:val="24"/>
          <w:szCs w:val="24"/>
          <w:lang w:val="en-GB"/>
        </w:rPr>
        <w:t xml:space="preserve">UV effects are mediated through the photoreceptor UVR8, which is postulated to regulate several aspects </w:t>
      </w:r>
      <w:r w:rsidR="00CC133B" w:rsidRPr="006033C2">
        <w:rPr>
          <w:rFonts w:ascii="Cambria" w:hAnsi="Cambria"/>
          <w:sz w:val="24"/>
          <w:szCs w:val="24"/>
          <w:lang w:val="en-GB"/>
        </w:rPr>
        <w:t xml:space="preserve">of cell development. </w:t>
      </w:r>
      <w:r w:rsidR="00641A27" w:rsidRPr="006033C2">
        <w:rPr>
          <w:rFonts w:ascii="Cambria" w:hAnsi="Cambria"/>
          <w:sz w:val="24"/>
          <w:szCs w:val="24"/>
          <w:lang w:val="en-GB"/>
        </w:rPr>
        <w:t xml:space="preserve">Thus, it appears that UV exposure </w:t>
      </w:r>
      <w:r w:rsidR="0052483A" w:rsidRPr="006033C2">
        <w:rPr>
          <w:rFonts w:ascii="Cambria" w:hAnsi="Cambria"/>
          <w:sz w:val="24"/>
          <w:szCs w:val="24"/>
          <w:lang w:val="en-GB"/>
        </w:rPr>
        <w:t xml:space="preserve">results in </w:t>
      </w:r>
      <w:r w:rsidR="00384079" w:rsidRPr="006033C2">
        <w:rPr>
          <w:rFonts w:ascii="Cambria" w:hAnsi="Cambria"/>
          <w:sz w:val="24"/>
          <w:szCs w:val="24"/>
          <w:lang w:val="en-GB"/>
        </w:rPr>
        <w:t xml:space="preserve">an </w:t>
      </w:r>
      <w:r w:rsidR="0052483A" w:rsidRPr="006033C2">
        <w:rPr>
          <w:rFonts w:ascii="Cambria" w:hAnsi="Cambria"/>
          <w:sz w:val="24"/>
          <w:szCs w:val="24"/>
          <w:lang w:val="en-GB"/>
        </w:rPr>
        <w:t xml:space="preserve">increasing number of cells entering the developmental differentiation pathway leading to </w:t>
      </w:r>
      <w:r w:rsidR="001C2067" w:rsidRPr="006033C2">
        <w:rPr>
          <w:rFonts w:ascii="Cambria" w:hAnsi="Cambria"/>
          <w:sz w:val="24"/>
          <w:szCs w:val="24"/>
          <w:lang w:val="en-GB"/>
        </w:rPr>
        <w:t xml:space="preserve">the </w:t>
      </w:r>
      <w:r w:rsidR="0052483A" w:rsidRPr="006033C2">
        <w:rPr>
          <w:rFonts w:ascii="Cambria" w:hAnsi="Cambria"/>
          <w:sz w:val="24"/>
          <w:szCs w:val="24"/>
          <w:lang w:val="en-GB"/>
        </w:rPr>
        <w:t xml:space="preserve">formation of stomata. </w:t>
      </w:r>
      <w:r w:rsidR="00C961C1" w:rsidRPr="006033C2">
        <w:rPr>
          <w:rFonts w:ascii="Cambria" w:hAnsi="Cambria"/>
          <w:sz w:val="24"/>
          <w:szCs w:val="24"/>
          <w:lang w:val="en-GB"/>
        </w:rPr>
        <w:t>The observation that high UV doses have no such effect can then be attri</w:t>
      </w:r>
      <w:r w:rsidR="00FC17A7" w:rsidRPr="006033C2">
        <w:rPr>
          <w:rFonts w:ascii="Cambria" w:hAnsi="Cambria"/>
          <w:sz w:val="24"/>
          <w:szCs w:val="24"/>
          <w:lang w:val="en-GB"/>
        </w:rPr>
        <w:t xml:space="preserve">buted to </w:t>
      </w:r>
      <w:r w:rsidR="001C2067" w:rsidRPr="006033C2">
        <w:rPr>
          <w:rFonts w:ascii="Cambria" w:hAnsi="Cambria"/>
          <w:sz w:val="24"/>
          <w:szCs w:val="24"/>
          <w:lang w:val="en-GB"/>
        </w:rPr>
        <w:t>UV-</w:t>
      </w:r>
      <w:r w:rsidR="00FC17A7" w:rsidRPr="006033C2">
        <w:rPr>
          <w:rFonts w:ascii="Cambria" w:hAnsi="Cambria"/>
          <w:sz w:val="24"/>
          <w:szCs w:val="24"/>
          <w:lang w:val="en-GB"/>
        </w:rPr>
        <w:t xml:space="preserve">mediated stress </w:t>
      </w:r>
      <w:r w:rsidR="009F7ED6" w:rsidRPr="006033C2">
        <w:rPr>
          <w:rFonts w:ascii="Cambria" w:hAnsi="Cambria"/>
          <w:sz w:val="24"/>
          <w:szCs w:val="24"/>
          <w:lang w:val="en-GB"/>
        </w:rPr>
        <w:t>overr</w:t>
      </w:r>
      <w:r w:rsidR="0082678B" w:rsidRPr="006033C2">
        <w:rPr>
          <w:rFonts w:ascii="Cambria" w:hAnsi="Cambria"/>
          <w:sz w:val="24"/>
          <w:szCs w:val="24"/>
          <w:lang w:val="en-GB"/>
        </w:rPr>
        <w:t>iding</w:t>
      </w:r>
      <w:r w:rsidR="009F7ED6" w:rsidRPr="006033C2">
        <w:rPr>
          <w:rFonts w:ascii="Cambria" w:hAnsi="Cambria"/>
          <w:sz w:val="24"/>
          <w:szCs w:val="24"/>
          <w:lang w:val="en-GB"/>
        </w:rPr>
        <w:t xml:space="preserve"> </w:t>
      </w:r>
      <w:r w:rsidR="001B1C79" w:rsidRPr="006033C2">
        <w:rPr>
          <w:rFonts w:ascii="Cambria" w:hAnsi="Cambria"/>
          <w:sz w:val="24"/>
          <w:szCs w:val="24"/>
          <w:lang w:val="en-GB"/>
        </w:rPr>
        <w:t>regulatory UV effects.</w:t>
      </w:r>
    </w:p>
    <w:p w14:paraId="40B72E91" w14:textId="2B513101" w:rsidR="00D32643" w:rsidRPr="006033C2" w:rsidRDefault="00384079" w:rsidP="0015526E">
      <w:pPr>
        <w:spacing w:after="0" w:line="360" w:lineRule="auto"/>
        <w:jc w:val="both"/>
        <w:rPr>
          <w:rFonts w:ascii="Cambria" w:hAnsi="Cambria"/>
          <w:sz w:val="24"/>
          <w:szCs w:val="24"/>
        </w:rPr>
      </w:pPr>
      <w:r w:rsidRPr="006033C2">
        <w:rPr>
          <w:rFonts w:ascii="Cambria" w:hAnsi="Cambria"/>
          <w:sz w:val="24"/>
          <w:szCs w:val="24"/>
        </w:rPr>
        <w:t>Remarkably,</w:t>
      </w:r>
      <w:r w:rsidR="00977E96" w:rsidRPr="006033C2">
        <w:rPr>
          <w:rFonts w:ascii="Cambria" w:hAnsi="Cambria"/>
          <w:sz w:val="24"/>
          <w:szCs w:val="24"/>
        </w:rPr>
        <w:t xml:space="preserve"> </w:t>
      </w:r>
      <w:r w:rsidRPr="006033C2">
        <w:rPr>
          <w:rFonts w:ascii="Cambria" w:hAnsi="Cambria"/>
          <w:sz w:val="24"/>
          <w:szCs w:val="24"/>
        </w:rPr>
        <w:t xml:space="preserve">the </w:t>
      </w:r>
      <w:r w:rsidR="00977E96" w:rsidRPr="006033C2">
        <w:rPr>
          <w:rFonts w:ascii="Cambria" w:hAnsi="Cambria"/>
          <w:sz w:val="24"/>
          <w:szCs w:val="24"/>
        </w:rPr>
        <w:t xml:space="preserve">UV effect on stomatal density is </w:t>
      </w:r>
      <w:r w:rsidR="00F55F34" w:rsidRPr="006033C2">
        <w:rPr>
          <w:rFonts w:ascii="Cambria" w:hAnsi="Cambria"/>
          <w:sz w:val="24"/>
          <w:szCs w:val="24"/>
        </w:rPr>
        <w:t>most pronounced in the case of trees</w:t>
      </w:r>
      <w:r w:rsidR="0082678B" w:rsidRPr="006033C2">
        <w:rPr>
          <w:rFonts w:ascii="Cambria" w:hAnsi="Cambria"/>
          <w:sz w:val="24"/>
          <w:szCs w:val="24"/>
        </w:rPr>
        <w:t xml:space="preserve"> (Figure 5)</w:t>
      </w:r>
      <w:r w:rsidR="00F55F34" w:rsidRPr="006033C2">
        <w:rPr>
          <w:rFonts w:ascii="Cambria" w:hAnsi="Cambria"/>
          <w:sz w:val="24"/>
          <w:szCs w:val="24"/>
        </w:rPr>
        <w:t>, despite the stomatal size not being affected by this functional group.</w:t>
      </w:r>
      <w:r w:rsidR="00D154A4" w:rsidRPr="006033C2">
        <w:rPr>
          <w:rFonts w:ascii="Cambria" w:hAnsi="Cambria"/>
          <w:sz w:val="24"/>
          <w:szCs w:val="24"/>
        </w:rPr>
        <w:t xml:space="preserve"> Thus, </w:t>
      </w:r>
      <w:r w:rsidR="001C2067" w:rsidRPr="006033C2">
        <w:rPr>
          <w:rFonts w:ascii="Cambria" w:hAnsi="Cambria"/>
          <w:sz w:val="24"/>
          <w:szCs w:val="24"/>
        </w:rPr>
        <w:t xml:space="preserve">the </w:t>
      </w:r>
      <w:r w:rsidR="00D154A4" w:rsidRPr="006033C2">
        <w:rPr>
          <w:rFonts w:ascii="Cambria" w:hAnsi="Cambria"/>
          <w:sz w:val="24"/>
          <w:szCs w:val="24"/>
        </w:rPr>
        <w:lastRenderedPageBreak/>
        <w:t xml:space="preserve">overall effects of UV on stomatal size </w:t>
      </w:r>
      <w:r w:rsidR="00643B3E" w:rsidRPr="006033C2">
        <w:rPr>
          <w:rFonts w:ascii="Cambria" w:hAnsi="Cambria"/>
          <w:sz w:val="24"/>
          <w:szCs w:val="24"/>
        </w:rPr>
        <w:t xml:space="preserve">appear to be unconnected </w:t>
      </w:r>
      <w:r w:rsidR="00F401D0" w:rsidRPr="006033C2">
        <w:rPr>
          <w:rFonts w:ascii="Cambria" w:hAnsi="Cambria"/>
          <w:sz w:val="24"/>
          <w:szCs w:val="24"/>
        </w:rPr>
        <w:t>to effects on</w:t>
      </w:r>
      <w:r w:rsidR="00D154A4" w:rsidRPr="006033C2">
        <w:rPr>
          <w:rFonts w:ascii="Cambria" w:hAnsi="Cambria"/>
          <w:sz w:val="24"/>
          <w:szCs w:val="24"/>
        </w:rPr>
        <w:t xml:space="preserve"> </w:t>
      </w:r>
      <w:r w:rsidR="006E477C" w:rsidRPr="006033C2">
        <w:rPr>
          <w:rFonts w:ascii="Cambria" w:hAnsi="Cambria"/>
          <w:sz w:val="24"/>
          <w:szCs w:val="24"/>
        </w:rPr>
        <w:t>stomatal density.</w:t>
      </w:r>
    </w:p>
    <w:p w14:paraId="75BE4827" w14:textId="77777777" w:rsidR="007128B0" w:rsidRPr="006033C2" w:rsidRDefault="007128B0" w:rsidP="0015526E">
      <w:pPr>
        <w:spacing w:after="0" w:line="360" w:lineRule="auto"/>
        <w:jc w:val="both"/>
        <w:rPr>
          <w:rFonts w:ascii="Cambria" w:hAnsi="Cambria"/>
          <w:sz w:val="24"/>
          <w:szCs w:val="24"/>
        </w:rPr>
      </w:pPr>
    </w:p>
    <w:p w14:paraId="1FE306E4" w14:textId="15DA68E3" w:rsidR="007128B0" w:rsidRPr="006033C2" w:rsidRDefault="0094748E" w:rsidP="007128B0">
      <w:pPr>
        <w:rPr>
          <w:rFonts w:ascii="Cambria" w:hAnsi="Cambria"/>
          <w:sz w:val="24"/>
          <w:szCs w:val="24"/>
        </w:rPr>
      </w:pPr>
      <w:r w:rsidRPr="006033C2">
        <w:rPr>
          <w:rFonts w:ascii="Cambria" w:hAnsi="Cambria"/>
          <w:noProof/>
          <w:sz w:val="24"/>
          <w:szCs w:val="24"/>
        </w:rPr>
        <w:drawing>
          <wp:inline distT="0" distB="0" distL="0" distR="0" wp14:anchorId="625BFB07" wp14:editId="7B2FCD67">
            <wp:extent cx="5706110" cy="3103245"/>
            <wp:effectExtent l="0" t="0" r="8890" b="190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06110" cy="3103245"/>
                    </a:xfrm>
                    <a:prstGeom prst="rect">
                      <a:avLst/>
                    </a:prstGeom>
                    <a:noFill/>
                  </pic:spPr>
                </pic:pic>
              </a:graphicData>
            </a:graphic>
          </wp:inline>
        </w:drawing>
      </w:r>
    </w:p>
    <w:p w14:paraId="0D55EA6C" w14:textId="76652DFB" w:rsidR="00966D4B" w:rsidRPr="006033C2" w:rsidRDefault="00966D4B" w:rsidP="000560D5">
      <w:pPr>
        <w:spacing w:after="0"/>
        <w:rPr>
          <w:rFonts w:ascii="Cambria" w:hAnsi="Cambria"/>
          <w:lang w:val="en-GB"/>
        </w:rPr>
      </w:pPr>
      <w:r w:rsidRPr="006033C2">
        <w:rPr>
          <w:rFonts w:ascii="Cambria" w:hAnsi="Cambria"/>
          <w:b/>
          <w:lang w:val="en-GB"/>
        </w:rPr>
        <w:t xml:space="preserve">Figure </w:t>
      </w:r>
      <w:r w:rsidR="00A31333" w:rsidRPr="006033C2">
        <w:rPr>
          <w:rFonts w:ascii="Cambria" w:hAnsi="Cambria"/>
          <w:b/>
          <w:lang w:val="en-GB"/>
        </w:rPr>
        <w:t>6</w:t>
      </w:r>
      <w:r w:rsidRPr="006033C2">
        <w:rPr>
          <w:rFonts w:ascii="Cambria" w:hAnsi="Cambria"/>
          <w:b/>
          <w:lang w:val="en-GB"/>
        </w:rPr>
        <w:t xml:space="preserve">: </w:t>
      </w:r>
      <w:r w:rsidRPr="006033C2">
        <w:rPr>
          <w:rFonts w:ascii="Cambria" w:hAnsi="Cambria"/>
          <w:lang w:val="en-GB"/>
        </w:rPr>
        <w:t>Detail</w:t>
      </w:r>
      <w:r w:rsidR="00895AED" w:rsidRPr="006033C2">
        <w:rPr>
          <w:rFonts w:ascii="Cambria" w:hAnsi="Cambria"/>
          <w:lang w:val="en-GB"/>
        </w:rPr>
        <w:t>ed</w:t>
      </w:r>
      <w:r w:rsidRPr="006033C2">
        <w:rPr>
          <w:rFonts w:ascii="Cambria" w:hAnsi="Cambria"/>
          <w:lang w:val="en-GB"/>
        </w:rPr>
        <w:t xml:space="preserve"> analysis</w:t>
      </w:r>
      <w:r w:rsidRPr="006033C2">
        <w:rPr>
          <w:rFonts w:ascii="Cambria" w:hAnsi="Cambria"/>
          <w:b/>
          <w:lang w:val="en-GB"/>
        </w:rPr>
        <w:t xml:space="preserve"> </w:t>
      </w:r>
      <w:r w:rsidRPr="006033C2">
        <w:rPr>
          <w:rFonts w:ascii="Cambria" w:hAnsi="Cambria"/>
          <w:lang w:val="en-GB"/>
        </w:rPr>
        <w:t xml:space="preserve">of UV effects on </w:t>
      </w:r>
      <w:r w:rsidR="00516959" w:rsidRPr="006033C2">
        <w:rPr>
          <w:rFonts w:ascii="Cambria" w:hAnsi="Cambria"/>
          <w:lang w:val="en-GB"/>
        </w:rPr>
        <w:t xml:space="preserve">leaf </w:t>
      </w:r>
      <w:r w:rsidRPr="006033C2">
        <w:rPr>
          <w:rFonts w:ascii="Cambria" w:hAnsi="Cambria"/>
          <w:lang w:val="en-GB"/>
        </w:rPr>
        <w:t xml:space="preserve">stomatal conductance including 143 experiments. Data are further categorized according </w:t>
      </w:r>
      <w:r w:rsidR="00895AED" w:rsidRPr="006033C2">
        <w:rPr>
          <w:rFonts w:ascii="Cambria" w:hAnsi="Cambria"/>
          <w:lang w:val="en-GB"/>
        </w:rPr>
        <w:t xml:space="preserve">to </w:t>
      </w:r>
      <w:r w:rsidRPr="006033C2">
        <w:rPr>
          <w:rFonts w:ascii="Cambria" w:hAnsi="Cambria"/>
          <w:lang w:val="en-GB"/>
        </w:rPr>
        <w:t>plant functional groups (Gr – grass, H – herb</w:t>
      </w:r>
      <w:r w:rsidR="001C2067" w:rsidRPr="006033C2">
        <w:rPr>
          <w:rFonts w:ascii="Cambria" w:hAnsi="Cambria"/>
          <w:lang w:val="en-GB"/>
        </w:rPr>
        <w:t xml:space="preserve">, </w:t>
      </w:r>
      <w:r w:rsidRPr="006033C2">
        <w:rPr>
          <w:rFonts w:ascii="Cambria" w:hAnsi="Cambria"/>
          <w:lang w:val="en-GB"/>
        </w:rPr>
        <w:t xml:space="preserve">T </w:t>
      </w:r>
      <w:r w:rsidR="00384079" w:rsidRPr="006033C2">
        <w:rPr>
          <w:rFonts w:ascii="Cambria" w:hAnsi="Cambria"/>
          <w:lang w:val="en-GB"/>
        </w:rPr>
        <w:t>–</w:t>
      </w:r>
      <w:r w:rsidRPr="006033C2">
        <w:rPr>
          <w:rFonts w:ascii="Cambria" w:hAnsi="Cambria"/>
          <w:lang w:val="en-GB"/>
        </w:rPr>
        <w:t xml:space="preserve"> tree), length of the experiment (short - ≤30 days, medium – between 30 days and 90 days, long - &gt;90 days), growth environment (C – growth chamber, G – greenhouse, F – field conditions), UV treatment (Sup – UV supplementation, Ex – UV exclusion), and UV intensity applied (</w:t>
      </w:r>
      <w:r w:rsidR="001C2067" w:rsidRPr="006033C2">
        <w:rPr>
          <w:rFonts w:ascii="Cambria" w:hAnsi="Cambria"/>
          <w:lang w:val="en-GB"/>
        </w:rPr>
        <w:t>Sup_L</w:t>
      </w:r>
      <w:r w:rsidRPr="006033C2">
        <w:rPr>
          <w:rFonts w:ascii="Cambria" w:hAnsi="Cambria"/>
          <w:lang w:val="en-GB"/>
        </w:rPr>
        <w:t xml:space="preserve">ow </w:t>
      </w:r>
      <w:r w:rsidR="00384079" w:rsidRPr="006033C2">
        <w:rPr>
          <w:rFonts w:ascii="Cambria" w:hAnsi="Cambria"/>
          <w:lang w:val="en-GB"/>
        </w:rPr>
        <w:t>–</w:t>
      </w:r>
      <w:r w:rsidRPr="006033C2">
        <w:rPr>
          <w:rFonts w:ascii="Cambria" w:hAnsi="Cambria"/>
          <w:lang w:val="en-GB"/>
        </w:rPr>
        <w:t xml:space="preserve"> below 5 kJ m</w:t>
      </w:r>
      <w:r w:rsidR="00384079" w:rsidRPr="006033C2">
        <w:rPr>
          <w:rFonts w:ascii="Cambria" w:hAnsi="Cambria"/>
          <w:vertAlign w:val="superscript"/>
          <w:lang w:val="en-GB"/>
        </w:rPr>
        <w:t>–</w:t>
      </w:r>
      <w:r w:rsidRPr="006033C2">
        <w:rPr>
          <w:rFonts w:ascii="Cambria" w:hAnsi="Cambria"/>
          <w:vertAlign w:val="superscript"/>
          <w:lang w:val="en-GB"/>
        </w:rPr>
        <w:t>2</w:t>
      </w:r>
      <w:r w:rsidRPr="006033C2">
        <w:rPr>
          <w:rFonts w:ascii="Cambria" w:hAnsi="Cambria"/>
          <w:lang w:val="en-GB"/>
        </w:rPr>
        <w:t xml:space="preserve"> day</w:t>
      </w:r>
      <w:r w:rsidR="00384079" w:rsidRPr="006033C2">
        <w:rPr>
          <w:rFonts w:ascii="Cambria" w:hAnsi="Cambria"/>
          <w:vertAlign w:val="superscript"/>
          <w:lang w:val="en-GB"/>
        </w:rPr>
        <w:t>–</w:t>
      </w:r>
      <w:r w:rsidRPr="006033C2">
        <w:rPr>
          <w:rFonts w:ascii="Cambria" w:hAnsi="Cambria"/>
          <w:vertAlign w:val="superscript"/>
          <w:lang w:val="en-GB"/>
        </w:rPr>
        <w:t>1</w:t>
      </w:r>
      <w:r w:rsidRPr="006033C2">
        <w:rPr>
          <w:rFonts w:ascii="Cambria" w:hAnsi="Cambria"/>
          <w:lang w:val="en-GB"/>
        </w:rPr>
        <w:t xml:space="preserve">, </w:t>
      </w:r>
      <w:r w:rsidR="001C2067" w:rsidRPr="006033C2">
        <w:rPr>
          <w:rFonts w:ascii="Cambria" w:hAnsi="Cambria"/>
          <w:lang w:val="en-GB"/>
        </w:rPr>
        <w:t>Sup_M</w:t>
      </w:r>
      <w:r w:rsidRPr="006033C2">
        <w:rPr>
          <w:rFonts w:ascii="Cambria" w:hAnsi="Cambria"/>
          <w:lang w:val="en-GB"/>
        </w:rPr>
        <w:t xml:space="preserve">id </w:t>
      </w:r>
      <w:r w:rsidR="000E7BB9" w:rsidRPr="006033C2">
        <w:rPr>
          <w:rFonts w:ascii="Cambria" w:hAnsi="Cambria"/>
          <w:lang w:val="en-GB"/>
        </w:rPr>
        <w:t>–</w:t>
      </w:r>
      <w:r w:rsidRPr="006033C2">
        <w:rPr>
          <w:rFonts w:ascii="Cambria" w:hAnsi="Cambria"/>
          <w:lang w:val="en-GB"/>
        </w:rPr>
        <w:t xml:space="preserve"> between 5 and 10 kJ m</w:t>
      </w:r>
      <w:r w:rsidR="00384079" w:rsidRPr="006033C2">
        <w:rPr>
          <w:rFonts w:ascii="Cambria" w:hAnsi="Cambria"/>
          <w:vertAlign w:val="superscript"/>
          <w:lang w:val="en-GB"/>
        </w:rPr>
        <w:t>–</w:t>
      </w:r>
      <w:r w:rsidRPr="006033C2">
        <w:rPr>
          <w:rFonts w:ascii="Cambria" w:hAnsi="Cambria"/>
          <w:vertAlign w:val="superscript"/>
          <w:lang w:val="en-GB"/>
        </w:rPr>
        <w:t>2</w:t>
      </w:r>
      <w:r w:rsidRPr="006033C2">
        <w:rPr>
          <w:rFonts w:ascii="Cambria" w:hAnsi="Cambria"/>
          <w:lang w:val="en-GB"/>
        </w:rPr>
        <w:t xml:space="preserve"> day</w:t>
      </w:r>
      <w:r w:rsidR="00384079" w:rsidRPr="006033C2">
        <w:rPr>
          <w:rFonts w:ascii="Cambria" w:hAnsi="Cambria"/>
          <w:vertAlign w:val="superscript"/>
          <w:lang w:val="en-GB"/>
        </w:rPr>
        <w:t>–</w:t>
      </w:r>
      <w:r w:rsidRPr="006033C2">
        <w:rPr>
          <w:rFonts w:ascii="Cambria" w:hAnsi="Cambria"/>
          <w:vertAlign w:val="superscript"/>
          <w:lang w:val="en-GB"/>
        </w:rPr>
        <w:t>1</w:t>
      </w:r>
      <w:r w:rsidRPr="006033C2">
        <w:rPr>
          <w:rFonts w:ascii="Cambria" w:hAnsi="Cambria"/>
          <w:lang w:val="en-GB"/>
        </w:rPr>
        <w:t>,</w:t>
      </w:r>
      <w:r w:rsidR="001C2067" w:rsidRPr="006033C2">
        <w:rPr>
          <w:rFonts w:ascii="Cambria" w:hAnsi="Cambria"/>
          <w:lang w:val="en-GB"/>
        </w:rPr>
        <w:t xml:space="preserve"> Sup_</w:t>
      </w:r>
      <w:r w:rsidRPr="006033C2">
        <w:rPr>
          <w:rFonts w:ascii="Cambria" w:hAnsi="Cambria"/>
          <w:lang w:val="en-GB"/>
        </w:rPr>
        <w:t>H</w:t>
      </w:r>
      <w:r w:rsidR="001C2067" w:rsidRPr="006033C2">
        <w:rPr>
          <w:rFonts w:ascii="Cambria" w:hAnsi="Cambria"/>
          <w:lang w:val="en-GB"/>
        </w:rPr>
        <w:t>i</w:t>
      </w:r>
      <w:r w:rsidRPr="006033C2">
        <w:rPr>
          <w:rFonts w:ascii="Cambria" w:hAnsi="Cambria"/>
          <w:lang w:val="en-GB"/>
        </w:rPr>
        <w:t xml:space="preserve">gh </w:t>
      </w:r>
      <w:r w:rsidR="000E7BB9" w:rsidRPr="006033C2">
        <w:rPr>
          <w:rFonts w:ascii="Cambria" w:hAnsi="Cambria"/>
          <w:lang w:val="en-GB"/>
        </w:rPr>
        <w:t>–</w:t>
      </w:r>
      <w:r w:rsidRPr="006033C2">
        <w:rPr>
          <w:rFonts w:ascii="Cambria" w:hAnsi="Cambria"/>
          <w:lang w:val="en-GB"/>
        </w:rPr>
        <w:t xml:space="preserve"> above 10 kJ m</w:t>
      </w:r>
      <w:r w:rsidR="00384079" w:rsidRPr="006033C2">
        <w:rPr>
          <w:rFonts w:ascii="Cambria" w:hAnsi="Cambria"/>
          <w:vertAlign w:val="superscript"/>
          <w:lang w:val="en-GB"/>
        </w:rPr>
        <w:t>–</w:t>
      </w:r>
      <w:r w:rsidRPr="006033C2">
        <w:rPr>
          <w:rFonts w:ascii="Cambria" w:hAnsi="Cambria"/>
          <w:vertAlign w:val="superscript"/>
          <w:lang w:val="en-GB"/>
        </w:rPr>
        <w:t>2</w:t>
      </w:r>
      <w:r w:rsidRPr="006033C2">
        <w:rPr>
          <w:rFonts w:ascii="Cambria" w:hAnsi="Cambria"/>
          <w:lang w:val="en-GB"/>
        </w:rPr>
        <w:t xml:space="preserve"> day</w:t>
      </w:r>
      <w:r w:rsidR="00384079" w:rsidRPr="006033C2">
        <w:rPr>
          <w:rFonts w:ascii="Cambria" w:hAnsi="Cambria"/>
          <w:vertAlign w:val="superscript"/>
          <w:lang w:val="en-GB"/>
        </w:rPr>
        <w:t>–</w:t>
      </w:r>
      <w:r w:rsidRPr="006033C2">
        <w:rPr>
          <w:rFonts w:ascii="Cambria" w:hAnsi="Cambria"/>
          <w:vertAlign w:val="superscript"/>
          <w:lang w:val="en-GB"/>
        </w:rPr>
        <w:t>1</w:t>
      </w:r>
      <w:r w:rsidRPr="006033C2">
        <w:rPr>
          <w:rFonts w:ascii="Cambria" w:hAnsi="Cambria"/>
          <w:lang w:val="en-GB"/>
        </w:rPr>
        <w:t xml:space="preserve">; aUV </w:t>
      </w:r>
      <w:r w:rsidR="00384079" w:rsidRPr="006033C2">
        <w:rPr>
          <w:rFonts w:ascii="Cambria" w:hAnsi="Cambria"/>
          <w:lang w:val="en-GB"/>
        </w:rPr>
        <w:t xml:space="preserve">– </w:t>
      </w:r>
      <w:r w:rsidRPr="006033C2">
        <w:rPr>
          <w:rFonts w:ascii="Cambria" w:hAnsi="Cambria"/>
          <w:lang w:val="en-GB"/>
        </w:rPr>
        <w:t xml:space="preserve">ambient UV (category relevant only for the “exclusion type” of the experiment)). </w:t>
      </w:r>
      <w:r w:rsidR="0094748E" w:rsidRPr="006033C2">
        <w:rPr>
          <w:rFonts w:ascii="Cambria" w:hAnsi="Cambria"/>
          <w:lang w:val="en-GB"/>
        </w:rPr>
        <w:t>(</w:t>
      </w:r>
      <w:r w:rsidR="0094748E" w:rsidRPr="006033C2">
        <w:rPr>
          <w:rFonts w:ascii="Cambria" w:hAnsi="Cambria"/>
          <w:b/>
          <w:lang w:val="en-GB"/>
        </w:rPr>
        <w:t>A</w:t>
      </w:r>
      <w:r w:rsidR="0094748E" w:rsidRPr="006033C2">
        <w:rPr>
          <w:rFonts w:ascii="Cambria" w:hAnsi="Cambria"/>
          <w:lang w:val="en-GB"/>
        </w:rPr>
        <w:t xml:space="preserve">) Meta-analysis significance of UV-induced effects: </w:t>
      </w:r>
      <w:r w:rsidRPr="006033C2">
        <w:rPr>
          <w:rFonts w:ascii="Cambria" w:hAnsi="Cambria"/>
          <w:lang w:val="en-GB"/>
        </w:rPr>
        <w:t xml:space="preserve">SDM = standard difference in means; C.I. 95% = 95% confidence interval. Asterisks indicate the statistical significance of UV effect in a given group: n.s. </w:t>
      </w:r>
      <w:r w:rsidRPr="006033C2">
        <w:rPr>
          <w:rFonts w:ascii="Cambria" w:hAnsi="Cambria"/>
          <w:i/>
          <w:lang w:val="en-GB"/>
        </w:rPr>
        <w:t>p</w:t>
      </w:r>
      <w:r w:rsidRPr="006033C2">
        <w:rPr>
          <w:rFonts w:ascii="Cambria" w:hAnsi="Cambria"/>
          <w:lang w:val="en-GB"/>
        </w:rPr>
        <w:t xml:space="preserve"> &gt; 0.05,</w:t>
      </w:r>
      <w:r w:rsidR="00895AED" w:rsidRPr="006033C2">
        <w:rPr>
          <w:rFonts w:ascii="Cambria" w:hAnsi="Cambria"/>
          <w:lang w:val="en-GB"/>
        </w:rPr>
        <w:t xml:space="preserve"> </w:t>
      </w:r>
      <w:r w:rsidRPr="006033C2">
        <w:rPr>
          <w:rFonts w:ascii="Cambria" w:hAnsi="Cambria"/>
          <w:lang w:val="en-GB"/>
        </w:rPr>
        <w:t xml:space="preserve">* </w:t>
      </w:r>
      <w:r w:rsidRPr="006033C2">
        <w:rPr>
          <w:rFonts w:ascii="Cambria" w:hAnsi="Cambria"/>
          <w:i/>
          <w:lang w:val="en-GB"/>
        </w:rPr>
        <w:t>p</w:t>
      </w:r>
      <w:r w:rsidRPr="006033C2">
        <w:rPr>
          <w:rFonts w:ascii="Cambria" w:hAnsi="Cambria"/>
          <w:lang w:val="en-GB"/>
        </w:rPr>
        <w:t xml:space="preserve"> ≤ 0.05, ** </w:t>
      </w:r>
      <w:r w:rsidRPr="006033C2">
        <w:rPr>
          <w:rFonts w:ascii="Cambria" w:hAnsi="Cambria"/>
          <w:i/>
          <w:lang w:val="en-GB"/>
        </w:rPr>
        <w:t>p</w:t>
      </w:r>
      <w:r w:rsidRPr="006033C2">
        <w:rPr>
          <w:rFonts w:ascii="Cambria" w:hAnsi="Cambria"/>
          <w:lang w:val="en-GB"/>
        </w:rPr>
        <w:t xml:space="preserve"> ≤ 0.01, *** </w:t>
      </w:r>
      <w:r w:rsidRPr="006033C2">
        <w:rPr>
          <w:rFonts w:ascii="Cambria" w:hAnsi="Cambria"/>
          <w:i/>
          <w:lang w:val="en-GB"/>
        </w:rPr>
        <w:t>p</w:t>
      </w:r>
      <w:r w:rsidRPr="006033C2">
        <w:rPr>
          <w:rFonts w:ascii="Cambria" w:hAnsi="Cambria"/>
          <w:lang w:val="en-GB"/>
        </w:rPr>
        <w:t xml:space="preserve"> ≤ 0.001. The numbers indicate </w:t>
      </w:r>
      <w:r w:rsidR="001C2067" w:rsidRPr="006033C2">
        <w:rPr>
          <w:rFonts w:ascii="Cambria" w:hAnsi="Cambria"/>
          <w:lang w:val="en-GB"/>
        </w:rPr>
        <w:t xml:space="preserve">the </w:t>
      </w:r>
      <w:r w:rsidRPr="006033C2">
        <w:rPr>
          <w:rFonts w:ascii="Cambria" w:hAnsi="Cambria"/>
          <w:lang w:val="en-GB"/>
        </w:rPr>
        <w:t xml:space="preserve">number of experiments included in the meta‐analysis for a given group. In addition, </w:t>
      </w:r>
      <w:r w:rsidRPr="006033C2">
        <w:rPr>
          <w:rFonts w:ascii="Cambria" w:hAnsi="Cambria"/>
          <w:i/>
          <w:lang w:val="en-GB"/>
        </w:rPr>
        <w:t>p</w:t>
      </w:r>
      <w:r w:rsidRPr="006033C2">
        <w:rPr>
          <w:rFonts w:ascii="Cambria" w:hAnsi="Cambria"/>
          <w:lang w:val="en-GB"/>
        </w:rPr>
        <w:t xml:space="preserve"> values indicate statistically significant differences within </w:t>
      </w:r>
      <w:r w:rsidR="001C2067" w:rsidRPr="006033C2">
        <w:rPr>
          <w:rFonts w:ascii="Cambria" w:hAnsi="Cambria"/>
          <w:lang w:val="en-GB"/>
        </w:rPr>
        <w:t xml:space="preserve">the </w:t>
      </w:r>
      <w:r w:rsidRPr="006033C2">
        <w:rPr>
          <w:rFonts w:ascii="Cambria" w:hAnsi="Cambria"/>
          <w:lang w:val="en-GB"/>
        </w:rPr>
        <w:t xml:space="preserve">categories tested. </w:t>
      </w:r>
      <w:r w:rsidR="0094748E" w:rsidRPr="006033C2">
        <w:rPr>
          <w:rFonts w:ascii="Cambria" w:hAnsi="Cambria"/>
          <w:lang w:val="en-GB"/>
        </w:rPr>
        <w:t>(</w:t>
      </w:r>
      <w:r w:rsidR="0094748E" w:rsidRPr="006033C2">
        <w:rPr>
          <w:rFonts w:ascii="Cambria" w:hAnsi="Cambria"/>
          <w:b/>
          <w:lang w:val="en-GB"/>
        </w:rPr>
        <w:t>B</w:t>
      </w:r>
      <w:r w:rsidR="0094748E" w:rsidRPr="006033C2">
        <w:rPr>
          <w:rFonts w:ascii="Cambria" w:hAnsi="Cambria"/>
          <w:lang w:val="en-GB"/>
        </w:rPr>
        <w:t xml:space="preserve">) Quantitative changes induced by UV radiation: vertical bars = medians, boxes = </w:t>
      </w:r>
      <w:r w:rsidR="00384079" w:rsidRPr="006033C2">
        <w:rPr>
          <w:rFonts w:ascii="Cambria" w:hAnsi="Cambria"/>
          <w:lang w:val="en-GB"/>
        </w:rPr>
        <w:t>1</w:t>
      </w:r>
      <w:r w:rsidR="00384079" w:rsidRPr="006033C2">
        <w:rPr>
          <w:rFonts w:ascii="Cambria" w:hAnsi="Cambria"/>
          <w:vertAlign w:val="superscript"/>
          <w:lang w:val="en-GB"/>
        </w:rPr>
        <w:t>st</w:t>
      </w:r>
      <w:r w:rsidR="00384079" w:rsidRPr="006033C2">
        <w:rPr>
          <w:rFonts w:ascii="Cambria" w:hAnsi="Cambria"/>
          <w:lang w:val="en-GB"/>
        </w:rPr>
        <w:t xml:space="preserve"> </w:t>
      </w:r>
      <w:r w:rsidR="0094748E" w:rsidRPr="006033C2">
        <w:rPr>
          <w:rFonts w:ascii="Cambria" w:hAnsi="Cambria"/>
          <w:lang w:val="en-GB"/>
        </w:rPr>
        <w:t xml:space="preserve">and </w:t>
      </w:r>
      <w:r w:rsidR="00384079" w:rsidRPr="006033C2">
        <w:rPr>
          <w:rFonts w:ascii="Cambria" w:hAnsi="Cambria"/>
          <w:lang w:val="en-GB"/>
        </w:rPr>
        <w:t>3</w:t>
      </w:r>
      <w:r w:rsidR="00384079" w:rsidRPr="006033C2">
        <w:rPr>
          <w:rFonts w:ascii="Cambria" w:hAnsi="Cambria"/>
          <w:vertAlign w:val="superscript"/>
          <w:lang w:val="en-GB"/>
        </w:rPr>
        <w:t>rd</w:t>
      </w:r>
      <w:r w:rsidR="00384079" w:rsidRPr="006033C2">
        <w:rPr>
          <w:rFonts w:ascii="Cambria" w:hAnsi="Cambria"/>
          <w:lang w:val="en-GB"/>
        </w:rPr>
        <w:t xml:space="preserve"> </w:t>
      </w:r>
      <w:r w:rsidR="0094748E" w:rsidRPr="006033C2">
        <w:rPr>
          <w:rFonts w:ascii="Cambria" w:hAnsi="Cambria"/>
          <w:lang w:val="en-GB"/>
        </w:rPr>
        <w:t>quartiles, whiskers = 5</w:t>
      </w:r>
      <w:r w:rsidR="0094748E" w:rsidRPr="006033C2">
        <w:rPr>
          <w:rFonts w:ascii="Cambria" w:hAnsi="Cambria"/>
          <w:vertAlign w:val="superscript"/>
          <w:lang w:val="en-GB"/>
        </w:rPr>
        <w:t>th</w:t>
      </w:r>
      <w:r w:rsidR="0094748E" w:rsidRPr="006033C2">
        <w:rPr>
          <w:rFonts w:ascii="Cambria" w:hAnsi="Cambria"/>
          <w:lang w:val="en-GB"/>
        </w:rPr>
        <w:t xml:space="preserve"> and 95</w:t>
      </w:r>
      <w:r w:rsidR="0094748E" w:rsidRPr="006033C2">
        <w:rPr>
          <w:rFonts w:ascii="Cambria" w:hAnsi="Cambria"/>
          <w:vertAlign w:val="superscript"/>
          <w:lang w:val="en-GB"/>
        </w:rPr>
        <w:t>th</w:t>
      </w:r>
      <w:r w:rsidR="0094748E" w:rsidRPr="006033C2">
        <w:rPr>
          <w:rFonts w:ascii="Cambria" w:hAnsi="Cambria"/>
          <w:lang w:val="en-GB"/>
        </w:rPr>
        <w:t xml:space="preserve"> percentiles, points = outliers identified.</w:t>
      </w:r>
    </w:p>
    <w:p w14:paraId="7D94AF91" w14:textId="5CECBEC8" w:rsidR="007128B0" w:rsidRPr="006033C2" w:rsidRDefault="007128B0">
      <w:pPr>
        <w:spacing w:after="0" w:line="360" w:lineRule="auto"/>
        <w:jc w:val="both"/>
        <w:rPr>
          <w:rFonts w:ascii="Cambria" w:hAnsi="Cambria"/>
          <w:iCs/>
          <w:sz w:val="24"/>
          <w:szCs w:val="24"/>
          <w:lang w:val="en-GB"/>
        </w:rPr>
      </w:pPr>
    </w:p>
    <w:p w14:paraId="015FF3C6" w14:textId="77777777" w:rsidR="00AC626F" w:rsidRPr="006033C2" w:rsidRDefault="00AC626F" w:rsidP="0015526E">
      <w:pPr>
        <w:spacing w:after="0" w:line="360" w:lineRule="auto"/>
        <w:jc w:val="both"/>
        <w:rPr>
          <w:rFonts w:ascii="Cambria" w:hAnsi="Cambria"/>
          <w:iCs/>
          <w:sz w:val="24"/>
          <w:szCs w:val="24"/>
          <w:lang w:val="en-GB"/>
        </w:rPr>
      </w:pPr>
    </w:p>
    <w:p w14:paraId="5597B3CA" w14:textId="7FCB801F" w:rsidR="000560D5" w:rsidRPr="006033C2" w:rsidRDefault="00AC626F">
      <w:pPr>
        <w:pStyle w:val="pf0"/>
        <w:spacing w:before="0" w:beforeAutospacing="0" w:after="0" w:afterAutospacing="0" w:line="360" w:lineRule="auto"/>
        <w:jc w:val="both"/>
        <w:rPr>
          <w:rFonts w:ascii="Cambria" w:hAnsi="Cambria"/>
          <w:i/>
        </w:rPr>
      </w:pPr>
      <w:r w:rsidRPr="006033C2">
        <w:rPr>
          <w:rFonts w:ascii="Cambria" w:hAnsi="Cambria"/>
          <w:i/>
        </w:rPr>
        <w:t xml:space="preserve">Analysis of the dataset: UV effects on </w:t>
      </w:r>
      <w:r w:rsidR="00516959" w:rsidRPr="006033C2">
        <w:rPr>
          <w:rFonts w:ascii="Cambria" w:hAnsi="Cambria"/>
          <w:i/>
        </w:rPr>
        <w:t xml:space="preserve">leaf </w:t>
      </w:r>
      <w:r w:rsidRPr="006033C2">
        <w:rPr>
          <w:rFonts w:ascii="Cambria" w:hAnsi="Cambria" w:cstheme="minorHAnsi"/>
          <w:i/>
          <w:lang w:val="en-GB"/>
        </w:rPr>
        <w:t xml:space="preserve">stomatal conductance </w:t>
      </w:r>
    </w:p>
    <w:p w14:paraId="318DCAFE" w14:textId="387497F1" w:rsidR="00321E1F" w:rsidRPr="006033C2" w:rsidRDefault="00321E1F" w:rsidP="000560D5">
      <w:pPr>
        <w:pStyle w:val="pf0"/>
        <w:spacing w:before="0" w:beforeAutospacing="0" w:after="0" w:afterAutospacing="0" w:line="360" w:lineRule="auto"/>
        <w:jc w:val="both"/>
        <w:rPr>
          <w:rFonts w:ascii="Cambria" w:hAnsi="Cambria"/>
        </w:rPr>
      </w:pPr>
      <w:r w:rsidRPr="006033C2">
        <w:rPr>
          <w:rFonts w:ascii="Cambria" w:hAnsi="Cambria"/>
        </w:rPr>
        <w:t xml:space="preserve">Despite a positive UV effect on stomatal density, the overall effect of the three measured parameters (aperture, density, size) is a clear negative UV effect on conductance and transpiration at </w:t>
      </w:r>
      <w:r w:rsidR="001C2067" w:rsidRPr="006033C2">
        <w:rPr>
          <w:rFonts w:ascii="Cambria" w:hAnsi="Cambria"/>
        </w:rPr>
        <w:t xml:space="preserve">the </w:t>
      </w:r>
      <w:r w:rsidRPr="006033C2">
        <w:rPr>
          <w:rFonts w:ascii="Cambria" w:hAnsi="Cambria"/>
        </w:rPr>
        <w:t xml:space="preserve">leaf level (Figure </w:t>
      </w:r>
      <w:r w:rsidR="002F06FD" w:rsidRPr="006033C2">
        <w:rPr>
          <w:rFonts w:ascii="Cambria" w:hAnsi="Cambria"/>
        </w:rPr>
        <w:t>6</w:t>
      </w:r>
      <w:r w:rsidR="00516959" w:rsidRPr="006033C2">
        <w:rPr>
          <w:rFonts w:ascii="Cambria" w:hAnsi="Cambria"/>
        </w:rPr>
        <w:t>A</w:t>
      </w:r>
      <w:r w:rsidRPr="006033C2">
        <w:rPr>
          <w:rFonts w:ascii="Cambria" w:hAnsi="Cambria"/>
        </w:rPr>
        <w:t>). Previous studies have shown that stomatal density and size are inversely proportional, i.e. plants with higher stomatal density usually have smaller stomata, possibly as a result of a shared molecular control pathway (Doheny-Adams et al.</w:t>
      </w:r>
      <w:r w:rsidR="00384079" w:rsidRPr="006033C2">
        <w:rPr>
          <w:rFonts w:ascii="Cambria" w:hAnsi="Cambria"/>
        </w:rPr>
        <w:t>,</w:t>
      </w:r>
      <w:r w:rsidRPr="006033C2">
        <w:rPr>
          <w:rFonts w:ascii="Cambria" w:hAnsi="Cambria"/>
        </w:rPr>
        <w:t xml:space="preserve"> 2012). This finding is consistent</w:t>
      </w:r>
      <w:r w:rsidRPr="00384079">
        <w:rPr>
          <w:rFonts w:ascii="Cambria" w:hAnsi="Cambria"/>
        </w:rPr>
        <w:t xml:space="preserve"> with the data presented in this </w:t>
      </w:r>
      <w:r w:rsidRPr="00384079">
        <w:rPr>
          <w:rFonts w:ascii="Cambria" w:hAnsi="Cambria"/>
        </w:rPr>
        <w:lastRenderedPageBreak/>
        <w:t xml:space="preserve">paper on plant UV </w:t>
      </w:r>
      <w:r w:rsidRPr="006033C2">
        <w:rPr>
          <w:rFonts w:ascii="Cambria" w:hAnsi="Cambria"/>
        </w:rPr>
        <w:t xml:space="preserve">responses (Figure </w:t>
      </w:r>
      <w:r w:rsidR="0080404A" w:rsidRPr="006033C2">
        <w:rPr>
          <w:rFonts w:ascii="Cambria" w:hAnsi="Cambria"/>
        </w:rPr>
        <w:t>4 vs 5</w:t>
      </w:r>
      <w:r w:rsidRPr="006033C2">
        <w:rPr>
          <w:rFonts w:ascii="Cambria" w:hAnsi="Cambria"/>
        </w:rPr>
        <w:t xml:space="preserve">), but </w:t>
      </w:r>
      <w:r w:rsidR="000C51EA" w:rsidRPr="006033C2">
        <w:rPr>
          <w:rFonts w:ascii="Cambria" w:hAnsi="Cambria"/>
        </w:rPr>
        <w:t xml:space="preserve">raises </w:t>
      </w:r>
      <w:r w:rsidRPr="006033C2">
        <w:rPr>
          <w:rFonts w:ascii="Cambria" w:hAnsi="Cambria"/>
        </w:rPr>
        <w:t xml:space="preserve">questions concerning a possible functional role of this response. Laboratory-grown </w:t>
      </w:r>
      <w:r w:rsidRPr="006033C2">
        <w:rPr>
          <w:rFonts w:ascii="Cambria" w:hAnsi="Cambria"/>
          <w:i/>
          <w:iCs/>
        </w:rPr>
        <w:t>Arabidopsis</w:t>
      </w:r>
      <w:r w:rsidRPr="006033C2">
        <w:rPr>
          <w:rFonts w:ascii="Cambria" w:hAnsi="Cambria"/>
        </w:rPr>
        <w:t xml:space="preserve"> genotypes with higher stomatal density, but smaller stomata, show increased leaf stomatal transpiration and decreased growth rates and biomass production (Doheny-Adams et al.</w:t>
      </w:r>
      <w:r w:rsidR="00384079" w:rsidRPr="006033C2">
        <w:rPr>
          <w:rFonts w:ascii="Cambria" w:hAnsi="Cambria"/>
        </w:rPr>
        <w:t>,</w:t>
      </w:r>
      <w:r w:rsidRPr="006033C2">
        <w:rPr>
          <w:rFonts w:ascii="Cambria" w:hAnsi="Cambria"/>
        </w:rPr>
        <w:t xml:space="preserve"> 2012). Such a decrease in growth is possibly associated with a deteriorated plant water status, </w:t>
      </w:r>
      <w:r w:rsidR="00F43688" w:rsidRPr="006033C2">
        <w:rPr>
          <w:rFonts w:ascii="Cambria" w:hAnsi="Cambria"/>
        </w:rPr>
        <w:t xml:space="preserve">under conditions where </w:t>
      </w:r>
      <w:r w:rsidRPr="006033C2">
        <w:rPr>
          <w:rFonts w:ascii="Cambria" w:hAnsi="Cambria"/>
        </w:rPr>
        <w:t>the rate of CO</w:t>
      </w:r>
      <w:r w:rsidRPr="006033C2">
        <w:rPr>
          <w:rFonts w:ascii="Cambria" w:hAnsi="Cambria"/>
          <w:vertAlign w:val="subscript"/>
        </w:rPr>
        <w:t>2</w:t>
      </w:r>
      <w:r w:rsidRPr="006033C2">
        <w:rPr>
          <w:rFonts w:ascii="Cambria" w:hAnsi="Cambria"/>
        </w:rPr>
        <w:t xml:space="preserve"> diffusion through stomata, and its intercellular concentration, are not limiting factors. Interestingly, the </w:t>
      </w:r>
      <w:r w:rsidR="00BA0000" w:rsidRPr="006033C2">
        <w:rPr>
          <w:rFonts w:ascii="Cambria" w:hAnsi="Cambria"/>
        </w:rPr>
        <w:t xml:space="preserve">literature </w:t>
      </w:r>
      <w:r w:rsidRPr="006033C2">
        <w:rPr>
          <w:rStyle w:val="cf01"/>
          <w:rFonts w:ascii="Cambria" w:hAnsi="Cambria"/>
          <w:sz w:val="24"/>
          <w:szCs w:val="24"/>
        </w:rPr>
        <w:t>data reveal that leaf transpiration</w:t>
      </w:r>
      <w:r w:rsidR="001C2067" w:rsidRPr="006033C2">
        <w:rPr>
          <w:rStyle w:val="cf01"/>
          <w:rFonts w:ascii="Cambria" w:hAnsi="Cambria"/>
          <w:sz w:val="24"/>
          <w:szCs w:val="24"/>
        </w:rPr>
        <w:t xml:space="preserve"> e</w:t>
      </w:r>
      <w:r w:rsidR="00725D1D" w:rsidRPr="006033C2">
        <w:rPr>
          <w:rStyle w:val="cf01"/>
          <w:rFonts w:ascii="Cambria" w:hAnsi="Cambria"/>
          <w:sz w:val="24"/>
          <w:szCs w:val="24"/>
        </w:rPr>
        <w:t>specially</w:t>
      </w:r>
      <w:r w:rsidR="0006210E" w:rsidRPr="006033C2">
        <w:rPr>
          <w:rStyle w:val="cf01"/>
          <w:rFonts w:ascii="Cambria" w:hAnsi="Cambria"/>
          <w:sz w:val="24"/>
          <w:szCs w:val="24"/>
        </w:rPr>
        <w:t xml:space="preserve"> </w:t>
      </w:r>
      <w:r w:rsidRPr="006033C2">
        <w:rPr>
          <w:rStyle w:val="cf01"/>
          <w:rFonts w:ascii="Cambria" w:hAnsi="Cambria"/>
          <w:sz w:val="24"/>
          <w:szCs w:val="24"/>
        </w:rPr>
        <w:t>correlated with stomatal density under the experimental conditions used (</w:t>
      </w:r>
      <w:r w:rsidRPr="006033C2">
        <w:rPr>
          <w:rFonts w:ascii="Cambria" w:hAnsi="Cambria"/>
        </w:rPr>
        <w:t>Doheny-Adams et al.</w:t>
      </w:r>
      <w:r w:rsidR="00384079" w:rsidRPr="006033C2">
        <w:rPr>
          <w:rFonts w:ascii="Cambria" w:hAnsi="Cambria"/>
        </w:rPr>
        <w:t xml:space="preserve">, </w:t>
      </w:r>
      <w:r w:rsidRPr="006033C2">
        <w:rPr>
          <w:rFonts w:ascii="Cambria" w:hAnsi="Cambria"/>
        </w:rPr>
        <w:t>2012</w:t>
      </w:r>
      <w:r w:rsidRPr="006033C2">
        <w:rPr>
          <w:rStyle w:val="cf01"/>
          <w:rFonts w:ascii="Cambria" w:hAnsi="Cambria"/>
          <w:sz w:val="24"/>
          <w:szCs w:val="24"/>
        </w:rPr>
        <w:t>). In contrast, in this st</w:t>
      </w:r>
      <w:r w:rsidRPr="00384079">
        <w:rPr>
          <w:rStyle w:val="cf01"/>
          <w:rFonts w:ascii="Cambria" w:hAnsi="Cambria"/>
          <w:sz w:val="24"/>
          <w:szCs w:val="24"/>
        </w:rPr>
        <w:t xml:space="preserve">udy it </w:t>
      </w:r>
      <w:r w:rsidRPr="00384079">
        <w:rPr>
          <w:rFonts w:ascii="Cambria" w:hAnsi="Cambria"/>
        </w:rPr>
        <w:t xml:space="preserve">was found that </w:t>
      </w:r>
      <w:r w:rsidR="008B660A" w:rsidRPr="00384079">
        <w:rPr>
          <w:rFonts w:ascii="Cambria" w:hAnsi="Cambria"/>
        </w:rPr>
        <w:t xml:space="preserve">net </w:t>
      </w:r>
      <w:r w:rsidRPr="00384079">
        <w:rPr>
          <w:rFonts w:ascii="Cambria" w:hAnsi="Cambria"/>
        </w:rPr>
        <w:t xml:space="preserve">UV-mediated changes in leaf stomatal conductance </w:t>
      </w:r>
      <w:r w:rsidR="00EB432D" w:rsidRPr="00384079">
        <w:rPr>
          <w:rFonts w:ascii="Cambria" w:hAnsi="Cambria"/>
        </w:rPr>
        <w:t xml:space="preserve">match </w:t>
      </w:r>
      <w:r w:rsidR="001C2067" w:rsidRPr="00384079">
        <w:rPr>
          <w:rFonts w:ascii="Cambria" w:hAnsi="Cambria"/>
        </w:rPr>
        <w:t xml:space="preserve">the </w:t>
      </w:r>
      <w:r w:rsidR="008B660A" w:rsidRPr="00384079">
        <w:rPr>
          <w:rFonts w:ascii="Cambria" w:hAnsi="Cambria"/>
        </w:rPr>
        <w:t xml:space="preserve">net </w:t>
      </w:r>
      <w:r w:rsidRPr="00384079">
        <w:rPr>
          <w:rFonts w:ascii="Cambria" w:hAnsi="Cambria"/>
        </w:rPr>
        <w:t>effects of UV on stomata</w:t>
      </w:r>
      <w:r w:rsidR="00607C74">
        <w:rPr>
          <w:rFonts w:ascii="Cambria" w:hAnsi="Cambria"/>
        </w:rPr>
        <w:t>l</w:t>
      </w:r>
      <w:r w:rsidRPr="00384079">
        <w:rPr>
          <w:rFonts w:ascii="Cambria" w:hAnsi="Cambria"/>
        </w:rPr>
        <w:t xml:space="preserve"> size in all plant </w:t>
      </w:r>
      <w:r w:rsidRPr="006033C2">
        <w:rPr>
          <w:rFonts w:ascii="Cambria" w:hAnsi="Cambria"/>
        </w:rPr>
        <w:t xml:space="preserve">functional groups investigated (Figure </w:t>
      </w:r>
      <w:r w:rsidR="00556BE4" w:rsidRPr="006033C2">
        <w:rPr>
          <w:rFonts w:ascii="Cambria" w:hAnsi="Cambria"/>
        </w:rPr>
        <w:t>3</w:t>
      </w:r>
      <w:r w:rsidRPr="006033C2">
        <w:rPr>
          <w:rFonts w:ascii="Cambria" w:hAnsi="Cambria"/>
        </w:rPr>
        <w:t xml:space="preserve">). Conversely, </w:t>
      </w:r>
      <w:r w:rsidR="000C51EA" w:rsidRPr="006033C2">
        <w:rPr>
          <w:rFonts w:ascii="Cambria" w:hAnsi="Cambria"/>
        </w:rPr>
        <w:t xml:space="preserve">UV-induced </w:t>
      </w:r>
      <w:r w:rsidRPr="006033C2">
        <w:rPr>
          <w:rFonts w:ascii="Cambria" w:hAnsi="Cambria"/>
        </w:rPr>
        <w:t xml:space="preserve">changes in stomatal density (Figure </w:t>
      </w:r>
      <w:r w:rsidR="00004454" w:rsidRPr="006033C2">
        <w:rPr>
          <w:rFonts w:ascii="Cambria" w:hAnsi="Cambria"/>
        </w:rPr>
        <w:t>3</w:t>
      </w:r>
      <w:r w:rsidRPr="006033C2">
        <w:rPr>
          <w:rFonts w:ascii="Cambria" w:hAnsi="Cambria"/>
        </w:rPr>
        <w:t xml:space="preserve">), although significant for some </w:t>
      </w:r>
      <w:r w:rsidR="00175985" w:rsidRPr="006033C2">
        <w:rPr>
          <w:rFonts w:ascii="Cambria" w:hAnsi="Cambria"/>
        </w:rPr>
        <w:t xml:space="preserve">plant </w:t>
      </w:r>
      <w:r w:rsidRPr="006033C2">
        <w:rPr>
          <w:rFonts w:ascii="Cambria" w:hAnsi="Cambria"/>
        </w:rPr>
        <w:t xml:space="preserve">groups, had only a minor effect on the final value of stomatal conductance. However, it should be recognised that the three measured parameters are likely to exhibit quite distinct UV response dynamics. Fast (minutes) changes in stomatal aperture, are complemented by slow changes in stomatal density and size (days to weeks). Thus, it might be speculated that short-term changes in leaf conductance and transpiration are governed by changes in stomatal aperture, while more realistic long-term UV responses are also affected by morphological changes such as stomatal size and density. </w:t>
      </w:r>
    </w:p>
    <w:p w14:paraId="6E74ECC1" w14:textId="5A02A7BC" w:rsidR="003B3444" w:rsidRPr="00384079" w:rsidRDefault="00021857" w:rsidP="000560D5">
      <w:pPr>
        <w:spacing w:after="0" w:line="360" w:lineRule="auto"/>
        <w:jc w:val="both"/>
        <w:rPr>
          <w:rFonts w:ascii="Cambria" w:hAnsi="Cambria"/>
          <w:sz w:val="24"/>
          <w:szCs w:val="24"/>
        </w:rPr>
      </w:pPr>
      <w:r w:rsidRPr="006033C2">
        <w:rPr>
          <w:rFonts w:ascii="Cambria" w:hAnsi="Cambria"/>
          <w:sz w:val="24"/>
          <w:szCs w:val="24"/>
        </w:rPr>
        <w:t>N</w:t>
      </w:r>
      <w:r w:rsidR="008E40B7" w:rsidRPr="006033C2">
        <w:rPr>
          <w:rFonts w:ascii="Cambria" w:hAnsi="Cambria"/>
          <w:sz w:val="24"/>
          <w:szCs w:val="24"/>
        </w:rPr>
        <w:t>egative</w:t>
      </w:r>
      <w:r w:rsidR="006E477C" w:rsidRPr="006033C2">
        <w:rPr>
          <w:rFonts w:ascii="Cambria" w:hAnsi="Cambria"/>
          <w:sz w:val="24"/>
          <w:szCs w:val="24"/>
        </w:rPr>
        <w:t xml:space="preserve"> UV effect</w:t>
      </w:r>
      <w:r w:rsidRPr="006033C2">
        <w:rPr>
          <w:rFonts w:ascii="Cambria" w:hAnsi="Cambria"/>
          <w:sz w:val="24"/>
          <w:szCs w:val="24"/>
        </w:rPr>
        <w:t>s</w:t>
      </w:r>
      <w:r w:rsidR="006E477C" w:rsidRPr="006033C2">
        <w:rPr>
          <w:rFonts w:ascii="Cambria" w:hAnsi="Cambria"/>
          <w:sz w:val="24"/>
          <w:szCs w:val="24"/>
        </w:rPr>
        <w:t xml:space="preserve"> on </w:t>
      </w:r>
      <w:r w:rsidR="008E40B7" w:rsidRPr="006033C2">
        <w:rPr>
          <w:rFonts w:ascii="Cambria" w:hAnsi="Cambria"/>
          <w:sz w:val="24"/>
          <w:szCs w:val="24"/>
        </w:rPr>
        <w:t xml:space="preserve">leaf </w:t>
      </w:r>
      <w:r w:rsidR="006E477C" w:rsidRPr="006033C2">
        <w:rPr>
          <w:rFonts w:ascii="Cambria" w:hAnsi="Cambria"/>
          <w:sz w:val="24"/>
          <w:szCs w:val="24"/>
        </w:rPr>
        <w:t xml:space="preserve">stomatal </w:t>
      </w:r>
      <w:r w:rsidR="008E40B7" w:rsidRPr="006033C2">
        <w:rPr>
          <w:rFonts w:ascii="Cambria" w:hAnsi="Cambria"/>
          <w:sz w:val="24"/>
          <w:szCs w:val="24"/>
        </w:rPr>
        <w:t xml:space="preserve">conductance and transpiration </w:t>
      </w:r>
      <w:r w:rsidR="00920106" w:rsidRPr="006033C2">
        <w:rPr>
          <w:rFonts w:ascii="Cambria" w:hAnsi="Cambria"/>
          <w:sz w:val="24"/>
          <w:szCs w:val="24"/>
        </w:rPr>
        <w:t>are</w:t>
      </w:r>
      <w:r w:rsidR="006E477C" w:rsidRPr="006033C2">
        <w:rPr>
          <w:rFonts w:ascii="Cambria" w:hAnsi="Cambria"/>
          <w:sz w:val="24"/>
          <w:szCs w:val="24"/>
        </w:rPr>
        <w:t xml:space="preserve"> associated with low</w:t>
      </w:r>
      <w:r w:rsidR="0094135D" w:rsidRPr="006033C2">
        <w:rPr>
          <w:rFonts w:ascii="Cambria" w:hAnsi="Cambria"/>
          <w:sz w:val="24"/>
          <w:szCs w:val="24"/>
        </w:rPr>
        <w:t xml:space="preserve">, </w:t>
      </w:r>
      <w:r w:rsidR="006E477C" w:rsidRPr="006033C2">
        <w:rPr>
          <w:rFonts w:ascii="Cambria" w:hAnsi="Cambria"/>
          <w:sz w:val="24"/>
          <w:szCs w:val="24"/>
        </w:rPr>
        <w:t xml:space="preserve">medium </w:t>
      </w:r>
      <w:r w:rsidR="0094135D" w:rsidRPr="006033C2">
        <w:rPr>
          <w:rFonts w:ascii="Cambria" w:hAnsi="Cambria"/>
          <w:sz w:val="24"/>
          <w:szCs w:val="24"/>
        </w:rPr>
        <w:t xml:space="preserve">and high </w:t>
      </w:r>
      <w:r w:rsidR="006E477C" w:rsidRPr="006033C2">
        <w:rPr>
          <w:rFonts w:ascii="Cambria" w:hAnsi="Cambria"/>
          <w:sz w:val="24"/>
          <w:szCs w:val="24"/>
        </w:rPr>
        <w:t>doses of supplemental UV</w:t>
      </w:r>
      <w:r w:rsidR="0094135D" w:rsidRPr="006033C2">
        <w:rPr>
          <w:rFonts w:ascii="Cambria" w:hAnsi="Cambria"/>
          <w:sz w:val="24"/>
          <w:szCs w:val="24"/>
        </w:rPr>
        <w:t xml:space="preserve">, with stronger decreases in conductance </w:t>
      </w:r>
      <w:r w:rsidR="00E75F7E" w:rsidRPr="006033C2">
        <w:rPr>
          <w:rFonts w:ascii="Cambria" w:hAnsi="Cambria"/>
          <w:sz w:val="24"/>
          <w:szCs w:val="24"/>
        </w:rPr>
        <w:t>observed</w:t>
      </w:r>
      <w:r w:rsidR="001F233A" w:rsidRPr="006033C2">
        <w:rPr>
          <w:rFonts w:ascii="Cambria" w:hAnsi="Cambria"/>
          <w:sz w:val="24"/>
          <w:szCs w:val="24"/>
        </w:rPr>
        <w:t xml:space="preserve"> under higher UV doses</w:t>
      </w:r>
      <w:r w:rsidR="001006D6" w:rsidRPr="006033C2">
        <w:rPr>
          <w:rFonts w:ascii="Cambria" w:hAnsi="Cambria"/>
          <w:sz w:val="24"/>
          <w:szCs w:val="24"/>
        </w:rPr>
        <w:t xml:space="preserve"> (Figure 6</w:t>
      </w:r>
      <w:r w:rsidR="00BF502C" w:rsidRPr="006033C2">
        <w:rPr>
          <w:rFonts w:ascii="Cambria" w:hAnsi="Cambria"/>
          <w:sz w:val="24"/>
          <w:szCs w:val="24"/>
        </w:rPr>
        <w:t>B</w:t>
      </w:r>
      <w:r w:rsidR="001006D6" w:rsidRPr="006033C2">
        <w:rPr>
          <w:rFonts w:ascii="Cambria" w:hAnsi="Cambria"/>
          <w:sz w:val="24"/>
          <w:szCs w:val="24"/>
        </w:rPr>
        <w:t>)</w:t>
      </w:r>
      <w:r w:rsidR="006E477C" w:rsidRPr="006033C2">
        <w:rPr>
          <w:rFonts w:ascii="Cambria" w:hAnsi="Cambria"/>
          <w:sz w:val="24"/>
          <w:szCs w:val="24"/>
        </w:rPr>
        <w:t xml:space="preserve">. </w:t>
      </w:r>
      <w:r w:rsidR="00B931B3" w:rsidRPr="006033C2">
        <w:rPr>
          <w:rFonts w:ascii="Cambria" w:hAnsi="Cambria"/>
          <w:sz w:val="24"/>
          <w:szCs w:val="24"/>
        </w:rPr>
        <w:t xml:space="preserve">Median relative decreases amounted to 8.2, 13.1, and 13.9% for low, medium and high doses, respectively. </w:t>
      </w:r>
      <w:r w:rsidR="006E477C" w:rsidRPr="006033C2">
        <w:rPr>
          <w:rFonts w:ascii="Cambria" w:hAnsi="Cambria"/>
          <w:sz w:val="24"/>
          <w:szCs w:val="24"/>
        </w:rPr>
        <w:t xml:space="preserve">No </w:t>
      </w:r>
      <w:r w:rsidR="001173C4" w:rsidRPr="006033C2">
        <w:rPr>
          <w:rFonts w:ascii="Cambria" w:hAnsi="Cambria"/>
          <w:sz w:val="24"/>
          <w:szCs w:val="24"/>
        </w:rPr>
        <w:t>significant UV</w:t>
      </w:r>
      <w:r w:rsidR="006E477C" w:rsidRPr="006033C2">
        <w:rPr>
          <w:rFonts w:ascii="Cambria" w:hAnsi="Cambria"/>
          <w:sz w:val="24"/>
          <w:szCs w:val="24"/>
        </w:rPr>
        <w:t xml:space="preserve"> effects </w:t>
      </w:r>
      <w:r w:rsidR="00B931B3" w:rsidRPr="006033C2">
        <w:rPr>
          <w:rFonts w:ascii="Cambria" w:hAnsi="Cambria"/>
          <w:sz w:val="24"/>
          <w:szCs w:val="24"/>
        </w:rPr>
        <w:t xml:space="preserve">(median relative decrease of 1.3%) </w:t>
      </w:r>
      <w:r w:rsidR="006E477C" w:rsidRPr="006033C2">
        <w:rPr>
          <w:rFonts w:ascii="Cambria" w:hAnsi="Cambria"/>
          <w:sz w:val="24"/>
          <w:szCs w:val="24"/>
        </w:rPr>
        <w:t xml:space="preserve">are observed in the case of </w:t>
      </w:r>
      <w:r w:rsidR="002F3404" w:rsidRPr="006033C2">
        <w:rPr>
          <w:rFonts w:ascii="Cambria" w:hAnsi="Cambria"/>
          <w:sz w:val="24"/>
          <w:szCs w:val="24"/>
        </w:rPr>
        <w:t xml:space="preserve">exposure to </w:t>
      </w:r>
      <w:r w:rsidR="001C2067" w:rsidRPr="006033C2">
        <w:rPr>
          <w:rFonts w:ascii="Cambria" w:hAnsi="Cambria"/>
          <w:sz w:val="24"/>
          <w:szCs w:val="24"/>
        </w:rPr>
        <w:t>below-</w:t>
      </w:r>
      <w:r w:rsidR="006E477C" w:rsidRPr="006033C2">
        <w:rPr>
          <w:rFonts w:ascii="Cambria" w:hAnsi="Cambria"/>
          <w:sz w:val="24"/>
          <w:szCs w:val="24"/>
        </w:rPr>
        <w:t xml:space="preserve">ambient UV doses. </w:t>
      </w:r>
      <w:r w:rsidR="007772A0" w:rsidRPr="006033C2">
        <w:rPr>
          <w:rFonts w:ascii="Cambria" w:hAnsi="Cambria"/>
          <w:sz w:val="24"/>
          <w:szCs w:val="24"/>
        </w:rPr>
        <w:t xml:space="preserve">Consistently, no clear </w:t>
      </w:r>
      <w:r w:rsidR="00920106" w:rsidRPr="006033C2">
        <w:rPr>
          <w:rFonts w:ascii="Cambria" w:hAnsi="Cambria"/>
          <w:sz w:val="24"/>
          <w:szCs w:val="24"/>
        </w:rPr>
        <w:t xml:space="preserve">UV </w:t>
      </w:r>
      <w:r w:rsidR="007772A0" w:rsidRPr="006033C2">
        <w:rPr>
          <w:rFonts w:ascii="Cambria" w:hAnsi="Cambria"/>
          <w:sz w:val="24"/>
          <w:szCs w:val="24"/>
        </w:rPr>
        <w:t xml:space="preserve">effects were </w:t>
      </w:r>
      <w:r w:rsidR="00130662" w:rsidRPr="006033C2">
        <w:rPr>
          <w:rFonts w:ascii="Cambria" w:hAnsi="Cambria"/>
          <w:sz w:val="24"/>
          <w:szCs w:val="24"/>
        </w:rPr>
        <w:t xml:space="preserve">noted in </w:t>
      </w:r>
      <w:r w:rsidR="001173C4" w:rsidRPr="006033C2">
        <w:rPr>
          <w:rFonts w:ascii="Cambria" w:hAnsi="Cambria"/>
          <w:sz w:val="24"/>
          <w:szCs w:val="24"/>
        </w:rPr>
        <w:t xml:space="preserve">UV </w:t>
      </w:r>
      <w:r w:rsidR="00130662" w:rsidRPr="006033C2">
        <w:rPr>
          <w:rFonts w:ascii="Cambria" w:hAnsi="Cambria"/>
          <w:sz w:val="24"/>
          <w:szCs w:val="24"/>
        </w:rPr>
        <w:t xml:space="preserve">exclusion studies, and effects were restricted to </w:t>
      </w:r>
      <w:r w:rsidR="00F87CEC" w:rsidRPr="006033C2">
        <w:rPr>
          <w:rFonts w:ascii="Cambria" w:hAnsi="Cambria"/>
          <w:sz w:val="24"/>
          <w:szCs w:val="24"/>
        </w:rPr>
        <w:t xml:space="preserve">field </w:t>
      </w:r>
      <w:r w:rsidR="00130662" w:rsidRPr="006033C2">
        <w:rPr>
          <w:rFonts w:ascii="Cambria" w:hAnsi="Cambria"/>
          <w:sz w:val="24"/>
          <w:szCs w:val="24"/>
        </w:rPr>
        <w:t xml:space="preserve">supplementation experiments. </w:t>
      </w:r>
      <w:r w:rsidR="003B3444" w:rsidRPr="006033C2">
        <w:rPr>
          <w:rFonts w:ascii="Cambria" w:hAnsi="Cambria"/>
          <w:sz w:val="24"/>
          <w:szCs w:val="24"/>
        </w:rPr>
        <w:t>A remarkable observation concerns the different dose responses for the increase in stomatal density (increase induced by low to medium UV doses)</w:t>
      </w:r>
      <w:r w:rsidR="000560D5" w:rsidRPr="006033C2">
        <w:rPr>
          <w:rFonts w:ascii="Cambria" w:hAnsi="Cambria"/>
          <w:sz w:val="24"/>
          <w:szCs w:val="24"/>
        </w:rPr>
        <w:t xml:space="preserve"> </w:t>
      </w:r>
      <w:r w:rsidR="00826471" w:rsidRPr="006033C2">
        <w:rPr>
          <w:rFonts w:ascii="Cambria" w:hAnsi="Cambria"/>
          <w:sz w:val="24"/>
          <w:szCs w:val="24"/>
        </w:rPr>
        <w:t xml:space="preserve">(Figure </w:t>
      </w:r>
      <w:r w:rsidR="00D911CB" w:rsidRPr="006033C2">
        <w:rPr>
          <w:rFonts w:ascii="Cambria" w:hAnsi="Cambria"/>
          <w:sz w:val="24"/>
          <w:szCs w:val="24"/>
        </w:rPr>
        <w:t>5)</w:t>
      </w:r>
      <w:r w:rsidR="003B3444" w:rsidRPr="006033C2">
        <w:rPr>
          <w:rFonts w:ascii="Cambria" w:hAnsi="Cambria"/>
          <w:sz w:val="24"/>
          <w:szCs w:val="24"/>
        </w:rPr>
        <w:t xml:space="preserve"> versus the decrease in leaf conductance (strongest effect at highest UV dose)</w:t>
      </w:r>
      <w:r w:rsidR="000560D5" w:rsidRPr="006033C2">
        <w:rPr>
          <w:rFonts w:ascii="Cambria" w:hAnsi="Cambria"/>
          <w:sz w:val="24"/>
          <w:szCs w:val="24"/>
        </w:rPr>
        <w:t xml:space="preserve"> </w:t>
      </w:r>
      <w:r w:rsidR="00D911CB" w:rsidRPr="006033C2">
        <w:rPr>
          <w:rFonts w:ascii="Cambria" w:hAnsi="Cambria"/>
          <w:sz w:val="24"/>
          <w:szCs w:val="24"/>
        </w:rPr>
        <w:t>(Figure 6)</w:t>
      </w:r>
      <w:r w:rsidR="003B3444" w:rsidRPr="006033C2">
        <w:rPr>
          <w:rFonts w:ascii="Cambria" w:hAnsi="Cambria"/>
          <w:sz w:val="24"/>
          <w:szCs w:val="24"/>
        </w:rPr>
        <w:t>. In plant UV studies, bell-shaped dose-response curves have rarely been reported (but see Brodführer et al., 1955; Qaderi et al., 2008</w:t>
      </w:r>
      <w:r w:rsidR="00311205" w:rsidRPr="006033C2">
        <w:rPr>
          <w:rFonts w:ascii="Cambria" w:hAnsi="Cambria"/>
          <w:sz w:val="24"/>
          <w:szCs w:val="24"/>
        </w:rPr>
        <w:t xml:space="preserve">; </w:t>
      </w:r>
      <w:r w:rsidR="003B3444" w:rsidRPr="006033C2">
        <w:rPr>
          <w:rFonts w:ascii="Cambria" w:hAnsi="Cambria"/>
          <w:sz w:val="24"/>
          <w:szCs w:val="24"/>
        </w:rPr>
        <w:t xml:space="preserve">van de </w:t>
      </w:r>
      <w:proofErr w:type="spellStart"/>
      <w:r w:rsidR="003B3444" w:rsidRPr="006033C2">
        <w:rPr>
          <w:rFonts w:ascii="Cambria" w:hAnsi="Cambria"/>
          <w:sz w:val="24"/>
          <w:szCs w:val="24"/>
        </w:rPr>
        <w:t>Staaij</w:t>
      </w:r>
      <w:proofErr w:type="spellEnd"/>
      <w:r w:rsidR="003B3444" w:rsidRPr="006033C2">
        <w:rPr>
          <w:rFonts w:ascii="Cambria" w:hAnsi="Cambria"/>
          <w:sz w:val="24"/>
          <w:szCs w:val="24"/>
        </w:rPr>
        <w:t xml:space="preserve"> et al., 1997) a</w:t>
      </w:r>
      <w:r w:rsidR="003B3444" w:rsidRPr="00384079">
        <w:rPr>
          <w:rFonts w:ascii="Cambria" w:hAnsi="Cambria"/>
          <w:sz w:val="24"/>
          <w:szCs w:val="24"/>
        </w:rPr>
        <w:t xml:space="preserve">nd are thought to relate to a physiological scenario whereby the outcome depends on the balance of two processes, for example UVR8 signalling and plant stress, or UVR8-mediated signalling with additional regulatory </w:t>
      </w:r>
      <w:r w:rsidR="003B3444" w:rsidRPr="006033C2">
        <w:rPr>
          <w:rFonts w:ascii="Cambria" w:hAnsi="Cambria"/>
          <w:sz w:val="24"/>
          <w:szCs w:val="24"/>
        </w:rPr>
        <w:lastRenderedPageBreak/>
        <w:t>interactions with downstream elements including HY5,</w:t>
      </w:r>
      <w:r w:rsidR="001C2067" w:rsidRPr="006033C2">
        <w:rPr>
          <w:rFonts w:ascii="Cambria" w:hAnsi="Cambria"/>
          <w:sz w:val="24"/>
          <w:szCs w:val="24"/>
        </w:rPr>
        <w:t xml:space="preserve"> </w:t>
      </w:r>
      <w:r w:rsidR="003B3444" w:rsidRPr="006033C2">
        <w:rPr>
          <w:rFonts w:ascii="Cambria" w:hAnsi="Cambria"/>
          <w:sz w:val="24"/>
          <w:szCs w:val="24"/>
        </w:rPr>
        <w:t>HYHCOP1,</w:t>
      </w:r>
      <w:r w:rsidR="001C2067" w:rsidRPr="006033C2">
        <w:rPr>
          <w:rFonts w:ascii="Cambria" w:hAnsi="Cambria"/>
          <w:sz w:val="24"/>
          <w:szCs w:val="24"/>
        </w:rPr>
        <w:t xml:space="preserve"> </w:t>
      </w:r>
      <w:r w:rsidR="003B3444" w:rsidRPr="006033C2">
        <w:rPr>
          <w:rFonts w:ascii="Cambria" w:hAnsi="Cambria"/>
          <w:sz w:val="24"/>
          <w:szCs w:val="24"/>
        </w:rPr>
        <w:t>RUP1 and RUP2 (</w:t>
      </w:r>
      <w:proofErr w:type="spellStart"/>
      <w:r w:rsidR="003B3444" w:rsidRPr="006033C2">
        <w:rPr>
          <w:rFonts w:ascii="Cambria" w:hAnsi="Cambria"/>
          <w:sz w:val="24"/>
          <w:szCs w:val="24"/>
        </w:rPr>
        <w:t>Heijde</w:t>
      </w:r>
      <w:proofErr w:type="spellEnd"/>
      <w:r w:rsidR="003B3444" w:rsidRPr="006033C2">
        <w:rPr>
          <w:rFonts w:ascii="Cambria" w:hAnsi="Cambria"/>
          <w:sz w:val="24"/>
          <w:szCs w:val="24"/>
        </w:rPr>
        <w:t xml:space="preserve"> </w:t>
      </w:r>
      <w:r w:rsidR="00311205" w:rsidRPr="006033C2">
        <w:rPr>
          <w:rFonts w:ascii="Cambria" w:hAnsi="Cambria"/>
          <w:sz w:val="24"/>
          <w:szCs w:val="24"/>
        </w:rPr>
        <w:t xml:space="preserve">and </w:t>
      </w:r>
      <w:r w:rsidR="003B3444" w:rsidRPr="006033C2">
        <w:rPr>
          <w:rFonts w:ascii="Cambria" w:hAnsi="Cambria"/>
          <w:sz w:val="24"/>
          <w:szCs w:val="24"/>
        </w:rPr>
        <w:t>Ulm</w:t>
      </w:r>
      <w:r w:rsidR="00384079" w:rsidRPr="006033C2">
        <w:rPr>
          <w:rFonts w:ascii="Cambria" w:hAnsi="Cambria"/>
          <w:sz w:val="24"/>
          <w:szCs w:val="24"/>
        </w:rPr>
        <w:t>,</w:t>
      </w:r>
      <w:r w:rsidR="003B3444" w:rsidRPr="006033C2">
        <w:rPr>
          <w:rFonts w:ascii="Cambria" w:hAnsi="Cambria"/>
          <w:sz w:val="24"/>
          <w:szCs w:val="24"/>
        </w:rPr>
        <w:t xml:space="preserve"> 2012; Liao et al., 2020).</w:t>
      </w:r>
      <w:r w:rsidR="003B3444" w:rsidRPr="00384079">
        <w:rPr>
          <w:rFonts w:ascii="Cambria" w:hAnsi="Cambria"/>
          <w:sz w:val="24"/>
          <w:szCs w:val="24"/>
        </w:rPr>
        <w:t xml:space="preserve"> Irrespective of the underlying mechanism, the data strongly imply that distinct UV response pathways operate for different plant responses, emphasising that UV-mediated changes in leaf conductance, and ultimately water-use efficiency, are the outcome of complex, interactive plant UV responses.</w:t>
      </w:r>
    </w:p>
    <w:p w14:paraId="60DAF504" w14:textId="138D8B9E" w:rsidR="00E75F7E" w:rsidRPr="0021310D" w:rsidRDefault="00E75F7E" w:rsidP="000560D5">
      <w:pPr>
        <w:spacing w:after="0" w:line="360" w:lineRule="auto"/>
        <w:jc w:val="both"/>
        <w:rPr>
          <w:rFonts w:ascii="Cambria" w:hAnsi="Cambria"/>
          <w:sz w:val="24"/>
          <w:szCs w:val="24"/>
        </w:rPr>
      </w:pPr>
      <w:r w:rsidRPr="00384079">
        <w:rPr>
          <w:rFonts w:ascii="Cambria" w:hAnsi="Cambria"/>
          <w:sz w:val="24"/>
          <w:szCs w:val="24"/>
        </w:rPr>
        <w:t>UV-mediated decreases in leaf conductance are particularly notable in short-term studies</w:t>
      </w:r>
      <w:r w:rsidR="00B931B3" w:rsidRPr="00384079">
        <w:rPr>
          <w:rFonts w:ascii="Cambria" w:hAnsi="Cambria"/>
          <w:sz w:val="24"/>
          <w:szCs w:val="24"/>
        </w:rPr>
        <w:t xml:space="preserve"> (</w:t>
      </w:r>
      <w:r w:rsidR="000560D5">
        <w:rPr>
          <w:rFonts w:ascii="Cambria" w:hAnsi="Cambria"/>
          <w:sz w:val="24"/>
          <w:szCs w:val="24"/>
        </w:rPr>
        <w:t xml:space="preserve">the </w:t>
      </w:r>
      <w:r w:rsidR="00B931B3" w:rsidRPr="00384079">
        <w:rPr>
          <w:rFonts w:ascii="Cambria" w:hAnsi="Cambria"/>
          <w:sz w:val="24"/>
          <w:szCs w:val="24"/>
        </w:rPr>
        <w:t xml:space="preserve">median relative decrease </w:t>
      </w:r>
      <w:r w:rsidR="000560D5">
        <w:rPr>
          <w:rFonts w:ascii="Cambria" w:hAnsi="Cambria"/>
          <w:sz w:val="24"/>
          <w:szCs w:val="24"/>
        </w:rPr>
        <w:t>is</w:t>
      </w:r>
      <w:r w:rsidR="000560D5" w:rsidRPr="00384079">
        <w:rPr>
          <w:rFonts w:ascii="Cambria" w:hAnsi="Cambria"/>
          <w:sz w:val="24"/>
          <w:szCs w:val="24"/>
        </w:rPr>
        <w:t xml:space="preserve"> </w:t>
      </w:r>
      <w:r w:rsidR="00B931B3" w:rsidRPr="00384079">
        <w:rPr>
          <w:rFonts w:ascii="Cambria" w:hAnsi="Cambria"/>
          <w:sz w:val="24"/>
          <w:szCs w:val="24"/>
        </w:rPr>
        <w:t>15.6%)</w:t>
      </w:r>
      <w:r w:rsidRPr="00384079">
        <w:rPr>
          <w:rFonts w:ascii="Cambria" w:hAnsi="Cambria"/>
          <w:sz w:val="24"/>
          <w:szCs w:val="24"/>
        </w:rPr>
        <w:t>, with smaller effects observed in medium and long-term studies</w:t>
      </w:r>
      <w:r w:rsidR="00B931B3" w:rsidRPr="00384079">
        <w:rPr>
          <w:rFonts w:ascii="Cambria" w:hAnsi="Cambria"/>
          <w:sz w:val="24"/>
          <w:szCs w:val="24"/>
        </w:rPr>
        <w:t xml:space="preserve"> (</w:t>
      </w:r>
      <w:r w:rsidR="00384079">
        <w:rPr>
          <w:rFonts w:ascii="Cambria" w:hAnsi="Cambria"/>
          <w:sz w:val="24"/>
          <w:szCs w:val="24"/>
        </w:rPr>
        <w:t xml:space="preserve">median of </w:t>
      </w:r>
      <w:r w:rsidR="00B931B3" w:rsidRPr="00384079">
        <w:rPr>
          <w:rFonts w:ascii="Cambria" w:hAnsi="Cambria"/>
          <w:sz w:val="24"/>
          <w:szCs w:val="24"/>
        </w:rPr>
        <w:t xml:space="preserve">9.6 and 5.7%, </w:t>
      </w:r>
      <w:r w:rsidR="00B931B3" w:rsidRPr="006033C2">
        <w:rPr>
          <w:rFonts w:ascii="Cambria" w:hAnsi="Cambria"/>
          <w:sz w:val="24"/>
          <w:szCs w:val="24"/>
        </w:rPr>
        <w:t>respectively)</w:t>
      </w:r>
      <w:r w:rsidRPr="006033C2">
        <w:rPr>
          <w:rFonts w:ascii="Cambria" w:hAnsi="Cambria"/>
          <w:sz w:val="24"/>
          <w:szCs w:val="24"/>
        </w:rPr>
        <w:t xml:space="preserve">. Indeed, experiments with isolated epidermal strips have demonstrated that </w:t>
      </w:r>
      <w:r w:rsidR="001C2067" w:rsidRPr="006033C2">
        <w:rPr>
          <w:rFonts w:ascii="Cambria" w:hAnsi="Cambria"/>
          <w:sz w:val="24"/>
          <w:szCs w:val="24"/>
        </w:rPr>
        <w:t>UV-</w:t>
      </w:r>
      <w:r w:rsidRPr="006033C2">
        <w:rPr>
          <w:rFonts w:ascii="Cambria" w:hAnsi="Cambria"/>
          <w:sz w:val="24"/>
          <w:szCs w:val="24"/>
        </w:rPr>
        <w:t>mediated stomatal opening or closure can occur on a timescale of hours (</w:t>
      </w:r>
      <w:r w:rsidR="009C40C1" w:rsidRPr="006033C2">
        <w:rPr>
          <w:rFonts w:ascii="Cambria" w:hAnsi="Cambria"/>
          <w:sz w:val="24"/>
          <w:szCs w:val="24"/>
        </w:rPr>
        <w:t xml:space="preserve">Jansen </w:t>
      </w:r>
      <w:r w:rsidR="00311205" w:rsidRPr="006033C2">
        <w:rPr>
          <w:rFonts w:ascii="Cambria" w:hAnsi="Cambria"/>
          <w:sz w:val="24"/>
          <w:szCs w:val="24"/>
        </w:rPr>
        <w:t xml:space="preserve">and </w:t>
      </w:r>
      <w:r w:rsidR="0003317E" w:rsidRPr="006033C2">
        <w:rPr>
          <w:rFonts w:ascii="Cambria" w:hAnsi="Cambria"/>
          <w:sz w:val="24"/>
          <w:szCs w:val="24"/>
        </w:rPr>
        <w:t xml:space="preserve">van den </w:t>
      </w:r>
      <w:proofErr w:type="spellStart"/>
      <w:r w:rsidR="0003317E" w:rsidRPr="006033C2">
        <w:rPr>
          <w:rFonts w:ascii="Cambria" w:hAnsi="Cambria"/>
          <w:sz w:val="24"/>
          <w:szCs w:val="24"/>
        </w:rPr>
        <w:t>Noort</w:t>
      </w:r>
      <w:proofErr w:type="spellEnd"/>
      <w:r w:rsidR="0003317E" w:rsidRPr="006033C2">
        <w:rPr>
          <w:rFonts w:ascii="Cambria" w:hAnsi="Cambria"/>
          <w:sz w:val="24"/>
          <w:szCs w:val="24"/>
        </w:rPr>
        <w:t>, 2000</w:t>
      </w:r>
      <w:r w:rsidRPr="006033C2">
        <w:rPr>
          <w:rFonts w:ascii="Cambria" w:hAnsi="Cambria"/>
          <w:sz w:val="24"/>
          <w:szCs w:val="24"/>
        </w:rPr>
        <w:t xml:space="preserve">). In </w:t>
      </w:r>
      <w:r w:rsidR="00143574" w:rsidRPr="006033C2">
        <w:rPr>
          <w:rFonts w:ascii="Cambria" w:hAnsi="Cambria"/>
          <w:sz w:val="24"/>
          <w:szCs w:val="24"/>
        </w:rPr>
        <w:t>comparison</w:t>
      </w:r>
      <w:r w:rsidRPr="006033C2">
        <w:rPr>
          <w:rFonts w:ascii="Cambria" w:hAnsi="Cambria"/>
          <w:sz w:val="24"/>
          <w:szCs w:val="24"/>
        </w:rPr>
        <w:t xml:space="preserve">, </w:t>
      </w:r>
      <w:r w:rsidR="00522F5F" w:rsidRPr="006033C2">
        <w:rPr>
          <w:rFonts w:ascii="Cambria" w:hAnsi="Cambria"/>
          <w:sz w:val="24"/>
          <w:szCs w:val="24"/>
        </w:rPr>
        <w:t xml:space="preserve">UV-mediated </w:t>
      </w:r>
      <w:r w:rsidRPr="006033C2">
        <w:rPr>
          <w:rFonts w:ascii="Cambria" w:hAnsi="Cambria"/>
          <w:sz w:val="24"/>
          <w:szCs w:val="24"/>
        </w:rPr>
        <w:t xml:space="preserve">increases in stomatal density and decreases in </w:t>
      </w:r>
      <w:r w:rsidR="00522F5F" w:rsidRPr="006033C2">
        <w:rPr>
          <w:rFonts w:ascii="Cambria" w:hAnsi="Cambria"/>
          <w:sz w:val="24"/>
          <w:szCs w:val="24"/>
        </w:rPr>
        <w:t xml:space="preserve">stomatal </w:t>
      </w:r>
      <w:r w:rsidRPr="006033C2">
        <w:rPr>
          <w:rFonts w:ascii="Cambria" w:hAnsi="Cambria"/>
          <w:sz w:val="24"/>
          <w:szCs w:val="24"/>
        </w:rPr>
        <w:t>size</w:t>
      </w:r>
      <w:r w:rsidRPr="00384079">
        <w:rPr>
          <w:rFonts w:ascii="Cambria" w:hAnsi="Cambria"/>
          <w:sz w:val="24"/>
          <w:szCs w:val="24"/>
        </w:rPr>
        <w:t xml:space="preserve"> are markedly slower, as is to be anticipated for any morphological </w:t>
      </w:r>
      <w:r w:rsidRPr="0021310D">
        <w:rPr>
          <w:rFonts w:ascii="Cambria" w:hAnsi="Cambria"/>
          <w:sz w:val="24"/>
          <w:szCs w:val="24"/>
        </w:rPr>
        <w:t xml:space="preserve">response. As a consequence, our analysis shows that </w:t>
      </w:r>
      <w:r w:rsidR="00A96A0E" w:rsidRPr="0021310D">
        <w:rPr>
          <w:rFonts w:ascii="Cambria" w:hAnsi="Cambria"/>
          <w:sz w:val="24"/>
          <w:szCs w:val="24"/>
        </w:rPr>
        <w:t>medium- and long-term</w:t>
      </w:r>
      <w:r w:rsidRPr="0021310D">
        <w:rPr>
          <w:rFonts w:ascii="Cambria" w:hAnsi="Cambria"/>
          <w:sz w:val="24"/>
          <w:szCs w:val="24"/>
        </w:rPr>
        <w:t xml:space="preserve"> experiments do not display the dramatic decreases in stomatal conductance </w:t>
      </w:r>
      <w:r w:rsidR="00E23711" w:rsidRPr="0021310D">
        <w:rPr>
          <w:rFonts w:ascii="Cambria" w:hAnsi="Cambria"/>
          <w:sz w:val="24"/>
          <w:szCs w:val="24"/>
        </w:rPr>
        <w:t xml:space="preserve">and transpiration </w:t>
      </w:r>
      <w:r w:rsidRPr="0021310D">
        <w:rPr>
          <w:rFonts w:ascii="Cambria" w:hAnsi="Cambria"/>
          <w:sz w:val="24"/>
          <w:szCs w:val="24"/>
        </w:rPr>
        <w:t xml:space="preserve">that can be observed in </w:t>
      </w:r>
      <w:r w:rsidR="001C2067" w:rsidRPr="0021310D">
        <w:rPr>
          <w:rFonts w:ascii="Cambria" w:hAnsi="Cambria"/>
          <w:sz w:val="24"/>
          <w:szCs w:val="24"/>
        </w:rPr>
        <w:t>short-</w:t>
      </w:r>
      <w:r w:rsidRPr="0021310D">
        <w:rPr>
          <w:rFonts w:ascii="Cambria" w:hAnsi="Cambria"/>
          <w:sz w:val="24"/>
          <w:szCs w:val="24"/>
        </w:rPr>
        <w:t xml:space="preserve">term experiments. Thus, </w:t>
      </w:r>
      <w:r w:rsidR="003761E7" w:rsidRPr="0021310D">
        <w:rPr>
          <w:rFonts w:ascii="Cambria" w:hAnsi="Cambria"/>
          <w:sz w:val="24"/>
          <w:szCs w:val="24"/>
        </w:rPr>
        <w:t xml:space="preserve">the use of </w:t>
      </w:r>
      <w:r w:rsidRPr="0021310D">
        <w:rPr>
          <w:rFonts w:ascii="Cambria" w:hAnsi="Cambria"/>
          <w:sz w:val="24"/>
          <w:szCs w:val="24"/>
        </w:rPr>
        <w:t>short</w:t>
      </w:r>
      <w:r w:rsidR="003761E7" w:rsidRPr="0021310D">
        <w:rPr>
          <w:rFonts w:ascii="Cambria" w:hAnsi="Cambria"/>
          <w:sz w:val="24"/>
          <w:szCs w:val="24"/>
        </w:rPr>
        <w:t>-</w:t>
      </w:r>
      <w:r w:rsidRPr="0021310D">
        <w:rPr>
          <w:rFonts w:ascii="Cambria" w:hAnsi="Cambria"/>
          <w:sz w:val="24"/>
          <w:szCs w:val="24"/>
        </w:rPr>
        <w:t xml:space="preserve">term </w:t>
      </w:r>
      <w:r w:rsidR="003761E7" w:rsidRPr="0021310D">
        <w:rPr>
          <w:rFonts w:ascii="Cambria" w:hAnsi="Cambria"/>
          <w:sz w:val="24"/>
          <w:szCs w:val="24"/>
        </w:rPr>
        <w:t xml:space="preserve">UV exposure </w:t>
      </w:r>
      <w:r w:rsidRPr="0021310D">
        <w:rPr>
          <w:rFonts w:ascii="Cambria" w:hAnsi="Cambria"/>
          <w:sz w:val="24"/>
          <w:szCs w:val="24"/>
        </w:rPr>
        <w:t xml:space="preserve">experiments </w:t>
      </w:r>
      <w:r w:rsidR="003761E7" w:rsidRPr="0021310D">
        <w:rPr>
          <w:rFonts w:ascii="Cambria" w:hAnsi="Cambria"/>
          <w:sz w:val="24"/>
          <w:szCs w:val="24"/>
        </w:rPr>
        <w:t xml:space="preserve">may </w:t>
      </w:r>
      <w:r w:rsidR="003761E7" w:rsidRPr="006033C2">
        <w:rPr>
          <w:rFonts w:ascii="Cambria" w:hAnsi="Cambria"/>
          <w:sz w:val="24"/>
          <w:szCs w:val="24"/>
        </w:rPr>
        <w:t xml:space="preserve">lead to a </w:t>
      </w:r>
      <w:r w:rsidRPr="006033C2">
        <w:rPr>
          <w:rFonts w:ascii="Cambria" w:hAnsi="Cambria"/>
          <w:sz w:val="24"/>
          <w:szCs w:val="24"/>
        </w:rPr>
        <w:t>substantial overestimat</w:t>
      </w:r>
      <w:r w:rsidR="003761E7" w:rsidRPr="006033C2">
        <w:rPr>
          <w:rFonts w:ascii="Cambria" w:hAnsi="Cambria"/>
          <w:sz w:val="24"/>
          <w:szCs w:val="24"/>
        </w:rPr>
        <w:t>ion of</w:t>
      </w:r>
      <w:r w:rsidRPr="006033C2">
        <w:rPr>
          <w:rFonts w:ascii="Cambria" w:hAnsi="Cambria"/>
          <w:sz w:val="24"/>
          <w:szCs w:val="24"/>
        </w:rPr>
        <w:t xml:space="preserve"> </w:t>
      </w:r>
      <w:r w:rsidR="001C2067" w:rsidRPr="006033C2">
        <w:rPr>
          <w:rFonts w:ascii="Cambria" w:hAnsi="Cambria"/>
          <w:sz w:val="24"/>
          <w:szCs w:val="24"/>
        </w:rPr>
        <w:t>UV-</w:t>
      </w:r>
      <w:r w:rsidRPr="006033C2">
        <w:rPr>
          <w:rFonts w:ascii="Cambria" w:hAnsi="Cambria"/>
          <w:sz w:val="24"/>
          <w:szCs w:val="24"/>
        </w:rPr>
        <w:t>mediated decreases in leaf conductance, and presumable water-use efficiency. Indeed, there are ample long-term outdoor studies that fail to report any decrease in transpiration and/or increase in water-use efficiency (Gaber</w:t>
      </w:r>
      <w:r w:rsidR="00056887" w:rsidRPr="006033C2">
        <w:rPr>
          <w:rFonts w:ascii="Cambria" w:hAnsi="Cambria"/>
          <w:sz w:val="24"/>
          <w:szCs w:val="24"/>
        </w:rPr>
        <w:t>š</w:t>
      </w:r>
      <w:r w:rsidRPr="006033C2">
        <w:rPr>
          <w:rFonts w:ascii="Cambria" w:hAnsi="Cambria"/>
          <w:sz w:val="24"/>
          <w:szCs w:val="24"/>
        </w:rPr>
        <w:t xml:space="preserve">čik et al., 2002; Qaderi and Reid, 2005), although others do (de Paula Bernado et al., 2022). Similarly, some reports have noted an increase in leaf temperature associated with stomatal closure in </w:t>
      </w:r>
      <w:r w:rsidR="001C2067" w:rsidRPr="006033C2">
        <w:rPr>
          <w:rFonts w:ascii="Cambria" w:hAnsi="Cambria"/>
          <w:sz w:val="24"/>
          <w:szCs w:val="24"/>
        </w:rPr>
        <w:t>UV-</w:t>
      </w:r>
      <w:r w:rsidRPr="006033C2">
        <w:rPr>
          <w:rFonts w:ascii="Cambria" w:hAnsi="Cambria"/>
          <w:sz w:val="24"/>
          <w:szCs w:val="24"/>
        </w:rPr>
        <w:t>exposed plants (Williams et al., 2022). Thus</w:t>
      </w:r>
      <w:r w:rsidRPr="0021310D">
        <w:rPr>
          <w:rFonts w:ascii="Cambria" w:hAnsi="Cambria"/>
          <w:sz w:val="24"/>
          <w:szCs w:val="24"/>
        </w:rPr>
        <w:t xml:space="preserve">, a picture emerges of highly dynamic </w:t>
      </w:r>
      <w:r w:rsidRPr="006033C2">
        <w:rPr>
          <w:rFonts w:ascii="Cambria" w:hAnsi="Cambria"/>
          <w:sz w:val="24"/>
          <w:szCs w:val="24"/>
        </w:rPr>
        <w:t xml:space="preserve">and diverse plant UV responses. </w:t>
      </w:r>
      <w:r w:rsidR="00E3579E" w:rsidRPr="006033C2">
        <w:rPr>
          <w:rFonts w:ascii="Cambria" w:hAnsi="Cambria"/>
          <w:sz w:val="24"/>
          <w:szCs w:val="24"/>
        </w:rPr>
        <w:t>It is envisaged that r</w:t>
      </w:r>
      <w:r w:rsidRPr="006033C2">
        <w:rPr>
          <w:rFonts w:ascii="Cambria" w:hAnsi="Cambria"/>
          <w:sz w:val="24"/>
          <w:szCs w:val="24"/>
        </w:rPr>
        <w:t xml:space="preserve">apid, daily changes </w:t>
      </w:r>
      <w:r w:rsidR="001C2067" w:rsidRPr="006033C2">
        <w:rPr>
          <w:rFonts w:ascii="Cambria" w:hAnsi="Cambria"/>
          <w:sz w:val="24"/>
          <w:szCs w:val="24"/>
        </w:rPr>
        <w:t xml:space="preserve">in </w:t>
      </w:r>
      <w:r w:rsidRPr="006033C2">
        <w:rPr>
          <w:rFonts w:ascii="Cambria" w:hAnsi="Cambria"/>
          <w:sz w:val="24"/>
          <w:szCs w:val="24"/>
        </w:rPr>
        <w:t xml:space="preserve">UV irradiance (e.g. see Neugart et al., 2021) are likely to cause rapid changes in stomatal aperture, while medium and </w:t>
      </w:r>
      <w:r w:rsidR="001C2067" w:rsidRPr="006033C2">
        <w:rPr>
          <w:rFonts w:ascii="Cambria" w:hAnsi="Cambria"/>
          <w:sz w:val="24"/>
          <w:szCs w:val="24"/>
        </w:rPr>
        <w:t>long-</w:t>
      </w:r>
      <w:r w:rsidRPr="006033C2">
        <w:rPr>
          <w:rFonts w:ascii="Cambria" w:hAnsi="Cambria"/>
          <w:sz w:val="24"/>
          <w:szCs w:val="24"/>
        </w:rPr>
        <w:t>term UV irradiances will cause more complex, morphological changes, which will ulti</w:t>
      </w:r>
      <w:r w:rsidRPr="0021310D">
        <w:rPr>
          <w:rFonts w:ascii="Cambria" w:hAnsi="Cambria"/>
          <w:sz w:val="24"/>
          <w:szCs w:val="24"/>
        </w:rPr>
        <w:t xml:space="preserve">mately determine overall leaf conductance, and plant water-use efficiency. </w:t>
      </w:r>
    </w:p>
    <w:p w14:paraId="5EA18F9A" w14:textId="2EF53106" w:rsidR="003C6202" w:rsidRPr="00384079" w:rsidRDefault="001E71C1" w:rsidP="000560D5">
      <w:pPr>
        <w:spacing w:after="0" w:line="360" w:lineRule="auto"/>
        <w:jc w:val="both"/>
        <w:rPr>
          <w:rFonts w:ascii="Cambria" w:hAnsi="Cambria"/>
          <w:sz w:val="24"/>
          <w:szCs w:val="24"/>
        </w:rPr>
      </w:pPr>
      <w:r w:rsidRPr="00384079">
        <w:rPr>
          <w:rFonts w:ascii="Cambria" w:hAnsi="Cambria"/>
          <w:sz w:val="24"/>
          <w:szCs w:val="24"/>
        </w:rPr>
        <w:t xml:space="preserve">Grasses and herbs show the strongest decline in </w:t>
      </w:r>
      <w:r w:rsidR="003136A1" w:rsidRPr="00384079">
        <w:rPr>
          <w:rFonts w:ascii="Cambria" w:hAnsi="Cambria"/>
          <w:sz w:val="24"/>
          <w:szCs w:val="24"/>
        </w:rPr>
        <w:t xml:space="preserve">leaf </w:t>
      </w:r>
      <w:r w:rsidR="00E3579E" w:rsidRPr="00384079">
        <w:rPr>
          <w:rFonts w:ascii="Cambria" w:hAnsi="Cambria"/>
          <w:sz w:val="24"/>
          <w:szCs w:val="24"/>
        </w:rPr>
        <w:t xml:space="preserve">conductance and </w:t>
      </w:r>
      <w:r w:rsidRPr="00384079">
        <w:rPr>
          <w:rFonts w:ascii="Cambria" w:hAnsi="Cambria"/>
          <w:sz w:val="24"/>
          <w:szCs w:val="24"/>
        </w:rPr>
        <w:t>transpiration</w:t>
      </w:r>
      <w:r w:rsidR="000560D5">
        <w:rPr>
          <w:rFonts w:ascii="Cambria" w:hAnsi="Cambria"/>
          <w:sz w:val="24"/>
          <w:szCs w:val="24"/>
        </w:rPr>
        <w:t xml:space="preserve"> </w:t>
      </w:r>
      <w:r w:rsidR="00B931B3" w:rsidRPr="00384079">
        <w:rPr>
          <w:rFonts w:ascii="Cambria" w:hAnsi="Cambria"/>
          <w:sz w:val="24"/>
          <w:szCs w:val="24"/>
        </w:rPr>
        <w:t>(</w:t>
      </w:r>
      <w:r w:rsidR="000560D5">
        <w:rPr>
          <w:rFonts w:ascii="Cambria" w:hAnsi="Cambria"/>
          <w:sz w:val="24"/>
          <w:szCs w:val="24"/>
        </w:rPr>
        <w:t xml:space="preserve">the </w:t>
      </w:r>
      <w:r w:rsidR="00B931B3" w:rsidRPr="00384079">
        <w:rPr>
          <w:rFonts w:ascii="Cambria" w:hAnsi="Cambria"/>
          <w:sz w:val="24"/>
          <w:szCs w:val="24"/>
        </w:rPr>
        <w:t xml:space="preserve">median </w:t>
      </w:r>
      <w:r w:rsidR="00384079" w:rsidRPr="006033C2">
        <w:rPr>
          <w:rFonts w:ascii="Cambria" w:hAnsi="Cambria"/>
          <w:sz w:val="24"/>
          <w:szCs w:val="24"/>
        </w:rPr>
        <w:t xml:space="preserve">relative decline </w:t>
      </w:r>
      <w:r w:rsidR="000560D5" w:rsidRPr="006033C2">
        <w:rPr>
          <w:rFonts w:ascii="Cambria" w:hAnsi="Cambria"/>
          <w:sz w:val="24"/>
          <w:szCs w:val="24"/>
        </w:rPr>
        <w:t>is</w:t>
      </w:r>
      <w:r w:rsidR="00384079" w:rsidRPr="006033C2">
        <w:rPr>
          <w:rFonts w:ascii="Cambria" w:hAnsi="Cambria"/>
          <w:sz w:val="24"/>
          <w:szCs w:val="24"/>
        </w:rPr>
        <w:t xml:space="preserve"> </w:t>
      </w:r>
      <w:r w:rsidR="00B931B3" w:rsidRPr="006033C2">
        <w:rPr>
          <w:rFonts w:ascii="Cambria" w:hAnsi="Cambria"/>
          <w:sz w:val="24"/>
          <w:szCs w:val="24"/>
        </w:rPr>
        <w:t>32.8 and 13.0%, respectively)</w:t>
      </w:r>
      <w:r w:rsidRPr="006033C2">
        <w:rPr>
          <w:rFonts w:ascii="Cambria" w:hAnsi="Cambria"/>
          <w:sz w:val="24"/>
          <w:szCs w:val="24"/>
        </w:rPr>
        <w:t xml:space="preserve">, and trees the smallest </w:t>
      </w:r>
      <w:r w:rsidR="00B931B3" w:rsidRPr="006033C2">
        <w:rPr>
          <w:rFonts w:ascii="Cambria" w:hAnsi="Cambria"/>
          <w:sz w:val="24"/>
          <w:szCs w:val="24"/>
        </w:rPr>
        <w:t>(</w:t>
      </w:r>
      <w:r w:rsidR="00384079" w:rsidRPr="006033C2">
        <w:rPr>
          <w:rFonts w:ascii="Cambria" w:hAnsi="Cambria"/>
          <w:sz w:val="24"/>
          <w:szCs w:val="24"/>
        </w:rPr>
        <w:t xml:space="preserve">median relative decline of </w:t>
      </w:r>
      <w:r w:rsidR="00B931B3" w:rsidRPr="006033C2">
        <w:rPr>
          <w:rFonts w:ascii="Cambria" w:hAnsi="Cambria"/>
          <w:sz w:val="24"/>
          <w:szCs w:val="24"/>
        </w:rPr>
        <w:t xml:space="preserve">5.8%) </w:t>
      </w:r>
      <w:r w:rsidRPr="006033C2">
        <w:rPr>
          <w:rFonts w:ascii="Cambria" w:hAnsi="Cambria"/>
          <w:sz w:val="24"/>
          <w:szCs w:val="24"/>
        </w:rPr>
        <w:t xml:space="preserve">(Figure </w:t>
      </w:r>
      <w:r w:rsidR="00E3579E" w:rsidRPr="006033C2">
        <w:rPr>
          <w:rFonts w:ascii="Cambria" w:hAnsi="Cambria"/>
          <w:sz w:val="24"/>
          <w:szCs w:val="24"/>
        </w:rPr>
        <w:t>6</w:t>
      </w:r>
      <w:r w:rsidRPr="006033C2">
        <w:rPr>
          <w:rFonts w:ascii="Cambria" w:hAnsi="Cambria"/>
          <w:sz w:val="24"/>
          <w:szCs w:val="24"/>
        </w:rPr>
        <w:t>)</w:t>
      </w:r>
      <w:r w:rsidR="00B451B5" w:rsidRPr="006033C2">
        <w:rPr>
          <w:rFonts w:ascii="Cambria" w:hAnsi="Cambria"/>
          <w:sz w:val="24"/>
          <w:szCs w:val="24"/>
        </w:rPr>
        <w:t xml:space="preserve">. </w:t>
      </w:r>
      <w:r w:rsidR="00AD6A4F" w:rsidRPr="006033C2">
        <w:rPr>
          <w:rFonts w:ascii="Cambria" w:hAnsi="Cambria"/>
          <w:sz w:val="24"/>
          <w:szCs w:val="24"/>
        </w:rPr>
        <w:t xml:space="preserve">It could be </w:t>
      </w:r>
      <w:r w:rsidR="00337146" w:rsidRPr="006033C2">
        <w:rPr>
          <w:rFonts w:ascii="Cambria" w:hAnsi="Cambria"/>
          <w:sz w:val="24"/>
          <w:szCs w:val="24"/>
        </w:rPr>
        <w:t>speculated</w:t>
      </w:r>
      <w:r w:rsidR="00AD6A4F" w:rsidRPr="006033C2">
        <w:rPr>
          <w:rFonts w:ascii="Cambria" w:hAnsi="Cambria"/>
          <w:sz w:val="24"/>
          <w:szCs w:val="24"/>
        </w:rPr>
        <w:t xml:space="preserve"> that </w:t>
      </w:r>
      <w:r w:rsidR="00B004A5" w:rsidRPr="006033C2">
        <w:rPr>
          <w:rFonts w:ascii="Cambria" w:hAnsi="Cambria"/>
          <w:sz w:val="24"/>
          <w:szCs w:val="24"/>
        </w:rPr>
        <w:t xml:space="preserve">the lack of UV effect on </w:t>
      </w:r>
      <w:r w:rsidR="00337146" w:rsidRPr="006033C2">
        <w:rPr>
          <w:rFonts w:ascii="Cambria" w:hAnsi="Cambria"/>
          <w:sz w:val="24"/>
          <w:szCs w:val="24"/>
        </w:rPr>
        <w:t xml:space="preserve">leaf </w:t>
      </w:r>
      <w:r w:rsidR="00B004A5" w:rsidRPr="006033C2">
        <w:rPr>
          <w:rFonts w:ascii="Cambria" w:hAnsi="Cambria"/>
          <w:sz w:val="24"/>
          <w:szCs w:val="24"/>
        </w:rPr>
        <w:t xml:space="preserve">transpiration in trees is </w:t>
      </w:r>
      <w:r w:rsidR="00BB4E86" w:rsidRPr="006033C2">
        <w:rPr>
          <w:rFonts w:ascii="Cambria" w:hAnsi="Cambria"/>
          <w:sz w:val="24"/>
          <w:szCs w:val="24"/>
        </w:rPr>
        <w:t xml:space="preserve">caused by a preponderance of </w:t>
      </w:r>
      <w:r w:rsidR="00CA2E2B" w:rsidRPr="006033C2">
        <w:rPr>
          <w:rFonts w:ascii="Cambria" w:hAnsi="Cambria"/>
          <w:sz w:val="24"/>
          <w:szCs w:val="24"/>
        </w:rPr>
        <w:t xml:space="preserve">field </w:t>
      </w:r>
      <w:r w:rsidR="00201772" w:rsidRPr="006033C2">
        <w:rPr>
          <w:rFonts w:ascii="Cambria" w:hAnsi="Cambria"/>
          <w:sz w:val="24"/>
          <w:szCs w:val="24"/>
        </w:rPr>
        <w:t xml:space="preserve">experiments using </w:t>
      </w:r>
      <w:r w:rsidR="001C2067" w:rsidRPr="006033C2">
        <w:rPr>
          <w:rFonts w:ascii="Cambria" w:hAnsi="Cambria"/>
          <w:sz w:val="24"/>
          <w:szCs w:val="24"/>
        </w:rPr>
        <w:t>below-</w:t>
      </w:r>
      <w:r w:rsidR="00201772" w:rsidRPr="006033C2">
        <w:rPr>
          <w:rFonts w:ascii="Cambria" w:hAnsi="Cambria"/>
          <w:sz w:val="24"/>
          <w:szCs w:val="24"/>
        </w:rPr>
        <w:t xml:space="preserve">ambient UV doses. </w:t>
      </w:r>
      <w:r w:rsidR="004A33D2" w:rsidRPr="006033C2">
        <w:rPr>
          <w:rFonts w:ascii="Cambria" w:hAnsi="Cambria"/>
          <w:sz w:val="24"/>
          <w:szCs w:val="24"/>
        </w:rPr>
        <w:t>However, this is not correct</w:t>
      </w:r>
      <w:r w:rsidR="00CA2E2B" w:rsidRPr="006033C2">
        <w:rPr>
          <w:rFonts w:ascii="Cambria" w:hAnsi="Cambria"/>
          <w:sz w:val="24"/>
          <w:szCs w:val="24"/>
        </w:rPr>
        <w:t>,</w:t>
      </w:r>
      <w:r w:rsidR="004A33D2" w:rsidRPr="006033C2">
        <w:rPr>
          <w:rFonts w:ascii="Cambria" w:hAnsi="Cambria"/>
          <w:sz w:val="24"/>
          <w:szCs w:val="24"/>
        </w:rPr>
        <w:t xml:space="preserve"> as experiments using trees </w:t>
      </w:r>
      <w:r w:rsidR="00CA2E2B" w:rsidRPr="006033C2">
        <w:rPr>
          <w:rFonts w:ascii="Cambria" w:hAnsi="Cambria"/>
          <w:sz w:val="24"/>
          <w:szCs w:val="24"/>
        </w:rPr>
        <w:t>include substantial numbers</w:t>
      </w:r>
      <w:r w:rsidR="00BB5C72" w:rsidRPr="006033C2">
        <w:rPr>
          <w:rFonts w:ascii="Cambria" w:hAnsi="Cambria"/>
          <w:sz w:val="24"/>
          <w:szCs w:val="24"/>
        </w:rPr>
        <w:t xml:space="preserve"> of growth</w:t>
      </w:r>
      <w:r w:rsidR="00374CF1" w:rsidRPr="006033C2">
        <w:rPr>
          <w:rFonts w:ascii="Cambria" w:hAnsi="Cambria"/>
          <w:sz w:val="24"/>
          <w:szCs w:val="24"/>
        </w:rPr>
        <w:t>-</w:t>
      </w:r>
      <w:r w:rsidR="00BB5C72" w:rsidRPr="006033C2">
        <w:rPr>
          <w:rFonts w:ascii="Cambria" w:hAnsi="Cambria"/>
          <w:sz w:val="24"/>
          <w:szCs w:val="24"/>
        </w:rPr>
        <w:t>chamber</w:t>
      </w:r>
      <w:r w:rsidR="00CF774F" w:rsidRPr="006033C2">
        <w:rPr>
          <w:rFonts w:ascii="Cambria" w:hAnsi="Cambria"/>
          <w:sz w:val="24"/>
          <w:szCs w:val="24"/>
        </w:rPr>
        <w:t xml:space="preserve">, glasshouse as well as </w:t>
      </w:r>
      <w:r w:rsidR="00B035DF" w:rsidRPr="006033C2">
        <w:rPr>
          <w:rFonts w:ascii="Cambria" w:hAnsi="Cambria"/>
          <w:sz w:val="24"/>
          <w:szCs w:val="24"/>
        </w:rPr>
        <w:t xml:space="preserve">supplementation </w:t>
      </w:r>
      <w:r w:rsidR="00CF774F" w:rsidRPr="006033C2">
        <w:rPr>
          <w:rFonts w:ascii="Cambria" w:hAnsi="Cambria"/>
          <w:sz w:val="24"/>
          <w:szCs w:val="24"/>
        </w:rPr>
        <w:t xml:space="preserve">field </w:t>
      </w:r>
      <w:r w:rsidRPr="006033C2">
        <w:rPr>
          <w:rFonts w:ascii="Cambria" w:hAnsi="Cambria"/>
          <w:sz w:val="24"/>
          <w:szCs w:val="24"/>
        </w:rPr>
        <w:t xml:space="preserve">studies (Figure </w:t>
      </w:r>
      <w:r w:rsidR="00192881" w:rsidRPr="006033C2">
        <w:rPr>
          <w:rFonts w:ascii="Cambria" w:hAnsi="Cambria"/>
          <w:sz w:val="24"/>
          <w:szCs w:val="24"/>
        </w:rPr>
        <w:t>2</w:t>
      </w:r>
      <w:r w:rsidR="00167199" w:rsidRPr="006033C2">
        <w:rPr>
          <w:rFonts w:ascii="Cambria" w:hAnsi="Cambria"/>
          <w:sz w:val="24"/>
          <w:szCs w:val="24"/>
        </w:rPr>
        <w:t>D</w:t>
      </w:r>
      <w:r w:rsidRPr="006033C2">
        <w:rPr>
          <w:rFonts w:ascii="Cambria" w:hAnsi="Cambria"/>
          <w:sz w:val="24"/>
          <w:szCs w:val="24"/>
        </w:rPr>
        <w:t>).</w:t>
      </w:r>
      <w:r w:rsidR="007B4DBC" w:rsidRPr="006033C2">
        <w:rPr>
          <w:rFonts w:ascii="Cambria" w:hAnsi="Cambria"/>
          <w:sz w:val="24"/>
          <w:szCs w:val="24"/>
        </w:rPr>
        <w:t xml:space="preserve"> Therefore, it is considered that the distinct UV </w:t>
      </w:r>
      <w:r w:rsidR="00FE0DA0" w:rsidRPr="006033C2">
        <w:rPr>
          <w:rFonts w:ascii="Cambria" w:hAnsi="Cambria"/>
          <w:sz w:val="24"/>
          <w:szCs w:val="24"/>
        </w:rPr>
        <w:t>response</w:t>
      </w:r>
      <w:r w:rsidR="00781D61" w:rsidRPr="006033C2">
        <w:rPr>
          <w:rFonts w:ascii="Cambria" w:hAnsi="Cambria"/>
          <w:sz w:val="24"/>
          <w:szCs w:val="24"/>
        </w:rPr>
        <w:t>s</w:t>
      </w:r>
      <w:r w:rsidR="00FE0DA0" w:rsidRPr="006033C2">
        <w:rPr>
          <w:rFonts w:ascii="Cambria" w:hAnsi="Cambria"/>
          <w:sz w:val="24"/>
          <w:szCs w:val="24"/>
        </w:rPr>
        <w:t xml:space="preserve"> of tree </w:t>
      </w:r>
      <w:r w:rsidR="00FE0DA0" w:rsidRPr="006033C2">
        <w:rPr>
          <w:rFonts w:ascii="Cambria" w:hAnsi="Cambria"/>
          <w:sz w:val="24"/>
          <w:szCs w:val="24"/>
        </w:rPr>
        <w:lastRenderedPageBreak/>
        <w:t xml:space="preserve">species </w:t>
      </w:r>
      <w:r w:rsidR="00781D61" w:rsidRPr="006033C2">
        <w:rPr>
          <w:rFonts w:ascii="Cambria" w:hAnsi="Cambria"/>
          <w:sz w:val="24"/>
          <w:szCs w:val="24"/>
        </w:rPr>
        <w:t>are</w:t>
      </w:r>
      <w:r w:rsidR="00FE0DA0" w:rsidRPr="006033C2">
        <w:rPr>
          <w:rFonts w:ascii="Cambria" w:hAnsi="Cambria"/>
          <w:sz w:val="24"/>
          <w:szCs w:val="24"/>
        </w:rPr>
        <w:t xml:space="preserve"> associated with intrinsic</w:t>
      </w:r>
      <w:r w:rsidR="00C2690A" w:rsidRPr="006033C2">
        <w:rPr>
          <w:rFonts w:ascii="Cambria" w:hAnsi="Cambria"/>
          <w:sz w:val="24"/>
          <w:szCs w:val="24"/>
        </w:rPr>
        <w:t>, species-specific,</w:t>
      </w:r>
      <w:r w:rsidR="00FE0DA0" w:rsidRPr="006033C2">
        <w:rPr>
          <w:rFonts w:ascii="Cambria" w:hAnsi="Cambria"/>
          <w:sz w:val="24"/>
          <w:szCs w:val="24"/>
        </w:rPr>
        <w:t xml:space="preserve"> characteristics of this functional group</w:t>
      </w:r>
      <w:r w:rsidR="00DE318D" w:rsidRPr="006033C2">
        <w:rPr>
          <w:rFonts w:ascii="Cambria" w:hAnsi="Cambria"/>
          <w:sz w:val="24"/>
          <w:szCs w:val="24"/>
        </w:rPr>
        <w:t>.</w:t>
      </w:r>
      <w:r w:rsidR="002A0259" w:rsidRPr="006033C2">
        <w:rPr>
          <w:rFonts w:ascii="Cambria" w:hAnsi="Cambria"/>
          <w:sz w:val="24"/>
          <w:szCs w:val="24"/>
        </w:rPr>
        <w:t xml:space="preserve"> It is generally accepted that tree leaves have the highest stomatal density followed by shrubs and herbs, while the opposite trend holds for stomatal size (Liu et al.</w:t>
      </w:r>
      <w:r w:rsidR="00384079" w:rsidRPr="006033C2">
        <w:rPr>
          <w:rFonts w:ascii="Cambria" w:hAnsi="Cambria"/>
          <w:sz w:val="24"/>
          <w:szCs w:val="24"/>
        </w:rPr>
        <w:t>,</w:t>
      </w:r>
      <w:r w:rsidR="002A0259" w:rsidRPr="006033C2">
        <w:rPr>
          <w:rFonts w:ascii="Cambria" w:hAnsi="Cambria"/>
          <w:sz w:val="24"/>
          <w:szCs w:val="24"/>
        </w:rPr>
        <w:t xml:space="preserve"> 2019</w:t>
      </w:r>
      <w:r w:rsidR="00384079" w:rsidRPr="006033C2">
        <w:rPr>
          <w:rFonts w:ascii="Cambria" w:hAnsi="Cambria"/>
          <w:sz w:val="24"/>
          <w:szCs w:val="24"/>
        </w:rPr>
        <w:t>;</w:t>
      </w:r>
      <w:r w:rsidR="002A0259" w:rsidRPr="006033C2">
        <w:rPr>
          <w:rFonts w:ascii="Cambria" w:hAnsi="Cambria"/>
          <w:sz w:val="24"/>
          <w:szCs w:val="24"/>
        </w:rPr>
        <w:t xml:space="preserve"> Li et al.</w:t>
      </w:r>
      <w:r w:rsidR="00384079" w:rsidRPr="006033C2">
        <w:rPr>
          <w:rFonts w:ascii="Cambria" w:hAnsi="Cambria"/>
          <w:sz w:val="24"/>
          <w:szCs w:val="24"/>
        </w:rPr>
        <w:t>,</w:t>
      </w:r>
      <w:r w:rsidR="002A0259" w:rsidRPr="006033C2">
        <w:rPr>
          <w:rFonts w:ascii="Cambria" w:hAnsi="Cambria"/>
          <w:sz w:val="24"/>
          <w:szCs w:val="24"/>
        </w:rPr>
        <w:t xml:space="preserve"> 2021). Since smaller stomata usually respond faster to environmental stimuli than larger stomata (Urban et al.</w:t>
      </w:r>
      <w:r w:rsidR="00384079" w:rsidRPr="006033C2">
        <w:rPr>
          <w:rFonts w:ascii="Cambria" w:hAnsi="Cambria"/>
          <w:sz w:val="24"/>
          <w:szCs w:val="24"/>
        </w:rPr>
        <w:t>,</w:t>
      </w:r>
      <w:r w:rsidR="002A0259" w:rsidRPr="006033C2">
        <w:rPr>
          <w:rFonts w:ascii="Cambria" w:hAnsi="Cambria"/>
          <w:sz w:val="24"/>
          <w:szCs w:val="24"/>
        </w:rPr>
        <w:t xml:space="preserve"> 2007</w:t>
      </w:r>
      <w:r w:rsidR="00384079" w:rsidRPr="006033C2">
        <w:rPr>
          <w:rFonts w:ascii="Cambria" w:hAnsi="Cambria"/>
          <w:sz w:val="24"/>
          <w:szCs w:val="24"/>
        </w:rPr>
        <w:t>;</w:t>
      </w:r>
      <w:r w:rsidR="002A0259" w:rsidRPr="006033C2">
        <w:rPr>
          <w:rFonts w:ascii="Cambria" w:hAnsi="Cambria"/>
          <w:sz w:val="24"/>
          <w:szCs w:val="24"/>
        </w:rPr>
        <w:t xml:space="preserve"> Drake et al.</w:t>
      </w:r>
      <w:r w:rsidR="00384079" w:rsidRPr="006033C2">
        <w:rPr>
          <w:rFonts w:ascii="Cambria" w:hAnsi="Cambria"/>
          <w:sz w:val="24"/>
          <w:szCs w:val="24"/>
        </w:rPr>
        <w:t>,</w:t>
      </w:r>
      <w:r w:rsidR="002A0259" w:rsidRPr="006033C2">
        <w:rPr>
          <w:rFonts w:ascii="Cambria" w:hAnsi="Cambria"/>
          <w:sz w:val="24"/>
          <w:szCs w:val="24"/>
        </w:rPr>
        <w:t xml:space="preserve"> 2013</w:t>
      </w:r>
      <w:r w:rsidR="00384079" w:rsidRPr="006033C2">
        <w:rPr>
          <w:rFonts w:ascii="Cambria" w:hAnsi="Cambria"/>
          <w:sz w:val="24"/>
          <w:szCs w:val="24"/>
        </w:rPr>
        <w:t>;</w:t>
      </w:r>
      <w:r w:rsidR="002A0259" w:rsidRPr="006033C2">
        <w:rPr>
          <w:rFonts w:ascii="Cambria" w:hAnsi="Cambria"/>
          <w:sz w:val="24"/>
          <w:szCs w:val="24"/>
        </w:rPr>
        <w:t xml:space="preserve"> Lawson </w:t>
      </w:r>
      <w:r w:rsidR="006033C2">
        <w:rPr>
          <w:rFonts w:ascii="Cambria" w:hAnsi="Cambria"/>
          <w:sz w:val="24"/>
          <w:szCs w:val="24"/>
        </w:rPr>
        <w:t>and</w:t>
      </w:r>
      <w:r w:rsidR="00384079" w:rsidRPr="006033C2">
        <w:rPr>
          <w:rFonts w:ascii="Cambria" w:hAnsi="Cambria"/>
          <w:sz w:val="24"/>
          <w:szCs w:val="24"/>
        </w:rPr>
        <w:t xml:space="preserve"> </w:t>
      </w:r>
      <w:r w:rsidR="002A0259" w:rsidRPr="006033C2">
        <w:rPr>
          <w:rFonts w:ascii="Cambria" w:hAnsi="Cambria"/>
          <w:sz w:val="24"/>
          <w:szCs w:val="24"/>
        </w:rPr>
        <w:t>Blatt</w:t>
      </w:r>
      <w:r w:rsidR="00384079" w:rsidRPr="006033C2">
        <w:rPr>
          <w:rFonts w:ascii="Cambria" w:hAnsi="Cambria"/>
          <w:sz w:val="24"/>
          <w:szCs w:val="24"/>
        </w:rPr>
        <w:t>,</w:t>
      </w:r>
      <w:r w:rsidR="002A0259" w:rsidRPr="006033C2">
        <w:rPr>
          <w:rFonts w:ascii="Cambria" w:hAnsi="Cambria"/>
          <w:sz w:val="24"/>
          <w:szCs w:val="24"/>
        </w:rPr>
        <w:t xml:space="preserve"> 2014),</w:t>
      </w:r>
      <w:r w:rsidR="002A0259" w:rsidRPr="00384079">
        <w:rPr>
          <w:rFonts w:ascii="Cambria" w:hAnsi="Cambria"/>
          <w:sz w:val="24"/>
          <w:szCs w:val="24"/>
        </w:rPr>
        <w:t xml:space="preserve"> the combination of high stomatal density and small stomata allows trees to effectively respond to adverse, especially dry, conditions. </w:t>
      </w:r>
      <w:r w:rsidR="00C5603E" w:rsidRPr="00384079">
        <w:rPr>
          <w:rFonts w:ascii="Cambria" w:hAnsi="Cambria"/>
          <w:sz w:val="24"/>
          <w:szCs w:val="24"/>
        </w:rPr>
        <w:t xml:space="preserve">However, this argument does not </w:t>
      </w:r>
      <w:r w:rsidR="005623AF" w:rsidRPr="00384079">
        <w:rPr>
          <w:rFonts w:ascii="Cambria" w:hAnsi="Cambria"/>
          <w:sz w:val="24"/>
          <w:szCs w:val="24"/>
        </w:rPr>
        <w:t>appear to apply to UV</w:t>
      </w:r>
      <w:r w:rsidR="009E2C33" w:rsidRPr="00384079">
        <w:rPr>
          <w:rFonts w:ascii="Cambria" w:hAnsi="Cambria"/>
          <w:sz w:val="24"/>
          <w:szCs w:val="24"/>
        </w:rPr>
        <w:t xml:space="preserve">-exposure conditions as leaf transpiration is not affected. </w:t>
      </w:r>
      <w:r w:rsidR="00B53F1C" w:rsidRPr="00384079">
        <w:rPr>
          <w:rFonts w:ascii="Cambria" w:hAnsi="Cambria"/>
          <w:sz w:val="24"/>
          <w:szCs w:val="24"/>
        </w:rPr>
        <w:t xml:space="preserve">A possible explanation for this lack of UV effect </w:t>
      </w:r>
      <w:r w:rsidR="00DD1947" w:rsidRPr="00384079">
        <w:rPr>
          <w:rFonts w:ascii="Cambria" w:hAnsi="Cambria"/>
          <w:sz w:val="24"/>
          <w:szCs w:val="24"/>
        </w:rPr>
        <w:t xml:space="preserve">may </w:t>
      </w:r>
      <w:r w:rsidR="00B53F1C" w:rsidRPr="00384079">
        <w:rPr>
          <w:rFonts w:ascii="Cambria" w:hAnsi="Cambria"/>
          <w:sz w:val="24"/>
          <w:szCs w:val="24"/>
        </w:rPr>
        <w:t>relate to other species-specific leaf characteristics</w:t>
      </w:r>
      <w:r w:rsidR="00DD1947" w:rsidRPr="00384079">
        <w:rPr>
          <w:rFonts w:ascii="Cambria" w:hAnsi="Cambria"/>
          <w:sz w:val="24"/>
          <w:szCs w:val="24"/>
        </w:rPr>
        <w:t xml:space="preserve">, </w:t>
      </w:r>
      <w:r w:rsidR="004D3CC9" w:rsidRPr="00384079">
        <w:rPr>
          <w:rFonts w:ascii="Cambria" w:hAnsi="Cambria"/>
          <w:sz w:val="24"/>
          <w:szCs w:val="24"/>
        </w:rPr>
        <w:t xml:space="preserve">such as </w:t>
      </w:r>
      <w:r w:rsidR="00FA6B20" w:rsidRPr="00384079">
        <w:rPr>
          <w:rFonts w:ascii="Cambria" w:hAnsi="Cambria"/>
          <w:sz w:val="24"/>
          <w:szCs w:val="24"/>
        </w:rPr>
        <w:t>v</w:t>
      </w:r>
      <w:r w:rsidR="003C6202" w:rsidRPr="00384079">
        <w:rPr>
          <w:rFonts w:ascii="Cambria" w:hAnsi="Cambria"/>
          <w:sz w:val="24"/>
          <w:szCs w:val="24"/>
        </w:rPr>
        <w:t>ariability in UV penetration into leaves, different</w:t>
      </w:r>
      <w:r w:rsidR="00FA6B20" w:rsidRPr="00384079">
        <w:rPr>
          <w:rFonts w:ascii="Cambria" w:hAnsi="Cambria"/>
          <w:sz w:val="24"/>
          <w:szCs w:val="24"/>
        </w:rPr>
        <w:t>ial</w:t>
      </w:r>
      <w:r w:rsidR="003C6202" w:rsidRPr="00384079">
        <w:rPr>
          <w:rFonts w:ascii="Cambria" w:hAnsi="Cambria"/>
          <w:sz w:val="24"/>
          <w:szCs w:val="24"/>
        </w:rPr>
        <w:t xml:space="preserve"> accumulation of UV-absorbing pigments and </w:t>
      </w:r>
      <w:r w:rsidR="00FA6B20" w:rsidRPr="00384079">
        <w:rPr>
          <w:rFonts w:ascii="Cambria" w:hAnsi="Cambria"/>
          <w:sz w:val="24"/>
          <w:szCs w:val="24"/>
        </w:rPr>
        <w:t xml:space="preserve">distinct </w:t>
      </w:r>
      <w:r w:rsidR="003C6202" w:rsidRPr="00384079">
        <w:rPr>
          <w:rFonts w:ascii="Cambria" w:hAnsi="Cambria"/>
          <w:sz w:val="24"/>
          <w:szCs w:val="24"/>
        </w:rPr>
        <w:t xml:space="preserve">leaf anatomy, particularly epidermal thickness. </w:t>
      </w:r>
      <w:r w:rsidR="006C66C2" w:rsidRPr="00384079">
        <w:rPr>
          <w:rFonts w:ascii="Cambria" w:hAnsi="Cambria"/>
          <w:sz w:val="24"/>
          <w:szCs w:val="24"/>
        </w:rPr>
        <w:t xml:space="preserve">Indeed, </w:t>
      </w:r>
      <w:r w:rsidR="00781D61" w:rsidRPr="006033C2">
        <w:rPr>
          <w:rFonts w:ascii="Cambria" w:hAnsi="Cambria"/>
          <w:sz w:val="24"/>
          <w:szCs w:val="24"/>
        </w:rPr>
        <w:t>several</w:t>
      </w:r>
      <w:r w:rsidR="003C6202" w:rsidRPr="006033C2">
        <w:rPr>
          <w:rFonts w:ascii="Cambria" w:hAnsi="Cambria"/>
          <w:sz w:val="24"/>
          <w:szCs w:val="24"/>
        </w:rPr>
        <w:t xml:space="preserve"> measuring approaches have confirmed </w:t>
      </w:r>
      <w:r w:rsidR="00F563F3" w:rsidRPr="006033C2">
        <w:rPr>
          <w:rFonts w:ascii="Cambria" w:hAnsi="Cambria"/>
          <w:sz w:val="24"/>
          <w:szCs w:val="24"/>
        </w:rPr>
        <w:t>deeper</w:t>
      </w:r>
      <w:r w:rsidR="003C6202" w:rsidRPr="006033C2">
        <w:rPr>
          <w:rFonts w:ascii="Cambria" w:hAnsi="Cambria"/>
          <w:sz w:val="24"/>
          <w:szCs w:val="24"/>
        </w:rPr>
        <w:t xml:space="preserve"> penetration of UV-B radiation into grasses and broad-leaved herbs compared to broad-leaved shrubs and needle-leaved trees (Day et al.</w:t>
      </w:r>
      <w:r w:rsidR="00384079" w:rsidRPr="006033C2">
        <w:rPr>
          <w:rFonts w:ascii="Cambria" w:hAnsi="Cambria"/>
          <w:sz w:val="24"/>
          <w:szCs w:val="24"/>
        </w:rPr>
        <w:t>,</w:t>
      </w:r>
      <w:r w:rsidR="003C6202" w:rsidRPr="006033C2">
        <w:rPr>
          <w:rFonts w:ascii="Cambria" w:hAnsi="Cambria"/>
          <w:sz w:val="24"/>
          <w:szCs w:val="24"/>
        </w:rPr>
        <w:t xml:space="preserve"> 1992</w:t>
      </w:r>
      <w:r w:rsidR="00384079" w:rsidRPr="006033C2">
        <w:rPr>
          <w:rFonts w:ascii="Cambria" w:hAnsi="Cambria"/>
          <w:sz w:val="24"/>
          <w:szCs w:val="24"/>
        </w:rPr>
        <w:t>;</w:t>
      </w:r>
      <w:r w:rsidR="003C6202" w:rsidRPr="006033C2">
        <w:rPr>
          <w:rFonts w:ascii="Cambria" w:hAnsi="Cambria"/>
          <w:sz w:val="24"/>
          <w:szCs w:val="24"/>
        </w:rPr>
        <w:t xml:space="preserve"> Barnes et al.</w:t>
      </w:r>
      <w:r w:rsidR="00384079" w:rsidRPr="006033C2">
        <w:rPr>
          <w:rFonts w:ascii="Cambria" w:hAnsi="Cambria"/>
          <w:sz w:val="24"/>
          <w:szCs w:val="24"/>
        </w:rPr>
        <w:t>,</w:t>
      </w:r>
      <w:r w:rsidR="003C6202" w:rsidRPr="006033C2">
        <w:rPr>
          <w:rFonts w:ascii="Cambria" w:hAnsi="Cambria"/>
          <w:sz w:val="24"/>
          <w:szCs w:val="24"/>
        </w:rPr>
        <w:t xml:space="preserve"> 2015).</w:t>
      </w:r>
      <w:r w:rsidR="003C6202" w:rsidRPr="00384079">
        <w:rPr>
          <w:rFonts w:ascii="Cambria" w:hAnsi="Cambria"/>
          <w:sz w:val="24"/>
          <w:szCs w:val="24"/>
        </w:rPr>
        <w:t xml:space="preserve"> Similarly, the accumulation of UV-B absorption pigments (flavonoids and phenylpropanoid derivatives) tends to </w:t>
      </w:r>
      <w:r w:rsidR="00850051" w:rsidRPr="00384079">
        <w:rPr>
          <w:rFonts w:ascii="Cambria" w:hAnsi="Cambria"/>
          <w:sz w:val="24"/>
          <w:szCs w:val="24"/>
        </w:rPr>
        <w:t>in</w:t>
      </w:r>
      <w:r w:rsidR="003C6202" w:rsidRPr="00384079">
        <w:rPr>
          <w:rFonts w:ascii="Cambria" w:hAnsi="Cambria"/>
          <w:sz w:val="24"/>
          <w:szCs w:val="24"/>
        </w:rPr>
        <w:t xml:space="preserve">crease from </w:t>
      </w:r>
      <w:r w:rsidR="00850051" w:rsidRPr="00384079">
        <w:rPr>
          <w:rFonts w:ascii="Cambria" w:hAnsi="Cambria"/>
          <w:sz w:val="24"/>
          <w:szCs w:val="24"/>
        </w:rPr>
        <w:t xml:space="preserve">herbaceous plants and monocotyledonous grass species to </w:t>
      </w:r>
      <w:r w:rsidR="003C6202" w:rsidRPr="00384079">
        <w:rPr>
          <w:rFonts w:ascii="Cambria" w:hAnsi="Cambria"/>
          <w:sz w:val="24"/>
          <w:szCs w:val="24"/>
        </w:rPr>
        <w:t xml:space="preserve">evergreen </w:t>
      </w:r>
      <w:r w:rsidR="003C6202" w:rsidRPr="006033C2">
        <w:rPr>
          <w:rFonts w:ascii="Cambria" w:hAnsi="Cambria"/>
          <w:sz w:val="24"/>
          <w:szCs w:val="24"/>
        </w:rPr>
        <w:t>trees (Day</w:t>
      </w:r>
      <w:r w:rsidR="00384079" w:rsidRPr="006033C2">
        <w:rPr>
          <w:rFonts w:ascii="Cambria" w:hAnsi="Cambria"/>
          <w:sz w:val="24"/>
          <w:szCs w:val="24"/>
        </w:rPr>
        <w:t>,</w:t>
      </w:r>
      <w:r w:rsidR="003C6202" w:rsidRPr="006033C2">
        <w:rPr>
          <w:rFonts w:ascii="Cambria" w:hAnsi="Cambria"/>
          <w:sz w:val="24"/>
          <w:szCs w:val="24"/>
        </w:rPr>
        <w:t xml:space="preserve"> 1993</w:t>
      </w:r>
      <w:r w:rsidR="00384079" w:rsidRPr="006033C2">
        <w:rPr>
          <w:rFonts w:ascii="Cambria" w:hAnsi="Cambria"/>
          <w:sz w:val="24"/>
          <w:szCs w:val="24"/>
        </w:rPr>
        <w:t>;</w:t>
      </w:r>
      <w:r w:rsidR="003C6202" w:rsidRPr="006033C2">
        <w:rPr>
          <w:rFonts w:ascii="Cambria" w:hAnsi="Cambria"/>
          <w:sz w:val="24"/>
          <w:szCs w:val="24"/>
        </w:rPr>
        <w:t xml:space="preserve"> Veselá et al.</w:t>
      </w:r>
      <w:r w:rsidR="00384079" w:rsidRPr="006033C2">
        <w:rPr>
          <w:rFonts w:ascii="Cambria" w:hAnsi="Cambria"/>
          <w:sz w:val="24"/>
          <w:szCs w:val="24"/>
        </w:rPr>
        <w:t>,</w:t>
      </w:r>
      <w:r w:rsidR="003C6202" w:rsidRPr="006033C2">
        <w:rPr>
          <w:rFonts w:ascii="Cambria" w:hAnsi="Cambria"/>
          <w:sz w:val="24"/>
          <w:szCs w:val="24"/>
        </w:rPr>
        <w:t xml:space="preserve"> 2022)</w:t>
      </w:r>
      <w:r w:rsidR="002676C8" w:rsidRPr="006033C2">
        <w:rPr>
          <w:rFonts w:ascii="Cambria" w:hAnsi="Cambria"/>
          <w:sz w:val="24"/>
          <w:szCs w:val="24"/>
        </w:rPr>
        <w:t xml:space="preserve">, </w:t>
      </w:r>
      <w:r w:rsidR="007D5509" w:rsidRPr="006033C2">
        <w:rPr>
          <w:rFonts w:ascii="Cambria" w:hAnsi="Cambria"/>
          <w:sz w:val="24"/>
          <w:szCs w:val="24"/>
        </w:rPr>
        <w:t>in</w:t>
      </w:r>
      <w:r w:rsidR="002676C8" w:rsidRPr="006033C2">
        <w:rPr>
          <w:rFonts w:ascii="Cambria" w:hAnsi="Cambria"/>
          <w:sz w:val="24"/>
          <w:szCs w:val="24"/>
        </w:rPr>
        <w:t>creasing</w:t>
      </w:r>
      <w:r w:rsidR="00FC7D3D" w:rsidRPr="006033C2">
        <w:rPr>
          <w:rFonts w:ascii="Cambria" w:hAnsi="Cambria"/>
          <w:sz w:val="24"/>
          <w:szCs w:val="24"/>
        </w:rPr>
        <w:t xml:space="preserve"> shielding </w:t>
      </w:r>
      <w:r w:rsidR="00850051" w:rsidRPr="006033C2">
        <w:rPr>
          <w:rFonts w:ascii="Cambria" w:hAnsi="Cambria"/>
          <w:sz w:val="24"/>
          <w:szCs w:val="24"/>
        </w:rPr>
        <w:t xml:space="preserve">of </w:t>
      </w:r>
      <w:r w:rsidR="00FC7D3D" w:rsidRPr="006033C2">
        <w:rPr>
          <w:rFonts w:ascii="Cambria" w:hAnsi="Cambria"/>
          <w:sz w:val="24"/>
          <w:szCs w:val="24"/>
        </w:rPr>
        <w:t>cellular targets from UV exposure</w:t>
      </w:r>
      <w:r w:rsidR="003C6202" w:rsidRPr="006033C2">
        <w:rPr>
          <w:rFonts w:ascii="Cambria" w:hAnsi="Cambria"/>
          <w:sz w:val="24"/>
          <w:szCs w:val="24"/>
        </w:rPr>
        <w:t xml:space="preserve">. It is worth noting that most of these anatomical and functional features </w:t>
      </w:r>
      <w:r w:rsidR="00450FF5" w:rsidRPr="006033C2">
        <w:rPr>
          <w:rFonts w:ascii="Cambria" w:hAnsi="Cambria"/>
          <w:sz w:val="24"/>
          <w:szCs w:val="24"/>
        </w:rPr>
        <w:t xml:space="preserve">of trees </w:t>
      </w:r>
      <w:r w:rsidR="00842509" w:rsidRPr="006033C2">
        <w:rPr>
          <w:rFonts w:ascii="Cambria" w:hAnsi="Cambria"/>
          <w:sz w:val="24"/>
          <w:szCs w:val="24"/>
        </w:rPr>
        <w:t>are associated with</w:t>
      </w:r>
      <w:r w:rsidR="003C6202" w:rsidRPr="006033C2">
        <w:rPr>
          <w:rFonts w:ascii="Cambria" w:hAnsi="Cambria"/>
          <w:sz w:val="24"/>
          <w:szCs w:val="24"/>
        </w:rPr>
        <w:t xml:space="preserve"> leaf/plant longevity (Day</w:t>
      </w:r>
      <w:r w:rsidR="00384079" w:rsidRPr="006033C2">
        <w:rPr>
          <w:rFonts w:ascii="Cambria" w:hAnsi="Cambria"/>
          <w:sz w:val="24"/>
          <w:szCs w:val="24"/>
        </w:rPr>
        <w:t>,</w:t>
      </w:r>
      <w:r w:rsidR="003C6202" w:rsidRPr="006033C2">
        <w:rPr>
          <w:rFonts w:ascii="Cambria" w:hAnsi="Cambria"/>
          <w:sz w:val="24"/>
          <w:szCs w:val="24"/>
        </w:rPr>
        <w:t xml:space="preserve"> 1993) </w:t>
      </w:r>
      <w:r w:rsidR="007D5509" w:rsidRPr="006033C2">
        <w:rPr>
          <w:rFonts w:ascii="Cambria" w:hAnsi="Cambria"/>
          <w:sz w:val="24"/>
          <w:szCs w:val="24"/>
        </w:rPr>
        <w:t>and</w:t>
      </w:r>
      <w:r w:rsidR="007D5509" w:rsidRPr="00384079">
        <w:rPr>
          <w:rFonts w:ascii="Cambria" w:hAnsi="Cambria"/>
          <w:sz w:val="24"/>
          <w:szCs w:val="24"/>
        </w:rPr>
        <w:t xml:space="preserve"> </w:t>
      </w:r>
      <w:r w:rsidR="003C6202" w:rsidRPr="00384079">
        <w:rPr>
          <w:rFonts w:ascii="Cambria" w:hAnsi="Cambria"/>
          <w:sz w:val="24"/>
          <w:szCs w:val="24"/>
        </w:rPr>
        <w:t xml:space="preserve">support </w:t>
      </w:r>
      <w:r w:rsidR="007C52FB" w:rsidRPr="00384079">
        <w:rPr>
          <w:rFonts w:ascii="Cambria" w:hAnsi="Cambria"/>
          <w:sz w:val="24"/>
          <w:szCs w:val="24"/>
        </w:rPr>
        <w:t xml:space="preserve">the </w:t>
      </w:r>
      <w:r w:rsidR="00B156A2" w:rsidRPr="00384079">
        <w:rPr>
          <w:rFonts w:ascii="Cambria" w:hAnsi="Cambria"/>
          <w:sz w:val="24"/>
          <w:szCs w:val="24"/>
        </w:rPr>
        <w:t>observation of a</w:t>
      </w:r>
      <w:r w:rsidR="007C52FB" w:rsidRPr="00384079">
        <w:rPr>
          <w:rFonts w:ascii="Cambria" w:hAnsi="Cambria"/>
          <w:sz w:val="24"/>
          <w:szCs w:val="24"/>
        </w:rPr>
        <w:t xml:space="preserve"> </w:t>
      </w:r>
      <w:r w:rsidR="003C6202" w:rsidRPr="00384079">
        <w:rPr>
          <w:rFonts w:ascii="Cambria" w:hAnsi="Cambria"/>
          <w:sz w:val="24"/>
          <w:szCs w:val="24"/>
        </w:rPr>
        <w:t xml:space="preserve">relatively limited effect of UV radiation on </w:t>
      </w:r>
      <w:r w:rsidR="00384079">
        <w:rPr>
          <w:rFonts w:ascii="Cambria" w:hAnsi="Cambria"/>
          <w:sz w:val="24"/>
          <w:szCs w:val="24"/>
        </w:rPr>
        <w:t xml:space="preserve">the </w:t>
      </w:r>
      <w:r w:rsidR="003C6202" w:rsidRPr="00384079">
        <w:rPr>
          <w:rFonts w:ascii="Cambria" w:hAnsi="Cambria"/>
          <w:sz w:val="24"/>
          <w:szCs w:val="24"/>
        </w:rPr>
        <w:t>acclimation of stomata in trees.</w:t>
      </w:r>
      <w:r w:rsidR="00B156A2" w:rsidRPr="00384079">
        <w:rPr>
          <w:rFonts w:ascii="Cambria" w:hAnsi="Cambria"/>
          <w:sz w:val="24"/>
          <w:szCs w:val="24"/>
        </w:rPr>
        <w:t xml:space="preserve"> </w:t>
      </w:r>
    </w:p>
    <w:p w14:paraId="3BC2AF91" w14:textId="77777777" w:rsidR="00384079" w:rsidRPr="008C6433" w:rsidRDefault="00384079" w:rsidP="008C6433">
      <w:pPr>
        <w:spacing w:after="0" w:line="360" w:lineRule="auto"/>
        <w:jc w:val="both"/>
        <w:rPr>
          <w:rFonts w:ascii="Cambria" w:hAnsi="Cambria"/>
          <w:sz w:val="24"/>
          <w:szCs w:val="24"/>
        </w:rPr>
      </w:pPr>
    </w:p>
    <w:p w14:paraId="63609079" w14:textId="791FE402" w:rsidR="00384079" w:rsidRPr="0015526E" w:rsidRDefault="00384079" w:rsidP="008C6433">
      <w:pPr>
        <w:spacing w:after="0" w:line="360" w:lineRule="auto"/>
        <w:jc w:val="both"/>
        <w:rPr>
          <w:rFonts w:ascii="Cambria" w:hAnsi="Cambria"/>
          <w:i/>
          <w:sz w:val="24"/>
          <w:szCs w:val="24"/>
        </w:rPr>
      </w:pPr>
      <w:bookmarkStart w:id="3" w:name="_Hlk149306030"/>
      <w:r w:rsidRPr="0015526E">
        <w:rPr>
          <w:rFonts w:ascii="Cambria" w:hAnsi="Cambria"/>
          <w:i/>
          <w:sz w:val="24"/>
          <w:szCs w:val="24"/>
        </w:rPr>
        <w:t>Consequences for plant-atmosphere interactions</w:t>
      </w:r>
    </w:p>
    <w:p w14:paraId="4A0F0A58" w14:textId="3391AC49" w:rsidR="00AC626F" w:rsidRPr="008C6433" w:rsidRDefault="00265DB3" w:rsidP="008C6433">
      <w:pPr>
        <w:spacing w:after="0" w:line="360" w:lineRule="auto"/>
        <w:jc w:val="both"/>
        <w:rPr>
          <w:rFonts w:ascii="Cambria" w:hAnsi="Cambria"/>
          <w:sz w:val="24"/>
          <w:szCs w:val="24"/>
        </w:rPr>
      </w:pPr>
      <w:r w:rsidRPr="0047068A">
        <w:rPr>
          <w:rFonts w:ascii="Cambria" w:hAnsi="Cambria"/>
          <w:sz w:val="24"/>
          <w:szCs w:val="24"/>
        </w:rPr>
        <w:t xml:space="preserve">We have shown that </w:t>
      </w:r>
      <w:r w:rsidRPr="006033C2">
        <w:rPr>
          <w:rFonts w:ascii="Cambria" w:hAnsi="Cambria"/>
          <w:sz w:val="24"/>
          <w:szCs w:val="24"/>
        </w:rPr>
        <w:t>UV-B causes a decrease in leaf conductance and so we can expect the rate of photosynthesis to decrease in much the same way</w:t>
      </w:r>
      <w:r w:rsidR="00BD1EB7" w:rsidRPr="006033C2">
        <w:rPr>
          <w:rFonts w:ascii="Cambria" w:hAnsi="Cambria"/>
          <w:sz w:val="24"/>
          <w:szCs w:val="24"/>
        </w:rPr>
        <w:t xml:space="preserve"> </w:t>
      </w:r>
      <w:r w:rsidR="00BD1EB7" w:rsidRPr="006033C2">
        <w:rPr>
          <w:rFonts w:ascii="Cambria" w:hAnsi="Cambria"/>
          <w:sz w:val="24"/>
          <w:szCs w:val="24"/>
          <w:lang w:val="cs-CZ"/>
        </w:rPr>
        <w:t>(Wong et al., 1979; Miner et al., 2017)</w:t>
      </w:r>
      <w:r w:rsidRPr="006033C2">
        <w:rPr>
          <w:rFonts w:ascii="Cambria" w:hAnsi="Cambria"/>
          <w:sz w:val="24"/>
          <w:szCs w:val="24"/>
        </w:rPr>
        <w:t xml:space="preserve">. </w:t>
      </w:r>
      <w:r w:rsidR="00AC626F" w:rsidRPr="006033C2">
        <w:rPr>
          <w:rFonts w:ascii="Cambria" w:hAnsi="Cambria"/>
          <w:sz w:val="24"/>
          <w:szCs w:val="24"/>
        </w:rPr>
        <w:t>Furthermore, alterations in stomatal conductance have been</w:t>
      </w:r>
      <w:r w:rsidR="00AC626F" w:rsidRPr="008C6433">
        <w:rPr>
          <w:rFonts w:ascii="Cambria" w:hAnsi="Cambria"/>
          <w:sz w:val="24"/>
          <w:szCs w:val="24"/>
        </w:rPr>
        <w:t xml:space="preserve"> reported to play a pivotal role in regulating plant transpiration </w:t>
      </w:r>
      <w:r w:rsidR="00AC626F" w:rsidRPr="009A02AD">
        <w:rPr>
          <w:rFonts w:ascii="Cambria" w:hAnsi="Cambria"/>
          <w:sz w:val="24"/>
          <w:szCs w:val="24"/>
        </w:rPr>
        <w:t>and water status, water-use efficiency, CO</w:t>
      </w:r>
      <w:r w:rsidR="00AC626F" w:rsidRPr="009A02AD">
        <w:rPr>
          <w:rFonts w:ascii="Cambria" w:hAnsi="Cambria"/>
          <w:sz w:val="24"/>
          <w:szCs w:val="24"/>
          <w:vertAlign w:val="subscript"/>
        </w:rPr>
        <w:t>2</w:t>
      </w:r>
      <w:r w:rsidR="00AC626F" w:rsidRPr="009A02AD">
        <w:rPr>
          <w:rFonts w:ascii="Cambria" w:hAnsi="Cambria"/>
          <w:sz w:val="24"/>
          <w:szCs w:val="24"/>
        </w:rPr>
        <w:t xml:space="preserve"> uptake and growth at canopy and/or ecosystem levels (Peñuelas et al.</w:t>
      </w:r>
      <w:r w:rsidR="00BD1EB7" w:rsidRPr="009A02AD">
        <w:rPr>
          <w:rFonts w:ascii="Cambria" w:hAnsi="Cambria"/>
          <w:sz w:val="24"/>
          <w:szCs w:val="24"/>
        </w:rPr>
        <w:t>,</w:t>
      </w:r>
      <w:r w:rsidR="00AC626F" w:rsidRPr="009A02AD">
        <w:rPr>
          <w:rFonts w:ascii="Cambria" w:hAnsi="Cambria"/>
          <w:sz w:val="24"/>
          <w:szCs w:val="24"/>
        </w:rPr>
        <w:t xml:space="preserve"> 2008</w:t>
      </w:r>
      <w:r w:rsidR="00BD1EB7" w:rsidRPr="009A02AD">
        <w:rPr>
          <w:rFonts w:ascii="Cambria" w:hAnsi="Cambria"/>
          <w:sz w:val="24"/>
          <w:szCs w:val="24"/>
        </w:rPr>
        <w:t>;</w:t>
      </w:r>
      <w:r w:rsidR="00AC626F" w:rsidRPr="009A02AD">
        <w:rPr>
          <w:rFonts w:ascii="Cambria" w:hAnsi="Cambria"/>
          <w:sz w:val="24"/>
          <w:szCs w:val="24"/>
        </w:rPr>
        <w:t xml:space="preserve"> Guerrieri et al.</w:t>
      </w:r>
      <w:r w:rsidR="00BD1EB7" w:rsidRPr="009A02AD">
        <w:rPr>
          <w:rFonts w:ascii="Cambria" w:hAnsi="Cambria"/>
          <w:sz w:val="24"/>
          <w:szCs w:val="24"/>
        </w:rPr>
        <w:t>,</w:t>
      </w:r>
      <w:r w:rsidR="00AC626F" w:rsidRPr="009A02AD">
        <w:rPr>
          <w:rFonts w:ascii="Cambria" w:hAnsi="Cambria"/>
          <w:sz w:val="24"/>
          <w:szCs w:val="24"/>
        </w:rPr>
        <w:t xml:space="preserve"> 2019</w:t>
      </w:r>
      <w:r w:rsidR="00BD1EB7" w:rsidRPr="009A02AD">
        <w:rPr>
          <w:rFonts w:ascii="Cambria" w:hAnsi="Cambria"/>
          <w:sz w:val="24"/>
          <w:szCs w:val="24"/>
        </w:rPr>
        <w:t>;</w:t>
      </w:r>
      <w:r w:rsidR="00AC626F" w:rsidRPr="009A02AD">
        <w:rPr>
          <w:rFonts w:ascii="Cambria" w:hAnsi="Cambria"/>
          <w:sz w:val="24"/>
          <w:szCs w:val="24"/>
        </w:rPr>
        <w:t xml:space="preserve"> Strange et al. 2023). Cons</w:t>
      </w:r>
      <w:r w:rsidR="00AC626F" w:rsidRPr="008C6433">
        <w:rPr>
          <w:rFonts w:ascii="Cambria" w:hAnsi="Cambria"/>
          <w:sz w:val="24"/>
          <w:szCs w:val="24"/>
        </w:rPr>
        <w:t>equently, the question should be asked whether models of the impact of climate change need to consider UV-mediated changes in stomatal behaviour. Will UV-mediated changes in stomatal behaviour affect drought resistance, water-use efficiency and/or CO</w:t>
      </w:r>
      <w:r w:rsidR="00AC626F" w:rsidRPr="0015526E">
        <w:rPr>
          <w:rFonts w:ascii="Cambria" w:hAnsi="Cambria"/>
          <w:sz w:val="24"/>
          <w:szCs w:val="24"/>
          <w:vertAlign w:val="subscript"/>
        </w:rPr>
        <w:t>2</w:t>
      </w:r>
      <w:r w:rsidR="00AC626F" w:rsidRPr="008C6433">
        <w:rPr>
          <w:rFonts w:ascii="Cambria" w:hAnsi="Cambria"/>
          <w:sz w:val="24"/>
          <w:szCs w:val="24"/>
        </w:rPr>
        <w:t xml:space="preserve"> utilisation, and will this impact on vegetation-carbon-climate models that aim to predict carbon sinking into the future?</w:t>
      </w:r>
    </w:p>
    <w:p w14:paraId="15F27FF2" w14:textId="657A4FCD" w:rsidR="00265DB3" w:rsidRPr="008C6433" w:rsidRDefault="00AC626F" w:rsidP="0015526E">
      <w:pPr>
        <w:spacing w:after="0" w:line="360" w:lineRule="auto"/>
        <w:jc w:val="both"/>
        <w:rPr>
          <w:rFonts w:ascii="Cambria" w:hAnsi="Cambria"/>
          <w:sz w:val="24"/>
          <w:szCs w:val="24"/>
        </w:rPr>
      </w:pPr>
      <w:r w:rsidRPr="008C6433">
        <w:rPr>
          <w:rFonts w:ascii="Cambria" w:hAnsi="Cambria"/>
          <w:sz w:val="24"/>
          <w:szCs w:val="24"/>
        </w:rPr>
        <w:lastRenderedPageBreak/>
        <w:t xml:space="preserve">The magnitude of </w:t>
      </w:r>
      <w:r w:rsidRPr="009A02AD">
        <w:rPr>
          <w:rFonts w:ascii="Cambria" w:hAnsi="Cambria"/>
          <w:sz w:val="24"/>
          <w:szCs w:val="24"/>
        </w:rPr>
        <w:t>observed UV-mediated (both short and long-term) reductions in stomatal conductance (Figure 6</w:t>
      </w:r>
      <w:r w:rsidR="00D1614C" w:rsidRPr="009A02AD">
        <w:rPr>
          <w:rFonts w:ascii="Cambria" w:hAnsi="Cambria"/>
          <w:sz w:val="24"/>
          <w:szCs w:val="24"/>
        </w:rPr>
        <w:t>B</w:t>
      </w:r>
      <w:r w:rsidRPr="009A02AD">
        <w:rPr>
          <w:rFonts w:ascii="Cambria" w:hAnsi="Cambria"/>
          <w:sz w:val="24"/>
          <w:szCs w:val="24"/>
        </w:rPr>
        <w:t xml:space="preserve">) may have significant implications for the responses of plant ecosystems to continued climate warming at the regional to global level. </w:t>
      </w:r>
      <w:r w:rsidR="008C6433" w:rsidRPr="009A02AD">
        <w:rPr>
          <w:rFonts w:ascii="Cambria" w:hAnsi="Cambria"/>
          <w:sz w:val="24"/>
          <w:szCs w:val="24"/>
        </w:rPr>
        <w:t>Accordingly, accurate modelling of future developments of carbon and water cycles requires a consideration of UV-effects, particularly in regions where an increase in UV radiation will accompany climate change (Bern</w:t>
      </w:r>
      <w:r w:rsidR="009A02AD">
        <w:rPr>
          <w:rFonts w:ascii="Cambria" w:hAnsi="Cambria"/>
          <w:sz w:val="24"/>
          <w:szCs w:val="24"/>
        </w:rPr>
        <w:t>h</w:t>
      </w:r>
      <w:r w:rsidR="008C6433" w:rsidRPr="009A02AD">
        <w:rPr>
          <w:rFonts w:ascii="Cambria" w:hAnsi="Cambria"/>
          <w:sz w:val="24"/>
          <w:szCs w:val="24"/>
        </w:rPr>
        <w:t xml:space="preserve">ard et al., 2023). </w:t>
      </w:r>
      <w:r w:rsidR="00265DB3" w:rsidRPr="009A02AD">
        <w:rPr>
          <w:rFonts w:ascii="Cambria" w:hAnsi="Cambria"/>
          <w:sz w:val="24"/>
          <w:szCs w:val="24"/>
        </w:rPr>
        <w:t xml:space="preserve">However, most of the experiments on the impact of </w:t>
      </w:r>
      <w:r w:rsidRPr="009A02AD">
        <w:rPr>
          <w:rFonts w:ascii="Cambria" w:hAnsi="Cambria"/>
          <w:sz w:val="24"/>
          <w:szCs w:val="24"/>
        </w:rPr>
        <w:t>UV</w:t>
      </w:r>
      <w:r w:rsidR="00265DB3" w:rsidRPr="009A02AD">
        <w:rPr>
          <w:rFonts w:ascii="Cambria" w:hAnsi="Cambria"/>
          <w:sz w:val="24"/>
          <w:szCs w:val="24"/>
        </w:rPr>
        <w:t xml:space="preserve"> radiation on plants is at the scale of single plants. At canopy level, it would be necessary to consider the attenuation of direct-beam radiation within the canopy, and the fraction of the leaves that are sun-lit (see Kováč et al.</w:t>
      </w:r>
      <w:r w:rsidR="008C6433" w:rsidRPr="009A02AD">
        <w:rPr>
          <w:rFonts w:ascii="Cambria" w:hAnsi="Cambria"/>
          <w:sz w:val="24"/>
          <w:szCs w:val="24"/>
        </w:rPr>
        <w:t>,</w:t>
      </w:r>
      <w:r w:rsidR="00265DB3" w:rsidRPr="009A02AD">
        <w:rPr>
          <w:rFonts w:ascii="Cambria" w:hAnsi="Cambria"/>
          <w:sz w:val="24"/>
          <w:szCs w:val="24"/>
        </w:rPr>
        <w:t xml:space="preserve"> 2023).</w:t>
      </w:r>
    </w:p>
    <w:p w14:paraId="6373F13B" w14:textId="56DA0268" w:rsidR="00265DB3" w:rsidRPr="009A02AD" w:rsidRDefault="00265DB3" w:rsidP="0015526E">
      <w:pPr>
        <w:spacing w:after="0" w:line="360" w:lineRule="auto"/>
        <w:jc w:val="both"/>
        <w:rPr>
          <w:rFonts w:ascii="Cambria" w:hAnsi="Cambria" w:cstheme="minorHAnsi"/>
          <w:sz w:val="24"/>
          <w:szCs w:val="24"/>
        </w:rPr>
      </w:pPr>
      <w:r w:rsidRPr="0047068A">
        <w:rPr>
          <w:rFonts w:ascii="Cambria" w:hAnsi="Cambria"/>
          <w:sz w:val="24"/>
          <w:szCs w:val="24"/>
        </w:rPr>
        <w:t>What does this analysis mean i</w:t>
      </w:r>
      <w:r w:rsidR="00B931B3" w:rsidRPr="008C6433">
        <w:rPr>
          <w:rFonts w:ascii="Cambria" w:hAnsi="Cambria"/>
          <w:sz w:val="24"/>
          <w:szCs w:val="24"/>
        </w:rPr>
        <w:t>n</w:t>
      </w:r>
      <w:r w:rsidRPr="0047068A">
        <w:rPr>
          <w:rFonts w:ascii="Cambria" w:hAnsi="Cambria"/>
          <w:sz w:val="24"/>
          <w:szCs w:val="24"/>
        </w:rPr>
        <w:t xml:space="preserve"> terms of the global rates of photosynthesis and </w:t>
      </w:r>
      <w:r w:rsidR="00B466C8" w:rsidRPr="008C6433">
        <w:rPr>
          <w:rFonts w:ascii="Cambria" w:hAnsi="Cambria"/>
          <w:sz w:val="24"/>
          <w:szCs w:val="24"/>
        </w:rPr>
        <w:t xml:space="preserve">by extension to </w:t>
      </w:r>
      <w:r w:rsidRPr="0047068A">
        <w:rPr>
          <w:rFonts w:ascii="Cambria" w:hAnsi="Cambria"/>
          <w:sz w:val="24"/>
          <w:szCs w:val="24"/>
        </w:rPr>
        <w:t xml:space="preserve">the carbon cycle? As well as the variations in the </w:t>
      </w:r>
      <w:r w:rsidR="00B466C8" w:rsidRPr="008C6433">
        <w:rPr>
          <w:rFonts w:ascii="Cambria" w:hAnsi="Cambria"/>
          <w:sz w:val="24"/>
          <w:szCs w:val="24"/>
        </w:rPr>
        <w:t>UV</w:t>
      </w:r>
      <w:r w:rsidRPr="0047068A">
        <w:rPr>
          <w:rFonts w:ascii="Cambria" w:hAnsi="Cambria"/>
          <w:sz w:val="24"/>
          <w:szCs w:val="24"/>
        </w:rPr>
        <w:t xml:space="preserve">-shielding stratospheric ozone, </w:t>
      </w:r>
      <w:r w:rsidR="000D5D7D">
        <w:rPr>
          <w:rFonts w:ascii="Cambria" w:hAnsi="Cambria"/>
          <w:sz w:val="24"/>
          <w:szCs w:val="24"/>
        </w:rPr>
        <w:t xml:space="preserve">UV </w:t>
      </w:r>
      <w:r w:rsidR="00AC626F" w:rsidRPr="008C6433">
        <w:rPr>
          <w:rFonts w:ascii="Cambria" w:hAnsi="Cambria"/>
          <w:sz w:val="24"/>
          <w:szCs w:val="24"/>
        </w:rPr>
        <w:t>irradiances</w:t>
      </w:r>
      <w:r w:rsidRPr="0047068A">
        <w:rPr>
          <w:rFonts w:ascii="Cambria" w:hAnsi="Cambria"/>
          <w:sz w:val="24"/>
          <w:szCs w:val="24"/>
        </w:rPr>
        <w:t xml:space="preserve"> </w:t>
      </w:r>
      <w:r w:rsidR="00D402D4">
        <w:rPr>
          <w:rFonts w:ascii="Cambria" w:hAnsi="Cambria"/>
          <w:sz w:val="24"/>
          <w:szCs w:val="24"/>
        </w:rPr>
        <w:t>in the biosphere</w:t>
      </w:r>
      <w:r w:rsidRPr="0015526E">
        <w:rPr>
          <w:rFonts w:ascii="Cambria" w:hAnsi="Cambria"/>
          <w:sz w:val="24"/>
          <w:szCs w:val="24"/>
        </w:rPr>
        <w:t xml:space="preserve"> depend on </w:t>
      </w:r>
      <w:r w:rsidR="00991BB7">
        <w:rPr>
          <w:rFonts w:ascii="Cambria" w:hAnsi="Cambria"/>
          <w:sz w:val="24"/>
          <w:szCs w:val="24"/>
        </w:rPr>
        <w:t xml:space="preserve">a range of further factors such as </w:t>
      </w:r>
      <w:r w:rsidRPr="0015526E">
        <w:rPr>
          <w:rFonts w:ascii="Cambria" w:hAnsi="Cambria"/>
          <w:sz w:val="24"/>
          <w:szCs w:val="24"/>
        </w:rPr>
        <w:t>the extent of cloud cover</w:t>
      </w:r>
      <w:r w:rsidR="00991BB7">
        <w:rPr>
          <w:rFonts w:ascii="Cambria" w:hAnsi="Cambria"/>
          <w:sz w:val="24"/>
          <w:szCs w:val="24"/>
        </w:rPr>
        <w:t>, surface reflectivity</w:t>
      </w:r>
      <w:r w:rsidR="00C46F7B">
        <w:rPr>
          <w:rFonts w:ascii="Cambria" w:hAnsi="Cambria"/>
          <w:sz w:val="24"/>
          <w:szCs w:val="24"/>
        </w:rPr>
        <w:t xml:space="preserve"> and</w:t>
      </w:r>
      <w:r w:rsidR="00BD1EB7">
        <w:rPr>
          <w:rFonts w:ascii="Cambria" w:hAnsi="Cambria"/>
          <w:sz w:val="24"/>
          <w:szCs w:val="24"/>
        </w:rPr>
        <w:t>/or</w:t>
      </w:r>
      <w:r w:rsidR="00C46F7B">
        <w:rPr>
          <w:rFonts w:ascii="Cambria" w:hAnsi="Cambria"/>
          <w:sz w:val="24"/>
          <w:szCs w:val="24"/>
        </w:rPr>
        <w:t xml:space="preserve"> </w:t>
      </w:r>
      <w:r w:rsidRPr="0015526E">
        <w:rPr>
          <w:rFonts w:ascii="Cambria" w:hAnsi="Cambria"/>
          <w:sz w:val="24"/>
          <w:szCs w:val="24"/>
        </w:rPr>
        <w:t xml:space="preserve">aerosols from pollutants, fires and </w:t>
      </w:r>
      <w:r w:rsidRPr="009A02AD">
        <w:rPr>
          <w:rFonts w:ascii="Cambria" w:hAnsi="Cambria"/>
          <w:sz w:val="24"/>
          <w:szCs w:val="24"/>
        </w:rPr>
        <w:t>volcanoes (Wild</w:t>
      </w:r>
      <w:r w:rsidR="008C6433" w:rsidRPr="009A02AD">
        <w:rPr>
          <w:rFonts w:ascii="Cambria" w:hAnsi="Cambria"/>
          <w:sz w:val="24"/>
          <w:szCs w:val="24"/>
        </w:rPr>
        <w:t>,</w:t>
      </w:r>
      <w:r w:rsidRPr="009A02AD">
        <w:rPr>
          <w:rFonts w:ascii="Cambria" w:hAnsi="Cambria"/>
          <w:sz w:val="24"/>
          <w:szCs w:val="24"/>
        </w:rPr>
        <w:t xml:space="preserve"> </w:t>
      </w:r>
      <w:r w:rsidRPr="009A02AD">
        <w:rPr>
          <w:rFonts w:ascii="Cambria" w:hAnsi="Cambria" w:cstheme="minorHAnsi"/>
          <w:sz w:val="24"/>
          <w:szCs w:val="24"/>
        </w:rPr>
        <w:t>2021). A neglected process may be the influence of global warming on cloud formation (</w:t>
      </w:r>
      <w:r w:rsidRPr="009A02AD">
        <w:rPr>
          <w:rFonts w:ascii="Cambria" w:hAnsi="Cambria" w:cstheme="minorHAnsi"/>
          <w:color w:val="464646"/>
          <w:sz w:val="24"/>
          <w:szCs w:val="24"/>
          <w:shd w:val="clear" w:color="auto" w:fill="FFFFFF"/>
        </w:rPr>
        <w:t>Eleftheratos et al.</w:t>
      </w:r>
      <w:r w:rsidR="008C6433" w:rsidRPr="009A02AD">
        <w:rPr>
          <w:rFonts w:ascii="Cambria" w:hAnsi="Cambria" w:cstheme="minorHAnsi"/>
          <w:color w:val="464646"/>
          <w:sz w:val="24"/>
          <w:szCs w:val="24"/>
          <w:shd w:val="clear" w:color="auto" w:fill="FFFFFF"/>
        </w:rPr>
        <w:t xml:space="preserve">, </w:t>
      </w:r>
      <w:r w:rsidRPr="009A02AD">
        <w:rPr>
          <w:rFonts w:ascii="Cambria" w:hAnsi="Cambria" w:cstheme="minorHAnsi"/>
          <w:color w:val="464646"/>
          <w:sz w:val="24"/>
          <w:szCs w:val="24"/>
          <w:shd w:val="clear" w:color="auto" w:fill="FFFFFF"/>
        </w:rPr>
        <w:t>2022</w:t>
      </w:r>
      <w:r w:rsidR="008C6433" w:rsidRPr="009A02AD">
        <w:rPr>
          <w:rFonts w:ascii="Cambria" w:hAnsi="Cambria" w:cstheme="minorHAnsi"/>
          <w:color w:val="464646"/>
          <w:sz w:val="24"/>
          <w:szCs w:val="24"/>
          <w:shd w:val="clear" w:color="auto" w:fill="FFFFFF"/>
        </w:rPr>
        <w:t>;</w:t>
      </w:r>
      <w:r w:rsidRPr="009A02AD">
        <w:rPr>
          <w:rFonts w:ascii="Cambria" w:hAnsi="Cambria" w:cstheme="minorHAnsi"/>
          <w:color w:val="464646"/>
          <w:sz w:val="24"/>
          <w:szCs w:val="24"/>
          <w:shd w:val="clear" w:color="auto" w:fill="FFFFFF"/>
        </w:rPr>
        <w:t xml:space="preserve"> </w:t>
      </w:r>
      <w:r w:rsidRPr="009A02AD">
        <w:rPr>
          <w:rFonts w:ascii="Cambria" w:hAnsi="Cambria" w:cstheme="minorHAnsi"/>
          <w:sz w:val="24"/>
          <w:szCs w:val="24"/>
        </w:rPr>
        <w:t>Liu et al</w:t>
      </w:r>
      <w:r w:rsidR="008C6433" w:rsidRPr="009A02AD">
        <w:rPr>
          <w:rFonts w:ascii="Cambria" w:hAnsi="Cambria" w:cstheme="minorHAnsi"/>
          <w:sz w:val="24"/>
          <w:szCs w:val="24"/>
        </w:rPr>
        <w:t>.,</w:t>
      </w:r>
      <w:r w:rsidRPr="009A02AD">
        <w:rPr>
          <w:rFonts w:ascii="Cambria" w:hAnsi="Cambria" w:cstheme="minorHAnsi"/>
          <w:sz w:val="24"/>
          <w:szCs w:val="24"/>
        </w:rPr>
        <w:t xml:space="preserve"> 2023). Satellite data show that cloud cover over the land surface is tending to</w:t>
      </w:r>
      <w:r w:rsidRPr="009A02AD">
        <w:rPr>
          <w:rFonts w:ascii="Cambria" w:hAnsi="Cambria"/>
          <w:sz w:val="24"/>
          <w:szCs w:val="24"/>
        </w:rPr>
        <w:t xml:space="preserve"> decrease as the air warms (Liu et al</w:t>
      </w:r>
      <w:r w:rsidR="008C6433" w:rsidRPr="009A02AD">
        <w:rPr>
          <w:rFonts w:ascii="Cambria" w:hAnsi="Cambria"/>
          <w:sz w:val="24"/>
          <w:szCs w:val="24"/>
        </w:rPr>
        <w:t>.,</w:t>
      </w:r>
      <w:r w:rsidRPr="009A02AD">
        <w:rPr>
          <w:rFonts w:ascii="Cambria" w:hAnsi="Cambria"/>
          <w:sz w:val="24"/>
          <w:szCs w:val="24"/>
        </w:rPr>
        <w:t xml:space="preserve"> 2023), and we may expect UV in future decades to increase as a result. </w:t>
      </w:r>
    </w:p>
    <w:bookmarkEnd w:id="3"/>
    <w:p w14:paraId="64AFF12F" w14:textId="44DEE2E0" w:rsidR="008C6433" w:rsidRPr="0047068A" w:rsidRDefault="008C6433" w:rsidP="0015526E">
      <w:pPr>
        <w:spacing w:after="0" w:line="360" w:lineRule="auto"/>
        <w:jc w:val="both"/>
        <w:rPr>
          <w:rFonts w:ascii="Cambria" w:hAnsi="Cambria"/>
          <w:bCs/>
          <w:sz w:val="24"/>
          <w:szCs w:val="24"/>
        </w:rPr>
      </w:pPr>
      <w:r w:rsidRPr="009A02AD">
        <w:rPr>
          <w:rFonts w:ascii="Cambria" w:hAnsi="Cambria"/>
          <w:bCs/>
          <w:sz w:val="24"/>
          <w:szCs w:val="24"/>
        </w:rPr>
        <w:t>Furthermore, the closure of stomata results in a decrease in transpiration and an increase in leaf (Williams et al., 2022) as well as whole vegetation surface temperature (Field et al., 1995). This could potentially a</w:t>
      </w:r>
      <w:r w:rsidRPr="0047068A">
        <w:rPr>
          <w:rFonts w:ascii="Cambria" w:hAnsi="Cambria"/>
          <w:bCs/>
          <w:sz w:val="24"/>
          <w:szCs w:val="24"/>
        </w:rPr>
        <w:t xml:space="preserve">mplify plant respiratory processes over assimilatory processes leading to a </w:t>
      </w:r>
      <w:r w:rsidRPr="009A02AD">
        <w:rPr>
          <w:rFonts w:ascii="Cambria" w:hAnsi="Cambria"/>
          <w:bCs/>
          <w:sz w:val="24"/>
          <w:szCs w:val="24"/>
        </w:rPr>
        <w:t>decoupling between stomatal conductance and photosynthesis and the reduction of net carbon uptake (Marchin et al., 2023). In addition</w:t>
      </w:r>
      <w:r w:rsidRPr="0047068A">
        <w:rPr>
          <w:rFonts w:ascii="Cambria" w:hAnsi="Cambria"/>
          <w:bCs/>
          <w:sz w:val="24"/>
          <w:szCs w:val="24"/>
        </w:rPr>
        <w:t xml:space="preserve">, enhanced leaf </w:t>
      </w:r>
      <w:r w:rsidRPr="009A02AD">
        <w:rPr>
          <w:rFonts w:ascii="Cambria" w:hAnsi="Cambria"/>
          <w:bCs/>
          <w:sz w:val="24"/>
          <w:szCs w:val="24"/>
        </w:rPr>
        <w:t>temperature could intensify the adverse impacts of droughts and heatwaves on plant ecosystems (Reichstein et al., 2013) and</w:t>
      </w:r>
      <w:r w:rsidRPr="0047068A">
        <w:rPr>
          <w:rFonts w:ascii="Cambria" w:hAnsi="Cambria"/>
          <w:bCs/>
          <w:sz w:val="24"/>
          <w:szCs w:val="24"/>
        </w:rPr>
        <w:t xml:space="preserve">/or even pose a threat to the survival of plant </w:t>
      </w:r>
      <w:r w:rsidRPr="009A02AD">
        <w:rPr>
          <w:rFonts w:ascii="Cambria" w:hAnsi="Cambria"/>
          <w:bCs/>
          <w:sz w:val="24"/>
          <w:szCs w:val="24"/>
        </w:rPr>
        <w:t>species (Brodribb et al., 2020).</w:t>
      </w:r>
    </w:p>
    <w:p w14:paraId="63D0713F" w14:textId="77777777" w:rsidR="008C6433" w:rsidRPr="008C6433" w:rsidRDefault="008C6433" w:rsidP="0015526E">
      <w:pPr>
        <w:spacing w:after="0" w:line="360" w:lineRule="auto"/>
        <w:jc w:val="both"/>
        <w:rPr>
          <w:rFonts w:ascii="Cambria" w:hAnsi="Cambria"/>
          <w:b/>
          <w:bCs/>
          <w:sz w:val="24"/>
          <w:szCs w:val="24"/>
          <w:u w:val="single"/>
        </w:rPr>
      </w:pPr>
    </w:p>
    <w:p w14:paraId="6435374A" w14:textId="6B8B8DEB" w:rsidR="00384079" w:rsidRPr="008C6433" w:rsidRDefault="00384079" w:rsidP="0015526E">
      <w:pPr>
        <w:spacing w:after="0" w:line="360" w:lineRule="auto"/>
        <w:jc w:val="both"/>
        <w:rPr>
          <w:rFonts w:ascii="Cambria" w:hAnsi="Cambria"/>
          <w:b/>
          <w:bCs/>
          <w:sz w:val="24"/>
          <w:szCs w:val="24"/>
          <w:u w:val="single"/>
        </w:rPr>
      </w:pPr>
      <w:r w:rsidRPr="008C6433">
        <w:rPr>
          <w:rFonts w:ascii="Cambria" w:hAnsi="Cambria"/>
          <w:b/>
          <w:bCs/>
          <w:sz w:val="24"/>
          <w:szCs w:val="24"/>
          <w:u w:val="single"/>
        </w:rPr>
        <w:t>Conclusions</w:t>
      </w:r>
    </w:p>
    <w:p w14:paraId="7BDFA726" w14:textId="23C5A411" w:rsidR="007B51A3" w:rsidRPr="008C6433" w:rsidRDefault="00B466C8" w:rsidP="0015526E">
      <w:pPr>
        <w:spacing w:after="0" w:line="360" w:lineRule="auto"/>
        <w:jc w:val="both"/>
        <w:rPr>
          <w:rFonts w:ascii="Cambria" w:hAnsi="Cambria"/>
          <w:sz w:val="24"/>
          <w:szCs w:val="24"/>
        </w:rPr>
      </w:pPr>
      <w:r w:rsidRPr="008C6433">
        <w:rPr>
          <w:rFonts w:ascii="Cambria" w:hAnsi="Cambria"/>
          <w:sz w:val="24"/>
          <w:szCs w:val="24"/>
        </w:rPr>
        <w:t>P</w:t>
      </w:r>
      <w:r w:rsidR="00A61A01" w:rsidRPr="008C6433">
        <w:rPr>
          <w:rFonts w:ascii="Cambria" w:hAnsi="Cambria"/>
          <w:sz w:val="24"/>
          <w:szCs w:val="24"/>
        </w:rPr>
        <w:t xml:space="preserve">rocesses related to climate-carbon dynamics </w:t>
      </w:r>
      <w:r w:rsidRPr="008C6433">
        <w:rPr>
          <w:rFonts w:ascii="Cambria" w:hAnsi="Cambria"/>
          <w:sz w:val="24"/>
          <w:szCs w:val="24"/>
        </w:rPr>
        <w:t xml:space="preserve">continue to </w:t>
      </w:r>
      <w:r w:rsidR="00A61A01" w:rsidRPr="008C6433">
        <w:rPr>
          <w:rFonts w:ascii="Cambria" w:hAnsi="Cambria"/>
          <w:sz w:val="24"/>
          <w:szCs w:val="24"/>
        </w:rPr>
        <w:t xml:space="preserve">present one of the largest uncertainties (spreads) in projections of climate models (Booth et al., 2012). </w:t>
      </w:r>
      <w:r w:rsidR="008C6433" w:rsidRPr="008C6433">
        <w:rPr>
          <w:rFonts w:ascii="Cambria" w:hAnsi="Cambria"/>
          <w:sz w:val="24"/>
          <w:szCs w:val="24"/>
        </w:rPr>
        <w:t>Temporarily</w:t>
      </w:r>
      <w:r w:rsidR="00A61A01" w:rsidRPr="008C6433">
        <w:rPr>
          <w:rFonts w:ascii="Cambria" w:hAnsi="Cambria"/>
          <w:sz w:val="24"/>
          <w:szCs w:val="24"/>
        </w:rPr>
        <w:t xml:space="preserve"> and functionally diverse</w:t>
      </w:r>
      <w:r w:rsidR="00653441" w:rsidRPr="008C6433">
        <w:rPr>
          <w:rFonts w:ascii="Cambria" w:hAnsi="Cambria"/>
          <w:sz w:val="24"/>
          <w:szCs w:val="24"/>
        </w:rPr>
        <w:t>,</w:t>
      </w:r>
      <w:r w:rsidR="00AE1E49" w:rsidRPr="008C6433">
        <w:rPr>
          <w:rFonts w:ascii="Cambria" w:hAnsi="Cambria"/>
          <w:sz w:val="24"/>
          <w:szCs w:val="24"/>
        </w:rPr>
        <w:t xml:space="preserve"> but largely </w:t>
      </w:r>
      <w:r w:rsidR="002C6247" w:rsidRPr="00825921">
        <w:rPr>
          <w:rFonts w:ascii="Cambria" w:hAnsi="Cambria"/>
          <w:sz w:val="24"/>
          <w:szCs w:val="24"/>
        </w:rPr>
        <w:t>one-directional</w:t>
      </w:r>
      <w:r w:rsidR="00653441" w:rsidRPr="00825921">
        <w:rPr>
          <w:rFonts w:ascii="Cambria" w:hAnsi="Cambria"/>
          <w:sz w:val="24"/>
          <w:szCs w:val="24"/>
        </w:rPr>
        <w:t>,</w:t>
      </w:r>
      <w:r w:rsidR="002C6247" w:rsidRPr="00825921">
        <w:rPr>
          <w:rFonts w:ascii="Cambria" w:hAnsi="Cambria"/>
          <w:sz w:val="24"/>
          <w:szCs w:val="24"/>
        </w:rPr>
        <w:t xml:space="preserve"> </w:t>
      </w:r>
      <w:r w:rsidR="00A61A01" w:rsidRPr="00825921">
        <w:rPr>
          <w:rFonts w:ascii="Cambria" w:hAnsi="Cambria"/>
          <w:sz w:val="24"/>
          <w:szCs w:val="24"/>
        </w:rPr>
        <w:t xml:space="preserve">plant responses to UV </w:t>
      </w:r>
      <w:r w:rsidR="00A466F6" w:rsidRPr="00825921">
        <w:rPr>
          <w:rFonts w:ascii="Cambria" w:hAnsi="Cambria"/>
          <w:sz w:val="24"/>
          <w:szCs w:val="24"/>
        </w:rPr>
        <w:t>radiation identified in this</w:t>
      </w:r>
      <w:r w:rsidR="00A466F6" w:rsidRPr="00986FC1">
        <w:rPr>
          <w:rFonts w:ascii="Cambria" w:hAnsi="Cambria"/>
          <w:sz w:val="24"/>
          <w:szCs w:val="24"/>
        </w:rPr>
        <w:t xml:space="preserve"> study</w:t>
      </w:r>
      <w:r w:rsidR="00A61A01" w:rsidRPr="00986FC1">
        <w:rPr>
          <w:rFonts w:ascii="Cambria" w:hAnsi="Cambria"/>
          <w:sz w:val="24"/>
          <w:szCs w:val="24"/>
        </w:rPr>
        <w:t xml:space="preserve"> introduce another potentially large – yet </w:t>
      </w:r>
      <w:r w:rsidRPr="00A0424C">
        <w:rPr>
          <w:rFonts w:ascii="Cambria" w:hAnsi="Cambria"/>
          <w:sz w:val="24"/>
          <w:szCs w:val="24"/>
        </w:rPr>
        <w:t xml:space="preserve">previously </w:t>
      </w:r>
      <w:r w:rsidR="00A61A01" w:rsidRPr="00A0424C">
        <w:rPr>
          <w:rFonts w:ascii="Cambria" w:hAnsi="Cambria"/>
          <w:sz w:val="24"/>
          <w:szCs w:val="24"/>
        </w:rPr>
        <w:t xml:space="preserve">unqualified and unquantified – source of uncertainty. </w:t>
      </w:r>
      <w:r w:rsidR="007B11FE" w:rsidRPr="0015526E">
        <w:rPr>
          <w:rFonts w:ascii="Cambria" w:hAnsi="Cambria"/>
          <w:sz w:val="24"/>
          <w:szCs w:val="24"/>
        </w:rPr>
        <w:t xml:space="preserve">The </w:t>
      </w:r>
      <w:r w:rsidR="008D7D09" w:rsidRPr="0015526E">
        <w:rPr>
          <w:rFonts w:ascii="Cambria" w:hAnsi="Cambria"/>
          <w:sz w:val="24"/>
          <w:szCs w:val="24"/>
        </w:rPr>
        <w:t xml:space="preserve">results of the analysis create a level of uncertainty about </w:t>
      </w:r>
      <w:r w:rsidR="00747A67" w:rsidRPr="0015526E">
        <w:rPr>
          <w:rFonts w:ascii="Cambria" w:hAnsi="Cambria"/>
          <w:sz w:val="24"/>
          <w:szCs w:val="24"/>
        </w:rPr>
        <w:t>the exten</w:t>
      </w:r>
      <w:r w:rsidR="0037385B" w:rsidRPr="0015526E">
        <w:rPr>
          <w:rFonts w:ascii="Cambria" w:hAnsi="Cambria"/>
          <w:sz w:val="24"/>
          <w:szCs w:val="24"/>
        </w:rPr>
        <w:t>t</w:t>
      </w:r>
      <w:r w:rsidR="00747A67" w:rsidRPr="0015526E">
        <w:rPr>
          <w:rFonts w:ascii="Cambria" w:hAnsi="Cambria"/>
          <w:sz w:val="24"/>
          <w:szCs w:val="24"/>
        </w:rPr>
        <w:t xml:space="preserve"> to which </w:t>
      </w:r>
      <w:r w:rsidR="00A61A01" w:rsidRPr="0015526E">
        <w:rPr>
          <w:rFonts w:ascii="Cambria" w:hAnsi="Cambria"/>
          <w:sz w:val="24"/>
          <w:szCs w:val="24"/>
        </w:rPr>
        <w:t xml:space="preserve">vegetation will provide </w:t>
      </w:r>
      <w:r w:rsidR="00747A67" w:rsidRPr="0015526E">
        <w:rPr>
          <w:rFonts w:ascii="Cambria" w:hAnsi="Cambria"/>
          <w:sz w:val="24"/>
          <w:szCs w:val="24"/>
        </w:rPr>
        <w:t>a</w:t>
      </w:r>
      <w:r w:rsidR="00883841" w:rsidRPr="0015526E">
        <w:rPr>
          <w:rFonts w:ascii="Cambria" w:hAnsi="Cambria"/>
          <w:sz w:val="24"/>
          <w:szCs w:val="24"/>
        </w:rPr>
        <w:t xml:space="preserve"> net sink of carbon</w:t>
      </w:r>
      <w:r w:rsidR="0037385B" w:rsidRPr="0015526E">
        <w:rPr>
          <w:rFonts w:ascii="Cambria" w:hAnsi="Cambria"/>
          <w:sz w:val="24"/>
          <w:szCs w:val="24"/>
        </w:rPr>
        <w:t xml:space="preserve"> through </w:t>
      </w:r>
      <w:r w:rsidR="0037385B" w:rsidRPr="0015526E">
        <w:rPr>
          <w:rFonts w:ascii="Cambria" w:hAnsi="Cambria"/>
          <w:sz w:val="24"/>
          <w:szCs w:val="24"/>
        </w:rPr>
        <w:lastRenderedPageBreak/>
        <w:t xml:space="preserve">the </w:t>
      </w:r>
      <w:r w:rsidR="002C6247" w:rsidRPr="0015526E">
        <w:rPr>
          <w:rFonts w:ascii="Cambria" w:hAnsi="Cambria"/>
          <w:sz w:val="24"/>
          <w:szCs w:val="24"/>
        </w:rPr>
        <w:t>combined</w:t>
      </w:r>
      <w:r w:rsidR="00A466F6" w:rsidRPr="0015526E">
        <w:rPr>
          <w:rFonts w:ascii="Cambria" w:hAnsi="Cambria"/>
          <w:sz w:val="24"/>
          <w:szCs w:val="24"/>
        </w:rPr>
        <w:t xml:space="preserve"> response</w:t>
      </w:r>
      <w:r w:rsidR="0037385B" w:rsidRPr="0015526E">
        <w:rPr>
          <w:rFonts w:ascii="Cambria" w:hAnsi="Cambria"/>
          <w:sz w:val="24"/>
          <w:szCs w:val="24"/>
        </w:rPr>
        <w:t>s</w:t>
      </w:r>
      <w:r w:rsidR="00A466F6" w:rsidRPr="0015526E">
        <w:rPr>
          <w:rFonts w:ascii="Cambria" w:hAnsi="Cambria"/>
          <w:sz w:val="24"/>
          <w:szCs w:val="24"/>
        </w:rPr>
        <w:t xml:space="preserve"> of photosynthesis and </w:t>
      </w:r>
      <w:r w:rsidR="00A466F6" w:rsidRPr="009A02AD">
        <w:rPr>
          <w:rFonts w:ascii="Cambria" w:hAnsi="Cambria"/>
          <w:sz w:val="24"/>
          <w:szCs w:val="24"/>
        </w:rPr>
        <w:t>respiration</w:t>
      </w:r>
      <w:r w:rsidR="002C6247" w:rsidRPr="009A02AD">
        <w:rPr>
          <w:rFonts w:ascii="Cambria" w:hAnsi="Cambria"/>
          <w:sz w:val="24"/>
          <w:szCs w:val="24"/>
        </w:rPr>
        <w:t xml:space="preserve"> </w:t>
      </w:r>
      <w:r w:rsidR="00883841" w:rsidRPr="009A02AD">
        <w:rPr>
          <w:rFonts w:ascii="Cambria" w:hAnsi="Cambria"/>
          <w:sz w:val="24"/>
          <w:szCs w:val="24"/>
        </w:rPr>
        <w:t>(Duffy et al., 2021).</w:t>
      </w:r>
      <w:r w:rsidR="002C6247" w:rsidRPr="009A02AD">
        <w:rPr>
          <w:rFonts w:ascii="Cambria" w:hAnsi="Cambria"/>
          <w:sz w:val="24"/>
          <w:szCs w:val="24"/>
        </w:rPr>
        <w:t xml:space="preserve"> </w:t>
      </w:r>
      <w:r w:rsidR="007175B9" w:rsidRPr="009A02AD">
        <w:rPr>
          <w:rFonts w:ascii="Cambria" w:hAnsi="Cambria"/>
          <w:sz w:val="24"/>
          <w:szCs w:val="24"/>
        </w:rPr>
        <w:t>Likewise</w:t>
      </w:r>
      <w:r w:rsidR="007175B9" w:rsidRPr="00A0424C">
        <w:rPr>
          <w:rFonts w:ascii="Cambria" w:hAnsi="Cambria"/>
          <w:sz w:val="24"/>
          <w:szCs w:val="24"/>
        </w:rPr>
        <w:t>, a</w:t>
      </w:r>
      <w:r w:rsidR="00883841" w:rsidRPr="00A0424C">
        <w:rPr>
          <w:rFonts w:ascii="Cambria" w:hAnsi="Cambria"/>
          <w:sz w:val="24"/>
          <w:szCs w:val="24"/>
        </w:rPr>
        <w:t xml:space="preserve">ny change (irrespective of its origin) in stomatal response </w:t>
      </w:r>
      <w:r w:rsidR="00122B1D" w:rsidRPr="00A0424C">
        <w:rPr>
          <w:rFonts w:ascii="Cambria" w:hAnsi="Cambria"/>
          <w:sz w:val="24"/>
          <w:szCs w:val="24"/>
        </w:rPr>
        <w:t>is</w:t>
      </w:r>
      <w:r w:rsidR="00883841" w:rsidRPr="00A0424C">
        <w:rPr>
          <w:rFonts w:ascii="Cambria" w:hAnsi="Cambria"/>
          <w:sz w:val="24"/>
          <w:szCs w:val="24"/>
        </w:rPr>
        <w:t xml:space="preserve"> crucial for accurate modelling of carbon </w:t>
      </w:r>
      <w:r w:rsidR="00883841" w:rsidRPr="0015526E">
        <w:rPr>
          <w:rFonts w:ascii="Cambria" w:hAnsi="Cambria"/>
          <w:sz w:val="24"/>
          <w:szCs w:val="24"/>
        </w:rPr>
        <w:t>and water cycling under future climat</w:t>
      </w:r>
      <w:r w:rsidR="002C6247" w:rsidRPr="0015526E">
        <w:rPr>
          <w:rFonts w:ascii="Cambria" w:hAnsi="Cambria"/>
          <w:sz w:val="24"/>
          <w:szCs w:val="24"/>
        </w:rPr>
        <w:t>ic</w:t>
      </w:r>
      <w:r w:rsidR="00883841" w:rsidRPr="0015526E">
        <w:rPr>
          <w:rFonts w:ascii="Cambria" w:hAnsi="Cambria"/>
          <w:sz w:val="24"/>
          <w:szCs w:val="24"/>
        </w:rPr>
        <w:t xml:space="preserve"> </w:t>
      </w:r>
      <w:r w:rsidR="00883841" w:rsidRPr="009A02AD">
        <w:rPr>
          <w:rFonts w:ascii="Cambria" w:hAnsi="Cambria"/>
          <w:sz w:val="24"/>
          <w:szCs w:val="24"/>
        </w:rPr>
        <w:t>conditions (</w:t>
      </w:r>
      <w:r w:rsidR="00A466F6" w:rsidRPr="009A02AD">
        <w:rPr>
          <w:rFonts w:ascii="Cambria" w:hAnsi="Cambria"/>
          <w:sz w:val="24"/>
          <w:szCs w:val="24"/>
        </w:rPr>
        <w:t xml:space="preserve">Liang </w:t>
      </w:r>
      <w:r w:rsidR="00A466F6" w:rsidRPr="009A02AD">
        <w:rPr>
          <w:rFonts w:ascii="Cambria" w:hAnsi="Cambria"/>
          <w:color w:val="000000" w:themeColor="text1"/>
          <w:sz w:val="24"/>
          <w:szCs w:val="24"/>
        </w:rPr>
        <w:t>et al., 2023</w:t>
      </w:r>
      <w:r w:rsidR="00883841" w:rsidRPr="009A02AD">
        <w:rPr>
          <w:rFonts w:ascii="Cambria" w:hAnsi="Cambria"/>
          <w:color w:val="000000" w:themeColor="text1"/>
          <w:sz w:val="24"/>
          <w:szCs w:val="24"/>
        </w:rPr>
        <w:t>)</w:t>
      </w:r>
      <w:r w:rsidR="00A466F6" w:rsidRPr="009A02AD">
        <w:rPr>
          <w:rFonts w:ascii="Cambria" w:hAnsi="Cambria"/>
          <w:color w:val="000000" w:themeColor="text1"/>
          <w:sz w:val="24"/>
          <w:szCs w:val="24"/>
        </w:rPr>
        <w:t>.</w:t>
      </w:r>
      <w:r w:rsidR="00A466F6" w:rsidRPr="00986FC1">
        <w:rPr>
          <w:rFonts w:ascii="Cambria" w:hAnsi="Cambria"/>
          <w:color w:val="000000" w:themeColor="text1"/>
          <w:sz w:val="24"/>
          <w:szCs w:val="24"/>
        </w:rPr>
        <w:t xml:space="preserve"> </w:t>
      </w:r>
      <w:r w:rsidR="0091265B" w:rsidRPr="00986FC1">
        <w:rPr>
          <w:rFonts w:ascii="Cambria" w:hAnsi="Cambria"/>
          <w:color w:val="000000" w:themeColor="text1"/>
          <w:sz w:val="24"/>
          <w:szCs w:val="24"/>
        </w:rPr>
        <w:t>Here w</w:t>
      </w:r>
      <w:r w:rsidR="006D76A0" w:rsidRPr="00A0424C">
        <w:rPr>
          <w:rFonts w:ascii="Cambria" w:hAnsi="Cambria"/>
          <w:color w:val="000000" w:themeColor="text1"/>
          <w:sz w:val="24"/>
          <w:szCs w:val="24"/>
        </w:rPr>
        <w:t>e show that</w:t>
      </w:r>
      <w:r w:rsidR="0091265B" w:rsidRPr="00A0424C">
        <w:rPr>
          <w:rFonts w:ascii="Cambria" w:hAnsi="Cambria"/>
          <w:color w:val="000000" w:themeColor="text1"/>
          <w:sz w:val="24"/>
          <w:szCs w:val="24"/>
        </w:rPr>
        <w:t xml:space="preserve"> </w:t>
      </w:r>
      <w:r w:rsidR="00122B1D" w:rsidRPr="00A0424C">
        <w:rPr>
          <w:rFonts w:ascii="Cambria" w:hAnsi="Cambria"/>
          <w:color w:val="000000" w:themeColor="text1"/>
          <w:sz w:val="24"/>
          <w:szCs w:val="24"/>
        </w:rPr>
        <w:t xml:space="preserve">leaf </w:t>
      </w:r>
      <w:r w:rsidR="0091265B" w:rsidRPr="00A0424C">
        <w:rPr>
          <w:rFonts w:ascii="Cambria" w:hAnsi="Cambria"/>
          <w:color w:val="000000" w:themeColor="text1"/>
          <w:sz w:val="24"/>
          <w:szCs w:val="24"/>
        </w:rPr>
        <w:t>stomatal conductance is significantly</w:t>
      </w:r>
      <w:r w:rsidRPr="00A0424C">
        <w:rPr>
          <w:rFonts w:ascii="Cambria" w:hAnsi="Cambria"/>
          <w:color w:val="000000" w:themeColor="text1"/>
          <w:sz w:val="24"/>
          <w:szCs w:val="24"/>
        </w:rPr>
        <w:t xml:space="preserve"> (on average </w:t>
      </w:r>
      <w:r w:rsidRPr="0015526E">
        <w:rPr>
          <w:rFonts w:ascii="Cambria" w:hAnsi="Cambria"/>
          <w:color w:val="000000" w:themeColor="text1"/>
          <w:sz w:val="24"/>
          <w:szCs w:val="24"/>
        </w:rPr>
        <w:t>by about 6 % in trees and by more than 10 % in grasses and herbs)</w:t>
      </w:r>
      <w:r w:rsidR="0091265B" w:rsidRPr="0015526E">
        <w:rPr>
          <w:rFonts w:ascii="Cambria" w:hAnsi="Cambria"/>
          <w:color w:val="000000" w:themeColor="text1"/>
          <w:sz w:val="24"/>
          <w:szCs w:val="24"/>
        </w:rPr>
        <w:t xml:space="preserve"> reduced in </w:t>
      </w:r>
      <w:r w:rsidR="00613C7A" w:rsidRPr="0015526E">
        <w:rPr>
          <w:rFonts w:ascii="Cambria" w:hAnsi="Cambria"/>
          <w:color w:val="000000" w:themeColor="text1"/>
          <w:sz w:val="24"/>
          <w:szCs w:val="24"/>
        </w:rPr>
        <w:t xml:space="preserve">UV-exposed plants </w:t>
      </w:r>
      <w:r w:rsidR="00297A7D" w:rsidRPr="0015526E">
        <w:rPr>
          <w:rFonts w:ascii="Cambria" w:hAnsi="Cambria"/>
          <w:color w:val="000000" w:themeColor="text1"/>
          <w:sz w:val="24"/>
          <w:szCs w:val="24"/>
        </w:rPr>
        <w:t xml:space="preserve">in </w:t>
      </w:r>
      <w:r w:rsidR="0091265B" w:rsidRPr="0015526E">
        <w:rPr>
          <w:rFonts w:ascii="Cambria" w:hAnsi="Cambria"/>
          <w:color w:val="000000" w:themeColor="text1"/>
          <w:sz w:val="24"/>
          <w:szCs w:val="24"/>
        </w:rPr>
        <w:t xml:space="preserve">all investigated categories and experiments, except </w:t>
      </w:r>
      <w:r w:rsidR="00195EAD" w:rsidRPr="0015526E">
        <w:rPr>
          <w:rFonts w:ascii="Cambria" w:hAnsi="Cambria"/>
          <w:color w:val="000000" w:themeColor="text1"/>
          <w:sz w:val="24"/>
          <w:szCs w:val="24"/>
        </w:rPr>
        <w:t xml:space="preserve">under </w:t>
      </w:r>
      <w:r w:rsidR="0091265B" w:rsidRPr="0015526E">
        <w:rPr>
          <w:rFonts w:ascii="Cambria" w:hAnsi="Cambria"/>
          <w:color w:val="000000" w:themeColor="text1"/>
          <w:sz w:val="24"/>
          <w:szCs w:val="24"/>
        </w:rPr>
        <w:t xml:space="preserve">ambient </w:t>
      </w:r>
      <w:r w:rsidR="00195EAD" w:rsidRPr="0015526E">
        <w:rPr>
          <w:rFonts w:ascii="Cambria" w:hAnsi="Cambria"/>
          <w:color w:val="000000" w:themeColor="text1"/>
          <w:sz w:val="24"/>
          <w:szCs w:val="24"/>
        </w:rPr>
        <w:t xml:space="preserve">conditions </w:t>
      </w:r>
      <w:r w:rsidR="00613C7A" w:rsidRPr="0015526E">
        <w:rPr>
          <w:rFonts w:ascii="Cambria" w:hAnsi="Cambria"/>
          <w:color w:val="000000" w:themeColor="text1"/>
          <w:sz w:val="24"/>
          <w:szCs w:val="24"/>
        </w:rPr>
        <w:t>and in</w:t>
      </w:r>
      <w:r w:rsidRPr="008C6433">
        <w:rPr>
          <w:rFonts w:ascii="Cambria" w:hAnsi="Cambria"/>
          <w:color w:val="000000" w:themeColor="text1"/>
          <w:sz w:val="24"/>
          <w:szCs w:val="24"/>
        </w:rPr>
        <w:t xml:space="preserve"> UV exclusion experiments</w:t>
      </w:r>
      <w:r w:rsidR="0091265B" w:rsidRPr="008C6433">
        <w:rPr>
          <w:rFonts w:ascii="Cambria" w:hAnsi="Cambria"/>
          <w:color w:val="000000" w:themeColor="text1"/>
          <w:sz w:val="24"/>
          <w:szCs w:val="24"/>
        </w:rPr>
        <w:t xml:space="preserve">. </w:t>
      </w:r>
      <w:r w:rsidR="00266E76" w:rsidRPr="008C6433">
        <w:rPr>
          <w:rFonts w:ascii="Cambria" w:hAnsi="Cambria"/>
          <w:color w:val="000000" w:themeColor="text1"/>
          <w:sz w:val="24"/>
          <w:szCs w:val="24"/>
        </w:rPr>
        <w:t xml:space="preserve">Apart from </w:t>
      </w:r>
      <w:r w:rsidR="008B02B8" w:rsidRPr="008C6433">
        <w:rPr>
          <w:rFonts w:ascii="Cambria" w:hAnsi="Cambria"/>
          <w:color w:val="000000" w:themeColor="text1"/>
          <w:sz w:val="24"/>
          <w:szCs w:val="24"/>
        </w:rPr>
        <w:t>a very strong</w:t>
      </w:r>
      <w:r w:rsidR="006D76A0" w:rsidRPr="008C6433">
        <w:rPr>
          <w:rFonts w:ascii="Cambria" w:hAnsi="Cambria"/>
          <w:color w:val="000000" w:themeColor="text1"/>
          <w:sz w:val="24"/>
          <w:szCs w:val="24"/>
        </w:rPr>
        <w:t xml:space="preserve"> </w:t>
      </w:r>
      <w:r w:rsidR="0091265B" w:rsidRPr="008C6433">
        <w:rPr>
          <w:rFonts w:ascii="Cambria" w:hAnsi="Cambria"/>
          <w:color w:val="000000" w:themeColor="text1"/>
          <w:sz w:val="24"/>
          <w:szCs w:val="24"/>
        </w:rPr>
        <w:t xml:space="preserve">short-term </w:t>
      </w:r>
      <w:r w:rsidR="008B02B8" w:rsidRPr="00825921">
        <w:rPr>
          <w:rFonts w:ascii="Cambria" w:hAnsi="Cambria"/>
          <w:color w:val="000000" w:themeColor="text1"/>
          <w:sz w:val="24"/>
          <w:szCs w:val="24"/>
        </w:rPr>
        <w:t xml:space="preserve">UV </w:t>
      </w:r>
      <w:r w:rsidR="0091265B" w:rsidRPr="00825921">
        <w:rPr>
          <w:rFonts w:ascii="Cambria" w:hAnsi="Cambria"/>
          <w:color w:val="000000" w:themeColor="text1"/>
          <w:sz w:val="24"/>
          <w:szCs w:val="24"/>
        </w:rPr>
        <w:t>response</w:t>
      </w:r>
      <w:r w:rsidR="008B02B8" w:rsidRPr="00825921">
        <w:rPr>
          <w:rFonts w:ascii="Cambria" w:hAnsi="Cambria"/>
          <w:color w:val="000000" w:themeColor="text1"/>
          <w:sz w:val="24"/>
          <w:szCs w:val="24"/>
        </w:rPr>
        <w:t>, a s</w:t>
      </w:r>
      <w:r w:rsidR="0091265B" w:rsidRPr="00825921">
        <w:rPr>
          <w:rFonts w:ascii="Cambria" w:hAnsi="Cambria"/>
          <w:color w:val="000000" w:themeColor="text1"/>
          <w:sz w:val="24"/>
          <w:szCs w:val="24"/>
        </w:rPr>
        <w:t xml:space="preserve">ignificant decline </w:t>
      </w:r>
      <w:r w:rsidR="0013578A" w:rsidRPr="00986FC1">
        <w:rPr>
          <w:rFonts w:ascii="Cambria" w:hAnsi="Cambria"/>
          <w:color w:val="000000" w:themeColor="text1"/>
          <w:sz w:val="24"/>
          <w:szCs w:val="24"/>
        </w:rPr>
        <w:t xml:space="preserve">in conductance </w:t>
      </w:r>
      <w:r w:rsidR="0091265B" w:rsidRPr="00986FC1">
        <w:rPr>
          <w:rFonts w:ascii="Cambria" w:hAnsi="Cambria"/>
          <w:color w:val="000000" w:themeColor="text1"/>
          <w:sz w:val="24"/>
          <w:szCs w:val="24"/>
        </w:rPr>
        <w:t>is sustained</w:t>
      </w:r>
      <w:r w:rsidR="0013578A" w:rsidRPr="00986FC1">
        <w:rPr>
          <w:rFonts w:ascii="Cambria" w:hAnsi="Cambria"/>
          <w:color w:val="000000" w:themeColor="text1"/>
          <w:sz w:val="24"/>
          <w:szCs w:val="24"/>
        </w:rPr>
        <w:t xml:space="preserve"> in long-term experiments</w:t>
      </w:r>
      <w:r w:rsidR="0091265B" w:rsidRPr="00A0424C">
        <w:rPr>
          <w:rFonts w:ascii="Cambria" w:hAnsi="Cambria"/>
          <w:color w:val="000000" w:themeColor="text1"/>
          <w:sz w:val="24"/>
          <w:szCs w:val="24"/>
        </w:rPr>
        <w:t>.</w:t>
      </w:r>
      <w:r w:rsidR="009C0825" w:rsidRPr="00A0424C">
        <w:rPr>
          <w:rFonts w:ascii="Cambria" w:hAnsi="Cambria"/>
          <w:color w:val="000000" w:themeColor="text1"/>
          <w:sz w:val="24"/>
          <w:szCs w:val="24"/>
        </w:rPr>
        <w:t xml:space="preserve"> </w:t>
      </w:r>
      <w:bookmarkStart w:id="4" w:name="_Hlk149307176"/>
      <w:r w:rsidR="009C0825" w:rsidRPr="0015526E">
        <w:rPr>
          <w:rFonts w:ascii="Cambria" w:hAnsi="Cambria"/>
          <w:sz w:val="24"/>
          <w:szCs w:val="24"/>
        </w:rPr>
        <w:t>Consequently, climate models including vegetation feedback</w:t>
      </w:r>
      <w:r w:rsidR="00180BBA" w:rsidRPr="0015526E">
        <w:rPr>
          <w:rFonts w:ascii="Cambria" w:hAnsi="Cambria"/>
          <w:sz w:val="24"/>
          <w:szCs w:val="24"/>
        </w:rPr>
        <w:t>,</w:t>
      </w:r>
      <w:r w:rsidR="009C0825" w:rsidRPr="0015526E">
        <w:rPr>
          <w:rFonts w:ascii="Cambria" w:hAnsi="Cambria"/>
          <w:sz w:val="24"/>
          <w:szCs w:val="24"/>
        </w:rPr>
        <w:t xml:space="preserve"> are </w:t>
      </w:r>
      <w:r w:rsidR="004E4AD7" w:rsidRPr="0015526E">
        <w:rPr>
          <w:rFonts w:ascii="Cambria" w:hAnsi="Cambria"/>
          <w:sz w:val="24"/>
          <w:szCs w:val="24"/>
        </w:rPr>
        <w:t xml:space="preserve">likely </w:t>
      </w:r>
      <w:r w:rsidR="00180BBA" w:rsidRPr="0015526E">
        <w:rPr>
          <w:rFonts w:ascii="Cambria" w:hAnsi="Cambria"/>
          <w:sz w:val="24"/>
          <w:szCs w:val="24"/>
        </w:rPr>
        <w:t xml:space="preserve">to </w:t>
      </w:r>
      <w:r w:rsidR="004E4AD7" w:rsidRPr="0015526E">
        <w:rPr>
          <w:rFonts w:ascii="Cambria" w:hAnsi="Cambria"/>
          <w:color w:val="000000" w:themeColor="text1"/>
          <w:sz w:val="24"/>
          <w:szCs w:val="24"/>
        </w:rPr>
        <w:t>over</w:t>
      </w:r>
      <w:r w:rsidR="009C0825" w:rsidRPr="0015526E">
        <w:rPr>
          <w:rFonts w:ascii="Cambria" w:hAnsi="Cambria"/>
          <w:color w:val="000000" w:themeColor="text1"/>
          <w:sz w:val="24"/>
          <w:szCs w:val="24"/>
        </w:rPr>
        <w:t>estimat</w:t>
      </w:r>
      <w:r w:rsidR="00180BBA" w:rsidRPr="0015526E">
        <w:rPr>
          <w:rFonts w:ascii="Cambria" w:hAnsi="Cambria"/>
          <w:color w:val="000000" w:themeColor="text1"/>
          <w:sz w:val="24"/>
          <w:szCs w:val="24"/>
        </w:rPr>
        <w:t>e</w:t>
      </w:r>
      <w:r w:rsidR="009C0825" w:rsidRPr="0015526E">
        <w:rPr>
          <w:rFonts w:ascii="Cambria" w:hAnsi="Cambria"/>
          <w:color w:val="000000" w:themeColor="text1"/>
          <w:sz w:val="24"/>
          <w:szCs w:val="24"/>
        </w:rPr>
        <w:t xml:space="preserve"> </w:t>
      </w:r>
      <w:r w:rsidR="009C0825" w:rsidRPr="0015526E">
        <w:rPr>
          <w:rFonts w:ascii="Cambria" w:hAnsi="Cambria"/>
          <w:sz w:val="24"/>
          <w:szCs w:val="24"/>
        </w:rPr>
        <w:t xml:space="preserve">the </w:t>
      </w:r>
      <w:r w:rsidR="005B60ED" w:rsidRPr="0015526E">
        <w:rPr>
          <w:rFonts w:ascii="Cambria" w:hAnsi="Cambria"/>
          <w:sz w:val="24"/>
          <w:szCs w:val="24"/>
        </w:rPr>
        <w:t xml:space="preserve">future </w:t>
      </w:r>
      <w:r w:rsidR="009C0825" w:rsidRPr="0015526E">
        <w:rPr>
          <w:rFonts w:ascii="Cambria" w:hAnsi="Cambria"/>
          <w:sz w:val="24"/>
          <w:szCs w:val="24"/>
        </w:rPr>
        <w:t>stren</w:t>
      </w:r>
      <w:r w:rsidR="005B60ED" w:rsidRPr="0015526E">
        <w:rPr>
          <w:rFonts w:ascii="Cambria" w:hAnsi="Cambria"/>
          <w:sz w:val="24"/>
          <w:szCs w:val="24"/>
        </w:rPr>
        <w:t>g</w:t>
      </w:r>
      <w:r w:rsidR="009C0825" w:rsidRPr="0015526E">
        <w:rPr>
          <w:rFonts w:ascii="Cambria" w:hAnsi="Cambria"/>
          <w:sz w:val="24"/>
          <w:szCs w:val="24"/>
        </w:rPr>
        <w:t>th</w:t>
      </w:r>
      <w:r w:rsidR="005B60ED" w:rsidRPr="0015526E">
        <w:rPr>
          <w:rFonts w:ascii="Cambria" w:hAnsi="Cambria"/>
          <w:sz w:val="24"/>
          <w:szCs w:val="24"/>
        </w:rPr>
        <w:t xml:space="preserve"> of carbon sink capacity in regions where </w:t>
      </w:r>
      <w:r w:rsidR="004E4AD7" w:rsidRPr="0015526E">
        <w:rPr>
          <w:rFonts w:ascii="Cambria" w:hAnsi="Cambria"/>
          <w:sz w:val="24"/>
          <w:szCs w:val="24"/>
        </w:rPr>
        <w:t xml:space="preserve">an </w:t>
      </w:r>
      <w:r w:rsidR="005B60ED" w:rsidRPr="0015526E">
        <w:rPr>
          <w:rFonts w:ascii="Cambria" w:hAnsi="Cambria"/>
          <w:sz w:val="24"/>
          <w:szCs w:val="24"/>
        </w:rPr>
        <w:t xml:space="preserve">increase in UV radiation </w:t>
      </w:r>
      <w:r w:rsidR="004E4AD7" w:rsidRPr="0015526E">
        <w:rPr>
          <w:rFonts w:ascii="Cambria" w:hAnsi="Cambria"/>
          <w:sz w:val="24"/>
          <w:szCs w:val="24"/>
        </w:rPr>
        <w:t xml:space="preserve">will accompany climate </w:t>
      </w:r>
      <w:r w:rsidR="004E4AD7" w:rsidRPr="009A02AD">
        <w:rPr>
          <w:rFonts w:ascii="Cambria" w:hAnsi="Cambria"/>
          <w:sz w:val="24"/>
          <w:szCs w:val="24"/>
        </w:rPr>
        <w:t xml:space="preserve">change </w:t>
      </w:r>
      <w:r w:rsidR="005B7B99" w:rsidRPr="009A02AD">
        <w:rPr>
          <w:rFonts w:ascii="Cambria" w:hAnsi="Cambria"/>
          <w:sz w:val="24"/>
          <w:szCs w:val="24"/>
        </w:rPr>
        <w:t>(</w:t>
      </w:r>
      <w:r w:rsidR="007B26F2" w:rsidRPr="009A02AD">
        <w:rPr>
          <w:rFonts w:ascii="Cambria" w:hAnsi="Cambria"/>
          <w:sz w:val="24"/>
          <w:szCs w:val="24"/>
        </w:rPr>
        <w:t>Bern</w:t>
      </w:r>
      <w:r w:rsidR="009A02AD">
        <w:rPr>
          <w:rFonts w:ascii="Cambria" w:hAnsi="Cambria"/>
          <w:sz w:val="24"/>
          <w:szCs w:val="24"/>
        </w:rPr>
        <w:t>h</w:t>
      </w:r>
      <w:r w:rsidR="007B26F2" w:rsidRPr="009A02AD">
        <w:rPr>
          <w:rFonts w:ascii="Cambria" w:hAnsi="Cambria"/>
          <w:sz w:val="24"/>
          <w:szCs w:val="24"/>
        </w:rPr>
        <w:t>ard</w:t>
      </w:r>
      <w:r w:rsidR="00B670F9" w:rsidRPr="009A02AD">
        <w:rPr>
          <w:rFonts w:ascii="Cambria" w:hAnsi="Cambria"/>
          <w:sz w:val="24"/>
          <w:szCs w:val="24"/>
        </w:rPr>
        <w:t xml:space="preserve"> et al., 2023</w:t>
      </w:r>
      <w:r w:rsidR="002C6247" w:rsidRPr="009A02AD">
        <w:rPr>
          <w:rFonts w:ascii="Cambria" w:hAnsi="Cambria"/>
          <w:sz w:val="24"/>
          <w:szCs w:val="24"/>
        </w:rPr>
        <w:t>)</w:t>
      </w:r>
      <w:r w:rsidR="00005FFE" w:rsidRPr="009A02AD">
        <w:rPr>
          <w:rFonts w:ascii="Cambria" w:hAnsi="Cambria"/>
          <w:sz w:val="24"/>
          <w:szCs w:val="24"/>
        </w:rPr>
        <w:t>,</w:t>
      </w:r>
      <w:r w:rsidR="00005FFE" w:rsidRPr="00986FC1">
        <w:rPr>
          <w:rFonts w:ascii="Cambria" w:hAnsi="Cambria"/>
          <w:sz w:val="24"/>
          <w:szCs w:val="24"/>
        </w:rPr>
        <w:t xml:space="preserve"> especially in combination with extreme weather</w:t>
      </w:r>
      <w:r w:rsidR="00D2376E" w:rsidRPr="00A0424C">
        <w:rPr>
          <w:rFonts w:ascii="Cambria" w:hAnsi="Cambria"/>
          <w:sz w:val="24"/>
          <w:szCs w:val="24"/>
        </w:rPr>
        <w:t xml:space="preserve"> and</w:t>
      </w:r>
      <w:r w:rsidR="00005FFE" w:rsidRPr="00A0424C">
        <w:rPr>
          <w:rFonts w:ascii="Cambria" w:hAnsi="Cambria"/>
          <w:sz w:val="24"/>
          <w:szCs w:val="24"/>
        </w:rPr>
        <w:t>/</w:t>
      </w:r>
      <w:r w:rsidR="00D2376E" w:rsidRPr="00A0424C">
        <w:rPr>
          <w:rFonts w:ascii="Cambria" w:hAnsi="Cambria"/>
          <w:sz w:val="24"/>
          <w:szCs w:val="24"/>
        </w:rPr>
        <w:t xml:space="preserve">or </w:t>
      </w:r>
      <w:r w:rsidR="00005FFE" w:rsidRPr="00A0424C">
        <w:rPr>
          <w:rFonts w:ascii="Cambria" w:hAnsi="Cambria"/>
          <w:sz w:val="24"/>
          <w:szCs w:val="24"/>
        </w:rPr>
        <w:t xml:space="preserve">climate </w:t>
      </w:r>
      <w:r w:rsidR="00005FFE" w:rsidRPr="009A02AD">
        <w:rPr>
          <w:rFonts w:ascii="Cambria" w:hAnsi="Cambria"/>
          <w:sz w:val="24"/>
          <w:szCs w:val="24"/>
        </w:rPr>
        <w:t>events (Barnes et al., 2023)</w:t>
      </w:r>
      <w:r w:rsidR="005B60ED" w:rsidRPr="009A02AD">
        <w:rPr>
          <w:rFonts w:ascii="Cambria" w:hAnsi="Cambria"/>
          <w:sz w:val="24"/>
          <w:szCs w:val="24"/>
        </w:rPr>
        <w:t>.</w:t>
      </w:r>
      <w:r w:rsidR="00CA1CFC" w:rsidRPr="009A02AD">
        <w:rPr>
          <w:rFonts w:ascii="Cambria" w:hAnsi="Cambria"/>
          <w:sz w:val="24"/>
          <w:szCs w:val="24"/>
        </w:rPr>
        <w:t xml:space="preserve"> It</w:t>
      </w:r>
      <w:r w:rsidR="00CA1CFC" w:rsidRPr="00A0424C">
        <w:rPr>
          <w:rFonts w:ascii="Cambria" w:hAnsi="Cambria"/>
          <w:sz w:val="24"/>
          <w:szCs w:val="24"/>
        </w:rPr>
        <w:t xml:space="preserve"> appears that most </w:t>
      </w:r>
      <w:r w:rsidR="00B66B96" w:rsidRPr="00A0424C">
        <w:rPr>
          <w:rFonts w:ascii="Cambria" w:hAnsi="Cambria"/>
          <w:sz w:val="24"/>
          <w:szCs w:val="24"/>
        </w:rPr>
        <w:t xml:space="preserve">current, </w:t>
      </w:r>
      <w:r w:rsidR="00CA1CFC" w:rsidRPr="00A0424C">
        <w:rPr>
          <w:rFonts w:ascii="Cambria" w:hAnsi="Cambria"/>
          <w:sz w:val="24"/>
          <w:szCs w:val="24"/>
        </w:rPr>
        <w:t xml:space="preserve">global models underestimate </w:t>
      </w:r>
      <w:r w:rsidR="00C5515F">
        <w:rPr>
          <w:rFonts w:ascii="Cambria" w:hAnsi="Cambria"/>
          <w:sz w:val="24"/>
          <w:szCs w:val="24"/>
        </w:rPr>
        <w:t xml:space="preserve">the </w:t>
      </w:r>
      <w:r w:rsidR="00CA1CFC" w:rsidRPr="00A0424C">
        <w:rPr>
          <w:rFonts w:ascii="Cambria" w:hAnsi="Cambria"/>
          <w:sz w:val="24"/>
          <w:szCs w:val="24"/>
        </w:rPr>
        <w:t xml:space="preserve">true reduction of carbon sink capacity during </w:t>
      </w:r>
      <w:r w:rsidR="00CA1CFC" w:rsidRPr="009A02AD">
        <w:rPr>
          <w:rFonts w:ascii="Cambria" w:hAnsi="Cambria"/>
          <w:sz w:val="24"/>
          <w:szCs w:val="24"/>
        </w:rPr>
        <w:t>extreme events (Schewe et al., 2019).</w:t>
      </w:r>
      <w:r w:rsidR="005B60ED" w:rsidRPr="009A02AD">
        <w:rPr>
          <w:rFonts w:ascii="Cambria" w:hAnsi="Cambria"/>
          <w:sz w:val="24"/>
          <w:szCs w:val="24"/>
        </w:rPr>
        <w:t xml:space="preserve"> Apart from reduced sink capacity, stomatal closure lead</w:t>
      </w:r>
      <w:r w:rsidR="00AA7CE3" w:rsidRPr="009A02AD">
        <w:rPr>
          <w:rFonts w:ascii="Cambria" w:hAnsi="Cambria"/>
          <w:sz w:val="24"/>
          <w:szCs w:val="24"/>
        </w:rPr>
        <w:t>s</w:t>
      </w:r>
      <w:r w:rsidR="005B60ED" w:rsidRPr="009A02AD">
        <w:rPr>
          <w:rFonts w:ascii="Cambria" w:hAnsi="Cambria"/>
          <w:sz w:val="24"/>
          <w:szCs w:val="24"/>
        </w:rPr>
        <w:t xml:space="preserve"> to </w:t>
      </w:r>
      <w:r w:rsidR="008F16F5" w:rsidRPr="009A02AD">
        <w:rPr>
          <w:rFonts w:ascii="Cambria" w:hAnsi="Cambria"/>
          <w:sz w:val="24"/>
          <w:szCs w:val="24"/>
        </w:rPr>
        <w:t xml:space="preserve">reduced transpiration and enhanced </w:t>
      </w:r>
      <w:r w:rsidR="009143B9" w:rsidRPr="009A02AD">
        <w:rPr>
          <w:rFonts w:ascii="Cambria" w:hAnsi="Cambria"/>
          <w:sz w:val="24"/>
          <w:szCs w:val="24"/>
        </w:rPr>
        <w:t xml:space="preserve">leaf (Williams et al., 2022) and </w:t>
      </w:r>
      <w:r w:rsidR="008F16F5" w:rsidRPr="009A02AD">
        <w:rPr>
          <w:rFonts w:ascii="Cambria" w:hAnsi="Cambria"/>
          <w:sz w:val="24"/>
          <w:szCs w:val="24"/>
        </w:rPr>
        <w:t xml:space="preserve">surface </w:t>
      </w:r>
      <w:r w:rsidR="00AA7CE3" w:rsidRPr="009A02AD">
        <w:rPr>
          <w:rFonts w:ascii="Cambria" w:hAnsi="Cambria"/>
          <w:sz w:val="24"/>
          <w:szCs w:val="24"/>
        </w:rPr>
        <w:t>(Field et al., 1995)</w:t>
      </w:r>
      <w:r w:rsidR="009143B9" w:rsidRPr="009A02AD">
        <w:rPr>
          <w:rFonts w:ascii="Cambria" w:hAnsi="Cambria"/>
          <w:sz w:val="24"/>
          <w:szCs w:val="24"/>
        </w:rPr>
        <w:t xml:space="preserve"> w</w:t>
      </w:r>
      <w:r w:rsidR="009143B9" w:rsidRPr="00A0424C">
        <w:rPr>
          <w:rFonts w:ascii="Cambria" w:hAnsi="Cambria"/>
          <w:sz w:val="24"/>
          <w:szCs w:val="24"/>
        </w:rPr>
        <w:t>arming</w:t>
      </w:r>
      <w:r w:rsidR="008F16F5" w:rsidRPr="00A0424C">
        <w:rPr>
          <w:rFonts w:ascii="Cambria" w:hAnsi="Cambria"/>
          <w:sz w:val="24"/>
          <w:szCs w:val="24"/>
        </w:rPr>
        <w:t xml:space="preserve">, </w:t>
      </w:r>
      <w:r w:rsidR="00AA7CE3" w:rsidRPr="00A0424C">
        <w:rPr>
          <w:rFonts w:ascii="Cambria" w:hAnsi="Cambria"/>
          <w:sz w:val="24"/>
          <w:szCs w:val="24"/>
        </w:rPr>
        <w:t xml:space="preserve">potentially further exacerbating negative effects of </w:t>
      </w:r>
      <w:r w:rsidR="00005FFE" w:rsidRPr="00A0424C">
        <w:rPr>
          <w:rFonts w:ascii="Cambria" w:hAnsi="Cambria"/>
          <w:sz w:val="24"/>
          <w:szCs w:val="24"/>
        </w:rPr>
        <w:t>drought/</w:t>
      </w:r>
      <w:r w:rsidR="00AA7CE3" w:rsidRPr="00A0424C">
        <w:rPr>
          <w:rFonts w:ascii="Cambria" w:hAnsi="Cambria"/>
          <w:sz w:val="24"/>
          <w:szCs w:val="24"/>
        </w:rPr>
        <w:t xml:space="preserve">heatwaves on plant </w:t>
      </w:r>
      <w:r w:rsidR="00AA7CE3" w:rsidRPr="009A02AD">
        <w:rPr>
          <w:rFonts w:ascii="Cambria" w:hAnsi="Cambria"/>
          <w:sz w:val="24"/>
          <w:szCs w:val="24"/>
        </w:rPr>
        <w:t>ecosystems (Reichstein et al., 2013)</w:t>
      </w:r>
      <w:r w:rsidR="0059561C" w:rsidRPr="009A02AD">
        <w:rPr>
          <w:rFonts w:ascii="Cambria" w:hAnsi="Cambria"/>
          <w:sz w:val="24"/>
          <w:szCs w:val="24"/>
        </w:rPr>
        <w:t>.</w:t>
      </w:r>
      <w:r w:rsidR="0059561C" w:rsidRPr="008C6433">
        <w:rPr>
          <w:rFonts w:ascii="Cambria" w:hAnsi="Cambria"/>
          <w:sz w:val="24"/>
          <w:szCs w:val="24"/>
        </w:rPr>
        <w:t xml:space="preserve"> </w:t>
      </w:r>
      <w:bookmarkEnd w:id="4"/>
    </w:p>
    <w:p w14:paraId="18FCBBB2" w14:textId="7C08B901" w:rsidR="00242E38" w:rsidRDefault="00242E38" w:rsidP="0047068A">
      <w:pPr>
        <w:spacing w:after="0" w:line="360" w:lineRule="auto"/>
        <w:rPr>
          <w:rFonts w:ascii="Cambria" w:hAnsi="Cambria"/>
          <w:sz w:val="24"/>
          <w:szCs w:val="24"/>
        </w:rPr>
      </w:pPr>
    </w:p>
    <w:p w14:paraId="3A1D5B7D" w14:textId="40D73EB9" w:rsidR="000560D5" w:rsidRPr="00345002" w:rsidRDefault="000560D5" w:rsidP="000560D5">
      <w:pPr>
        <w:spacing w:after="0" w:line="360" w:lineRule="auto"/>
        <w:jc w:val="both"/>
        <w:rPr>
          <w:rFonts w:ascii="Cambria" w:hAnsi="Cambria"/>
          <w:b/>
          <w:sz w:val="24"/>
          <w:szCs w:val="24"/>
        </w:rPr>
      </w:pPr>
      <w:r w:rsidRPr="00345002">
        <w:rPr>
          <w:rFonts w:ascii="Cambria" w:hAnsi="Cambria"/>
          <w:b/>
          <w:sz w:val="24"/>
          <w:szCs w:val="24"/>
        </w:rPr>
        <w:t>Acknowledg</w:t>
      </w:r>
      <w:r>
        <w:rPr>
          <w:rFonts w:ascii="Cambria" w:hAnsi="Cambria"/>
          <w:b/>
          <w:sz w:val="24"/>
          <w:szCs w:val="24"/>
        </w:rPr>
        <w:t>e</w:t>
      </w:r>
      <w:r w:rsidRPr="00345002">
        <w:rPr>
          <w:rFonts w:ascii="Cambria" w:hAnsi="Cambria"/>
          <w:b/>
          <w:sz w:val="24"/>
          <w:szCs w:val="24"/>
        </w:rPr>
        <w:t>ments</w:t>
      </w:r>
    </w:p>
    <w:p w14:paraId="134BAC7F" w14:textId="7044EA74" w:rsidR="000560D5" w:rsidRPr="00345002" w:rsidRDefault="000560D5" w:rsidP="00715724">
      <w:pPr>
        <w:spacing w:after="0" w:line="360" w:lineRule="auto"/>
        <w:rPr>
          <w:rFonts w:ascii="Cambria" w:hAnsi="Cambria"/>
          <w:sz w:val="24"/>
          <w:szCs w:val="24"/>
        </w:rPr>
      </w:pPr>
      <w:r w:rsidRPr="000560D5">
        <w:rPr>
          <w:rFonts w:ascii="Cambria" w:hAnsi="Cambria"/>
          <w:sz w:val="24"/>
          <w:szCs w:val="24"/>
        </w:rPr>
        <w:t>We acknowledge support from AdAgriF - Advanced methods of greenhouse gases emission reduction and sequestration in agriculture and forest landscape for climate change mitigation (CZ.02.01.01/00/22_008/0004635).</w:t>
      </w:r>
      <w:r>
        <w:rPr>
          <w:rFonts w:ascii="Cambria" w:hAnsi="Cambria"/>
          <w:sz w:val="24"/>
          <w:szCs w:val="24"/>
        </w:rPr>
        <w:t xml:space="preserve"> </w:t>
      </w:r>
      <w:r w:rsidR="00904038">
        <w:rPr>
          <w:rFonts w:ascii="Cambria" w:hAnsi="Cambria"/>
          <w:sz w:val="24"/>
          <w:szCs w:val="24"/>
        </w:rPr>
        <w:t xml:space="preserve">MAKJ acknowledges </w:t>
      </w:r>
      <w:r w:rsidR="00715724">
        <w:rPr>
          <w:rFonts w:ascii="Cambria" w:hAnsi="Cambria"/>
          <w:sz w:val="24"/>
          <w:szCs w:val="24"/>
        </w:rPr>
        <w:t>support by</w:t>
      </w:r>
      <w:r w:rsidR="00904038">
        <w:rPr>
          <w:rFonts w:ascii="Cambria" w:hAnsi="Cambria"/>
          <w:sz w:val="24"/>
          <w:szCs w:val="24"/>
        </w:rPr>
        <w:t xml:space="preserve"> </w:t>
      </w:r>
      <w:r w:rsidR="00715724" w:rsidRPr="00715724">
        <w:rPr>
          <w:rFonts w:ascii="Cambria" w:hAnsi="Cambria"/>
          <w:sz w:val="24"/>
          <w:szCs w:val="24"/>
        </w:rPr>
        <w:t>Science Foundation</w:t>
      </w:r>
      <w:r w:rsidR="00715724">
        <w:rPr>
          <w:rFonts w:ascii="Cambria" w:hAnsi="Cambria"/>
          <w:sz w:val="24"/>
          <w:szCs w:val="24"/>
        </w:rPr>
        <w:t xml:space="preserve"> </w:t>
      </w:r>
      <w:r w:rsidR="00715724" w:rsidRPr="00715724">
        <w:rPr>
          <w:rFonts w:ascii="Cambria" w:hAnsi="Cambria"/>
          <w:sz w:val="24"/>
          <w:szCs w:val="24"/>
        </w:rPr>
        <w:t>Ireland (SFI) project number 16-IA-4418</w:t>
      </w:r>
      <w:r w:rsidR="00715724">
        <w:rPr>
          <w:rFonts w:ascii="Cambria" w:hAnsi="Cambria"/>
          <w:sz w:val="24"/>
          <w:szCs w:val="24"/>
        </w:rPr>
        <w:t>.</w:t>
      </w:r>
    </w:p>
    <w:p w14:paraId="59252EB2" w14:textId="77777777" w:rsidR="000560D5" w:rsidRPr="00345002" w:rsidRDefault="000560D5" w:rsidP="000560D5">
      <w:pPr>
        <w:spacing w:after="0" w:line="360" w:lineRule="auto"/>
        <w:rPr>
          <w:rFonts w:ascii="Cambria" w:hAnsi="Cambria"/>
          <w:sz w:val="24"/>
          <w:szCs w:val="24"/>
        </w:rPr>
      </w:pPr>
    </w:p>
    <w:p w14:paraId="027D431A" w14:textId="77777777" w:rsidR="000560D5" w:rsidRPr="00345002" w:rsidRDefault="000560D5" w:rsidP="000560D5">
      <w:pPr>
        <w:spacing w:after="0" w:line="360" w:lineRule="auto"/>
        <w:rPr>
          <w:rFonts w:ascii="Cambria" w:hAnsi="Cambria"/>
          <w:b/>
          <w:sz w:val="24"/>
          <w:szCs w:val="24"/>
        </w:rPr>
      </w:pPr>
      <w:r w:rsidRPr="00345002">
        <w:rPr>
          <w:rFonts w:ascii="Cambria" w:hAnsi="Cambria"/>
          <w:b/>
          <w:sz w:val="24"/>
          <w:szCs w:val="24"/>
        </w:rPr>
        <w:t>Conflict of interest</w:t>
      </w:r>
    </w:p>
    <w:p w14:paraId="1A83E728" w14:textId="77777777" w:rsidR="000560D5" w:rsidRPr="00345002" w:rsidRDefault="000560D5" w:rsidP="000560D5">
      <w:pPr>
        <w:spacing w:after="0" w:line="360" w:lineRule="auto"/>
        <w:rPr>
          <w:rFonts w:ascii="Cambria" w:hAnsi="Cambria"/>
          <w:sz w:val="24"/>
          <w:szCs w:val="24"/>
        </w:rPr>
      </w:pPr>
      <w:r w:rsidRPr="00345002">
        <w:rPr>
          <w:rFonts w:ascii="Cambria" w:hAnsi="Cambria"/>
          <w:sz w:val="24"/>
          <w:szCs w:val="24"/>
        </w:rPr>
        <w:t>The authors declare no competing financial interests.</w:t>
      </w:r>
    </w:p>
    <w:p w14:paraId="5147B18A" w14:textId="77777777" w:rsidR="000560D5" w:rsidRPr="00345002" w:rsidRDefault="000560D5" w:rsidP="008C6433">
      <w:pPr>
        <w:spacing w:after="0" w:line="360" w:lineRule="auto"/>
        <w:rPr>
          <w:rFonts w:ascii="Cambria" w:hAnsi="Cambria"/>
          <w:sz w:val="24"/>
          <w:szCs w:val="24"/>
        </w:rPr>
      </w:pPr>
    </w:p>
    <w:p w14:paraId="4672DAF7" w14:textId="77777777" w:rsidR="000560D5" w:rsidRPr="00345002" w:rsidRDefault="000560D5" w:rsidP="008C6433">
      <w:pPr>
        <w:spacing w:after="0" w:line="360" w:lineRule="auto"/>
        <w:rPr>
          <w:rFonts w:ascii="Cambria" w:hAnsi="Cambria"/>
          <w:b/>
          <w:sz w:val="24"/>
          <w:szCs w:val="24"/>
        </w:rPr>
      </w:pPr>
      <w:r w:rsidRPr="00345002">
        <w:rPr>
          <w:rFonts w:ascii="Cambria" w:hAnsi="Cambria"/>
          <w:b/>
          <w:sz w:val="24"/>
          <w:szCs w:val="24"/>
        </w:rPr>
        <w:t>Author contributions</w:t>
      </w:r>
    </w:p>
    <w:p w14:paraId="3F471BC8" w14:textId="3E27F974" w:rsidR="000560D5" w:rsidRPr="00345002" w:rsidRDefault="000560D5" w:rsidP="00825921">
      <w:pPr>
        <w:spacing w:after="0" w:line="360" w:lineRule="auto"/>
        <w:rPr>
          <w:rFonts w:ascii="Cambria" w:hAnsi="Cambria"/>
          <w:sz w:val="24"/>
          <w:szCs w:val="24"/>
        </w:rPr>
      </w:pPr>
      <w:r w:rsidRPr="00345002">
        <w:rPr>
          <w:rFonts w:ascii="Cambria" w:hAnsi="Cambria"/>
          <w:sz w:val="24"/>
          <w:szCs w:val="24"/>
        </w:rPr>
        <w:t>A.A., O.U.</w:t>
      </w:r>
      <w:r>
        <w:rPr>
          <w:rFonts w:ascii="Cambria" w:hAnsi="Cambria"/>
          <w:sz w:val="24"/>
          <w:szCs w:val="24"/>
        </w:rPr>
        <w:t xml:space="preserve">, and </w:t>
      </w:r>
      <w:r w:rsidRPr="00345002">
        <w:rPr>
          <w:rFonts w:ascii="Cambria" w:hAnsi="Cambria"/>
          <w:sz w:val="24"/>
          <w:szCs w:val="24"/>
        </w:rPr>
        <w:t>M.A.K.J.</w:t>
      </w:r>
      <w:r>
        <w:rPr>
          <w:rFonts w:ascii="Cambria" w:hAnsi="Cambria"/>
          <w:sz w:val="24"/>
          <w:szCs w:val="24"/>
        </w:rPr>
        <w:t xml:space="preserve"> </w:t>
      </w:r>
      <w:r w:rsidRPr="00345002">
        <w:rPr>
          <w:rFonts w:ascii="Cambria" w:hAnsi="Cambria"/>
          <w:sz w:val="24"/>
          <w:szCs w:val="24"/>
        </w:rPr>
        <w:t>conceived and designed the study; A.A., O.U.</w:t>
      </w:r>
      <w:r>
        <w:rPr>
          <w:rFonts w:ascii="Cambria" w:hAnsi="Cambria"/>
          <w:sz w:val="24"/>
          <w:szCs w:val="24"/>
        </w:rPr>
        <w:t xml:space="preserve">, and </w:t>
      </w:r>
      <w:r w:rsidRPr="00345002">
        <w:rPr>
          <w:rFonts w:ascii="Cambria" w:hAnsi="Cambria"/>
          <w:sz w:val="24"/>
          <w:szCs w:val="24"/>
        </w:rPr>
        <w:t>M.A.K.J.</w:t>
      </w:r>
      <w:r>
        <w:rPr>
          <w:rFonts w:ascii="Cambria" w:hAnsi="Cambria"/>
          <w:sz w:val="24"/>
          <w:szCs w:val="24"/>
        </w:rPr>
        <w:t xml:space="preserve"> </w:t>
      </w:r>
      <w:r w:rsidRPr="00345002">
        <w:rPr>
          <w:rFonts w:ascii="Cambria" w:hAnsi="Cambria"/>
          <w:sz w:val="24"/>
          <w:szCs w:val="24"/>
        </w:rPr>
        <w:t xml:space="preserve">aggregated the input data; A.A. and </w:t>
      </w:r>
      <w:r>
        <w:rPr>
          <w:rFonts w:ascii="Cambria" w:hAnsi="Cambria"/>
          <w:sz w:val="24"/>
          <w:szCs w:val="24"/>
        </w:rPr>
        <w:t>O.U</w:t>
      </w:r>
      <w:r w:rsidRPr="00345002">
        <w:rPr>
          <w:rFonts w:ascii="Cambria" w:hAnsi="Cambria"/>
          <w:sz w:val="24"/>
          <w:szCs w:val="24"/>
        </w:rPr>
        <w:t>. conducted analyses and statistical comparisons; A.A. and O.U. produced the figures and tables; A.A.,</w:t>
      </w:r>
      <w:r>
        <w:rPr>
          <w:rFonts w:ascii="Cambria" w:hAnsi="Cambria"/>
          <w:sz w:val="24"/>
          <w:szCs w:val="24"/>
        </w:rPr>
        <w:t xml:space="preserve"> J.G.,</w:t>
      </w:r>
      <w:r w:rsidRPr="00345002">
        <w:rPr>
          <w:rFonts w:ascii="Cambria" w:hAnsi="Cambria"/>
          <w:sz w:val="24"/>
          <w:szCs w:val="24"/>
        </w:rPr>
        <w:t xml:space="preserve"> M.A.K.J., and O.U. interpreted the results; </w:t>
      </w:r>
      <w:r>
        <w:rPr>
          <w:rFonts w:ascii="Cambria" w:hAnsi="Cambria"/>
          <w:sz w:val="24"/>
          <w:szCs w:val="24"/>
        </w:rPr>
        <w:t xml:space="preserve">A.A. and </w:t>
      </w:r>
      <w:r w:rsidRPr="00345002">
        <w:rPr>
          <w:rFonts w:ascii="Cambria" w:hAnsi="Cambria"/>
          <w:sz w:val="24"/>
          <w:szCs w:val="24"/>
        </w:rPr>
        <w:t>M.A.K.J. designed and wrote the paper; A.A.,</w:t>
      </w:r>
      <w:r>
        <w:rPr>
          <w:rFonts w:ascii="Cambria" w:hAnsi="Cambria"/>
          <w:sz w:val="24"/>
          <w:szCs w:val="24"/>
        </w:rPr>
        <w:t xml:space="preserve"> J.G.,</w:t>
      </w:r>
      <w:r w:rsidRPr="00345002">
        <w:rPr>
          <w:rFonts w:ascii="Cambria" w:hAnsi="Cambria"/>
          <w:sz w:val="24"/>
          <w:szCs w:val="24"/>
        </w:rPr>
        <w:t xml:space="preserve"> M.A.K.J., and O.U. revised the paper.</w:t>
      </w:r>
    </w:p>
    <w:p w14:paraId="75AE483B" w14:textId="6EDA4735" w:rsidR="000560D5" w:rsidRDefault="000560D5" w:rsidP="0047068A">
      <w:pPr>
        <w:spacing w:after="0" w:line="360" w:lineRule="auto"/>
        <w:rPr>
          <w:rFonts w:ascii="Cambria" w:hAnsi="Cambria"/>
          <w:sz w:val="24"/>
          <w:szCs w:val="24"/>
        </w:rPr>
      </w:pPr>
    </w:p>
    <w:p w14:paraId="46EAAFCB" w14:textId="77777777" w:rsidR="000560D5" w:rsidRPr="003232D6" w:rsidRDefault="000560D5" w:rsidP="00242E38">
      <w:pPr>
        <w:rPr>
          <w:rFonts w:ascii="Cambria" w:hAnsi="Cambria"/>
          <w:sz w:val="24"/>
          <w:szCs w:val="24"/>
        </w:rPr>
      </w:pPr>
    </w:p>
    <w:p w14:paraId="4B2D3C03" w14:textId="357CE5F7" w:rsidR="00951137" w:rsidRPr="000560D5" w:rsidRDefault="008B796B" w:rsidP="00951137">
      <w:pPr>
        <w:rPr>
          <w:rFonts w:ascii="Cambria" w:hAnsi="Cambria"/>
          <w:b/>
          <w:bCs/>
          <w:sz w:val="24"/>
          <w:szCs w:val="24"/>
          <w:u w:val="single"/>
          <w:lang w:val="cs-CZ"/>
        </w:rPr>
      </w:pPr>
      <w:r w:rsidRPr="000560D5">
        <w:rPr>
          <w:rFonts w:ascii="Cambria" w:hAnsi="Cambria"/>
          <w:b/>
          <w:bCs/>
          <w:sz w:val="24"/>
          <w:szCs w:val="24"/>
          <w:u w:val="single"/>
          <w:lang w:val="cs-CZ"/>
        </w:rPr>
        <w:t>Citations</w:t>
      </w:r>
      <w:r w:rsidR="0047068A">
        <w:rPr>
          <w:rFonts w:ascii="Cambria" w:hAnsi="Cambria"/>
          <w:b/>
          <w:bCs/>
          <w:sz w:val="24"/>
          <w:szCs w:val="24"/>
          <w:u w:val="single"/>
          <w:lang w:val="cs-CZ"/>
        </w:rPr>
        <w:t xml:space="preserve"> </w:t>
      </w:r>
    </w:p>
    <w:p w14:paraId="4DC53AD5" w14:textId="317CE7F3" w:rsidR="00E94DD8" w:rsidRPr="0047068A" w:rsidRDefault="00E94DD8" w:rsidP="00951137">
      <w:pPr>
        <w:rPr>
          <w:rFonts w:ascii="Cambria" w:hAnsi="Cambria" w:cs="Segoe UI"/>
          <w:sz w:val="24"/>
          <w:szCs w:val="24"/>
        </w:rPr>
      </w:pPr>
      <w:r w:rsidRPr="00E87FE2">
        <w:rPr>
          <w:rFonts w:ascii="Cambria" w:hAnsi="Cambria" w:cs="Segoe UI"/>
          <w:sz w:val="24"/>
          <w:szCs w:val="24"/>
          <w:lang w:val="cs-CZ"/>
        </w:rPr>
        <w:t xml:space="preserve">Ač A, Malenovský Z, Olejníčková J, Gallé A, Rascher U, Mohammed G (2015) </w:t>
      </w:r>
      <w:r w:rsidRPr="0047068A">
        <w:rPr>
          <w:rFonts w:ascii="Cambria" w:hAnsi="Cambria" w:cs="Segoe UI"/>
          <w:sz w:val="24"/>
          <w:szCs w:val="24"/>
        </w:rPr>
        <w:t xml:space="preserve">Meta-analysis assessing potential of steady-state chlorophyll fluorescence for remote sensing detection of plant water, temperature and nitrogen stress. </w:t>
      </w:r>
      <w:r w:rsidRPr="00030355">
        <w:rPr>
          <w:rFonts w:ascii="Cambria" w:hAnsi="Cambria" w:cs="Segoe UI"/>
          <w:i/>
          <w:sz w:val="24"/>
          <w:szCs w:val="24"/>
        </w:rPr>
        <w:t xml:space="preserve">Remote </w:t>
      </w:r>
      <w:r w:rsidR="00030355" w:rsidRPr="00030355">
        <w:rPr>
          <w:rFonts w:ascii="Cambria" w:hAnsi="Cambria" w:cs="Segoe UI"/>
          <w:i/>
          <w:sz w:val="24"/>
          <w:szCs w:val="24"/>
        </w:rPr>
        <w:t>S</w:t>
      </w:r>
      <w:r w:rsidRPr="00030355">
        <w:rPr>
          <w:rFonts w:ascii="Cambria" w:hAnsi="Cambria" w:cs="Segoe UI"/>
          <w:i/>
          <w:sz w:val="24"/>
          <w:szCs w:val="24"/>
        </w:rPr>
        <w:t xml:space="preserve">ensing of </w:t>
      </w:r>
      <w:r w:rsidR="00030355" w:rsidRPr="00030355">
        <w:rPr>
          <w:rFonts w:ascii="Cambria" w:hAnsi="Cambria" w:cs="Segoe UI"/>
          <w:i/>
          <w:sz w:val="24"/>
          <w:szCs w:val="24"/>
        </w:rPr>
        <w:t>E</w:t>
      </w:r>
      <w:r w:rsidRPr="00030355">
        <w:rPr>
          <w:rFonts w:ascii="Cambria" w:hAnsi="Cambria" w:cs="Segoe UI"/>
          <w:i/>
          <w:sz w:val="24"/>
          <w:szCs w:val="24"/>
        </w:rPr>
        <w:t>nvironment</w:t>
      </w:r>
      <w:r w:rsidRPr="0047068A">
        <w:rPr>
          <w:rFonts w:ascii="Cambria" w:hAnsi="Cambria" w:cs="Segoe UI"/>
          <w:sz w:val="24"/>
          <w:szCs w:val="24"/>
        </w:rPr>
        <w:t xml:space="preserve">, </w:t>
      </w:r>
      <w:r w:rsidRPr="00E87FE2">
        <w:rPr>
          <w:rFonts w:ascii="Cambria" w:hAnsi="Cambria" w:cs="Segoe UI"/>
          <w:b/>
          <w:sz w:val="24"/>
          <w:szCs w:val="24"/>
        </w:rPr>
        <w:t>168</w:t>
      </w:r>
      <w:r w:rsidRPr="0047068A">
        <w:rPr>
          <w:rFonts w:ascii="Cambria" w:hAnsi="Cambria" w:cs="Segoe UI"/>
          <w:sz w:val="24"/>
          <w:szCs w:val="24"/>
        </w:rPr>
        <w:t>, 420</w:t>
      </w:r>
      <w:r w:rsidR="004865C8">
        <w:rPr>
          <w:rFonts w:ascii="Cambria" w:hAnsi="Cambria" w:cs="Segoe UI"/>
          <w:sz w:val="24"/>
          <w:szCs w:val="24"/>
        </w:rPr>
        <w:t>–</w:t>
      </w:r>
      <w:r w:rsidRPr="0047068A">
        <w:rPr>
          <w:rFonts w:ascii="Cambria" w:hAnsi="Cambria" w:cs="Segoe UI"/>
          <w:sz w:val="24"/>
          <w:szCs w:val="24"/>
        </w:rPr>
        <w:t>436.</w:t>
      </w:r>
    </w:p>
    <w:p w14:paraId="55D471EF" w14:textId="579AEC81" w:rsidR="006210A3" w:rsidRPr="0047068A" w:rsidRDefault="006210A3" w:rsidP="00951137">
      <w:pPr>
        <w:rPr>
          <w:rFonts w:ascii="Cambria" w:hAnsi="Cambria" w:cs="Segoe UI"/>
          <w:sz w:val="24"/>
          <w:szCs w:val="24"/>
        </w:rPr>
      </w:pPr>
      <w:r w:rsidRPr="0047068A">
        <w:rPr>
          <w:rFonts w:ascii="Cambria" w:hAnsi="Cambria" w:cs="Segoe UI"/>
          <w:sz w:val="24"/>
          <w:szCs w:val="24"/>
        </w:rPr>
        <w:t>Ainsworth EA</w:t>
      </w:r>
      <w:r w:rsidR="00E87FE2">
        <w:rPr>
          <w:rFonts w:ascii="Cambria" w:hAnsi="Cambria" w:cs="Segoe UI"/>
          <w:sz w:val="24"/>
          <w:szCs w:val="24"/>
        </w:rPr>
        <w:t xml:space="preserve">, </w:t>
      </w:r>
      <w:r w:rsidRPr="0047068A">
        <w:rPr>
          <w:rFonts w:ascii="Cambria" w:hAnsi="Cambria" w:cs="Segoe UI"/>
          <w:sz w:val="24"/>
          <w:szCs w:val="24"/>
        </w:rPr>
        <w:t xml:space="preserve">Rogers A </w:t>
      </w:r>
      <w:r w:rsidR="00E87FE2">
        <w:rPr>
          <w:rFonts w:ascii="Cambria" w:hAnsi="Cambria" w:cs="Segoe UI"/>
          <w:sz w:val="24"/>
          <w:szCs w:val="24"/>
        </w:rPr>
        <w:t>(</w:t>
      </w:r>
      <w:r w:rsidRPr="0047068A">
        <w:rPr>
          <w:rFonts w:ascii="Cambria" w:hAnsi="Cambria" w:cs="Segoe UI"/>
          <w:sz w:val="24"/>
          <w:szCs w:val="24"/>
        </w:rPr>
        <w:t>2007</w:t>
      </w:r>
      <w:r w:rsidR="00E87FE2">
        <w:rPr>
          <w:rFonts w:ascii="Cambria" w:hAnsi="Cambria" w:cs="Segoe UI"/>
          <w:sz w:val="24"/>
          <w:szCs w:val="24"/>
        </w:rPr>
        <w:t>)</w:t>
      </w:r>
      <w:r w:rsidRPr="0047068A">
        <w:rPr>
          <w:rFonts w:ascii="Cambria" w:hAnsi="Cambria" w:cs="Segoe UI"/>
          <w:sz w:val="24"/>
          <w:szCs w:val="24"/>
        </w:rPr>
        <w:t xml:space="preserve"> The response of photosynthesis and stomatal conductance to rising [CO</w:t>
      </w:r>
      <w:r w:rsidRPr="00E87FE2">
        <w:rPr>
          <w:rFonts w:ascii="Cambria" w:hAnsi="Cambria" w:cs="Segoe UI"/>
          <w:sz w:val="24"/>
          <w:szCs w:val="24"/>
          <w:vertAlign w:val="subscript"/>
        </w:rPr>
        <w:t>2</w:t>
      </w:r>
      <w:r w:rsidRPr="0047068A">
        <w:rPr>
          <w:rFonts w:ascii="Cambria" w:hAnsi="Cambria" w:cs="Segoe UI"/>
          <w:sz w:val="24"/>
          <w:szCs w:val="24"/>
        </w:rPr>
        <w:t xml:space="preserve">]: mechanisms and environmental interactions. </w:t>
      </w:r>
      <w:r w:rsidRPr="00E87FE2">
        <w:rPr>
          <w:rFonts w:ascii="Cambria" w:hAnsi="Cambria" w:cs="Segoe UI"/>
          <w:i/>
          <w:sz w:val="24"/>
          <w:szCs w:val="24"/>
        </w:rPr>
        <w:t xml:space="preserve">Plant, </w:t>
      </w:r>
      <w:r w:rsidR="00E87FE2" w:rsidRPr="00E87FE2">
        <w:rPr>
          <w:rFonts w:ascii="Cambria" w:hAnsi="Cambria" w:cs="Segoe UI"/>
          <w:i/>
          <w:sz w:val="24"/>
          <w:szCs w:val="24"/>
        </w:rPr>
        <w:t>C</w:t>
      </w:r>
      <w:r w:rsidRPr="00E87FE2">
        <w:rPr>
          <w:rFonts w:ascii="Cambria" w:hAnsi="Cambria" w:cs="Segoe UI"/>
          <w:i/>
          <w:sz w:val="24"/>
          <w:szCs w:val="24"/>
        </w:rPr>
        <w:t xml:space="preserve">ell &amp; </w:t>
      </w:r>
      <w:r w:rsidR="00E87FE2" w:rsidRPr="00E87FE2">
        <w:rPr>
          <w:rFonts w:ascii="Cambria" w:hAnsi="Cambria" w:cs="Segoe UI"/>
          <w:i/>
          <w:sz w:val="24"/>
          <w:szCs w:val="24"/>
        </w:rPr>
        <w:t>E</w:t>
      </w:r>
      <w:r w:rsidRPr="00E87FE2">
        <w:rPr>
          <w:rFonts w:ascii="Cambria" w:hAnsi="Cambria" w:cs="Segoe UI"/>
          <w:i/>
          <w:sz w:val="24"/>
          <w:szCs w:val="24"/>
        </w:rPr>
        <w:t>nvironment</w:t>
      </w:r>
      <w:r w:rsidRPr="0047068A">
        <w:rPr>
          <w:rFonts w:ascii="Cambria" w:hAnsi="Cambria" w:cs="Segoe UI"/>
          <w:sz w:val="24"/>
          <w:szCs w:val="24"/>
        </w:rPr>
        <w:t xml:space="preserve">, </w:t>
      </w:r>
      <w:r w:rsidRPr="00E87FE2">
        <w:rPr>
          <w:rFonts w:ascii="Cambria" w:hAnsi="Cambria" w:cs="Segoe UI"/>
          <w:b/>
          <w:sz w:val="24"/>
          <w:szCs w:val="24"/>
        </w:rPr>
        <w:t>30</w:t>
      </w:r>
      <w:r w:rsidRPr="0047068A">
        <w:rPr>
          <w:rFonts w:ascii="Cambria" w:hAnsi="Cambria" w:cs="Segoe UI"/>
          <w:sz w:val="24"/>
          <w:szCs w:val="24"/>
        </w:rPr>
        <w:t>(3), 258</w:t>
      </w:r>
      <w:r w:rsidR="004865C8">
        <w:rPr>
          <w:rFonts w:ascii="Cambria" w:hAnsi="Cambria" w:cs="Segoe UI"/>
          <w:sz w:val="24"/>
          <w:szCs w:val="24"/>
        </w:rPr>
        <w:t>–</w:t>
      </w:r>
      <w:r w:rsidRPr="0047068A">
        <w:rPr>
          <w:rFonts w:ascii="Cambria" w:hAnsi="Cambria" w:cs="Segoe UI"/>
          <w:sz w:val="24"/>
          <w:szCs w:val="24"/>
        </w:rPr>
        <w:t>270.</w:t>
      </w:r>
    </w:p>
    <w:p w14:paraId="7431754E" w14:textId="1C4289F3" w:rsidR="00147097" w:rsidRPr="00E87FE2" w:rsidRDefault="00E87FE2" w:rsidP="00951137">
      <w:pPr>
        <w:rPr>
          <w:rFonts w:ascii="Cambria" w:hAnsi="Cambria" w:cs="Segoe UI"/>
          <w:iCs/>
          <w:sz w:val="24"/>
          <w:szCs w:val="24"/>
        </w:rPr>
      </w:pPr>
      <w:r w:rsidRPr="00E87FE2">
        <w:rPr>
          <w:rFonts w:ascii="Cambria" w:hAnsi="Cambria" w:cs="Segoe UI"/>
          <w:sz w:val="24"/>
          <w:szCs w:val="24"/>
        </w:rPr>
        <w:t xml:space="preserve">Aphalo PJ, Albert A, Björn, LO, McLeod, A. Robson, TM, Rosenquist, E eds. (2012) </w:t>
      </w:r>
      <w:r w:rsidRPr="00E87FE2">
        <w:rPr>
          <w:rFonts w:ascii="Cambria" w:hAnsi="Cambria" w:cs="Segoe UI"/>
          <w:i/>
          <w:sz w:val="24"/>
          <w:szCs w:val="24"/>
        </w:rPr>
        <w:t>Beyond the visible: A handbook of best practice in plant UV photobiology.</w:t>
      </w:r>
      <w:r w:rsidRPr="00E87FE2">
        <w:rPr>
          <w:rFonts w:ascii="Cambria" w:hAnsi="Cambria" w:cs="Segoe UI"/>
          <w:sz w:val="24"/>
          <w:szCs w:val="24"/>
        </w:rPr>
        <w:t xml:space="preserve"> Helsinki: University of Helsinki, Division of Plant Biology. ISBN 978-952-10-8362-4. 176 pp.</w:t>
      </w:r>
    </w:p>
    <w:p w14:paraId="160E8905" w14:textId="06CE0708" w:rsidR="00501EAC" w:rsidRPr="0047068A" w:rsidRDefault="009645BD" w:rsidP="00951137">
      <w:pPr>
        <w:rPr>
          <w:rFonts w:ascii="Cambria" w:hAnsi="Cambria"/>
          <w:sz w:val="24"/>
          <w:szCs w:val="24"/>
        </w:rPr>
      </w:pPr>
      <w:r w:rsidRPr="0047068A">
        <w:rPr>
          <w:rFonts w:ascii="Cambria" w:hAnsi="Cambria" w:cs="Segoe UI"/>
          <w:color w:val="222222"/>
          <w:sz w:val="24"/>
          <w:szCs w:val="24"/>
        </w:rPr>
        <w:t>Barnes PW, Flint SD, Ryel RJ, Tobler MA, Barkley AE, Wargent JJ (2015) Rediscovering leaf optical properties: New insights into plant acclimation to solar UV radiation.</w:t>
      </w:r>
      <w:r w:rsidR="00E87FE2">
        <w:rPr>
          <w:rFonts w:ascii="Cambria" w:hAnsi="Cambria" w:cs="Segoe UI"/>
          <w:color w:val="222222"/>
          <w:sz w:val="24"/>
          <w:szCs w:val="24"/>
        </w:rPr>
        <w:t xml:space="preserve"> </w:t>
      </w:r>
      <w:r w:rsidRPr="0047068A">
        <w:rPr>
          <w:rFonts w:ascii="Cambria" w:hAnsi="Cambria" w:cs="Segoe UI"/>
          <w:i/>
          <w:iCs/>
          <w:color w:val="222222"/>
          <w:sz w:val="24"/>
          <w:szCs w:val="24"/>
        </w:rPr>
        <w:t>Plant Physiology and Biochemistry</w:t>
      </w:r>
      <w:r w:rsidRPr="00E87FE2">
        <w:rPr>
          <w:rFonts w:ascii="Cambria" w:hAnsi="Cambria" w:cs="Segoe UI"/>
          <w:color w:val="222222"/>
          <w:sz w:val="24"/>
          <w:szCs w:val="24"/>
        </w:rPr>
        <w:t>,</w:t>
      </w:r>
      <w:r w:rsidR="00E87FE2" w:rsidRPr="00E87FE2">
        <w:rPr>
          <w:rFonts w:ascii="Cambria" w:hAnsi="Cambria" w:cs="Segoe UI"/>
          <w:color w:val="222222"/>
          <w:sz w:val="24"/>
          <w:szCs w:val="24"/>
        </w:rPr>
        <w:t xml:space="preserve"> </w:t>
      </w:r>
      <w:r w:rsidRPr="00E87FE2">
        <w:rPr>
          <w:rFonts w:ascii="Cambria" w:hAnsi="Cambria" w:cs="Segoe UI"/>
          <w:b/>
          <w:iCs/>
          <w:color w:val="222222"/>
          <w:sz w:val="24"/>
          <w:szCs w:val="24"/>
        </w:rPr>
        <w:t>93</w:t>
      </w:r>
      <w:r w:rsidRPr="00E87FE2">
        <w:rPr>
          <w:rFonts w:ascii="Cambria" w:hAnsi="Cambria" w:cs="Segoe UI"/>
          <w:color w:val="222222"/>
          <w:sz w:val="24"/>
          <w:szCs w:val="24"/>
        </w:rPr>
        <w:t>,</w:t>
      </w:r>
      <w:r w:rsidRPr="0047068A">
        <w:rPr>
          <w:rFonts w:ascii="Cambria" w:hAnsi="Cambria" w:cs="Segoe UI"/>
          <w:color w:val="222222"/>
          <w:sz w:val="24"/>
          <w:szCs w:val="24"/>
        </w:rPr>
        <w:t xml:space="preserve"> 94</w:t>
      </w:r>
      <w:r w:rsidR="004865C8">
        <w:rPr>
          <w:rFonts w:ascii="Cambria" w:hAnsi="Cambria" w:cs="Segoe UI"/>
          <w:sz w:val="24"/>
          <w:szCs w:val="24"/>
        </w:rPr>
        <w:t>–</w:t>
      </w:r>
      <w:r w:rsidRPr="0047068A">
        <w:rPr>
          <w:rFonts w:ascii="Cambria" w:hAnsi="Cambria" w:cs="Segoe UI"/>
          <w:color w:val="222222"/>
          <w:sz w:val="24"/>
          <w:szCs w:val="24"/>
        </w:rPr>
        <w:t>100.</w:t>
      </w:r>
      <w:r w:rsidR="00B24A24" w:rsidRPr="0047068A">
        <w:rPr>
          <w:rFonts w:ascii="Cambria" w:hAnsi="Cambria"/>
          <w:sz w:val="24"/>
          <w:szCs w:val="24"/>
        </w:rPr>
        <w:t xml:space="preserve"> </w:t>
      </w:r>
    </w:p>
    <w:p w14:paraId="2723A66A" w14:textId="19FE91A5" w:rsidR="00B24A24" w:rsidRPr="0047068A" w:rsidRDefault="00501EAC" w:rsidP="00951137">
      <w:pPr>
        <w:rPr>
          <w:rFonts w:ascii="Cambria" w:hAnsi="Cambria" w:cs="Segoe UI"/>
          <w:sz w:val="24"/>
          <w:szCs w:val="24"/>
        </w:rPr>
      </w:pPr>
      <w:r w:rsidRPr="0047068A">
        <w:rPr>
          <w:rFonts w:ascii="Cambria" w:hAnsi="Cambria" w:cs="Segoe UI"/>
          <w:sz w:val="24"/>
          <w:szCs w:val="24"/>
        </w:rPr>
        <w:t>Barnes PW, Robson TM, Zepp RG, Bornman JF, Jansen MAK, Ossola R, Wang QW, Robinson SA, Foereid B, Klekociuk AR</w:t>
      </w:r>
      <w:r w:rsidR="00E87FE2">
        <w:rPr>
          <w:rFonts w:ascii="Cambria" w:hAnsi="Cambria" w:cs="Segoe UI"/>
          <w:sz w:val="24"/>
          <w:szCs w:val="24"/>
        </w:rPr>
        <w:t xml:space="preserve">, </w:t>
      </w:r>
      <w:r w:rsidRPr="0047068A">
        <w:rPr>
          <w:rFonts w:ascii="Cambria" w:hAnsi="Cambria" w:cs="Segoe UI"/>
          <w:sz w:val="24"/>
          <w:szCs w:val="24"/>
        </w:rPr>
        <w:t xml:space="preserve">Martinez-Abaigar J </w:t>
      </w:r>
      <w:r w:rsidR="00E87FE2">
        <w:rPr>
          <w:rFonts w:ascii="Cambria" w:hAnsi="Cambria" w:cs="Segoe UI"/>
          <w:sz w:val="24"/>
          <w:szCs w:val="24"/>
        </w:rPr>
        <w:t>(</w:t>
      </w:r>
      <w:r w:rsidRPr="0047068A">
        <w:rPr>
          <w:rFonts w:ascii="Cambria" w:hAnsi="Cambria" w:cs="Segoe UI"/>
          <w:sz w:val="24"/>
          <w:szCs w:val="24"/>
        </w:rPr>
        <w:t>2023</w:t>
      </w:r>
      <w:r w:rsidR="00E87FE2">
        <w:rPr>
          <w:rFonts w:ascii="Cambria" w:hAnsi="Cambria" w:cs="Segoe UI"/>
          <w:sz w:val="24"/>
          <w:szCs w:val="24"/>
        </w:rPr>
        <w:t>)</w:t>
      </w:r>
      <w:r w:rsidRPr="0047068A">
        <w:rPr>
          <w:rFonts w:ascii="Cambria" w:hAnsi="Cambria" w:cs="Segoe UI"/>
          <w:sz w:val="24"/>
          <w:szCs w:val="24"/>
        </w:rPr>
        <w:t xml:space="preserve"> Interactive effects of changes in UV radiation and climate on terrestrial ecosystems, biogeochemical cycles, and feedbacks to the climate system. </w:t>
      </w:r>
      <w:r w:rsidRPr="00BD1EB7">
        <w:rPr>
          <w:rFonts w:ascii="Cambria" w:hAnsi="Cambria" w:cs="Segoe UI"/>
          <w:i/>
          <w:sz w:val="24"/>
          <w:szCs w:val="24"/>
        </w:rPr>
        <w:t>Photochemical &amp; Photobiological Sciences</w:t>
      </w:r>
      <w:r w:rsidRPr="0047068A">
        <w:rPr>
          <w:rFonts w:ascii="Cambria" w:hAnsi="Cambria" w:cs="Segoe UI"/>
          <w:sz w:val="24"/>
          <w:szCs w:val="24"/>
        </w:rPr>
        <w:t xml:space="preserve">, </w:t>
      </w:r>
      <w:r w:rsidR="00E87FE2" w:rsidRPr="00BD1EB7">
        <w:rPr>
          <w:rFonts w:ascii="Cambria" w:hAnsi="Cambria" w:cs="Segoe UI"/>
          <w:b/>
          <w:sz w:val="24"/>
          <w:szCs w:val="24"/>
        </w:rPr>
        <w:t>22</w:t>
      </w:r>
      <w:r w:rsidR="00E87FE2" w:rsidRPr="00E87FE2">
        <w:rPr>
          <w:rFonts w:ascii="Cambria" w:hAnsi="Cambria" w:cs="Segoe UI"/>
          <w:sz w:val="24"/>
          <w:szCs w:val="24"/>
        </w:rPr>
        <w:t>, 1049–1091</w:t>
      </w:r>
      <w:r w:rsidR="00E87FE2">
        <w:rPr>
          <w:rFonts w:ascii="Cambria" w:hAnsi="Cambria" w:cs="Segoe UI"/>
          <w:sz w:val="24"/>
          <w:szCs w:val="24"/>
        </w:rPr>
        <w:t>.</w:t>
      </w:r>
    </w:p>
    <w:p w14:paraId="6D171DD6" w14:textId="09F37260" w:rsidR="00401502" w:rsidRPr="0047068A" w:rsidRDefault="00E122C7" w:rsidP="00951137">
      <w:pPr>
        <w:rPr>
          <w:rFonts w:ascii="Cambria" w:hAnsi="Cambria"/>
          <w:sz w:val="24"/>
          <w:szCs w:val="24"/>
        </w:rPr>
      </w:pPr>
      <w:r w:rsidRPr="0047068A">
        <w:rPr>
          <w:rFonts w:ascii="Cambria" w:hAnsi="Cambria" w:cs="Segoe UI"/>
          <w:sz w:val="24"/>
          <w:szCs w:val="24"/>
        </w:rPr>
        <w:t>Barnes PW, Bornman JF, Pandey KK, Bernhard GH, Bais AF, Neale RE, Robson TM, Neale PJ, Williamson CE, Zepp RG</w:t>
      </w:r>
      <w:r w:rsidR="00E87FE2">
        <w:rPr>
          <w:rFonts w:ascii="Cambria" w:hAnsi="Cambria" w:cs="Segoe UI"/>
          <w:sz w:val="24"/>
          <w:szCs w:val="24"/>
        </w:rPr>
        <w:t xml:space="preserve">, </w:t>
      </w:r>
      <w:r w:rsidRPr="0047068A">
        <w:rPr>
          <w:rFonts w:ascii="Cambria" w:hAnsi="Cambria" w:cs="Segoe UI"/>
          <w:sz w:val="24"/>
          <w:szCs w:val="24"/>
        </w:rPr>
        <w:t>Madronich S</w:t>
      </w:r>
      <w:r w:rsidR="00E87FE2">
        <w:rPr>
          <w:rFonts w:ascii="Cambria" w:hAnsi="Cambria" w:cs="Segoe UI"/>
          <w:sz w:val="24"/>
          <w:szCs w:val="24"/>
        </w:rPr>
        <w:t xml:space="preserve"> (</w:t>
      </w:r>
      <w:r w:rsidRPr="0047068A">
        <w:rPr>
          <w:rFonts w:ascii="Cambria" w:hAnsi="Cambria" w:cs="Segoe UI"/>
          <w:sz w:val="24"/>
          <w:szCs w:val="24"/>
        </w:rPr>
        <w:t>2021</w:t>
      </w:r>
      <w:r w:rsidR="00E87FE2">
        <w:rPr>
          <w:rFonts w:ascii="Cambria" w:hAnsi="Cambria" w:cs="Segoe UI"/>
          <w:sz w:val="24"/>
          <w:szCs w:val="24"/>
        </w:rPr>
        <w:t>)</w:t>
      </w:r>
      <w:r w:rsidRPr="0047068A">
        <w:rPr>
          <w:rFonts w:ascii="Cambria" w:hAnsi="Cambria" w:cs="Segoe UI"/>
          <w:sz w:val="24"/>
          <w:szCs w:val="24"/>
        </w:rPr>
        <w:t xml:space="preserve"> The success of the Montreal Protocol in mitigating interactive effects of stratospheric ozone depletion and climate change on the environment. </w:t>
      </w:r>
      <w:r w:rsidRPr="00BD1EB7">
        <w:rPr>
          <w:rFonts w:ascii="Cambria" w:hAnsi="Cambria" w:cs="Segoe UI"/>
          <w:i/>
          <w:sz w:val="24"/>
          <w:szCs w:val="24"/>
        </w:rPr>
        <w:t>Global Change Biology</w:t>
      </w:r>
      <w:r w:rsidRPr="0047068A">
        <w:rPr>
          <w:rFonts w:ascii="Cambria" w:hAnsi="Cambria" w:cs="Segoe UI"/>
          <w:sz w:val="24"/>
          <w:szCs w:val="24"/>
        </w:rPr>
        <w:t xml:space="preserve">, </w:t>
      </w:r>
      <w:r w:rsidRPr="00BD1EB7">
        <w:rPr>
          <w:rFonts w:ascii="Cambria" w:hAnsi="Cambria" w:cs="Segoe UI"/>
          <w:b/>
          <w:sz w:val="24"/>
          <w:szCs w:val="24"/>
        </w:rPr>
        <w:t>27</w:t>
      </w:r>
      <w:r w:rsidRPr="0047068A">
        <w:rPr>
          <w:rFonts w:ascii="Cambria" w:hAnsi="Cambria" w:cs="Segoe UI"/>
          <w:sz w:val="24"/>
          <w:szCs w:val="24"/>
        </w:rPr>
        <w:t>(22), 5681</w:t>
      </w:r>
      <w:r w:rsidR="004865C8">
        <w:rPr>
          <w:rFonts w:ascii="Cambria" w:hAnsi="Cambria" w:cs="Segoe UI"/>
          <w:sz w:val="24"/>
          <w:szCs w:val="24"/>
        </w:rPr>
        <w:t>–</w:t>
      </w:r>
      <w:r w:rsidRPr="0047068A">
        <w:rPr>
          <w:rFonts w:ascii="Cambria" w:hAnsi="Cambria" w:cs="Segoe UI"/>
          <w:sz w:val="24"/>
          <w:szCs w:val="24"/>
        </w:rPr>
        <w:t>5683.</w:t>
      </w:r>
      <w:r w:rsidR="00401502" w:rsidRPr="0047068A">
        <w:rPr>
          <w:rFonts w:ascii="Cambria" w:hAnsi="Cambria"/>
          <w:sz w:val="24"/>
          <w:szCs w:val="24"/>
        </w:rPr>
        <w:t xml:space="preserve"> </w:t>
      </w:r>
    </w:p>
    <w:p w14:paraId="3602DAAE" w14:textId="702F7A06" w:rsidR="00E122C7" w:rsidRDefault="00401502" w:rsidP="00951137">
      <w:pPr>
        <w:rPr>
          <w:rFonts w:ascii="Cambria" w:hAnsi="Cambria" w:cs="Segoe UI"/>
          <w:sz w:val="24"/>
          <w:szCs w:val="24"/>
        </w:rPr>
      </w:pPr>
      <w:r w:rsidRPr="0047068A">
        <w:rPr>
          <w:rFonts w:ascii="Cambria" w:hAnsi="Cambria" w:cs="Segoe UI"/>
          <w:sz w:val="24"/>
          <w:szCs w:val="24"/>
        </w:rPr>
        <w:t>Bartoszek K, Matuszko D</w:t>
      </w:r>
      <w:r w:rsidR="00E87FE2">
        <w:rPr>
          <w:rFonts w:ascii="Cambria" w:hAnsi="Cambria" w:cs="Segoe UI"/>
          <w:sz w:val="24"/>
          <w:szCs w:val="24"/>
        </w:rPr>
        <w:t>,</w:t>
      </w:r>
      <w:r w:rsidRPr="0047068A">
        <w:rPr>
          <w:rFonts w:ascii="Cambria" w:hAnsi="Cambria" w:cs="Segoe UI"/>
          <w:sz w:val="24"/>
          <w:szCs w:val="24"/>
        </w:rPr>
        <w:t xml:space="preserve"> Soroka J</w:t>
      </w:r>
      <w:r w:rsidR="00E87FE2">
        <w:rPr>
          <w:rFonts w:ascii="Cambria" w:hAnsi="Cambria" w:cs="Segoe UI"/>
          <w:sz w:val="24"/>
          <w:szCs w:val="24"/>
        </w:rPr>
        <w:t xml:space="preserve"> (</w:t>
      </w:r>
      <w:r w:rsidRPr="0047068A">
        <w:rPr>
          <w:rFonts w:ascii="Cambria" w:hAnsi="Cambria" w:cs="Segoe UI"/>
          <w:sz w:val="24"/>
          <w:szCs w:val="24"/>
        </w:rPr>
        <w:t>2020</w:t>
      </w:r>
      <w:r w:rsidR="00E87FE2">
        <w:rPr>
          <w:rFonts w:ascii="Cambria" w:hAnsi="Cambria" w:cs="Segoe UI"/>
          <w:sz w:val="24"/>
          <w:szCs w:val="24"/>
        </w:rPr>
        <w:t>)</w:t>
      </w:r>
      <w:r w:rsidRPr="0047068A">
        <w:rPr>
          <w:rFonts w:ascii="Cambria" w:hAnsi="Cambria" w:cs="Segoe UI"/>
          <w:sz w:val="24"/>
          <w:szCs w:val="24"/>
        </w:rPr>
        <w:t xml:space="preserve"> Relationships between cloudiness, aerosol optical thickness, and sunshine duration in Poland. </w:t>
      </w:r>
      <w:r w:rsidRPr="00BD1EB7">
        <w:rPr>
          <w:rFonts w:ascii="Cambria" w:hAnsi="Cambria" w:cs="Segoe UI"/>
          <w:i/>
          <w:sz w:val="24"/>
          <w:szCs w:val="24"/>
        </w:rPr>
        <w:t xml:space="preserve">Atmospheric </w:t>
      </w:r>
      <w:r w:rsidR="00E87FE2">
        <w:rPr>
          <w:rFonts w:ascii="Cambria" w:hAnsi="Cambria" w:cs="Segoe UI"/>
          <w:i/>
          <w:sz w:val="24"/>
          <w:szCs w:val="24"/>
        </w:rPr>
        <w:t>R</w:t>
      </w:r>
      <w:r w:rsidRPr="00BD1EB7">
        <w:rPr>
          <w:rFonts w:ascii="Cambria" w:hAnsi="Cambria" w:cs="Segoe UI"/>
          <w:i/>
          <w:sz w:val="24"/>
          <w:szCs w:val="24"/>
        </w:rPr>
        <w:t>esearch</w:t>
      </w:r>
      <w:r w:rsidRPr="0047068A">
        <w:rPr>
          <w:rFonts w:ascii="Cambria" w:hAnsi="Cambria" w:cs="Segoe UI"/>
          <w:sz w:val="24"/>
          <w:szCs w:val="24"/>
        </w:rPr>
        <w:t xml:space="preserve">, </w:t>
      </w:r>
      <w:r w:rsidRPr="00BD1EB7">
        <w:rPr>
          <w:rFonts w:ascii="Cambria" w:hAnsi="Cambria" w:cs="Segoe UI"/>
          <w:b/>
          <w:sz w:val="24"/>
          <w:szCs w:val="24"/>
        </w:rPr>
        <w:t>245</w:t>
      </w:r>
      <w:r w:rsidRPr="0047068A">
        <w:rPr>
          <w:rFonts w:ascii="Cambria" w:hAnsi="Cambria" w:cs="Segoe UI"/>
          <w:sz w:val="24"/>
          <w:szCs w:val="24"/>
        </w:rPr>
        <w:t>, 105097.</w:t>
      </w:r>
    </w:p>
    <w:p w14:paraId="68691C95" w14:textId="700B1408" w:rsidR="009A02AD" w:rsidRPr="0047068A" w:rsidRDefault="009A02AD" w:rsidP="00951137">
      <w:pPr>
        <w:rPr>
          <w:rFonts w:ascii="Cambria" w:hAnsi="Cambria" w:cs="Segoe UI"/>
          <w:sz w:val="24"/>
          <w:szCs w:val="24"/>
        </w:rPr>
      </w:pPr>
      <w:r>
        <w:rPr>
          <w:rFonts w:ascii="Cambria" w:hAnsi="Cambria" w:cs="Segoe UI"/>
          <w:sz w:val="24"/>
          <w:szCs w:val="24"/>
        </w:rPr>
        <w:t xml:space="preserve">Bernhard GH, </w:t>
      </w:r>
      <w:proofErr w:type="spellStart"/>
      <w:r w:rsidRPr="009A02AD">
        <w:rPr>
          <w:rFonts w:ascii="Cambria" w:hAnsi="Cambria" w:cs="Segoe UI"/>
          <w:sz w:val="24"/>
          <w:szCs w:val="24"/>
        </w:rPr>
        <w:t>Bais</w:t>
      </w:r>
      <w:proofErr w:type="spellEnd"/>
      <w:r w:rsidRPr="009A02AD">
        <w:rPr>
          <w:rFonts w:ascii="Cambria" w:hAnsi="Cambria" w:cs="Segoe UI"/>
          <w:sz w:val="24"/>
          <w:szCs w:val="24"/>
        </w:rPr>
        <w:t>,</w:t>
      </w:r>
      <w:r>
        <w:rPr>
          <w:rFonts w:ascii="Cambria" w:hAnsi="Cambria" w:cs="Segoe UI"/>
          <w:sz w:val="24"/>
          <w:szCs w:val="24"/>
        </w:rPr>
        <w:t xml:space="preserve"> AF,</w:t>
      </w:r>
      <w:r w:rsidRPr="009A02AD">
        <w:rPr>
          <w:rFonts w:ascii="Cambria" w:hAnsi="Cambria" w:cs="Segoe UI"/>
          <w:sz w:val="24"/>
          <w:szCs w:val="24"/>
        </w:rPr>
        <w:t xml:space="preserve"> </w:t>
      </w:r>
      <w:proofErr w:type="spellStart"/>
      <w:r w:rsidRPr="009A02AD">
        <w:rPr>
          <w:rFonts w:ascii="Cambria" w:hAnsi="Cambria" w:cs="Segoe UI"/>
          <w:sz w:val="24"/>
          <w:szCs w:val="24"/>
        </w:rPr>
        <w:t>Aucamp</w:t>
      </w:r>
      <w:proofErr w:type="spellEnd"/>
      <w:r w:rsidRPr="009A02AD">
        <w:rPr>
          <w:rFonts w:ascii="Cambria" w:hAnsi="Cambria" w:cs="Segoe UI"/>
          <w:sz w:val="24"/>
          <w:szCs w:val="24"/>
        </w:rPr>
        <w:t>,</w:t>
      </w:r>
      <w:r>
        <w:rPr>
          <w:rFonts w:ascii="Cambria" w:hAnsi="Cambria" w:cs="Segoe UI"/>
          <w:sz w:val="24"/>
          <w:szCs w:val="24"/>
        </w:rPr>
        <w:t xml:space="preserve"> PJ, </w:t>
      </w:r>
      <w:proofErr w:type="spellStart"/>
      <w:r w:rsidRPr="009A02AD">
        <w:rPr>
          <w:rFonts w:ascii="Cambria" w:hAnsi="Cambria" w:cs="Segoe UI"/>
          <w:sz w:val="24"/>
          <w:szCs w:val="24"/>
        </w:rPr>
        <w:t>Klekociuk</w:t>
      </w:r>
      <w:proofErr w:type="spellEnd"/>
      <w:r w:rsidRPr="009A02AD">
        <w:rPr>
          <w:rFonts w:ascii="Cambria" w:hAnsi="Cambria" w:cs="Segoe UI"/>
          <w:sz w:val="24"/>
          <w:szCs w:val="24"/>
        </w:rPr>
        <w:t>,</w:t>
      </w:r>
      <w:r>
        <w:rPr>
          <w:rFonts w:ascii="Cambria" w:hAnsi="Cambria" w:cs="Segoe UI"/>
          <w:sz w:val="24"/>
          <w:szCs w:val="24"/>
        </w:rPr>
        <w:t xml:space="preserve"> AR,</w:t>
      </w:r>
      <w:r w:rsidRPr="009A02AD">
        <w:rPr>
          <w:rFonts w:ascii="Cambria" w:hAnsi="Cambria" w:cs="Segoe UI"/>
          <w:sz w:val="24"/>
          <w:szCs w:val="24"/>
        </w:rPr>
        <w:t xml:space="preserve"> </w:t>
      </w:r>
      <w:proofErr w:type="spellStart"/>
      <w:r w:rsidRPr="009A02AD">
        <w:rPr>
          <w:rFonts w:ascii="Cambria" w:hAnsi="Cambria" w:cs="Segoe UI"/>
          <w:sz w:val="24"/>
          <w:szCs w:val="24"/>
        </w:rPr>
        <w:t>Liley</w:t>
      </w:r>
      <w:proofErr w:type="spellEnd"/>
      <w:r>
        <w:rPr>
          <w:rFonts w:ascii="Cambria" w:hAnsi="Cambria" w:cs="Segoe UI"/>
          <w:sz w:val="24"/>
          <w:szCs w:val="24"/>
        </w:rPr>
        <w:t>, JB,</w:t>
      </w:r>
      <w:r w:rsidRPr="009A02AD">
        <w:rPr>
          <w:rFonts w:ascii="Cambria" w:hAnsi="Cambria" w:cs="Segoe UI"/>
          <w:sz w:val="24"/>
          <w:szCs w:val="24"/>
        </w:rPr>
        <w:t xml:space="preserve"> McKenzie</w:t>
      </w:r>
      <w:r>
        <w:rPr>
          <w:rFonts w:ascii="Cambria" w:hAnsi="Cambria" w:cs="Segoe UI"/>
          <w:sz w:val="24"/>
          <w:szCs w:val="24"/>
        </w:rPr>
        <w:t xml:space="preserve"> RL (2023) </w:t>
      </w:r>
      <w:r w:rsidRPr="009A02AD">
        <w:rPr>
          <w:rFonts w:ascii="Cambria" w:hAnsi="Cambria" w:cs="Segoe UI"/>
          <w:sz w:val="24"/>
          <w:szCs w:val="24"/>
        </w:rPr>
        <w:t>Stratospheric ozone, UV radiation, and climate interactions</w:t>
      </w:r>
      <w:r>
        <w:rPr>
          <w:rFonts w:ascii="Cambria" w:hAnsi="Cambria" w:cs="Segoe UI"/>
          <w:sz w:val="24"/>
          <w:szCs w:val="24"/>
        </w:rPr>
        <w:t xml:space="preserve">. </w:t>
      </w:r>
      <w:r w:rsidRPr="009A02AD">
        <w:rPr>
          <w:rFonts w:ascii="Cambria" w:hAnsi="Cambria" w:cs="Segoe UI"/>
          <w:i/>
          <w:sz w:val="24"/>
          <w:szCs w:val="24"/>
        </w:rPr>
        <w:t>Photochem</w:t>
      </w:r>
      <w:r>
        <w:rPr>
          <w:rFonts w:ascii="Cambria" w:hAnsi="Cambria" w:cs="Segoe UI"/>
          <w:i/>
          <w:sz w:val="24"/>
          <w:szCs w:val="24"/>
        </w:rPr>
        <w:t>ical and</w:t>
      </w:r>
      <w:r w:rsidRPr="009A02AD">
        <w:rPr>
          <w:rFonts w:ascii="Cambria" w:hAnsi="Cambria" w:cs="Segoe UI"/>
          <w:i/>
          <w:sz w:val="24"/>
          <w:szCs w:val="24"/>
        </w:rPr>
        <w:t xml:space="preserve"> Photobiol</w:t>
      </w:r>
      <w:r>
        <w:rPr>
          <w:rFonts w:ascii="Cambria" w:hAnsi="Cambria" w:cs="Segoe UI"/>
          <w:i/>
          <w:sz w:val="24"/>
          <w:szCs w:val="24"/>
        </w:rPr>
        <w:t>ogical</w:t>
      </w:r>
      <w:r w:rsidRPr="009A02AD">
        <w:rPr>
          <w:rFonts w:ascii="Cambria" w:hAnsi="Cambria" w:cs="Segoe UI"/>
          <w:i/>
          <w:sz w:val="24"/>
          <w:szCs w:val="24"/>
        </w:rPr>
        <w:t xml:space="preserve"> Sci</w:t>
      </w:r>
      <w:r>
        <w:rPr>
          <w:rFonts w:ascii="Cambria" w:hAnsi="Cambria" w:cs="Segoe UI"/>
          <w:i/>
          <w:sz w:val="24"/>
          <w:szCs w:val="24"/>
        </w:rPr>
        <w:t>ences</w:t>
      </w:r>
      <w:r>
        <w:rPr>
          <w:rFonts w:ascii="Helvetica" w:hAnsi="Helvetica" w:cs="Helvetica"/>
          <w:color w:val="222222"/>
          <w:shd w:val="clear" w:color="auto" w:fill="FFFFFF"/>
        </w:rPr>
        <w:t> </w:t>
      </w:r>
      <w:r w:rsidRPr="00CB2EFB">
        <w:rPr>
          <w:rFonts w:ascii="Cambria" w:hAnsi="Cambria" w:cs="Segoe UI"/>
          <w:b/>
          <w:sz w:val="24"/>
          <w:szCs w:val="24"/>
        </w:rPr>
        <w:t>22</w:t>
      </w:r>
      <w:r w:rsidRPr="00CB2EFB">
        <w:rPr>
          <w:rFonts w:ascii="Cambria" w:hAnsi="Cambria" w:cs="Segoe UI"/>
          <w:sz w:val="24"/>
          <w:szCs w:val="24"/>
        </w:rPr>
        <w:t>, 937–989.</w:t>
      </w:r>
    </w:p>
    <w:p w14:paraId="47C60840" w14:textId="4D8C2AE3" w:rsidR="00193000" w:rsidRPr="0047068A" w:rsidRDefault="00193000" w:rsidP="005D5494">
      <w:pPr>
        <w:spacing w:before="100" w:beforeAutospacing="1" w:after="100" w:afterAutospacing="1" w:line="240" w:lineRule="auto"/>
        <w:rPr>
          <w:rFonts w:ascii="Cambria" w:eastAsia="Times New Roman" w:hAnsi="Cambria" w:cs="Segoe UI"/>
          <w:sz w:val="24"/>
          <w:szCs w:val="24"/>
          <w:lang w:val="cs-CZ" w:eastAsia="en-IE"/>
        </w:rPr>
      </w:pPr>
      <w:proofErr w:type="spellStart"/>
      <w:r w:rsidRPr="0047068A">
        <w:rPr>
          <w:rFonts w:ascii="Cambria" w:eastAsia="Times New Roman" w:hAnsi="Cambria" w:cs="Segoe UI"/>
          <w:sz w:val="24"/>
          <w:szCs w:val="24"/>
          <w:lang w:val="cs-CZ" w:eastAsia="en-IE"/>
        </w:rPr>
        <w:t>Booth</w:t>
      </w:r>
      <w:proofErr w:type="spellEnd"/>
      <w:r w:rsidRPr="0047068A">
        <w:rPr>
          <w:rFonts w:ascii="Cambria" w:eastAsia="Times New Roman" w:hAnsi="Cambria" w:cs="Segoe UI"/>
          <w:sz w:val="24"/>
          <w:szCs w:val="24"/>
          <w:lang w:val="cs-CZ" w:eastAsia="en-IE"/>
        </w:rPr>
        <w:t xml:space="preserve"> BB, Jones CD, Collins M, Totterdell IJ, Cox PM, Sitch S, Huntingford C, Betts RA, Harris GR</w:t>
      </w:r>
      <w:r w:rsidR="00835465">
        <w:rPr>
          <w:rFonts w:ascii="Cambria" w:eastAsia="Times New Roman" w:hAnsi="Cambria" w:cs="Segoe UI"/>
          <w:sz w:val="24"/>
          <w:szCs w:val="24"/>
          <w:lang w:val="cs-CZ" w:eastAsia="en-IE"/>
        </w:rPr>
        <w:t xml:space="preserve">, </w:t>
      </w:r>
      <w:r w:rsidRPr="0047068A">
        <w:rPr>
          <w:rFonts w:ascii="Cambria" w:eastAsia="Times New Roman" w:hAnsi="Cambria" w:cs="Segoe UI"/>
          <w:sz w:val="24"/>
          <w:szCs w:val="24"/>
          <w:lang w:val="cs-CZ" w:eastAsia="en-IE"/>
        </w:rPr>
        <w:t>Lloyd J</w:t>
      </w:r>
      <w:r w:rsidR="00835465">
        <w:rPr>
          <w:rFonts w:ascii="Cambria" w:eastAsia="Times New Roman" w:hAnsi="Cambria" w:cs="Segoe UI"/>
          <w:sz w:val="24"/>
          <w:szCs w:val="24"/>
          <w:lang w:val="cs-CZ" w:eastAsia="en-IE"/>
        </w:rPr>
        <w:t xml:space="preserve"> (</w:t>
      </w:r>
      <w:r w:rsidRPr="0047068A">
        <w:rPr>
          <w:rFonts w:ascii="Cambria" w:eastAsia="Times New Roman" w:hAnsi="Cambria" w:cs="Segoe UI"/>
          <w:sz w:val="24"/>
          <w:szCs w:val="24"/>
          <w:lang w:val="cs-CZ" w:eastAsia="en-IE"/>
        </w:rPr>
        <w:t>2012</w:t>
      </w:r>
      <w:r w:rsidR="00835465">
        <w:rPr>
          <w:rFonts w:ascii="Cambria" w:eastAsia="Times New Roman" w:hAnsi="Cambria" w:cs="Segoe UI"/>
          <w:sz w:val="24"/>
          <w:szCs w:val="24"/>
          <w:lang w:val="cs-CZ" w:eastAsia="en-IE"/>
        </w:rPr>
        <w:t>)</w:t>
      </w:r>
      <w:r w:rsidRPr="0047068A">
        <w:rPr>
          <w:rFonts w:ascii="Cambria" w:eastAsia="Times New Roman" w:hAnsi="Cambria" w:cs="Segoe UI"/>
          <w:sz w:val="24"/>
          <w:szCs w:val="24"/>
          <w:lang w:val="cs-CZ" w:eastAsia="en-IE"/>
        </w:rPr>
        <w:t xml:space="preserve"> High sensitivity of future global warming to land carbon cycle processes. </w:t>
      </w:r>
      <w:r w:rsidRPr="00BD1EB7">
        <w:rPr>
          <w:rFonts w:ascii="Cambria" w:eastAsia="Times New Roman" w:hAnsi="Cambria" w:cs="Segoe UI"/>
          <w:i/>
          <w:sz w:val="24"/>
          <w:szCs w:val="24"/>
          <w:lang w:val="cs-CZ" w:eastAsia="en-IE"/>
        </w:rPr>
        <w:t>Environmental Research Letters</w:t>
      </w:r>
      <w:r w:rsidRPr="0047068A">
        <w:rPr>
          <w:rFonts w:ascii="Cambria" w:eastAsia="Times New Roman" w:hAnsi="Cambria" w:cs="Segoe UI"/>
          <w:sz w:val="24"/>
          <w:szCs w:val="24"/>
          <w:lang w:val="cs-CZ" w:eastAsia="en-IE"/>
        </w:rPr>
        <w:t xml:space="preserve">, </w:t>
      </w:r>
      <w:r w:rsidRPr="00BD1EB7">
        <w:rPr>
          <w:rFonts w:ascii="Cambria" w:eastAsia="Times New Roman" w:hAnsi="Cambria" w:cs="Segoe UI"/>
          <w:b/>
          <w:sz w:val="24"/>
          <w:szCs w:val="24"/>
          <w:lang w:val="cs-CZ" w:eastAsia="en-IE"/>
        </w:rPr>
        <w:t>7</w:t>
      </w:r>
      <w:r w:rsidRPr="0047068A">
        <w:rPr>
          <w:rFonts w:ascii="Cambria" w:eastAsia="Times New Roman" w:hAnsi="Cambria" w:cs="Segoe UI"/>
          <w:sz w:val="24"/>
          <w:szCs w:val="24"/>
          <w:lang w:val="cs-CZ" w:eastAsia="en-IE"/>
        </w:rPr>
        <w:t>(2), 024002.</w:t>
      </w:r>
    </w:p>
    <w:p w14:paraId="2B97D9C4" w14:textId="00A94B5B" w:rsidR="00AF195D" w:rsidRPr="0047068A" w:rsidRDefault="00E87FE2" w:rsidP="005D5494">
      <w:pPr>
        <w:spacing w:before="100" w:beforeAutospacing="1" w:after="100" w:afterAutospacing="1" w:line="240" w:lineRule="auto"/>
        <w:rPr>
          <w:rFonts w:ascii="Cambria" w:eastAsia="Times New Roman" w:hAnsi="Cambria" w:cs="Segoe UI"/>
          <w:sz w:val="24"/>
          <w:szCs w:val="24"/>
          <w:lang w:val="cs-CZ" w:eastAsia="en-IE"/>
        </w:rPr>
      </w:pPr>
      <w:r w:rsidRPr="00E87FE2">
        <w:rPr>
          <w:rFonts w:ascii="Cambria" w:hAnsi="Cambria"/>
          <w:sz w:val="24"/>
          <w:szCs w:val="24"/>
        </w:rPr>
        <w:t xml:space="preserve">Borenstein M, Hedges LV, Higgins JPT, Rothstein HR (2009) Introduction to meta-analysis. John Wiley &amp; Sons Ltd. </w:t>
      </w:r>
      <w:r w:rsidR="00C441CA" w:rsidRPr="00E87FE2">
        <w:rPr>
          <w:rFonts w:ascii="Cambria" w:hAnsi="Cambria"/>
          <w:sz w:val="24"/>
          <w:szCs w:val="24"/>
        </w:rPr>
        <w:t>ISBN:9780470743386</w:t>
      </w:r>
    </w:p>
    <w:p w14:paraId="61DF8C24" w14:textId="108407D5" w:rsidR="005D5494" w:rsidRPr="0047068A" w:rsidRDefault="005D5494" w:rsidP="005D5494">
      <w:pPr>
        <w:spacing w:before="100" w:beforeAutospacing="1" w:after="100" w:afterAutospacing="1" w:line="240" w:lineRule="auto"/>
        <w:rPr>
          <w:rFonts w:ascii="Cambria" w:eastAsia="Times New Roman" w:hAnsi="Cambria" w:cs="Arial"/>
          <w:sz w:val="24"/>
          <w:szCs w:val="24"/>
          <w:lang w:val="cs-CZ" w:eastAsia="en-IE"/>
        </w:rPr>
      </w:pPr>
      <w:r w:rsidRPr="0047068A">
        <w:rPr>
          <w:rFonts w:ascii="Cambria" w:eastAsia="Times New Roman" w:hAnsi="Cambria" w:cs="Segoe UI"/>
          <w:sz w:val="24"/>
          <w:szCs w:val="24"/>
          <w:lang w:val="cs-CZ" w:eastAsia="en-IE"/>
        </w:rPr>
        <w:t>Brodführer U (1955) Der einfluss einer abgestuften dosierung von</w:t>
      </w:r>
      <w:r w:rsidRPr="0047068A">
        <w:rPr>
          <w:rFonts w:ascii="Cambria" w:eastAsia="Times New Roman" w:hAnsi="Cambria" w:cs="Arial"/>
          <w:sz w:val="24"/>
          <w:szCs w:val="24"/>
          <w:lang w:val="cs-CZ" w:eastAsia="en-IE"/>
        </w:rPr>
        <w:t xml:space="preserve"> </w:t>
      </w:r>
      <w:r w:rsidRPr="0047068A">
        <w:rPr>
          <w:rFonts w:ascii="Cambria" w:eastAsia="Times New Roman" w:hAnsi="Cambria" w:cs="Segoe UI"/>
          <w:sz w:val="24"/>
          <w:szCs w:val="24"/>
          <w:lang w:val="cs-CZ" w:eastAsia="en-IE"/>
        </w:rPr>
        <w:t xml:space="preserve">ultravioletter sonnenstrahlung auf das wachstum der pflanzen. </w:t>
      </w:r>
      <w:r w:rsidRPr="0047068A">
        <w:rPr>
          <w:rFonts w:ascii="Cambria" w:eastAsia="Times New Roman" w:hAnsi="Cambria" w:cs="Segoe UI"/>
          <w:i/>
          <w:iCs/>
          <w:sz w:val="24"/>
          <w:szCs w:val="24"/>
          <w:lang w:val="cs-CZ" w:eastAsia="en-IE"/>
        </w:rPr>
        <w:t>Planta</w:t>
      </w:r>
      <w:r w:rsidR="00835465" w:rsidRPr="00BD1EB7">
        <w:rPr>
          <w:rFonts w:ascii="Cambria" w:eastAsia="Times New Roman" w:hAnsi="Cambria" w:cs="Segoe UI"/>
          <w:iCs/>
          <w:sz w:val="24"/>
          <w:szCs w:val="24"/>
          <w:lang w:val="cs-CZ" w:eastAsia="en-IE"/>
        </w:rPr>
        <w:t xml:space="preserve">, </w:t>
      </w:r>
      <w:r w:rsidRPr="0047068A">
        <w:rPr>
          <w:rFonts w:ascii="Cambria" w:eastAsia="Times New Roman" w:hAnsi="Cambria" w:cs="Segoe UI"/>
          <w:b/>
          <w:bCs/>
          <w:sz w:val="24"/>
          <w:szCs w:val="24"/>
          <w:lang w:val="cs-CZ" w:eastAsia="en-IE"/>
        </w:rPr>
        <w:t>45</w:t>
      </w:r>
      <w:r w:rsidRPr="00BD1EB7">
        <w:rPr>
          <w:rFonts w:ascii="Cambria" w:eastAsia="Times New Roman" w:hAnsi="Cambria" w:cs="Segoe UI"/>
          <w:bCs/>
          <w:sz w:val="24"/>
          <w:szCs w:val="24"/>
          <w:lang w:val="cs-CZ" w:eastAsia="en-IE"/>
        </w:rPr>
        <w:t>,</w:t>
      </w:r>
      <w:r w:rsidRPr="00835465">
        <w:rPr>
          <w:rFonts w:ascii="Cambria" w:eastAsia="Times New Roman" w:hAnsi="Cambria" w:cs="Arial"/>
          <w:sz w:val="24"/>
          <w:szCs w:val="24"/>
          <w:lang w:val="cs-CZ" w:eastAsia="en-IE"/>
        </w:rPr>
        <w:t xml:space="preserve"> </w:t>
      </w:r>
      <w:r w:rsidRPr="0047068A">
        <w:rPr>
          <w:rFonts w:ascii="Cambria" w:eastAsia="Times New Roman" w:hAnsi="Cambria" w:cs="Segoe UI"/>
          <w:sz w:val="24"/>
          <w:szCs w:val="24"/>
          <w:lang w:val="cs-CZ" w:eastAsia="en-IE"/>
        </w:rPr>
        <w:t>1–56.</w:t>
      </w:r>
    </w:p>
    <w:p w14:paraId="4A966B11" w14:textId="197B0C15" w:rsidR="00C37DC8" w:rsidRPr="0047068A" w:rsidRDefault="00C37DC8" w:rsidP="009645BD">
      <w:pPr>
        <w:spacing w:before="100" w:beforeAutospacing="1" w:after="100" w:afterAutospacing="1" w:line="240" w:lineRule="auto"/>
        <w:rPr>
          <w:rFonts w:ascii="Cambria" w:hAnsi="Cambria" w:cs="Segoe UI"/>
          <w:sz w:val="24"/>
          <w:szCs w:val="24"/>
        </w:rPr>
      </w:pPr>
      <w:r w:rsidRPr="0047068A">
        <w:rPr>
          <w:rFonts w:ascii="Cambria" w:hAnsi="Cambria" w:cs="Segoe UI"/>
          <w:sz w:val="24"/>
          <w:szCs w:val="24"/>
        </w:rPr>
        <w:lastRenderedPageBreak/>
        <w:t>Brodribb TJ, Powers J, Cochard H</w:t>
      </w:r>
      <w:r w:rsidR="00835465">
        <w:rPr>
          <w:rFonts w:ascii="Cambria" w:hAnsi="Cambria" w:cs="Segoe UI"/>
          <w:sz w:val="24"/>
          <w:szCs w:val="24"/>
        </w:rPr>
        <w:t xml:space="preserve">, </w:t>
      </w:r>
      <w:r w:rsidRPr="0047068A">
        <w:rPr>
          <w:rFonts w:ascii="Cambria" w:hAnsi="Cambria" w:cs="Segoe UI"/>
          <w:sz w:val="24"/>
          <w:szCs w:val="24"/>
        </w:rPr>
        <w:t xml:space="preserve">Choat B </w:t>
      </w:r>
      <w:r w:rsidR="00835465">
        <w:rPr>
          <w:rFonts w:ascii="Cambria" w:hAnsi="Cambria" w:cs="Segoe UI"/>
          <w:sz w:val="24"/>
          <w:szCs w:val="24"/>
        </w:rPr>
        <w:t>(</w:t>
      </w:r>
      <w:r w:rsidRPr="0047068A">
        <w:rPr>
          <w:rFonts w:ascii="Cambria" w:hAnsi="Cambria" w:cs="Segoe UI"/>
          <w:sz w:val="24"/>
          <w:szCs w:val="24"/>
        </w:rPr>
        <w:t>2020</w:t>
      </w:r>
      <w:r w:rsidR="00835465">
        <w:rPr>
          <w:rFonts w:ascii="Cambria" w:hAnsi="Cambria" w:cs="Segoe UI"/>
          <w:sz w:val="24"/>
          <w:szCs w:val="24"/>
        </w:rPr>
        <w:t>)</w:t>
      </w:r>
      <w:r w:rsidRPr="0047068A">
        <w:rPr>
          <w:rFonts w:ascii="Cambria" w:hAnsi="Cambria" w:cs="Segoe UI"/>
          <w:sz w:val="24"/>
          <w:szCs w:val="24"/>
        </w:rPr>
        <w:t xml:space="preserve"> Hanging by a thread? Forests and drought. </w:t>
      </w:r>
      <w:r w:rsidRPr="00BD1EB7">
        <w:rPr>
          <w:rFonts w:ascii="Cambria" w:hAnsi="Cambria" w:cs="Segoe UI"/>
          <w:i/>
          <w:sz w:val="24"/>
          <w:szCs w:val="24"/>
        </w:rPr>
        <w:t>Science</w:t>
      </w:r>
      <w:r w:rsidRPr="0047068A">
        <w:rPr>
          <w:rFonts w:ascii="Cambria" w:hAnsi="Cambria" w:cs="Segoe UI"/>
          <w:sz w:val="24"/>
          <w:szCs w:val="24"/>
        </w:rPr>
        <w:t xml:space="preserve">, </w:t>
      </w:r>
      <w:r w:rsidRPr="00BD1EB7">
        <w:rPr>
          <w:rFonts w:ascii="Cambria" w:hAnsi="Cambria" w:cs="Segoe UI"/>
          <w:b/>
          <w:sz w:val="24"/>
          <w:szCs w:val="24"/>
        </w:rPr>
        <w:t>368</w:t>
      </w:r>
      <w:r w:rsidRPr="0047068A">
        <w:rPr>
          <w:rFonts w:ascii="Cambria" w:hAnsi="Cambria" w:cs="Segoe UI"/>
          <w:sz w:val="24"/>
          <w:szCs w:val="24"/>
        </w:rPr>
        <w:t>(6488), 261</w:t>
      </w:r>
      <w:r w:rsidR="004865C8">
        <w:rPr>
          <w:rFonts w:ascii="Cambria" w:hAnsi="Cambria" w:cs="Segoe UI"/>
          <w:sz w:val="24"/>
          <w:szCs w:val="24"/>
        </w:rPr>
        <w:t>–</w:t>
      </w:r>
      <w:r w:rsidRPr="0047068A">
        <w:rPr>
          <w:rFonts w:ascii="Cambria" w:hAnsi="Cambria" w:cs="Segoe UI"/>
          <w:sz w:val="24"/>
          <w:szCs w:val="24"/>
        </w:rPr>
        <w:t>266.</w:t>
      </w:r>
    </w:p>
    <w:p w14:paraId="07B35ED8" w14:textId="56D33B9E" w:rsidR="00147097" w:rsidRPr="00BD1EB7" w:rsidRDefault="00147097" w:rsidP="009645BD">
      <w:pPr>
        <w:spacing w:before="100" w:beforeAutospacing="1" w:after="100" w:afterAutospacing="1" w:line="240" w:lineRule="auto"/>
        <w:rPr>
          <w:rFonts w:ascii="Cambria" w:hAnsi="Cambria" w:cs="Segoe UI"/>
          <w:iCs/>
          <w:sz w:val="24"/>
          <w:szCs w:val="24"/>
        </w:rPr>
      </w:pPr>
      <w:r w:rsidRPr="0047068A">
        <w:rPr>
          <w:rFonts w:ascii="Cambria" w:hAnsi="Cambria" w:cs="Segoe UI"/>
          <w:sz w:val="24"/>
          <w:szCs w:val="24"/>
        </w:rPr>
        <w:t>Caldwell MM, Teramura AH</w:t>
      </w:r>
      <w:r w:rsidR="00835465">
        <w:rPr>
          <w:rFonts w:ascii="Cambria" w:hAnsi="Cambria" w:cs="Segoe UI"/>
          <w:sz w:val="24"/>
          <w:szCs w:val="24"/>
        </w:rPr>
        <w:t xml:space="preserve">, </w:t>
      </w:r>
      <w:r w:rsidRPr="0047068A">
        <w:rPr>
          <w:rFonts w:ascii="Cambria" w:hAnsi="Cambria" w:cs="Segoe UI"/>
          <w:sz w:val="24"/>
          <w:szCs w:val="24"/>
        </w:rPr>
        <w:t xml:space="preserve">Tevini M </w:t>
      </w:r>
      <w:r w:rsidR="00835465">
        <w:rPr>
          <w:rFonts w:ascii="Cambria" w:hAnsi="Cambria" w:cs="Segoe UI"/>
          <w:sz w:val="24"/>
          <w:szCs w:val="24"/>
        </w:rPr>
        <w:t>(</w:t>
      </w:r>
      <w:r w:rsidRPr="0047068A">
        <w:rPr>
          <w:rFonts w:ascii="Cambria" w:hAnsi="Cambria" w:cs="Segoe UI"/>
          <w:sz w:val="24"/>
          <w:szCs w:val="24"/>
        </w:rPr>
        <w:t>1989</w:t>
      </w:r>
      <w:r w:rsidR="00835465">
        <w:rPr>
          <w:rFonts w:ascii="Cambria" w:hAnsi="Cambria" w:cs="Segoe UI"/>
          <w:sz w:val="24"/>
          <w:szCs w:val="24"/>
        </w:rPr>
        <w:t>)</w:t>
      </w:r>
      <w:r w:rsidRPr="0047068A">
        <w:rPr>
          <w:rFonts w:ascii="Cambria" w:hAnsi="Cambria" w:cs="Segoe UI"/>
          <w:sz w:val="24"/>
          <w:szCs w:val="24"/>
        </w:rPr>
        <w:t xml:space="preserve"> The changing solar ultraviolet climate and the ecological consequences for higher plants. </w:t>
      </w:r>
      <w:r w:rsidRPr="0047068A">
        <w:rPr>
          <w:rFonts w:ascii="Cambria" w:hAnsi="Cambria" w:cs="Segoe UI"/>
          <w:i/>
          <w:iCs/>
          <w:sz w:val="24"/>
          <w:szCs w:val="24"/>
        </w:rPr>
        <w:t>Trends in Ecology &amp; Evolution</w:t>
      </w:r>
      <w:r w:rsidRPr="00BD1EB7">
        <w:rPr>
          <w:rFonts w:ascii="Cambria" w:hAnsi="Cambria" w:cs="Segoe UI"/>
          <w:iCs/>
          <w:sz w:val="24"/>
          <w:szCs w:val="24"/>
        </w:rPr>
        <w:t xml:space="preserve">, </w:t>
      </w:r>
      <w:r w:rsidRPr="00BD1EB7">
        <w:rPr>
          <w:rFonts w:ascii="Cambria" w:hAnsi="Cambria" w:cs="Segoe UI"/>
          <w:b/>
          <w:iCs/>
          <w:sz w:val="24"/>
          <w:szCs w:val="24"/>
        </w:rPr>
        <w:t>4</w:t>
      </w:r>
      <w:r w:rsidRPr="00BD1EB7">
        <w:rPr>
          <w:rFonts w:ascii="Cambria" w:hAnsi="Cambria" w:cs="Segoe UI"/>
          <w:iCs/>
          <w:sz w:val="24"/>
          <w:szCs w:val="24"/>
        </w:rPr>
        <w:t>(12), 363</w:t>
      </w:r>
      <w:r w:rsidR="004865C8" w:rsidRPr="00835465">
        <w:rPr>
          <w:rFonts w:ascii="Cambria" w:hAnsi="Cambria" w:cs="Segoe UI"/>
          <w:sz w:val="24"/>
          <w:szCs w:val="24"/>
        </w:rPr>
        <w:t>–</w:t>
      </w:r>
      <w:r w:rsidRPr="00BD1EB7">
        <w:rPr>
          <w:rFonts w:ascii="Cambria" w:hAnsi="Cambria" w:cs="Segoe UI"/>
          <w:iCs/>
          <w:sz w:val="24"/>
          <w:szCs w:val="24"/>
        </w:rPr>
        <w:t>367.</w:t>
      </w:r>
    </w:p>
    <w:p w14:paraId="29E6BC95" w14:textId="374CFAE0" w:rsidR="009645BD" w:rsidRPr="0047068A" w:rsidRDefault="009645BD" w:rsidP="009645BD">
      <w:pPr>
        <w:spacing w:before="100" w:beforeAutospacing="1" w:after="100" w:afterAutospacing="1" w:line="240" w:lineRule="auto"/>
        <w:rPr>
          <w:rFonts w:ascii="Cambria" w:eastAsia="Times New Roman" w:hAnsi="Cambria" w:cs="Segoe UI"/>
          <w:sz w:val="24"/>
          <w:szCs w:val="24"/>
          <w:lang w:eastAsia="en-IE"/>
        </w:rPr>
      </w:pPr>
      <w:r w:rsidRPr="0047068A">
        <w:rPr>
          <w:rFonts w:ascii="Cambria" w:eastAsia="Times New Roman" w:hAnsi="Cambria" w:cs="Segoe UI"/>
          <w:sz w:val="24"/>
          <w:szCs w:val="24"/>
          <w:lang w:val="cs-CZ" w:eastAsia="en-IE"/>
        </w:rPr>
        <w:t xml:space="preserve">Day TA </w:t>
      </w:r>
      <w:r w:rsidR="00835465">
        <w:rPr>
          <w:rFonts w:ascii="Cambria" w:eastAsia="Times New Roman" w:hAnsi="Cambria" w:cs="Segoe UI"/>
          <w:sz w:val="24"/>
          <w:szCs w:val="24"/>
          <w:lang w:val="cs-CZ" w:eastAsia="en-IE"/>
        </w:rPr>
        <w:t>(</w:t>
      </w:r>
      <w:r w:rsidRPr="0047068A">
        <w:rPr>
          <w:rFonts w:ascii="Cambria" w:eastAsia="Times New Roman" w:hAnsi="Cambria" w:cs="Segoe UI"/>
          <w:sz w:val="24"/>
          <w:szCs w:val="24"/>
          <w:lang w:val="cs-CZ" w:eastAsia="en-IE"/>
        </w:rPr>
        <w:t>1993</w:t>
      </w:r>
      <w:r w:rsidR="00835465">
        <w:rPr>
          <w:rFonts w:ascii="Cambria" w:eastAsia="Times New Roman" w:hAnsi="Cambria" w:cs="Segoe UI"/>
          <w:sz w:val="24"/>
          <w:szCs w:val="24"/>
          <w:lang w:val="cs-CZ" w:eastAsia="en-IE"/>
        </w:rPr>
        <w:t>)</w:t>
      </w:r>
      <w:r w:rsidRPr="0047068A">
        <w:rPr>
          <w:rFonts w:ascii="Cambria" w:eastAsia="Times New Roman" w:hAnsi="Cambria" w:cs="Segoe UI"/>
          <w:sz w:val="24"/>
          <w:szCs w:val="24"/>
          <w:lang w:val="cs-CZ" w:eastAsia="en-IE"/>
        </w:rPr>
        <w:t xml:space="preserve"> </w:t>
      </w:r>
      <w:r w:rsidRPr="0047068A">
        <w:rPr>
          <w:rFonts w:ascii="Cambria" w:eastAsia="Times New Roman" w:hAnsi="Cambria" w:cs="Segoe UI"/>
          <w:sz w:val="24"/>
          <w:szCs w:val="24"/>
          <w:lang w:eastAsia="en-IE"/>
        </w:rPr>
        <w:t xml:space="preserve">Relating UV-B radiation screening effectiveness of foliage to absorbing-compound concentration and anatomical characteristics in a diverse group of plants. </w:t>
      </w:r>
      <w:r w:rsidRPr="00BD1EB7">
        <w:rPr>
          <w:rFonts w:ascii="Cambria" w:eastAsia="Times New Roman" w:hAnsi="Cambria" w:cs="Segoe UI"/>
          <w:i/>
          <w:sz w:val="24"/>
          <w:szCs w:val="24"/>
          <w:lang w:eastAsia="en-IE"/>
        </w:rPr>
        <w:t>Oecologia</w:t>
      </w:r>
      <w:r w:rsidR="00835465">
        <w:rPr>
          <w:rFonts w:ascii="Cambria" w:eastAsia="Times New Roman" w:hAnsi="Cambria" w:cs="Segoe UI"/>
          <w:sz w:val="24"/>
          <w:szCs w:val="24"/>
          <w:lang w:eastAsia="en-IE"/>
        </w:rPr>
        <w:t>,</w:t>
      </w:r>
      <w:r w:rsidRPr="0047068A">
        <w:rPr>
          <w:rFonts w:ascii="Cambria" w:eastAsia="Times New Roman" w:hAnsi="Cambria" w:cs="Segoe UI"/>
          <w:sz w:val="24"/>
          <w:szCs w:val="24"/>
          <w:lang w:eastAsia="en-IE"/>
        </w:rPr>
        <w:t xml:space="preserve"> </w:t>
      </w:r>
      <w:r w:rsidRPr="00BD1EB7">
        <w:rPr>
          <w:rFonts w:ascii="Cambria" w:eastAsia="Times New Roman" w:hAnsi="Cambria" w:cs="Segoe UI"/>
          <w:b/>
          <w:sz w:val="24"/>
          <w:szCs w:val="24"/>
          <w:lang w:eastAsia="en-IE"/>
        </w:rPr>
        <w:t>95</w:t>
      </w:r>
      <w:r w:rsidRPr="0047068A">
        <w:rPr>
          <w:rFonts w:ascii="Cambria" w:eastAsia="Times New Roman" w:hAnsi="Cambria" w:cs="Segoe UI"/>
          <w:sz w:val="24"/>
          <w:szCs w:val="24"/>
          <w:lang w:eastAsia="en-IE"/>
        </w:rPr>
        <w:t>, 542</w:t>
      </w:r>
      <w:r w:rsidR="004865C8">
        <w:rPr>
          <w:rFonts w:ascii="Cambria" w:hAnsi="Cambria" w:cs="Segoe UI"/>
          <w:sz w:val="24"/>
          <w:szCs w:val="24"/>
        </w:rPr>
        <w:t>–</w:t>
      </w:r>
      <w:r w:rsidRPr="0047068A">
        <w:rPr>
          <w:rFonts w:ascii="Cambria" w:eastAsia="Times New Roman" w:hAnsi="Cambria" w:cs="Segoe UI"/>
          <w:sz w:val="24"/>
          <w:szCs w:val="24"/>
          <w:lang w:eastAsia="en-IE"/>
        </w:rPr>
        <w:t>550.</w:t>
      </w:r>
    </w:p>
    <w:p w14:paraId="14873500" w14:textId="07C6432B" w:rsidR="009645BD" w:rsidRPr="0047068A" w:rsidRDefault="009645BD" w:rsidP="009645BD">
      <w:pPr>
        <w:spacing w:before="100" w:beforeAutospacing="1" w:after="100" w:afterAutospacing="1" w:line="240" w:lineRule="auto"/>
        <w:rPr>
          <w:rFonts w:ascii="Cambria" w:eastAsia="Times New Roman" w:hAnsi="Cambria" w:cs="Arial"/>
          <w:sz w:val="24"/>
          <w:szCs w:val="24"/>
          <w:lang w:eastAsia="en-IE"/>
        </w:rPr>
      </w:pPr>
      <w:r w:rsidRPr="0047068A">
        <w:rPr>
          <w:rStyle w:val="cf01"/>
          <w:rFonts w:ascii="Cambria" w:hAnsi="Cambria"/>
          <w:sz w:val="24"/>
          <w:szCs w:val="24"/>
        </w:rPr>
        <w:t xml:space="preserve">Day TA, Vogelmann TC, DeLucia EH </w:t>
      </w:r>
      <w:r w:rsidR="00835465">
        <w:rPr>
          <w:rStyle w:val="cf01"/>
          <w:rFonts w:ascii="Cambria" w:hAnsi="Cambria"/>
          <w:sz w:val="24"/>
          <w:szCs w:val="24"/>
        </w:rPr>
        <w:t>(</w:t>
      </w:r>
      <w:r w:rsidRPr="0047068A">
        <w:rPr>
          <w:rStyle w:val="cf01"/>
          <w:rFonts w:ascii="Cambria" w:hAnsi="Cambria"/>
          <w:sz w:val="24"/>
          <w:szCs w:val="24"/>
        </w:rPr>
        <w:t>1992</w:t>
      </w:r>
      <w:r w:rsidR="00835465">
        <w:rPr>
          <w:rStyle w:val="cf01"/>
          <w:rFonts w:ascii="Cambria" w:hAnsi="Cambria"/>
          <w:sz w:val="24"/>
          <w:szCs w:val="24"/>
        </w:rPr>
        <w:t>)</w:t>
      </w:r>
      <w:r w:rsidRPr="0047068A">
        <w:rPr>
          <w:rStyle w:val="cf01"/>
          <w:rFonts w:ascii="Cambria" w:hAnsi="Cambria"/>
          <w:sz w:val="24"/>
          <w:szCs w:val="24"/>
        </w:rPr>
        <w:t xml:space="preserve"> Are some plant life forms more effective than others in screening out ultraviolet-B radiation? </w:t>
      </w:r>
      <w:r w:rsidRPr="00BD1EB7">
        <w:rPr>
          <w:rStyle w:val="cf01"/>
          <w:rFonts w:ascii="Cambria" w:hAnsi="Cambria"/>
          <w:i/>
          <w:sz w:val="24"/>
          <w:szCs w:val="24"/>
        </w:rPr>
        <w:t>Oecologia</w:t>
      </w:r>
      <w:r w:rsidR="00835465">
        <w:rPr>
          <w:rStyle w:val="cf01"/>
          <w:rFonts w:ascii="Cambria" w:hAnsi="Cambria"/>
          <w:sz w:val="24"/>
          <w:szCs w:val="24"/>
        </w:rPr>
        <w:t xml:space="preserve">, </w:t>
      </w:r>
      <w:r w:rsidRPr="00BD1EB7">
        <w:rPr>
          <w:rStyle w:val="cf01"/>
          <w:rFonts w:ascii="Cambria" w:hAnsi="Cambria"/>
          <w:b/>
          <w:sz w:val="24"/>
          <w:szCs w:val="24"/>
        </w:rPr>
        <w:t>92</w:t>
      </w:r>
      <w:r w:rsidRPr="0047068A">
        <w:rPr>
          <w:rStyle w:val="cf01"/>
          <w:rFonts w:ascii="Cambria" w:hAnsi="Cambria"/>
          <w:sz w:val="24"/>
          <w:szCs w:val="24"/>
        </w:rPr>
        <w:t>, 513</w:t>
      </w:r>
      <w:r w:rsidR="004865C8">
        <w:rPr>
          <w:rFonts w:ascii="Cambria" w:hAnsi="Cambria" w:cs="Segoe UI"/>
          <w:sz w:val="24"/>
          <w:szCs w:val="24"/>
        </w:rPr>
        <w:t>–</w:t>
      </w:r>
      <w:r w:rsidRPr="0047068A">
        <w:rPr>
          <w:rStyle w:val="cf01"/>
          <w:rFonts w:ascii="Cambria" w:hAnsi="Cambria"/>
          <w:sz w:val="24"/>
          <w:szCs w:val="24"/>
        </w:rPr>
        <w:t>519.</w:t>
      </w:r>
    </w:p>
    <w:p w14:paraId="182DD99B" w14:textId="051DDF5B" w:rsidR="00F965A4" w:rsidRPr="00BD1EB7" w:rsidRDefault="00B66B96" w:rsidP="008B796B">
      <w:pPr>
        <w:pStyle w:val="pf0"/>
        <w:rPr>
          <w:rFonts w:ascii="Cambria" w:eastAsiaTheme="minorHAnsi" w:hAnsi="Cambria" w:cs="Segoe UI"/>
          <w:iCs/>
          <w:lang w:eastAsia="en-US"/>
        </w:rPr>
      </w:pPr>
      <w:r w:rsidRPr="0047068A">
        <w:rPr>
          <w:rFonts w:ascii="Cambria" w:eastAsiaTheme="minorHAnsi" w:hAnsi="Cambria" w:cs="Segoe UI"/>
          <w:lang w:eastAsia="en-US"/>
        </w:rPr>
        <w:t>D</w:t>
      </w:r>
      <w:r w:rsidR="00F965A4" w:rsidRPr="0047068A">
        <w:rPr>
          <w:rFonts w:ascii="Cambria" w:eastAsiaTheme="minorHAnsi" w:hAnsi="Cambria" w:cs="Segoe UI"/>
          <w:lang w:eastAsia="en-US"/>
        </w:rPr>
        <w:t>e Paula Bernado W, Baroni DF, Ruas KF, Santos AR, de Souza SB, Passos LC, Façanha AR, Ramalho JC, Campostrini E, Rakocevic M</w:t>
      </w:r>
      <w:r w:rsidR="00835465">
        <w:rPr>
          <w:rFonts w:ascii="Cambria" w:eastAsiaTheme="minorHAnsi" w:hAnsi="Cambria" w:cs="Segoe UI"/>
          <w:lang w:eastAsia="en-US"/>
        </w:rPr>
        <w:t xml:space="preserve">, </w:t>
      </w:r>
      <w:r w:rsidR="00F965A4" w:rsidRPr="0047068A">
        <w:rPr>
          <w:rFonts w:ascii="Cambria" w:eastAsiaTheme="minorHAnsi" w:hAnsi="Cambria" w:cs="Segoe UI"/>
          <w:lang w:eastAsia="en-US"/>
        </w:rPr>
        <w:t xml:space="preserve">Rodrigues WP </w:t>
      </w:r>
      <w:r w:rsidR="00835465">
        <w:rPr>
          <w:rFonts w:ascii="Cambria" w:eastAsiaTheme="minorHAnsi" w:hAnsi="Cambria" w:cs="Segoe UI"/>
          <w:lang w:eastAsia="en-US"/>
        </w:rPr>
        <w:t>(</w:t>
      </w:r>
      <w:r w:rsidR="00F965A4" w:rsidRPr="0047068A">
        <w:rPr>
          <w:rFonts w:ascii="Cambria" w:eastAsiaTheme="minorHAnsi" w:hAnsi="Cambria" w:cs="Segoe UI"/>
          <w:lang w:eastAsia="en-US"/>
        </w:rPr>
        <w:t>2022</w:t>
      </w:r>
      <w:r w:rsidR="00835465">
        <w:rPr>
          <w:rFonts w:ascii="Cambria" w:eastAsiaTheme="minorHAnsi" w:hAnsi="Cambria" w:cs="Segoe UI"/>
          <w:lang w:eastAsia="en-US"/>
        </w:rPr>
        <w:t>)</w:t>
      </w:r>
      <w:r w:rsidR="00F965A4" w:rsidRPr="0047068A">
        <w:rPr>
          <w:rFonts w:ascii="Cambria" w:eastAsiaTheme="minorHAnsi" w:hAnsi="Cambria" w:cs="Segoe UI"/>
          <w:lang w:eastAsia="en-US"/>
        </w:rPr>
        <w:t xml:space="preserve"> Ultraviolet radiation underlies metabolic energy reprograming in </w:t>
      </w:r>
      <w:r w:rsidR="00F965A4" w:rsidRPr="00BD1EB7">
        <w:rPr>
          <w:rFonts w:ascii="Cambria" w:eastAsiaTheme="minorHAnsi" w:hAnsi="Cambria" w:cs="Segoe UI"/>
          <w:i/>
          <w:lang w:eastAsia="en-US"/>
        </w:rPr>
        <w:t>Coffea arabica</w:t>
      </w:r>
      <w:r w:rsidR="00F965A4" w:rsidRPr="0047068A">
        <w:rPr>
          <w:rFonts w:ascii="Cambria" w:eastAsiaTheme="minorHAnsi" w:hAnsi="Cambria" w:cs="Segoe UI"/>
          <w:lang w:eastAsia="en-US"/>
        </w:rPr>
        <w:t xml:space="preserve"> and </w:t>
      </w:r>
      <w:r w:rsidR="00F965A4" w:rsidRPr="00BD1EB7">
        <w:rPr>
          <w:rFonts w:ascii="Cambria" w:eastAsiaTheme="minorHAnsi" w:hAnsi="Cambria" w:cs="Segoe UI"/>
          <w:i/>
          <w:lang w:eastAsia="en-US"/>
        </w:rPr>
        <w:t>Coffea canephora</w:t>
      </w:r>
      <w:r w:rsidR="00F965A4" w:rsidRPr="0047068A">
        <w:rPr>
          <w:rFonts w:ascii="Cambria" w:eastAsiaTheme="minorHAnsi" w:hAnsi="Cambria" w:cs="Segoe UI"/>
          <w:lang w:eastAsia="en-US"/>
        </w:rPr>
        <w:t xml:space="preserve"> genotypes. </w:t>
      </w:r>
      <w:r w:rsidR="00F965A4" w:rsidRPr="0047068A">
        <w:rPr>
          <w:rFonts w:ascii="Cambria" w:eastAsiaTheme="minorHAnsi" w:hAnsi="Cambria" w:cs="Segoe UI"/>
          <w:i/>
          <w:iCs/>
          <w:lang w:eastAsia="en-US"/>
        </w:rPr>
        <w:t>Scientia Horticulturae</w:t>
      </w:r>
      <w:r w:rsidR="00F965A4" w:rsidRPr="00BD1EB7">
        <w:rPr>
          <w:rFonts w:ascii="Cambria" w:eastAsiaTheme="minorHAnsi" w:hAnsi="Cambria" w:cs="Segoe UI"/>
          <w:iCs/>
          <w:lang w:eastAsia="en-US"/>
        </w:rPr>
        <w:t xml:space="preserve">, </w:t>
      </w:r>
      <w:r w:rsidR="00F965A4" w:rsidRPr="00BD1EB7">
        <w:rPr>
          <w:rFonts w:ascii="Cambria" w:eastAsiaTheme="minorHAnsi" w:hAnsi="Cambria" w:cs="Segoe UI"/>
          <w:b/>
          <w:iCs/>
          <w:lang w:eastAsia="en-US"/>
        </w:rPr>
        <w:t>295</w:t>
      </w:r>
      <w:r w:rsidR="00F965A4" w:rsidRPr="00BD1EB7">
        <w:rPr>
          <w:rFonts w:ascii="Cambria" w:eastAsiaTheme="minorHAnsi" w:hAnsi="Cambria" w:cs="Segoe UI"/>
          <w:iCs/>
          <w:lang w:eastAsia="en-US"/>
        </w:rPr>
        <w:t xml:space="preserve">, 110881. </w:t>
      </w:r>
    </w:p>
    <w:p w14:paraId="11226126" w14:textId="53B20C00" w:rsidR="008D3571" w:rsidRPr="00CB2EFB" w:rsidRDefault="008D3571" w:rsidP="008B796B">
      <w:pPr>
        <w:pStyle w:val="pf0"/>
        <w:rPr>
          <w:rStyle w:val="cf01"/>
          <w:rFonts w:ascii="Cambria" w:hAnsi="Cambria"/>
          <w:sz w:val="24"/>
          <w:szCs w:val="24"/>
        </w:rPr>
      </w:pPr>
      <w:r w:rsidRPr="0047068A">
        <w:rPr>
          <w:rStyle w:val="cf01"/>
          <w:rFonts w:ascii="Cambria" w:hAnsi="Cambria"/>
          <w:sz w:val="24"/>
          <w:szCs w:val="24"/>
        </w:rPr>
        <w:t xml:space="preserve">Doheny-Adams T, Hunt L, Franks PJ, Beerling DJ, Gray JE (2012) Genetic manipulation of stomatal density influences stomatal size, plant growth and tolerance to restricted water supply across a growth carbon dioxide gradient. </w:t>
      </w:r>
      <w:r w:rsidR="00684095" w:rsidRPr="00BD1EB7">
        <w:rPr>
          <w:rStyle w:val="cf01"/>
          <w:rFonts w:ascii="Cambria" w:hAnsi="Cambria"/>
          <w:i/>
          <w:sz w:val="24"/>
          <w:szCs w:val="24"/>
        </w:rPr>
        <w:t xml:space="preserve">Philosophical Transactions of the Royal </w:t>
      </w:r>
      <w:r w:rsidR="00684095" w:rsidRPr="00CB2EFB">
        <w:rPr>
          <w:rStyle w:val="cf01"/>
          <w:rFonts w:ascii="Cambria" w:hAnsi="Cambria"/>
          <w:i/>
          <w:sz w:val="24"/>
          <w:szCs w:val="24"/>
        </w:rPr>
        <w:t>Society</w:t>
      </w:r>
      <w:r w:rsidR="00684095" w:rsidRPr="00CB2EFB" w:rsidDel="00684095">
        <w:rPr>
          <w:rStyle w:val="cf01"/>
          <w:rFonts w:ascii="Cambria" w:hAnsi="Cambria"/>
          <w:i/>
          <w:sz w:val="24"/>
          <w:szCs w:val="24"/>
        </w:rPr>
        <w:t xml:space="preserve"> </w:t>
      </w:r>
      <w:r w:rsidRPr="00CB2EFB">
        <w:rPr>
          <w:rStyle w:val="cf01"/>
          <w:rFonts w:ascii="Cambria" w:hAnsi="Cambria"/>
          <w:i/>
          <w:sz w:val="24"/>
          <w:szCs w:val="24"/>
        </w:rPr>
        <w:t>B Biol</w:t>
      </w:r>
      <w:r w:rsidR="00684095" w:rsidRPr="00CB2EFB">
        <w:rPr>
          <w:rStyle w:val="cf01"/>
          <w:rFonts w:ascii="Cambria" w:hAnsi="Cambria"/>
          <w:i/>
          <w:sz w:val="24"/>
          <w:szCs w:val="24"/>
        </w:rPr>
        <w:t>ogical</w:t>
      </w:r>
      <w:r w:rsidRPr="00CB2EFB">
        <w:rPr>
          <w:rStyle w:val="cf01"/>
          <w:rFonts w:ascii="Cambria" w:hAnsi="Cambria"/>
          <w:i/>
          <w:sz w:val="24"/>
          <w:szCs w:val="24"/>
        </w:rPr>
        <w:t xml:space="preserve"> Sci</w:t>
      </w:r>
      <w:r w:rsidR="00684095" w:rsidRPr="00CB2EFB">
        <w:rPr>
          <w:rStyle w:val="cf01"/>
          <w:rFonts w:ascii="Cambria" w:hAnsi="Cambria"/>
          <w:i/>
          <w:sz w:val="24"/>
          <w:szCs w:val="24"/>
        </w:rPr>
        <w:t>ences</w:t>
      </w:r>
      <w:r w:rsidR="00684095" w:rsidRPr="00CB2EFB">
        <w:rPr>
          <w:rStyle w:val="cf01"/>
          <w:rFonts w:ascii="Cambria" w:hAnsi="Cambria"/>
          <w:sz w:val="24"/>
          <w:szCs w:val="24"/>
        </w:rPr>
        <w:t>,</w:t>
      </w:r>
      <w:r w:rsidRPr="00CB2EFB">
        <w:rPr>
          <w:rStyle w:val="cf01"/>
          <w:rFonts w:ascii="Cambria" w:hAnsi="Cambria"/>
          <w:sz w:val="24"/>
          <w:szCs w:val="24"/>
        </w:rPr>
        <w:t xml:space="preserve"> </w:t>
      </w:r>
      <w:r w:rsidRPr="00CB2EFB">
        <w:rPr>
          <w:rStyle w:val="cf01"/>
          <w:rFonts w:ascii="Cambria" w:hAnsi="Cambria"/>
          <w:b/>
          <w:sz w:val="24"/>
          <w:szCs w:val="24"/>
        </w:rPr>
        <w:t>367</w:t>
      </w:r>
      <w:r w:rsidR="00684095" w:rsidRPr="00CB2EFB">
        <w:rPr>
          <w:rStyle w:val="cf01"/>
          <w:rFonts w:ascii="Cambria" w:hAnsi="Cambria"/>
          <w:sz w:val="24"/>
          <w:szCs w:val="24"/>
        </w:rPr>
        <w:t>,</w:t>
      </w:r>
      <w:r w:rsidRPr="00CB2EFB">
        <w:rPr>
          <w:rStyle w:val="cf01"/>
          <w:rFonts w:ascii="Cambria" w:hAnsi="Cambria"/>
          <w:sz w:val="24"/>
          <w:szCs w:val="24"/>
        </w:rPr>
        <w:t xml:space="preserve"> 547–555</w:t>
      </w:r>
      <w:r w:rsidR="00BD1EB7" w:rsidRPr="00CB2EFB">
        <w:rPr>
          <w:rStyle w:val="cf01"/>
          <w:rFonts w:ascii="Cambria" w:hAnsi="Cambria"/>
          <w:sz w:val="24"/>
          <w:szCs w:val="24"/>
        </w:rPr>
        <w:t>.</w:t>
      </w:r>
    </w:p>
    <w:p w14:paraId="57A26D8C" w14:textId="5AF9095F" w:rsidR="008B796B" w:rsidRPr="00CB2EFB" w:rsidRDefault="008B796B" w:rsidP="008B796B">
      <w:pPr>
        <w:pStyle w:val="pf0"/>
        <w:rPr>
          <w:rStyle w:val="cf01"/>
          <w:rFonts w:ascii="Cambria" w:hAnsi="Cambria"/>
          <w:sz w:val="24"/>
          <w:szCs w:val="24"/>
        </w:rPr>
      </w:pPr>
      <w:r w:rsidRPr="00CB2EFB">
        <w:rPr>
          <w:rStyle w:val="cf01"/>
          <w:rFonts w:ascii="Cambria" w:hAnsi="Cambria"/>
          <w:sz w:val="24"/>
          <w:szCs w:val="24"/>
        </w:rPr>
        <w:t>Dow GJ, Bergmann DC, Berry JA (2014) An integrated model of stomatal</w:t>
      </w:r>
      <w:r w:rsidR="00711D83" w:rsidRPr="00CB2EFB">
        <w:rPr>
          <w:rFonts w:ascii="Cambria" w:hAnsi="Cambria" w:cs="Arial"/>
        </w:rPr>
        <w:t xml:space="preserve"> </w:t>
      </w:r>
      <w:r w:rsidRPr="00CB2EFB">
        <w:rPr>
          <w:rStyle w:val="cf01"/>
          <w:rFonts w:ascii="Cambria" w:hAnsi="Cambria"/>
          <w:sz w:val="24"/>
          <w:szCs w:val="24"/>
        </w:rPr>
        <w:t xml:space="preserve">development and leaf physiology. </w:t>
      </w:r>
      <w:r w:rsidRPr="00CB2EFB">
        <w:rPr>
          <w:rStyle w:val="cf01"/>
          <w:rFonts w:ascii="Cambria" w:hAnsi="Cambria"/>
          <w:i/>
          <w:sz w:val="24"/>
          <w:szCs w:val="24"/>
        </w:rPr>
        <w:t>New Phytol</w:t>
      </w:r>
      <w:r w:rsidR="00684095" w:rsidRPr="00CB2EFB">
        <w:rPr>
          <w:rStyle w:val="cf01"/>
          <w:rFonts w:ascii="Cambria" w:hAnsi="Cambria"/>
          <w:i/>
          <w:sz w:val="24"/>
          <w:szCs w:val="24"/>
        </w:rPr>
        <w:t>ogist</w:t>
      </w:r>
      <w:r w:rsidR="00684095" w:rsidRPr="00CB2EFB">
        <w:rPr>
          <w:rStyle w:val="cf01"/>
          <w:rFonts w:ascii="Cambria" w:hAnsi="Cambria"/>
          <w:sz w:val="24"/>
          <w:szCs w:val="24"/>
        </w:rPr>
        <w:t>,</w:t>
      </w:r>
      <w:r w:rsidRPr="00CB2EFB">
        <w:rPr>
          <w:rStyle w:val="cf01"/>
          <w:rFonts w:ascii="Cambria" w:hAnsi="Cambria"/>
          <w:sz w:val="24"/>
          <w:szCs w:val="24"/>
        </w:rPr>
        <w:t xml:space="preserve"> </w:t>
      </w:r>
      <w:r w:rsidRPr="00CB2EFB">
        <w:rPr>
          <w:rStyle w:val="cf01"/>
          <w:rFonts w:ascii="Cambria" w:hAnsi="Cambria"/>
          <w:b/>
          <w:sz w:val="24"/>
          <w:szCs w:val="24"/>
        </w:rPr>
        <w:t>201</w:t>
      </w:r>
      <w:r w:rsidR="00684095" w:rsidRPr="00CB2EFB">
        <w:rPr>
          <w:rStyle w:val="cf01"/>
          <w:rFonts w:ascii="Cambria" w:hAnsi="Cambria"/>
          <w:sz w:val="24"/>
          <w:szCs w:val="24"/>
        </w:rPr>
        <w:t>,</w:t>
      </w:r>
      <w:r w:rsidRPr="00CB2EFB">
        <w:rPr>
          <w:rStyle w:val="cf01"/>
          <w:rFonts w:ascii="Cambria" w:hAnsi="Cambria"/>
          <w:sz w:val="24"/>
          <w:szCs w:val="24"/>
        </w:rPr>
        <w:t xml:space="preserve"> 1218–1226</w:t>
      </w:r>
      <w:r w:rsidR="00BD1EB7" w:rsidRPr="00CB2EFB">
        <w:rPr>
          <w:rStyle w:val="cf01"/>
          <w:rFonts w:ascii="Cambria" w:hAnsi="Cambria"/>
          <w:sz w:val="24"/>
          <w:szCs w:val="24"/>
        </w:rPr>
        <w:t>.</w:t>
      </w:r>
    </w:p>
    <w:p w14:paraId="36B1E8FF" w14:textId="24D0064B" w:rsidR="009645BD" w:rsidRPr="00CB2EFB" w:rsidRDefault="009645BD" w:rsidP="009645BD">
      <w:pPr>
        <w:pStyle w:val="pf0"/>
        <w:rPr>
          <w:rFonts w:ascii="Cambria" w:hAnsi="Cambria" w:cs="Arial"/>
        </w:rPr>
      </w:pPr>
      <w:r w:rsidRPr="00CB2EFB">
        <w:rPr>
          <w:rStyle w:val="cf01"/>
          <w:rFonts w:ascii="Cambria" w:hAnsi="Cambria"/>
          <w:sz w:val="24"/>
          <w:szCs w:val="24"/>
        </w:rPr>
        <w:t>Drake PL, Froend RH, Franks PJ (2013) Smaller, faster stomata: scaling of</w:t>
      </w:r>
      <w:r w:rsidRPr="00CB2EFB">
        <w:rPr>
          <w:rFonts w:ascii="Cambria" w:hAnsi="Cambria" w:cs="Arial"/>
        </w:rPr>
        <w:t xml:space="preserve"> </w:t>
      </w:r>
      <w:r w:rsidRPr="00CB2EFB">
        <w:rPr>
          <w:rStyle w:val="cf01"/>
          <w:rFonts w:ascii="Cambria" w:hAnsi="Cambria"/>
          <w:sz w:val="24"/>
          <w:szCs w:val="24"/>
        </w:rPr>
        <w:t xml:space="preserve">stomatal size, rate of response, and stomatal conductance. </w:t>
      </w:r>
      <w:r w:rsidRPr="00CB2EFB">
        <w:rPr>
          <w:rStyle w:val="cf01"/>
          <w:rFonts w:ascii="Cambria" w:hAnsi="Cambria"/>
          <w:i/>
          <w:sz w:val="24"/>
          <w:szCs w:val="24"/>
        </w:rPr>
        <w:t>J</w:t>
      </w:r>
      <w:r w:rsidR="00B31269" w:rsidRPr="00CB2EFB">
        <w:rPr>
          <w:rStyle w:val="cf01"/>
          <w:rFonts w:ascii="Cambria" w:hAnsi="Cambria"/>
          <w:i/>
          <w:sz w:val="24"/>
          <w:szCs w:val="24"/>
        </w:rPr>
        <w:t>ournal of</w:t>
      </w:r>
      <w:r w:rsidRPr="00CB2EFB">
        <w:rPr>
          <w:rStyle w:val="cf01"/>
          <w:rFonts w:ascii="Cambria" w:hAnsi="Cambria"/>
          <w:i/>
          <w:sz w:val="24"/>
          <w:szCs w:val="24"/>
        </w:rPr>
        <w:t xml:space="preserve"> Exp</w:t>
      </w:r>
      <w:r w:rsidR="00B31269" w:rsidRPr="00CB2EFB">
        <w:rPr>
          <w:rStyle w:val="cf01"/>
          <w:rFonts w:ascii="Cambria" w:hAnsi="Cambria"/>
          <w:i/>
          <w:sz w:val="24"/>
          <w:szCs w:val="24"/>
        </w:rPr>
        <w:t>erimental</w:t>
      </w:r>
      <w:r w:rsidRPr="00CB2EFB">
        <w:rPr>
          <w:rStyle w:val="cf01"/>
          <w:rFonts w:ascii="Cambria" w:hAnsi="Cambria"/>
          <w:i/>
          <w:sz w:val="24"/>
          <w:szCs w:val="24"/>
        </w:rPr>
        <w:t xml:space="preserve"> Bot</w:t>
      </w:r>
      <w:r w:rsidR="00B31269" w:rsidRPr="00CB2EFB">
        <w:rPr>
          <w:rStyle w:val="cf01"/>
          <w:rFonts w:ascii="Cambria" w:hAnsi="Cambria"/>
          <w:i/>
          <w:sz w:val="24"/>
          <w:szCs w:val="24"/>
        </w:rPr>
        <w:t>any</w:t>
      </w:r>
      <w:r w:rsidR="00B31269" w:rsidRPr="00CB2EFB">
        <w:rPr>
          <w:rStyle w:val="cf01"/>
          <w:rFonts w:ascii="Cambria" w:hAnsi="Cambria"/>
          <w:sz w:val="24"/>
          <w:szCs w:val="24"/>
        </w:rPr>
        <w:t>,</w:t>
      </w:r>
      <w:r w:rsidRPr="00CB2EFB">
        <w:rPr>
          <w:rStyle w:val="cf01"/>
          <w:rFonts w:ascii="Cambria" w:hAnsi="Cambria"/>
          <w:sz w:val="24"/>
          <w:szCs w:val="24"/>
        </w:rPr>
        <w:t xml:space="preserve"> </w:t>
      </w:r>
      <w:r w:rsidRPr="00CB2EFB">
        <w:rPr>
          <w:rStyle w:val="cf01"/>
          <w:rFonts w:ascii="Cambria" w:hAnsi="Cambria"/>
          <w:b/>
          <w:sz w:val="24"/>
          <w:szCs w:val="24"/>
        </w:rPr>
        <w:t>64</w:t>
      </w:r>
      <w:r w:rsidR="00B31269" w:rsidRPr="00CB2EFB">
        <w:rPr>
          <w:rStyle w:val="cf01"/>
          <w:rFonts w:ascii="Cambria" w:hAnsi="Cambria"/>
          <w:sz w:val="24"/>
          <w:szCs w:val="24"/>
        </w:rPr>
        <w:t>,</w:t>
      </w:r>
      <w:r w:rsidRPr="00CB2EFB">
        <w:rPr>
          <w:rFonts w:ascii="Cambria" w:hAnsi="Cambria" w:cs="Arial"/>
        </w:rPr>
        <w:t xml:space="preserve"> </w:t>
      </w:r>
      <w:r w:rsidRPr="00CB2EFB">
        <w:rPr>
          <w:rStyle w:val="cf01"/>
          <w:rFonts w:ascii="Cambria" w:hAnsi="Cambria"/>
          <w:sz w:val="24"/>
          <w:szCs w:val="24"/>
        </w:rPr>
        <w:t>495–505</w:t>
      </w:r>
      <w:r w:rsidR="00BD1EB7" w:rsidRPr="00CB2EFB">
        <w:rPr>
          <w:rStyle w:val="cf01"/>
          <w:rFonts w:ascii="Cambria" w:hAnsi="Cambria"/>
          <w:sz w:val="24"/>
          <w:szCs w:val="24"/>
        </w:rPr>
        <w:t>.</w:t>
      </w:r>
    </w:p>
    <w:p w14:paraId="73B85A71" w14:textId="48AC9EE2" w:rsidR="00EF788E" w:rsidRPr="00CB2EFB" w:rsidRDefault="00EF788E" w:rsidP="008B796B">
      <w:pPr>
        <w:pStyle w:val="pf0"/>
        <w:rPr>
          <w:rFonts w:ascii="Cambria" w:eastAsiaTheme="minorHAnsi" w:hAnsi="Cambria" w:cs="Segoe UI"/>
          <w:color w:val="222222"/>
          <w:lang w:val="nl-NL" w:eastAsia="en-US"/>
        </w:rPr>
      </w:pPr>
      <w:r w:rsidRPr="00CB2EFB">
        <w:rPr>
          <w:rFonts w:ascii="Cambria" w:eastAsiaTheme="minorHAnsi" w:hAnsi="Cambria" w:cs="Segoe UI"/>
          <w:color w:val="222222"/>
          <w:lang w:eastAsia="en-US"/>
        </w:rPr>
        <w:t>Drake JE,</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Tjoelker MG,</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Vårhammar A,</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Medlyn BE,</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Reich PB,</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Leigh A,</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Pfautsch S,</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Blackman CJ,</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López R,</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Aspinwall MJ,</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Crous KY,</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Duursma RA,</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Kumarathunge D,</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De Kauwe MG,</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Jiang M,</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Nicotra AB,</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Tissue DT,</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Choat B,</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Atkin OK, Barton CVM</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(2018)</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color w:val="222222"/>
          <w:lang w:eastAsia="en-US"/>
        </w:rPr>
        <w:t>Trees tolerate an extreme heatwave via sustained transpirational cooling and increased leaf thermal tolerance.</w:t>
      </w:r>
      <w:r w:rsidR="00B31269" w:rsidRPr="00CB2EFB">
        <w:rPr>
          <w:rFonts w:ascii="Cambria" w:eastAsiaTheme="minorHAnsi" w:hAnsi="Cambria" w:cs="Segoe UI"/>
          <w:color w:val="222222"/>
          <w:lang w:eastAsia="en-US"/>
        </w:rPr>
        <w:t xml:space="preserve"> </w:t>
      </w:r>
      <w:r w:rsidRPr="00CB2EFB">
        <w:rPr>
          <w:rFonts w:ascii="Cambria" w:eastAsiaTheme="minorHAnsi" w:hAnsi="Cambria" w:cs="Segoe UI"/>
          <w:i/>
          <w:color w:val="222222"/>
          <w:lang w:val="nl-NL" w:eastAsia="en-US"/>
        </w:rPr>
        <w:t>Global Change Biology</w:t>
      </w:r>
      <w:r w:rsidRPr="00CB2EFB">
        <w:rPr>
          <w:rFonts w:ascii="Cambria" w:eastAsiaTheme="minorHAnsi" w:hAnsi="Cambria" w:cs="Segoe UI"/>
          <w:color w:val="222222"/>
          <w:lang w:val="nl-NL" w:eastAsia="en-US"/>
        </w:rPr>
        <w:t>,</w:t>
      </w:r>
      <w:r w:rsidR="00B31269" w:rsidRPr="00CB2EFB">
        <w:rPr>
          <w:rFonts w:ascii="Cambria" w:eastAsiaTheme="minorHAnsi" w:hAnsi="Cambria" w:cs="Segoe UI"/>
          <w:color w:val="222222"/>
          <w:lang w:val="nl-NL" w:eastAsia="en-US"/>
        </w:rPr>
        <w:t xml:space="preserve"> </w:t>
      </w:r>
      <w:r w:rsidRPr="00CB2EFB">
        <w:rPr>
          <w:rFonts w:ascii="Cambria" w:eastAsiaTheme="minorHAnsi" w:hAnsi="Cambria" w:cs="Segoe UI"/>
          <w:b/>
          <w:color w:val="222222"/>
          <w:lang w:val="nl-NL" w:eastAsia="en-US"/>
        </w:rPr>
        <w:t>24</w:t>
      </w:r>
      <w:r w:rsidRPr="00CB2EFB">
        <w:rPr>
          <w:rFonts w:ascii="Cambria" w:eastAsiaTheme="minorHAnsi" w:hAnsi="Cambria" w:cs="Segoe UI"/>
          <w:color w:val="222222"/>
          <w:lang w:val="nl-NL" w:eastAsia="en-US"/>
        </w:rPr>
        <w:t>(6),</w:t>
      </w:r>
      <w:r w:rsidR="004865C8" w:rsidRPr="00CB2EFB">
        <w:rPr>
          <w:rFonts w:ascii="Cambria" w:eastAsiaTheme="minorHAnsi" w:hAnsi="Cambria" w:cs="Segoe UI"/>
          <w:color w:val="222222"/>
          <w:lang w:val="nl-NL" w:eastAsia="en-US"/>
        </w:rPr>
        <w:t xml:space="preserve"> </w:t>
      </w:r>
      <w:r w:rsidRPr="00CB2EFB">
        <w:rPr>
          <w:rFonts w:ascii="Cambria" w:eastAsiaTheme="minorHAnsi" w:hAnsi="Cambria" w:cs="Segoe UI"/>
          <w:color w:val="222222"/>
          <w:lang w:val="nl-NL" w:eastAsia="en-US"/>
        </w:rPr>
        <w:t>2390–2402.</w:t>
      </w:r>
    </w:p>
    <w:p w14:paraId="4508F29E" w14:textId="3D9D1379" w:rsidR="00496442" w:rsidRPr="00CB2EFB" w:rsidRDefault="00767C0E" w:rsidP="004975B2">
      <w:pPr>
        <w:spacing w:before="100" w:beforeAutospacing="1" w:after="100" w:afterAutospacing="1" w:line="240" w:lineRule="auto"/>
        <w:rPr>
          <w:rFonts w:ascii="Cambria" w:hAnsi="Cambria"/>
          <w:sz w:val="24"/>
          <w:szCs w:val="24"/>
        </w:rPr>
      </w:pPr>
      <w:r w:rsidRPr="00CB2EFB">
        <w:rPr>
          <w:rFonts w:ascii="Cambria" w:hAnsi="Cambria" w:cs="Segoe UI"/>
          <w:sz w:val="24"/>
          <w:szCs w:val="24"/>
        </w:rPr>
        <w:t xml:space="preserve">Duffy KA, </w:t>
      </w:r>
      <w:proofErr w:type="spellStart"/>
      <w:r w:rsidRPr="00CB2EFB">
        <w:rPr>
          <w:rFonts w:ascii="Cambria" w:hAnsi="Cambria" w:cs="Segoe UI"/>
          <w:sz w:val="24"/>
          <w:szCs w:val="24"/>
        </w:rPr>
        <w:t>Schwalm</w:t>
      </w:r>
      <w:proofErr w:type="spellEnd"/>
      <w:r w:rsidRPr="00CB2EFB">
        <w:rPr>
          <w:rFonts w:ascii="Cambria" w:hAnsi="Cambria" w:cs="Segoe UI"/>
          <w:sz w:val="24"/>
          <w:szCs w:val="24"/>
        </w:rPr>
        <w:t xml:space="preserve"> CR, Arcus VL, Koch GW, Liang LL</w:t>
      </w:r>
      <w:r w:rsidR="00B31269" w:rsidRPr="00CB2EFB">
        <w:rPr>
          <w:rFonts w:ascii="Cambria" w:hAnsi="Cambria" w:cs="Segoe UI"/>
          <w:sz w:val="24"/>
          <w:szCs w:val="24"/>
        </w:rPr>
        <w:t xml:space="preserve">, </w:t>
      </w:r>
      <w:r w:rsidRPr="00CB2EFB">
        <w:rPr>
          <w:rFonts w:ascii="Cambria" w:hAnsi="Cambria" w:cs="Segoe UI"/>
          <w:sz w:val="24"/>
          <w:szCs w:val="24"/>
        </w:rPr>
        <w:t xml:space="preserve">Schipper LA </w:t>
      </w:r>
      <w:r w:rsidR="00B31269" w:rsidRPr="00CB2EFB">
        <w:rPr>
          <w:rFonts w:ascii="Cambria" w:hAnsi="Cambria" w:cs="Segoe UI"/>
          <w:sz w:val="24"/>
          <w:szCs w:val="24"/>
        </w:rPr>
        <w:t>(</w:t>
      </w:r>
      <w:r w:rsidRPr="00CB2EFB">
        <w:rPr>
          <w:rFonts w:ascii="Cambria" w:hAnsi="Cambria" w:cs="Segoe UI"/>
          <w:sz w:val="24"/>
          <w:szCs w:val="24"/>
        </w:rPr>
        <w:t>2021</w:t>
      </w:r>
      <w:r w:rsidR="00B31269" w:rsidRPr="00CB2EFB">
        <w:rPr>
          <w:rFonts w:ascii="Cambria" w:hAnsi="Cambria" w:cs="Segoe UI"/>
          <w:sz w:val="24"/>
          <w:szCs w:val="24"/>
        </w:rPr>
        <w:t>)</w:t>
      </w:r>
      <w:r w:rsidRPr="00CB2EFB">
        <w:rPr>
          <w:rFonts w:ascii="Cambria" w:hAnsi="Cambria" w:cs="Segoe UI"/>
          <w:sz w:val="24"/>
          <w:szCs w:val="24"/>
        </w:rPr>
        <w:t xml:space="preserve"> How close are we to the temperature tipping point of the terrestrial biosphere? </w:t>
      </w:r>
      <w:r w:rsidRPr="00CB2EFB">
        <w:rPr>
          <w:rFonts w:ascii="Cambria" w:hAnsi="Cambria" w:cs="Segoe UI"/>
          <w:i/>
          <w:sz w:val="24"/>
          <w:szCs w:val="24"/>
        </w:rPr>
        <w:t>Science Advances</w:t>
      </w:r>
      <w:r w:rsidRPr="00CB2EFB">
        <w:rPr>
          <w:rFonts w:ascii="Cambria" w:hAnsi="Cambria" w:cs="Segoe UI"/>
          <w:sz w:val="24"/>
          <w:szCs w:val="24"/>
        </w:rPr>
        <w:t xml:space="preserve">, </w:t>
      </w:r>
      <w:r w:rsidRPr="00CB2EFB">
        <w:rPr>
          <w:rFonts w:ascii="Cambria" w:hAnsi="Cambria" w:cs="Segoe UI"/>
          <w:b/>
          <w:sz w:val="24"/>
          <w:szCs w:val="24"/>
        </w:rPr>
        <w:t>7</w:t>
      </w:r>
      <w:r w:rsidRPr="00CB2EFB">
        <w:rPr>
          <w:rFonts w:ascii="Cambria" w:hAnsi="Cambria" w:cs="Segoe UI"/>
          <w:sz w:val="24"/>
          <w:szCs w:val="24"/>
        </w:rPr>
        <w:t>(3), eaay1052.</w:t>
      </w:r>
      <w:r w:rsidR="00496442" w:rsidRPr="00CB2EFB">
        <w:rPr>
          <w:rFonts w:ascii="Cambria" w:hAnsi="Cambria"/>
          <w:sz w:val="24"/>
          <w:szCs w:val="24"/>
        </w:rPr>
        <w:t xml:space="preserve"> </w:t>
      </w:r>
    </w:p>
    <w:p w14:paraId="5E4F1BAC" w14:textId="30EBDA37" w:rsidR="00A83B4D" w:rsidRPr="00CB2EFB" w:rsidRDefault="00A83B4D" w:rsidP="004975B2">
      <w:pPr>
        <w:spacing w:before="100" w:beforeAutospacing="1" w:after="100" w:afterAutospacing="1" w:line="240" w:lineRule="auto"/>
        <w:rPr>
          <w:rFonts w:ascii="Cambria" w:hAnsi="Cambria" w:cs="Segoe UI"/>
          <w:sz w:val="24"/>
          <w:szCs w:val="24"/>
        </w:rPr>
      </w:pPr>
      <w:proofErr w:type="spellStart"/>
      <w:r w:rsidRPr="00CB2EFB">
        <w:rPr>
          <w:rFonts w:ascii="Cambria" w:hAnsi="Cambria" w:cs="Segoe UI"/>
          <w:sz w:val="24"/>
          <w:szCs w:val="24"/>
        </w:rPr>
        <w:t>Ehleringer</w:t>
      </w:r>
      <w:proofErr w:type="spellEnd"/>
      <w:r w:rsidR="00E87FE2" w:rsidRPr="00CB2EFB">
        <w:rPr>
          <w:rFonts w:ascii="Cambria" w:hAnsi="Cambria" w:cs="Segoe UI"/>
          <w:sz w:val="24"/>
          <w:szCs w:val="24"/>
        </w:rPr>
        <w:t xml:space="preserve"> JR</w:t>
      </w:r>
      <w:r w:rsidRPr="00CB2EFB">
        <w:rPr>
          <w:rFonts w:ascii="Cambria" w:hAnsi="Cambria" w:cs="Segoe UI"/>
          <w:sz w:val="24"/>
          <w:szCs w:val="24"/>
        </w:rPr>
        <w:t>, Hall</w:t>
      </w:r>
      <w:r w:rsidR="00E87FE2" w:rsidRPr="00CB2EFB">
        <w:rPr>
          <w:rFonts w:ascii="Cambria" w:hAnsi="Cambria" w:cs="Segoe UI"/>
          <w:sz w:val="24"/>
          <w:szCs w:val="24"/>
        </w:rPr>
        <w:t xml:space="preserve"> AE</w:t>
      </w:r>
      <w:r w:rsidRPr="00CB2EFB">
        <w:rPr>
          <w:rFonts w:ascii="Cambria" w:hAnsi="Cambria" w:cs="Segoe UI"/>
          <w:sz w:val="24"/>
          <w:szCs w:val="24"/>
        </w:rPr>
        <w:t>, Farquhar</w:t>
      </w:r>
      <w:r w:rsidR="00E87FE2" w:rsidRPr="00CB2EFB">
        <w:rPr>
          <w:rFonts w:ascii="Cambria" w:hAnsi="Cambria" w:cs="Segoe UI"/>
          <w:sz w:val="24"/>
          <w:szCs w:val="24"/>
        </w:rPr>
        <w:t xml:space="preserve"> GD (1993)</w:t>
      </w:r>
      <w:r w:rsidRPr="00CB2EFB">
        <w:rPr>
          <w:rFonts w:ascii="Cambria" w:hAnsi="Cambria" w:cs="Segoe UI"/>
          <w:sz w:val="24"/>
          <w:szCs w:val="24"/>
        </w:rPr>
        <w:t xml:space="preserve"> Introduction: Water use in relation to productivity</w:t>
      </w:r>
      <w:r w:rsidR="00E87FE2" w:rsidRPr="00CB2EFB">
        <w:rPr>
          <w:rFonts w:ascii="Cambria" w:hAnsi="Cambria" w:cs="Segoe UI"/>
          <w:sz w:val="24"/>
          <w:szCs w:val="24"/>
        </w:rPr>
        <w:t>. I</w:t>
      </w:r>
      <w:r w:rsidRPr="00CB2EFB">
        <w:rPr>
          <w:rFonts w:ascii="Cambria" w:hAnsi="Cambria" w:cs="Segoe UI"/>
          <w:sz w:val="24"/>
          <w:szCs w:val="24"/>
        </w:rPr>
        <w:t>n</w:t>
      </w:r>
      <w:r w:rsidR="00E87FE2" w:rsidRPr="00CB2EFB">
        <w:rPr>
          <w:rFonts w:ascii="Cambria" w:hAnsi="Cambria" w:cs="Segoe UI"/>
          <w:sz w:val="24"/>
          <w:szCs w:val="24"/>
        </w:rPr>
        <w:t xml:space="preserve">: </w:t>
      </w:r>
      <w:r w:rsidRPr="00CB2EFB">
        <w:rPr>
          <w:rFonts w:ascii="Cambria" w:hAnsi="Cambria" w:cs="Segoe UI"/>
          <w:i/>
          <w:iCs/>
          <w:sz w:val="24"/>
          <w:szCs w:val="24"/>
        </w:rPr>
        <w:t>Stable Isotopes and Plant Carbon–Water Relations</w:t>
      </w:r>
      <w:r w:rsidR="00E87FE2" w:rsidRPr="00CB2EFB">
        <w:rPr>
          <w:rFonts w:ascii="Cambria" w:hAnsi="Cambria" w:cs="Segoe UI"/>
          <w:iCs/>
          <w:sz w:val="24"/>
          <w:szCs w:val="24"/>
        </w:rPr>
        <w:t xml:space="preserve"> (</w:t>
      </w:r>
      <w:r w:rsidRPr="00CB2EFB">
        <w:rPr>
          <w:rFonts w:ascii="Cambria" w:hAnsi="Cambria" w:cs="Segoe UI"/>
          <w:sz w:val="24"/>
          <w:szCs w:val="24"/>
        </w:rPr>
        <w:t>JR Ehleringer, AE Hall, GD Farquhar, Eds.</w:t>
      </w:r>
      <w:r w:rsidR="00E87FE2" w:rsidRPr="00CB2EFB">
        <w:rPr>
          <w:rFonts w:ascii="Cambria" w:hAnsi="Cambria" w:cs="Segoe UI"/>
          <w:sz w:val="24"/>
          <w:szCs w:val="24"/>
        </w:rPr>
        <w:t xml:space="preserve">). </w:t>
      </w:r>
      <w:r w:rsidRPr="00CB2EFB">
        <w:rPr>
          <w:rFonts w:ascii="Cambria" w:hAnsi="Cambria" w:cs="Segoe UI"/>
          <w:sz w:val="24"/>
          <w:szCs w:val="24"/>
        </w:rPr>
        <w:t>Academic Press, New York, pp. 3–8.</w:t>
      </w:r>
    </w:p>
    <w:p w14:paraId="66286B3A" w14:textId="1D421D61" w:rsidR="00E17242" w:rsidRPr="00CB2EFB" w:rsidRDefault="00E17242" w:rsidP="00147097">
      <w:pPr>
        <w:spacing w:before="100" w:beforeAutospacing="1" w:after="100" w:afterAutospacing="1" w:line="240" w:lineRule="auto"/>
        <w:rPr>
          <w:rFonts w:ascii="Cambria" w:hAnsi="Cambria" w:cs="Segoe UI"/>
          <w:sz w:val="24"/>
          <w:szCs w:val="24"/>
        </w:rPr>
      </w:pPr>
      <w:proofErr w:type="spellStart"/>
      <w:r w:rsidRPr="00CB2EFB">
        <w:rPr>
          <w:rFonts w:ascii="Cambria" w:hAnsi="Cambria" w:cs="Segoe UI"/>
          <w:sz w:val="24"/>
          <w:szCs w:val="24"/>
        </w:rPr>
        <w:t>Eleftheratos</w:t>
      </w:r>
      <w:proofErr w:type="spellEnd"/>
      <w:r w:rsidRPr="00CB2EFB">
        <w:rPr>
          <w:rFonts w:ascii="Cambria" w:hAnsi="Cambria" w:cs="Segoe UI"/>
          <w:sz w:val="24"/>
          <w:szCs w:val="24"/>
        </w:rPr>
        <w:t xml:space="preserve"> K, </w:t>
      </w:r>
      <w:proofErr w:type="spellStart"/>
      <w:r w:rsidRPr="00CB2EFB">
        <w:rPr>
          <w:rFonts w:ascii="Cambria" w:hAnsi="Cambria" w:cs="Segoe UI"/>
          <w:sz w:val="24"/>
          <w:szCs w:val="24"/>
        </w:rPr>
        <w:t>Kapsomenakis</w:t>
      </w:r>
      <w:proofErr w:type="spellEnd"/>
      <w:r w:rsidRPr="00CB2EFB">
        <w:rPr>
          <w:rFonts w:ascii="Cambria" w:hAnsi="Cambria" w:cs="Segoe UI"/>
          <w:sz w:val="24"/>
          <w:szCs w:val="24"/>
        </w:rPr>
        <w:t xml:space="preserve"> J, Fountoulakis I, Zerefos CS, Jöckel P, Dameris M, Bais AF, Bernhard G, Kouklaki D, Tourpali K</w:t>
      </w:r>
      <w:r w:rsidR="00B25C31" w:rsidRPr="00CB2EFB">
        <w:rPr>
          <w:rFonts w:ascii="Cambria" w:hAnsi="Cambria" w:cs="Segoe UI"/>
          <w:sz w:val="24"/>
          <w:szCs w:val="24"/>
        </w:rPr>
        <w:t xml:space="preserve">, </w:t>
      </w:r>
      <w:r w:rsidRPr="00CB2EFB">
        <w:rPr>
          <w:rFonts w:ascii="Cambria" w:hAnsi="Cambria" w:cs="Segoe UI"/>
          <w:sz w:val="24"/>
          <w:szCs w:val="24"/>
        </w:rPr>
        <w:t>Stierle S</w:t>
      </w:r>
      <w:r w:rsidR="00B25C31" w:rsidRPr="00CB2EFB">
        <w:rPr>
          <w:rFonts w:ascii="Cambria" w:hAnsi="Cambria" w:cs="Segoe UI"/>
          <w:sz w:val="24"/>
          <w:szCs w:val="24"/>
        </w:rPr>
        <w:t xml:space="preserve"> (</w:t>
      </w:r>
      <w:r w:rsidRPr="00CB2EFB">
        <w:rPr>
          <w:rFonts w:ascii="Cambria" w:hAnsi="Cambria" w:cs="Segoe UI"/>
          <w:sz w:val="24"/>
          <w:szCs w:val="24"/>
        </w:rPr>
        <w:t>2022</w:t>
      </w:r>
      <w:r w:rsidR="00B25C31" w:rsidRPr="00CB2EFB">
        <w:rPr>
          <w:rFonts w:ascii="Cambria" w:hAnsi="Cambria" w:cs="Segoe UI"/>
          <w:sz w:val="24"/>
          <w:szCs w:val="24"/>
        </w:rPr>
        <w:t>)</w:t>
      </w:r>
      <w:r w:rsidRPr="00CB2EFB">
        <w:rPr>
          <w:rFonts w:ascii="Cambria" w:hAnsi="Cambria" w:cs="Segoe UI"/>
          <w:sz w:val="24"/>
          <w:szCs w:val="24"/>
        </w:rPr>
        <w:t xml:space="preserve"> Ozone, DNA-active UV radiation, and cloud changes for the near-global mean and at high latitudes due to enhanced </w:t>
      </w:r>
      <w:r w:rsidRPr="00CB2EFB">
        <w:rPr>
          <w:rFonts w:ascii="Cambria" w:hAnsi="Cambria" w:cs="Segoe UI"/>
          <w:sz w:val="24"/>
          <w:szCs w:val="24"/>
        </w:rPr>
        <w:lastRenderedPageBreak/>
        <w:t xml:space="preserve">greenhouse gas concentrations. </w:t>
      </w:r>
      <w:r w:rsidRPr="00CB2EFB">
        <w:rPr>
          <w:rFonts w:ascii="Cambria" w:hAnsi="Cambria" w:cs="Segoe UI"/>
          <w:i/>
          <w:sz w:val="24"/>
          <w:szCs w:val="24"/>
        </w:rPr>
        <w:t>Atmospheric Chemistry and Physics</w:t>
      </w:r>
      <w:r w:rsidRPr="00CB2EFB">
        <w:rPr>
          <w:rFonts w:ascii="Cambria" w:hAnsi="Cambria" w:cs="Segoe UI"/>
          <w:sz w:val="24"/>
          <w:szCs w:val="24"/>
        </w:rPr>
        <w:t xml:space="preserve">, </w:t>
      </w:r>
      <w:r w:rsidRPr="00CB2EFB">
        <w:rPr>
          <w:rFonts w:ascii="Cambria" w:hAnsi="Cambria" w:cs="Segoe UI"/>
          <w:b/>
          <w:sz w:val="24"/>
          <w:szCs w:val="24"/>
        </w:rPr>
        <w:t>22</w:t>
      </w:r>
      <w:r w:rsidRPr="00CB2EFB">
        <w:rPr>
          <w:rFonts w:ascii="Cambria" w:hAnsi="Cambria" w:cs="Segoe UI"/>
          <w:sz w:val="24"/>
          <w:szCs w:val="24"/>
        </w:rPr>
        <w:t>(19), 12827</w:t>
      </w:r>
      <w:r w:rsidR="009D4F9E" w:rsidRPr="00CB2EFB">
        <w:rPr>
          <w:rFonts w:ascii="Cambria" w:hAnsi="Cambria" w:cs="Segoe UI"/>
          <w:sz w:val="24"/>
          <w:szCs w:val="24"/>
        </w:rPr>
        <w:t>–</w:t>
      </w:r>
      <w:r w:rsidRPr="00CB2EFB">
        <w:rPr>
          <w:rFonts w:ascii="Cambria" w:hAnsi="Cambria" w:cs="Segoe UI"/>
          <w:sz w:val="24"/>
          <w:szCs w:val="24"/>
        </w:rPr>
        <w:t>12855.</w:t>
      </w:r>
    </w:p>
    <w:p w14:paraId="6AC0ED8E" w14:textId="21158FDD" w:rsidR="005C4468" w:rsidRPr="00CB2EFB" w:rsidRDefault="008C31C4" w:rsidP="00147097">
      <w:pPr>
        <w:spacing w:before="100" w:beforeAutospacing="1" w:after="100" w:afterAutospacing="1" w:line="240" w:lineRule="auto"/>
        <w:rPr>
          <w:rFonts w:ascii="Cambria" w:hAnsi="Cambria" w:cs="Segoe UI"/>
          <w:sz w:val="24"/>
          <w:szCs w:val="24"/>
        </w:rPr>
      </w:pPr>
      <w:r w:rsidRPr="00CB2EFB">
        <w:rPr>
          <w:rFonts w:ascii="Cambria" w:hAnsi="Cambria" w:cs="Segoe UI"/>
          <w:sz w:val="24"/>
          <w:szCs w:val="24"/>
        </w:rPr>
        <w:t>Farman JC, Gardner BG</w:t>
      </w:r>
      <w:r w:rsidR="00B25C31" w:rsidRPr="00CB2EFB">
        <w:rPr>
          <w:rFonts w:ascii="Cambria" w:hAnsi="Cambria" w:cs="Segoe UI"/>
          <w:sz w:val="24"/>
          <w:szCs w:val="24"/>
        </w:rPr>
        <w:t xml:space="preserve">, </w:t>
      </w:r>
      <w:r w:rsidRPr="00CB2EFB">
        <w:rPr>
          <w:rFonts w:ascii="Cambria" w:hAnsi="Cambria" w:cs="Segoe UI"/>
          <w:sz w:val="24"/>
          <w:szCs w:val="24"/>
        </w:rPr>
        <w:t>Shanklin JD</w:t>
      </w:r>
      <w:r w:rsidR="00B25C31" w:rsidRPr="00CB2EFB">
        <w:rPr>
          <w:rFonts w:ascii="Cambria" w:hAnsi="Cambria" w:cs="Segoe UI"/>
          <w:sz w:val="24"/>
          <w:szCs w:val="24"/>
        </w:rPr>
        <w:t xml:space="preserve"> (1985)</w:t>
      </w:r>
      <w:r w:rsidRPr="00CB2EFB">
        <w:rPr>
          <w:rFonts w:ascii="Cambria" w:hAnsi="Cambria" w:cs="Segoe UI"/>
          <w:sz w:val="24"/>
          <w:szCs w:val="24"/>
        </w:rPr>
        <w:t xml:space="preserve"> </w:t>
      </w:r>
      <w:r w:rsidR="00B25C31" w:rsidRPr="00CB2EFB">
        <w:rPr>
          <w:rFonts w:ascii="Cambria" w:hAnsi="Cambria" w:cs="Segoe UI"/>
          <w:sz w:val="24"/>
          <w:szCs w:val="24"/>
        </w:rPr>
        <w:t xml:space="preserve">Large losses of total ozone in Antarctica reveal seasonal ClOx/NOx interaction. </w:t>
      </w:r>
      <w:r w:rsidRPr="00CB2EFB">
        <w:rPr>
          <w:rFonts w:ascii="Cambria" w:hAnsi="Cambria" w:cs="Segoe UI"/>
          <w:i/>
          <w:iCs/>
          <w:sz w:val="24"/>
          <w:szCs w:val="24"/>
        </w:rPr>
        <w:t>Nature</w:t>
      </w:r>
      <w:r w:rsidR="00B25C31" w:rsidRPr="00CB2EFB">
        <w:rPr>
          <w:rFonts w:ascii="Cambria" w:hAnsi="Cambria" w:cs="Segoe UI"/>
          <w:sz w:val="24"/>
          <w:szCs w:val="24"/>
        </w:rPr>
        <w:t xml:space="preserve">, </w:t>
      </w:r>
      <w:r w:rsidRPr="00CB2EFB">
        <w:rPr>
          <w:rFonts w:ascii="Cambria" w:hAnsi="Cambria" w:cs="Segoe UI"/>
          <w:b/>
          <w:bCs/>
          <w:sz w:val="24"/>
          <w:szCs w:val="24"/>
        </w:rPr>
        <w:t>315</w:t>
      </w:r>
      <w:r w:rsidR="00B25C31" w:rsidRPr="00CB2EFB">
        <w:rPr>
          <w:rFonts w:ascii="Cambria" w:hAnsi="Cambria" w:cs="Segoe UI"/>
          <w:sz w:val="24"/>
          <w:szCs w:val="24"/>
        </w:rPr>
        <w:t>(6016)</w:t>
      </w:r>
      <w:r w:rsidRPr="00CB2EFB">
        <w:rPr>
          <w:rFonts w:ascii="Cambria" w:hAnsi="Cambria" w:cs="Segoe UI"/>
          <w:sz w:val="24"/>
          <w:szCs w:val="24"/>
        </w:rPr>
        <w:t>, 207–210.</w:t>
      </w:r>
    </w:p>
    <w:p w14:paraId="72E0883E" w14:textId="3EE4A7DC" w:rsidR="005C4468" w:rsidRPr="00CB2EFB" w:rsidRDefault="005C4468" w:rsidP="005C4468">
      <w:pPr>
        <w:spacing w:before="100" w:beforeAutospacing="1" w:after="100" w:afterAutospacing="1" w:line="240" w:lineRule="auto"/>
        <w:rPr>
          <w:rFonts w:ascii="Cambria" w:eastAsia="Times New Roman" w:hAnsi="Cambria" w:cs="Segoe UI"/>
          <w:sz w:val="24"/>
          <w:szCs w:val="24"/>
          <w:lang w:eastAsia="en-IE"/>
        </w:rPr>
      </w:pPr>
      <w:r w:rsidRPr="00CB2EFB">
        <w:rPr>
          <w:rFonts w:ascii="Cambria" w:eastAsia="Times New Roman" w:hAnsi="Cambria" w:cs="Segoe UI"/>
          <w:sz w:val="24"/>
          <w:szCs w:val="24"/>
          <w:lang w:eastAsia="en-IE"/>
        </w:rPr>
        <w:t>Field CB, Jackson RB</w:t>
      </w:r>
      <w:r w:rsidR="00B25C31" w:rsidRPr="00CB2EFB">
        <w:rPr>
          <w:rFonts w:ascii="Cambria" w:eastAsia="Times New Roman" w:hAnsi="Cambria" w:cs="Segoe UI"/>
          <w:sz w:val="24"/>
          <w:szCs w:val="24"/>
          <w:lang w:eastAsia="en-IE"/>
        </w:rPr>
        <w:t xml:space="preserve">, </w:t>
      </w:r>
      <w:r w:rsidRPr="00CB2EFB">
        <w:rPr>
          <w:rFonts w:ascii="Cambria" w:eastAsia="Times New Roman" w:hAnsi="Cambria" w:cs="Segoe UI"/>
          <w:sz w:val="24"/>
          <w:szCs w:val="24"/>
          <w:lang w:eastAsia="en-IE"/>
        </w:rPr>
        <w:t>Mooney HA</w:t>
      </w:r>
      <w:r w:rsidR="00B25C31" w:rsidRPr="00CB2EFB">
        <w:rPr>
          <w:rFonts w:ascii="Cambria" w:eastAsia="Times New Roman" w:hAnsi="Cambria" w:cs="Segoe UI"/>
          <w:sz w:val="24"/>
          <w:szCs w:val="24"/>
          <w:lang w:eastAsia="en-IE"/>
        </w:rPr>
        <w:t xml:space="preserve"> (1995)</w:t>
      </w:r>
      <w:r w:rsidRPr="00CB2EFB">
        <w:rPr>
          <w:rFonts w:ascii="Cambria" w:eastAsia="Times New Roman" w:hAnsi="Cambria" w:cs="Segoe UI"/>
          <w:sz w:val="24"/>
          <w:szCs w:val="24"/>
          <w:lang w:eastAsia="en-IE"/>
        </w:rPr>
        <w:t xml:space="preserve"> Stomatal responses to increased CO</w:t>
      </w:r>
      <w:r w:rsidRPr="00CB2EFB">
        <w:rPr>
          <w:rFonts w:ascii="Cambria" w:eastAsia="Times New Roman" w:hAnsi="Cambria" w:cs="Segoe UI"/>
          <w:sz w:val="24"/>
          <w:szCs w:val="24"/>
          <w:vertAlign w:val="subscript"/>
          <w:lang w:eastAsia="en-IE"/>
        </w:rPr>
        <w:t>2</w:t>
      </w:r>
      <w:r w:rsidRPr="00CB2EFB">
        <w:rPr>
          <w:rFonts w:ascii="Cambria" w:eastAsia="Times New Roman" w:hAnsi="Cambria" w:cs="Segoe UI"/>
          <w:sz w:val="24"/>
          <w:szCs w:val="24"/>
          <w:lang w:eastAsia="en-IE"/>
        </w:rPr>
        <w:t xml:space="preserve">: implications from the plant to the global scale. </w:t>
      </w:r>
      <w:r w:rsidRPr="00CB2EFB">
        <w:rPr>
          <w:rFonts w:ascii="Cambria" w:eastAsia="Times New Roman" w:hAnsi="Cambria" w:cs="Segoe UI"/>
          <w:i/>
          <w:sz w:val="24"/>
          <w:szCs w:val="24"/>
          <w:lang w:eastAsia="en-IE"/>
        </w:rPr>
        <w:t>Plant</w:t>
      </w:r>
      <w:r w:rsidR="00B25C31" w:rsidRPr="00CB2EFB">
        <w:rPr>
          <w:rFonts w:ascii="Cambria" w:eastAsia="Times New Roman" w:hAnsi="Cambria" w:cs="Segoe UI"/>
          <w:i/>
          <w:sz w:val="24"/>
          <w:szCs w:val="24"/>
          <w:lang w:eastAsia="en-IE"/>
        </w:rPr>
        <w:t>,</w:t>
      </w:r>
      <w:r w:rsidRPr="00CB2EFB">
        <w:rPr>
          <w:rFonts w:ascii="Cambria" w:eastAsia="Times New Roman" w:hAnsi="Cambria" w:cs="Segoe UI"/>
          <w:i/>
          <w:sz w:val="24"/>
          <w:szCs w:val="24"/>
          <w:lang w:eastAsia="en-IE"/>
        </w:rPr>
        <w:t xml:space="preserve"> Cell </w:t>
      </w:r>
      <w:r w:rsidR="00B25C31" w:rsidRPr="00CB2EFB">
        <w:rPr>
          <w:rFonts w:ascii="Cambria" w:eastAsia="Times New Roman" w:hAnsi="Cambria" w:cs="Segoe UI"/>
          <w:i/>
          <w:sz w:val="24"/>
          <w:szCs w:val="24"/>
          <w:lang w:eastAsia="en-IE"/>
        </w:rPr>
        <w:t xml:space="preserve">&amp; </w:t>
      </w:r>
      <w:r w:rsidRPr="00CB2EFB">
        <w:rPr>
          <w:rFonts w:ascii="Cambria" w:eastAsia="Times New Roman" w:hAnsi="Cambria" w:cs="Segoe UI"/>
          <w:i/>
          <w:sz w:val="24"/>
          <w:szCs w:val="24"/>
          <w:lang w:eastAsia="en-IE"/>
        </w:rPr>
        <w:t>Environ</w:t>
      </w:r>
      <w:r w:rsidR="00B25C31" w:rsidRPr="00CB2EFB">
        <w:rPr>
          <w:rFonts w:ascii="Cambria" w:eastAsia="Times New Roman" w:hAnsi="Cambria" w:cs="Segoe UI"/>
          <w:i/>
          <w:sz w:val="24"/>
          <w:szCs w:val="24"/>
          <w:lang w:eastAsia="en-IE"/>
        </w:rPr>
        <w:t>ment</w:t>
      </w:r>
      <w:r w:rsidR="00B25C31" w:rsidRPr="00CB2EFB">
        <w:rPr>
          <w:rFonts w:ascii="Cambria" w:eastAsia="Times New Roman" w:hAnsi="Cambria" w:cs="Segoe UI"/>
          <w:sz w:val="24"/>
          <w:szCs w:val="24"/>
          <w:lang w:eastAsia="en-IE"/>
        </w:rPr>
        <w:t xml:space="preserve">, </w:t>
      </w:r>
      <w:r w:rsidR="00B25C31" w:rsidRPr="00CB2EFB">
        <w:rPr>
          <w:rFonts w:ascii="Cambria" w:eastAsia="Times New Roman" w:hAnsi="Cambria" w:cs="Segoe UI"/>
          <w:b/>
          <w:sz w:val="24"/>
          <w:szCs w:val="24"/>
          <w:lang w:eastAsia="en-IE"/>
        </w:rPr>
        <w:t>18</w:t>
      </w:r>
      <w:r w:rsidR="00B25C31" w:rsidRPr="00CB2EFB">
        <w:rPr>
          <w:rFonts w:ascii="Cambria" w:eastAsia="Times New Roman" w:hAnsi="Cambria" w:cs="Segoe UI"/>
          <w:sz w:val="24"/>
          <w:szCs w:val="24"/>
          <w:lang w:eastAsia="en-IE"/>
        </w:rPr>
        <w:t>, 1214–1225.</w:t>
      </w:r>
      <w:r w:rsidRPr="00CB2EFB">
        <w:rPr>
          <w:rFonts w:ascii="Cambria" w:eastAsia="Times New Roman" w:hAnsi="Cambria" w:cs="Segoe UI"/>
          <w:sz w:val="24"/>
          <w:szCs w:val="24"/>
          <w:lang w:eastAsia="en-IE"/>
        </w:rPr>
        <w:t xml:space="preserve"> </w:t>
      </w:r>
    </w:p>
    <w:p w14:paraId="0F9C5600" w14:textId="014115A8" w:rsidR="00147097" w:rsidRPr="00CB2EFB" w:rsidRDefault="00147097" w:rsidP="005C4468">
      <w:pPr>
        <w:spacing w:before="100" w:beforeAutospacing="1" w:after="100" w:afterAutospacing="1" w:line="240" w:lineRule="auto"/>
        <w:rPr>
          <w:rFonts w:ascii="Cambria" w:eastAsia="Times New Roman" w:hAnsi="Cambria" w:cs="Segoe UI"/>
          <w:sz w:val="24"/>
          <w:szCs w:val="24"/>
          <w:lang w:eastAsia="en-IE"/>
        </w:rPr>
      </w:pPr>
      <w:r w:rsidRPr="00CB2EFB">
        <w:rPr>
          <w:rFonts w:ascii="Cambria" w:eastAsia="Times New Roman" w:hAnsi="Cambria" w:cs="Segoe UI"/>
          <w:sz w:val="24"/>
          <w:szCs w:val="24"/>
          <w:lang w:eastAsia="en-IE"/>
        </w:rPr>
        <w:t>Flint SD, Jordan PW</w:t>
      </w:r>
      <w:r w:rsidR="00B25C31" w:rsidRPr="00CB2EFB">
        <w:rPr>
          <w:rFonts w:ascii="Cambria" w:eastAsia="Times New Roman" w:hAnsi="Cambria" w:cs="Segoe UI"/>
          <w:sz w:val="24"/>
          <w:szCs w:val="24"/>
          <w:lang w:eastAsia="en-IE"/>
        </w:rPr>
        <w:t xml:space="preserve">, </w:t>
      </w:r>
      <w:r w:rsidRPr="00CB2EFB">
        <w:rPr>
          <w:rFonts w:ascii="Cambria" w:eastAsia="Times New Roman" w:hAnsi="Cambria" w:cs="Segoe UI"/>
          <w:sz w:val="24"/>
          <w:szCs w:val="24"/>
          <w:lang w:eastAsia="en-IE"/>
        </w:rPr>
        <w:t xml:space="preserve">Caldwell MM </w:t>
      </w:r>
      <w:r w:rsidR="00B25C31" w:rsidRPr="00CB2EFB">
        <w:rPr>
          <w:rFonts w:ascii="Cambria" w:eastAsia="Times New Roman" w:hAnsi="Cambria" w:cs="Segoe UI"/>
          <w:sz w:val="24"/>
          <w:szCs w:val="24"/>
          <w:lang w:eastAsia="en-IE"/>
        </w:rPr>
        <w:t>(</w:t>
      </w:r>
      <w:r w:rsidRPr="00CB2EFB">
        <w:rPr>
          <w:rFonts w:ascii="Cambria" w:eastAsia="Times New Roman" w:hAnsi="Cambria" w:cs="Segoe UI"/>
          <w:sz w:val="24"/>
          <w:szCs w:val="24"/>
          <w:lang w:eastAsia="en-IE"/>
        </w:rPr>
        <w:t>1985</w:t>
      </w:r>
      <w:r w:rsidR="00B25C31" w:rsidRPr="00CB2EFB">
        <w:rPr>
          <w:rFonts w:ascii="Cambria" w:eastAsia="Times New Roman" w:hAnsi="Cambria" w:cs="Segoe UI"/>
          <w:sz w:val="24"/>
          <w:szCs w:val="24"/>
          <w:lang w:eastAsia="en-IE"/>
        </w:rPr>
        <w:t>)</w:t>
      </w:r>
      <w:r w:rsidRPr="00CB2EFB">
        <w:rPr>
          <w:rFonts w:ascii="Cambria" w:eastAsia="Times New Roman" w:hAnsi="Cambria" w:cs="Segoe UI"/>
          <w:sz w:val="24"/>
          <w:szCs w:val="24"/>
          <w:lang w:eastAsia="en-IE"/>
        </w:rPr>
        <w:t xml:space="preserve"> Plant protective response to enhanced UV‐B radiation under field conditions: leaf optical properties and photosynthesis. </w:t>
      </w:r>
      <w:r w:rsidRPr="00CB2EFB">
        <w:rPr>
          <w:rFonts w:ascii="Cambria" w:eastAsia="Times New Roman" w:hAnsi="Cambria" w:cs="Segoe UI"/>
          <w:i/>
          <w:iCs/>
          <w:sz w:val="24"/>
          <w:szCs w:val="24"/>
          <w:lang w:eastAsia="en-IE"/>
        </w:rPr>
        <w:t>Photochemistry and Photobiology</w:t>
      </w:r>
      <w:r w:rsidRPr="00CB2EFB">
        <w:rPr>
          <w:rFonts w:ascii="Cambria" w:eastAsia="Times New Roman" w:hAnsi="Cambria" w:cs="Segoe UI"/>
          <w:iCs/>
          <w:sz w:val="24"/>
          <w:szCs w:val="24"/>
          <w:lang w:eastAsia="en-IE"/>
        </w:rPr>
        <w:t xml:space="preserve">, </w:t>
      </w:r>
      <w:r w:rsidRPr="00CB2EFB">
        <w:rPr>
          <w:rFonts w:ascii="Cambria" w:eastAsia="Times New Roman" w:hAnsi="Cambria" w:cs="Segoe UI"/>
          <w:b/>
          <w:iCs/>
          <w:sz w:val="24"/>
          <w:szCs w:val="24"/>
          <w:lang w:eastAsia="en-IE"/>
        </w:rPr>
        <w:t>41</w:t>
      </w:r>
      <w:r w:rsidRPr="00CB2EFB">
        <w:rPr>
          <w:rFonts w:ascii="Cambria" w:eastAsia="Times New Roman" w:hAnsi="Cambria" w:cs="Segoe UI"/>
          <w:iCs/>
          <w:sz w:val="24"/>
          <w:szCs w:val="24"/>
          <w:lang w:eastAsia="en-IE"/>
        </w:rPr>
        <w:t>(1), 95</w:t>
      </w:r>
      <w:r w:rsidR="009D4F9E" w:rsidRPr="00CB2EFB">
        <w:rPr>
          <w:rFonts w:ascii="Cambria" w:hAnsi="Cambria" w:cs="Segoe UI"/>
          <w:sz w:val="24"/>
          <w:szCs w:val="24"/>
        </w:rPr>
        <w:t>–</w:t>
      </w:r>
      <w:r w:rsidRPr="00CB2EFB">
        <w:rPr>
          <w:rFonts w:ascii="Cambria" w:eastAsia="Times New Roman" w:hAnsi="Cambria" w:cs="Segoe UI"/>
          <w:iCs/>
          <w:sz w:val="24"/>
          <w:szCs w:val="24"/>
          <w:lang w:eastAsia="en-IE"/>
        </w:rPr>
        <w:t>99.</w:t>
      </w:r>
    </w:p>
    <w:p w14:paraId="2172F977" w14:textId="3C7B7D7F" w:rsidR="004975B2" w:rsidRPr="00CB2EFB" w:rsidRDefault="004975B2" w:rsidP="004975B2">
      <w:pPr>
        <w:spacing w:before="100" w:beforeAutospacing="1" w:after="100" w:afterAutospacing="1" w:line="240" w:lineRule="auto"/>
        <w:rPr>
          <w:rFonts w:ascii="Cambria" w:eastAsia="Times New Roman" w:hAnsi="Cambria" w:cs="Arial"/>
          <w:sz w:val="24"/>
          <w:szCs w:val="24"/>
          <w:lang w:eastAsia="en-IE"/>
        </w:rPr>
      </w:pPr>
      <w:r w:rsidRPr="00CB2EFB">
        <w:rPr>
          <w:rFonts w:ascii="Cambria" w:eastAsia="Times New Roman" w:hAnsi="Cambria" w:cs="Segoe UI"/>
          <w:sz w:val="24"/>
          <w:szCs w:val="24"/>
          <w:lang w:eastAsia="en-IE"/>
        </w:rPr>
        <w:t>Gaberščik A, Vončina M, Trošt T, Germ M</w:t>
      </w:r>
      <w:r w:rsidR="00B25C31" w:rsidRPr="00CB2EFB">
        <w:rPr>
          <w:rFonts w:ascii="Cambria" w:eastAsia="Times New Roman" w:hAnsi="Cambria" w:cs="Segoe UI"/>
          <w:sz w:val="24"/>
          <w:szCs w:val="24"/>
          <w:lang w:eastAsia="en-IE"/>
        </w:rPr>
        <w:t xml:space="preserve">, </w:t>
      </w:r>
      <w:r w:rsidRPr="00CB2EFB">
        <w:rPr>
          <w:rFonts w:ascii="Cambria" w:eastAsia="Times New Roman" w:hAnsi="Cambria" w:cs="Segoe UI"/>
          <w:sz w:val="24"/>
          <w:szCs w:val="24"/>
          <w:lang w:eastAsia="en-IE"/>
        </w:rPr>
        <w:t>Björn LO</w:t>
      </w:r>
      <w:r w:rsidR="00B25C31" w:rsidRPr="00CB2EFB">
        <w:rPr>
          <w:rFonts w:ascii="Cambria" w:eastAsia="Times New Roman" w:hAnsi="Cambria" w:cs="Segoe UI"/>
          <w:sz w:val="24"/>
          <w:szCs w:val="24"/>
          <w:lang w:eastAsia="en-IE"/>
        </w:rPr>
        <w:t xml:space="preserve"> (</w:t>
      </w:r>
      <w:r w:rsidRPr="00CB2EFB">
        <w:rPr>
          <w:rFonts w:ascii="Cambria" w:eastAsia="Times New Roman" w:hAnsi="Cambria" w:cs="Segoe UI"/>
          <w:sz w:val="24"/>
          <w:szCs w:val="24"/>
          <w:lang w:eastAsia="en-IE"/>
        </w:rPr>
        <w:t>2002</w:t>
      </w:r>
      <w:r w:rsidR="00B25C31" w:rsidRPr="00CB2EFB">
        <w:rPr>
          <w:rFonts w:ascii="Cambria" w:eastAsia="Times New Roman" w:hAnsi="Cambria" w:cs="Segoe UI"/>
          <w:sz w:val="24"/>
          <w:szCs w:val="24"/>
          <w:lang w:eastAsia="en-IE"/>
        </w:rPr>
        <w:t>)</w:t>
      </w:r>
      <w:r w:rsidRPr="00CB2EFB">
        <w:rPr>
          <w:rFonts w:ascii="Cambria" w:eastAsia="Times New Roman" w:hAnsi="Cambria" w:cs="Segoe UI"/>
          <w:sz w:val="24"/>
          <w:szCs w:val="24"/>
          <w:lang w:eastAsia="en-IE"/>
        </w:rPr>
        <w:t xml:space="preserve"> Growth and production of buckwheat (</w:t>
      </w:r>
      <w:r w:rsidRPr="00CB2EFB">
        <w:rPr>
          <w:rFonts w:ascii="Cambria" w:eastAsia="Times New Roman" w:hAnsi="Cambria" w:cs="Segoe UI"/>
          <w:i/>
          <w:sz w:val="24"/>
          <w:szCs w:val="24"/>
          <w:lang w:eastAsia="en-IE"/>
        </w:rPr>
        <w:t>Fagopyrum esculentum</w:t>
      </w:r>
      <w:r w:rsidRPr="00CB2EFB">
        <w:rPr>
          <w:rFonts w:ascii="Cambria" w:eastAsia="Times New Roman" w:hAnsi="Cambria" w:cs="Segoe UI"/>
          <w:sz w:val="24"/>
          <w:szCs w:val="24"/>
          <w:lang w:eastAsia="en-IE"/>
        </w:rPr>
        <w:t xml:space="preserve">) treated with reduced, ambient, and enhanced UV-B radiation. </w:t>
      </w:r>
      <w:r w:rsidRPr="00CB2EFB">
        <w:rPr>
          <w:rFonts w:ascii="Cambria" w:eastAsia="Times New Roman" w:hAnsi="Cambria" w:cs="Segoe UI"/>
          <w:i/>
          <w:iCs/>
          <w:sz w:val="24"/>
          <w:szCs w:val="24"/>
          <w:lang w:eastAsia="en-IE"/>
        </w:rPr>
        <w:t>Journal of Photochemistry and Photobiology B: Biology</w:t>
      </w:r>
      <w:r w:rsidRPr="00CB2EFB">
        <w:rPr>
          <w:rFonts w:ascii="Cambria" w:eastAsia="Times New Roman" w:hAnsi="Cambria" w:cs="Segoe UI"/>
          <w:iCs/>
          <w:sz w:val="24"/>
          <w:szCs w:val="24"/>
          <w:lang w:eastAsia="en-IE"/>
        </w:rPr>
        <w:t xml:space="preserve">, </w:t>
      </w:r>
      <w:r w:rsidRPr="00CB2EFB">
        <w:rPr>
          <w:rFonts w:ascii="Cambria" w:eastAsia="Times New Roman" w:hAnsi="Cambria" w:cs="Segoe UI"/>
          <w:b/>
          <w:iCs/>
          <w:sz w:val="24"/>
          <w:szCs w:val="24"/>
          <w:lang w:eastAsia="en-IE"/>
        </w:rPr>
        <w:t>66</w:t>
      </w:r>
      <w:r w:rsidRPr="00CB2EFB">
        <w:rPr>
          <w:rFonts w:ascii="Cambria" w:eastAsia="Times New Roman" w:hAnsi="Cambria" w:cs="Segoe UI"/>
          <w:iCs/>
          <w:sz w:val="24"/>
          <w:szCs w:val="24"/>
          <w:lang w:eastAsia="en-IE"/>
        </w:rPr>
        <w:t>(1), 30</w:t>
      </w:r>
      <w:r w:rsidR="009D4F9E" w:rsidRPr="00CB2EFB">
        <w:rPr>
          <w:rFonts w:ascii="Cambria" w:hAnsi="Cambria" w:cs="Segoe UI"/>
          <w:sz w:val="24"/>
          <w:szCs w:val="24"/>
        </w:rPr>
        <w:t>–</w:t>
      </w:r>
      <w:r w:rsidRPr="00CB2EFB">
        <w:rPr>
          <w:rFonts w:ascii="Cambria" w:eastAsia="Times New Roman" w:hAnsi="Cambria" w:cs="Segoe UI"/>
          <w:iCs/>
          <w:sz w:val="24"/>
          <w:szCs w:val="24"/>
          <w:lang w:eastAsia="en-IE"/>
        </w:rPr>
        <w:t>36.</w:t>
      </w:r>
    </w:p>
    <w:p w14:paraId="33B2B333" w14:textId="2DCBB249" w:rsidR="00D8182A" w:rsidRPr="00CB2EFB" w:rsidRDefault="00D8182A" w:rsidP="00711D83">
      <w:pPr>
        <w:spacing w:before="100" w:beforeAutospacing="1" w:after="100" w:afterAutospacing="1" w:line="240" w:lineRule="auto"/>
        <w:rPr>
          <w:rFonts w:ascii="Cambria" w:hAnsi="Cambria" w:cs="Segoe UI"/>
          <w:iCs/>
          <w:sz w:val="24"/>
          <w:szCs w:val="24"/>
        </w:rPr>
      </w:pPr>
      <w:r w:rsidRPr="00CB2EFB">
        <w:rPr>
          <w:rFonts w:ascii="Cambria" w:hAnsi="Cambria" w:cs="Segoe UI"/>
          <w:sz w:val="24"/>
          <w:szCs w:val="24"/>
        </w:rPr>
        <w:t>Ge XM, Hu X, Zhang J, Huang QM, Gao Y, Li ZQ, Li S</w:t>
      </w:r>
      <w:r w:rsidR="00293D53" w:rsidRPr="00CB2EFB">
        <w:rPr>
          <w:rFonts w:ascii="Cambria" w:hAnsi="Cambria" w:cs="Segoe UI"/>
          <w:sz w:val="24"/>
          <w:szCs w:val="24"/>
        </w:rPr>
        <w:t xml:space="preserve">, </w:t>
      </w:r>
      <w:r w:rsidRPr="00CB2EFB">
        <w:rPr>
          <w:rFonts w:ascii="Cambria" w:hAnsi="Cambria" w:cs="Segoe UI"/>
          <w:sz w:val="24"/>
          <w:szCs w:val="24"/>
        </w:rPr>
        <w:t>He JM</w:t>
      </w:r>
      <w:r w:rsidR="00293D53" w:rsidRPr="00CB2EFB">
        <w:rPr>
          <w:rFonts w:ascii="Cambria" w:hAnsi="Cambria" w:cs="Segoe UI"/>
          <w:sz w:val="24"/>
          <w:szCs w:val="24"/>
        </w:rPr>
        <w:t xml:space="preserve"> (</w:t>
      </w:r>
      <w:r w:rsidRPr="00CB2EFB">
        <w:rPr>
          <w:rFonts w:ascii="Cambria" w:hAnsi="Cambria" w:cs="Segoe UI"/>
          <w:sz w:val="24"/>
          <w:szCs w:val="24"/>
        </w:rPr>
        <w:t>2020</w:t>
      </w:r>
      <w:r w:rsidR="00293D53" w:rsidRPr="00CB2EFB">
        <w:rPr>
          <w:rFonts w:ascii="Cambria" w:hAnsi="Cambria" w:cs="Segoe UI"/>
          <w:sz w:val="24"/>
          <w:szCs w:val="24"/>
        </w:rPr>
        <w:t>)</w:t>
      </w:r>
      <w:r w:rsidRPr="00CB2EFB">
        <w:rPr>
          <w:rFonts w:ascii="Cambria" w:hAnsi="Cambria" w:cs="Segoe UI"/>
          <w:sz w:val="24"/>
          <w:szCs w:val="24"/>
        </w:rPr>
        <w:t xml:space="preserve"> UV RESISTANCE LOCUS8 mediates ultraviolet-B-induced stomatal closure in an ethylene-dependent manner. </w:t>
      </w:r>
      <w:r w:rsidRPr="00CB2EFB">
        <w:rPr>
          <w:rFonts w:ascii="Cambria" w:hAnsi="Cambria" w:cs="Segoe UI"/>
          <w:i/>
          <w:iCs/>
          <w:sz w:val="24"/>
          <w:szCs w:val="24"/>
        </w:rPr>
        <w:t>Plant Science</w:t>
      </w:r>
      <w:r w:rsidRPr="00CB2EFB">
        <w:rPr>
          <w:rFonts w:ascii="Cambria" w:hAnsi="Cambria" w:cs="Segoe UI"/>
          <w:iCs/>
          <w:sz w:val="24"/>
          <w:szCs w:val="24"/>
        </w:rPr>
        <w:t xml:space="preserve">, </w:t>
      </w:r>
      <w:r w:rsidRPr="00CB2EFB">
        <w:rPr>
          <w:rFonts w:ascii="Cambria" w:hAnsi="Cambria" w:cs="Segoe UI"/>
          <w:b/>
          <w:iCs/>
          <w:sz w:val="24"/>
          <w:szCs w:val="24"/>
        </w:rPr>
        <w:t>301</w:t>
      </w:r>
      <w:r w:rsidRPr="00CB2EFB">
        <w:rPr>
          <w:rFonts w:ascii="Cambria" w:hAnsi="Cambria" w:cs="Segoe UI"/>
          <w:iCs/>
          <w:sz w:val="24"/>
          <w:szCs w:val="24"/>
        </w:rPr>
        <w:t xml:space="preserve">, 110679. </w:t>
      </w:r>
    </w:p>
    <w:p w14:paraId="73CF81BB" w14:textId="4867ED33" w:rsidR="002711ED" w:rsidRPr="00CB2EFB" w:rsidRDefault="00711D83" w:rsidP="00711D83">
      <w:pPr>
        <w:spacing w:before="100" w:beforeAutospacing="1" w:after="100" w:afterAutospacing="1" w:line="240" w:lineRule="auto"/>
        <w:rPr>
          <w:rFonts w:ascii="Cambria" w:hAnsi="Cambria"/>
          <w:sz w:val="24"/>
          <w:szCs w:val="24"/>
        </w:rPr>
      </w:pPr>
      <w:r w:rsidRPr="00CB2EFB">
        <w:rPr>
          <w:rFonts w:ascii="Cambria" w:hAnsi="Cambria" w:cs="Segoe UI"/>
          <w:color w:val="222222"/>
          <w:sz w:val="24"/>
          <w:szCs w:val="24"/>
        </w:rPr>
        <w:t xml:space="preserve">Guerrieri R, Belmecheri S, Ollinger SV, Asbjornsen H, Jennings K, Xiao J, </w:t>
      </w:r>
      <w:r w:rsidR="00293D53" w:rsidRPr="00CB2EFB">
        <w:rPr>
          <w:rFonts w:ascii="Cambria" w:hAnsi="Cambria" w:cs="Segoe UI"/>
          <w:color w:val="222222"/>
          <w:sz w:val="24"/>
          <w:szCs w:val="24"/>
        </w:rPr>
        <w:t xml:space="preserve">Stocker BD, Martin M, Hollinger DY, Bracho-Garrillo R, Clark K, Dore S, Kolb T, Munger JW, Novick K, </w:t>
      </w:r>
      <w:r w:rsidRPr="00CB2EFB">
        <w:rPr>
          <w:rFonts w:ascii="Cambria" w:hAnsi="Cambria" w:cs="Segoe UI"/>
          <w:color w:val="222222"/>
          <w:sz w:val="24"/>
          <w:szCs w:val="24"/>
        </w:rPr>
        <w:t>Richardson AD (2019) Disentangling the role of photosynthesis and stomatal conductance on rising forest water-use efficiency.</w:t>
      </w:r>
      <w:r w:rsidR="00293D53" w:rsidRPr="00CB2EFB">
        <w:rPr>
          <w:rFonts w:ascii="Cambria" w:hAnsi="Cambria" w:cs="Segoe UI"/>
          <w:color w:val="222222"/>
          <w:sz w:val="24"/>
          <w:szCs w:val="24"/>
        </w:rPr>
        <w:t xml:space="preserve"> </w:t>
      </w:r>
      <w:r w:rsidRPr="00CB2EFB">
        <w:rPr>
          <w:rFonts w:ascii="Cambria" w:hAnsi="Cambria" w:cs="Segoe UI"/>
          <w:i/>
          <w:iCs/>
          <w:color w:val="222222"/>
          <w:sz w:val="24"/>
          <w:szCs w:val="24"/>
        </w:rPr>
        <w:t>Proceedings of the National Academy of Sciences</w:t>
      </w:r>
      <w:r w:rsidRPr="00CB2EFB">
        <w:rPr>
          <w:rFonts w:ascii="Cambria" w:hAnsi="Cambria" w:cs="Segoe UI"/>
          <w:color w:val="222222"/>
          <w:sz w:val="24"/>
          <w:szCs w:val="24"/>
        </w:rPr>
        <w:t>,</w:t>
      </w:r>
      <w:r w:rsidR="00293D53" w:rsidRPr="00CB2EFB">
        <w:rPr>
          <w:rFonts w:ascii="Cambria" w:hAnsi="Cambria" w:cs="Segoe UI"/>
          <w:color w:val="222222"/>
          <w:sz w:val="24"/>
          <w:szCs w:val="24"/>
        </w:rPr>
        <w:t xml:space="preserve"> </w:t>
      </w:r>
      <w:r w:rsidRPr="00CB2EFB">
        <w:rPr>
          <w:rFonts w:ascii="Cambria" w:hAnsi="Cambria" w:cs="Segoe UI"/>
          <w:b/>
          <w:iCs/>
          <w:color w:val="222222"/>
          <w:sz w:val="24"/>
          <w:szCs w:val="24"/>
        </w:rPr>
        <w:t>116</w:t>
      </w:r>
      <w:r w:rsidRPr="00CB2EFB">
        <w:rPr>
          <w:rFonts w:ascii="Cambria" w:hAnsi="Cambria" w:cs="Segoe UI"/>
          <w:color w:val="222222"/>
          <w:sz w:val="24"/>
          <w:szCs w:val="24"/>
        </w:rPr>
        <w:t>(34), 16909</w:t>
      </w:r>
      <w:r w:rsidR="009D4F9E" w:rsidRPr="00CB2EFB">
        <w:rPr>
          <w:rFonts w:ascii="Cambria" w:hAnsi="Cambria" w:cs="Segoe UI"/>
          <w:sz w:val="24"/>
          <w:szCs w:val="24"/>
        </w:rPr>
        <w:t>–</w:t>
      </w:r>
      <w:r w:rsidRPr="00CB2EFB">
        <w:rPr>
          <w:rFonts w:ascii="Cambria" w:hAnsi="Cambria" w:cs="Segoe UI"/>
          <w:color w:val="222222"/>
          <w:sz w:val="24"/>
          <w:szCs w:val="24"/>
        </w:rPr>
        <w:t>16914.</w:t>
      </w:r>
      <w:r w:rsidR="002711ED" w:rsidRPr="00CB2EFB">
        <w:rPr>
          <w:rFonts w:ascii="Cambria" w:hAnsi="Cambria"/>
          <w:sz w:val="24"/>
          <w:szCs w:val="24"/>
        </w:rPr>
        <w:t xml:space="preserve"> </w:t>
      </w:r>
    </w:p>
    <w:p w14:paraId="756A8302" w14:textId="3E40EBFD" w:rsidR="00711D83" w:rsidRPr="00CB2EFB" w:rsidRDefault="002711ED" w:rsidP="00711D83">
      <w:pPr>
        <w:spacing w:before="100" w:beforeAutospacing="1" w:after="100" w:afterAutospacing="1" w:line="240" w:lineRule="auto"/>
        <w:rPr>
          <w:rFonts w:ascii="Cambria" w:hAnsi="Cambria" w:cs="Segoe UI"/>
          <w:color w:val="222222"/>
          <w:sz w:val="24"/>
          <w:szCs w:val="24"/>
        </w:rPr>
      </w:pPr>
      <w:r w:rsidRPr="00CB2EFB">
        <w:rPr>
          <w:rFonts w:ascii="Cambria" w:hAnsi="Cambria" w:cs="Segoe UI"/>
          <w:color w:val="222222"/>
          <w:sz w:val="24"/>
          <w:szCs w:val="24"/>
        </w:rPr>
        <w:t>Grossiord C, Buckley TN, Cernusak LA, Novick KA, Poulter B, Siegwolf RT, Sperry JS</w:t>
      </w:r>
      <w:r w:rsidR="00293D53" w:rsidRPr="00CB2EFB">
        <w:rPr>
          <w:rFonts w:ascii="Cambria" w:hAnsi="Cambria" w:cs="Segoe UI"/>
          <w:color w:val="222222"/>
          <w:sz w:val="24"/>
          <w:szCs w:val="24"/>
        </w:rPr>
        <w:t>,</w:t>
      </w:r>
      <w:r w:rsidRPr="00CB2EFB">
        <w:rPr>
          <w:rFonts w:ascii="Cambria" w:hAnsi="Cambria" w:cs="Segoe UI"/>
          <w:color w:val="222222"/>
          <w:sz w:val="24"/>
          <w:szCs w:val="24"/>
        </w:rPr>
        <w:t xml:space="preserve"> McDowell NG </w:t>
      </w:r>
      <w:r w:rsidR="00293D53" w:rsidRPr="00CB2EFB">
        <w:rPr>
          <w:rFonts w:ascii="Cambria" w:hAnsi="Cambria" w:cs="Segoe UI"/>
          <w:color w:val="222222"/>
          <w:sz w:val="24"/>
          <w:szCs w:val="24"/>
        </w:rPr>
        <w:t>(</w:t>
      </w:r>
      <w:r w:rsidRPr="00CB2EFB">
        <w:rPr>
          <w:rFonts w:ascii="Cambria" w:hAnsi="Cambria" w:cs="Segoe UI"/>
          <w:color w:val="222222"/>
          <w:sz w:val="24"/>
          <w:szCs w:val="24"/>
        </w:rPr>
        <w:t>2020</w:t>
      </w:r>
      <w:r w:rsidR="00293D53" w:rsidRPr="00CB2EFB">
        <w:rPr>
          <w:rFonts w:ascii="Cambria" w:hAnsi="Cambria" w:cs="Segoe UI"/>
          <w:color w:val="222222"/>
          <w:sz w:val="24"/>
          <w:szCs w:val="24"/>
        </w:rPr>
        <w:t>)</w:t>
      </w:r>
      <w:r w:rsidRPr="00CB2EFB">
        <w:rPr>
          <w:rFonts w:ascii="Cambria" w:hAnsi="Cambria" w:cs="Segoe UI"/>
          <w:color w:val="222222"/>
          <w:sz w:val="24"/>
          <w:szCs w:val="24"/>
        </w:rPr>
        <w:t xml:space="preserve"> Plant responses to rising vapor pressure deficit. </w:t>
      </w:r>
      <w:r w:rsidRPr="00CB2EFB">
        <w:rPr>
          <w:rFonts w:ascii="Cambria" w:hAnsi="Cambria" w:cs="Segoe UI"/>
          <w:i/>
          <w:color w:val="222222"/>
          <w:sz w:val="24"/>
          <w:szCs w:val="24"/>
        </w:rPr>
        <w:t>New Phytologist</w:t>
      </w:r>
      <w:r w:rsidRPr="00CB2EFB">
        <w:rPr>
          <w:rFonts w:ascii="Cambria" w:hAnsi="Cambria" w:cs="Segoe UI"/>
          <w:color w:val="222222"/>
          <w:sz w:val="24"/>
          <w:szCs w:val="24"/>
        </w:rPr>
        <w:t xml:space="preserve">, </w:t>
      </w:r>
      <w:r w:rsidRPr="00CB2EFB">
        <w:rPr>
          <w:rFonts w:ascii="Cambria" w:hAnsi="Cambria" w:cs="Segoe UI"/>
          <w:b/>
          <w:color w:val="222222"/>
          <w:sz w:val="24"/>
          <w:szCs w:val="24"/>
        </w:rPr>
        <w:t>226</w:t>
      </w:r>
      <w:r w:rsidRPr="00CB2EFB">
        <w:rPr>
          <w:rFonts w:ascii="Cambria" w:hAnsi="Cambria" w:cs="Segoe UI"/>
          <w:color w:val="222222"/>
          <w:sz w:val="24"/>
          <w:szCs w:val="24"/>
        </w:rPr>
        <w:t>(6), 1550</w:t>
      </w:r>
      <w:r w:rsidR="009D4F9E" w:rsidRPr="00CB2EFB">
        <w:rPr>
          <w:rFonts w:ascii="Cambria" w:hAnsi="Cambria" w:cs="Segoe UI"/>
          <w:sz w:val="24"/>
          <w:szCs w:val="24"/>
        </w:rPr>
        <w:t>–</w:t>
      </w:r>
      <w:r w:rsidRPr="00CB2EFB">
        <w:rPr>
          <w:rFonts w:ascii="Cambria" w:hAnsi="Cambria" w:cs="Segoe UI"/>
          <w:color w:val="222222"/>
          <w:sz w:val="24"/>
          <w:szCs w:val="24"/>
        </w:rPr>
        <w:t>1566.</w:t>
      </w:r>
    </w:p>
    <w:p w14:paraId="24301C15" w14:textId="1F39E7C7" w:rsidR="00056887" w:rsidRPr="00CB2EFB" w:rsidRDefault="0047068A" w:rsidP="00711D83">
      <w:pPr>
        <w:spacing w:before="100" w:beforeAutospacing="1" w:after="100" w:afterAutospacing="1" w:line="240" w:lineRule="auto"/>
        <w:rPr>
          <w:rFonts w:ascii="Cambria" w:hAnsi="Cambria" w:cs="Segoe UI"/>
          <w:color w:val="222222"/>
          <w:sz w:val="24"/>
          <w:szCs w:val="24"/>
        </w:rPr>
      </w:pPr>
      <w:r w:rsidRPr="00CB2EFB">
        <w:rPr>
          <w:rFonts w:ascii="Cambria" w:hAnsi="Cambria"/>
          <w:sz w:val="24"/>
          <w:szCs w:val="24"/>
        </w:rPr>
        <w:t xml:space="preserve">Heijde M, Ulm R (2012) UV-B photoreceptor-mediated signalling in plants. </w:t>
      </w:r>
      <w:r w:rsidRPr="00CB2EFB">
        <w:rPr>
          <w:rFonts w:ascii="Cambria" w:hAnsi="Cambria"/>
          <w:i/>
          <w:sz w:val="24"/>
          <w:szCs w:val="24"/>
        </w:rPr>
        <w:t xml:space="preserve">Trends in </w:t>
      </w:r>
      <w:r w:rsidR="000A402E" w:rsidRPr="00CB2EFB">
        <w:rPr>
          <w:rFonts w:ascii="Cambria" w:hAnsi="Cambria"/>
          <w:i/>
          <w:sz w:val="24"/>
          <w:szCs w:val="24"/>
        </w:rPr>
        <w:t>P</w:t>
      </w:r>
      <w:r w:rsidRPr="00CB2EFB">
        <w:rPr>
          <w:rFonts w:ascii="Cambria" w:hAnsi="Cambria"/>
          <w:i/>
          <w:sz w:val="24"/>
          <w:szCs w:val="24"/>
        </w:rPr>
        <w:t xml:space="preserve">lant </w:t>
      </w:r>
      <w:r w:rsidR="000A402E" w:rsidRPr="00CB2EFB">
        <w:rPr>
          <w:rFonts w:ascii="Cambria" w:hAnsi="Cambria"/>
          <w:i/>
          <w:sz w:val="24"/>
          <w:szCs w:val="24"/>
        </w:rPr>
        <w:t>S</w:t>
      </w:r>
      <w:r w:rsidRPr="00CB2EFB">
        <w:rPr>
          <w:rFonts w:ascii="Cambria" w:hAnsi="Cambria"/>
          <w:i/>
          <w:sz w:val="24"/>
          <w:szCs w:val="24"/>
        </w:rPr>
        <w:t>cience</w:t>
      </w:r>
      <w:r w:rsidRPr="00CB2EFB">
        <w:rPr>
          <w:rFonts w:ascii="Cambria" w:hAnsi="Cambria"/>
          <w:sz w:val="24"/>
          <w:szCs w:val="24"/>
        </w:rPr>
        <w:t xml:space="preserve">, </w:t>
      </w:r>
      <w:r w:rsidRPr="00CB2EFB">
        <w:rPr>
          <w:rFonts w:ascii="Cambria" w:hAnsi="Cambria"/>
          <w:b/>
          <w:sz w:val="24"/>
          <w:szCs w:val="24"/>
        </w:rPr>
        <w:t>17</w:t>
      </w:r>
      <w:r w:rsidRPr="00CB2EFB">
        <w:rPr>
          <w:rFonts w:ascii="Cambria" w:hAnsi="Cambria"/>
          <w:sz w:val="24"/>
          <w:szCs w:val="24"/>
        </w:rPr>
        <w:t>(4), 230</w:t>
      </w:r>
      <w:r w:rsidR="009D4F9E" w:rsidRPr="00CB2EFB">
        <w:rPr>
          <w:rFonts w:ascii="Cambria" w:hAnsi="Cambria" w:cs="Segoe UI"/>
          <w:sz w:val="24"/>
          <w:szCs w:val="24"/>
        </w:rPr>
        <w:t>–</w:t>
      </w:r>
      <w:r w:rsidRPr="00CB2EFB">
        <w:rPr>
          <w:rFonts w:ascii="Cambria" w:hAnsi="Cambria"/>
          <w:sz w:val="24"/>
          <w:szCs w:val="24"/>
        </w:rPr>
        <w:t>237.</w:t>
      </w:r>
    </w:p>
    <w:p w14:paraId="71C96725" w14:textId="05E0D345" w:rsidR="0047068A" w:rsidRDefault="00A617CD" w:rsidP="00A617CD">
      <w:pPr>
        <w:spacing w:before="100" w:beforeAutospacing="1" w:after="100" w:afterAutospacing="1" w:line="240" w:lineRule="auto"/>
        <w:rPr>
          <w:rFonts w:ascii="Cambria" w:hAnsi="Cambria" w:cs="Segoe UI"/>
          <w:color w:val="212529"/>
          <w:sz w:val="24"/>
          <w:szCs w:val="24"/>
          <w:shd w:val="clear" w:color="auto" w:fill="FFFFFF"/>
        </w:rPr>
      </w:pPr>
      <w:r w:rsidRPr="00CB2EFB">
        <w:rPr>
          <w:rFonts w:ascii="Cambria" w:hAnsi="Cambria" w:cs="Segoe UI"/>
          <w:sz w:val="24"/>
          <w:szCs w:val="24"/>
        </w:rPr>
        <w:t>IPCC</w:t>
      </w:r>
      <w:r w:rsidR="00E87FE2" w:rsidRPr="00CB2EFB">
        <w:rPr>
          <w:rFonts w:ascii="Cambria" w:hAnsi="Cambria" w:cs="Segoe UI"/>
          <w:sz w:val="24"/>
          <w:szCs w:val="24"/>
        </w:rPr>
        <w:t xml:space="preserve"> (</w:t>
      </w:r>
      <w:r w:rsidRPr="00CB2EFB">
        <w:rPr>
          <w:rFonts w:ascii="Cambria" w:hAnsi="Cambria" w:cs="Segoe UI"/>
          <w:sz w:val="24"/>
          <w:szCs w:val="24"/>
        </w:rPr>
        <w:t>2021</w:t>
      </w:r>
      <w:r w:rsidR="00E87FE2" w:rsidRPr="00CB2EFB">
        <w:rPr>
          <w:rFonts w:ascii="Cambria" w:hAnsi="Cambria" w:cs="Segoe UI"/>
          <w:sz w:val="24"/>
          <w:szCs w:val="24"/>
        </w:rPr>
        <w:t xml:space="preserve">) </w:t>
      </w:r>
      <w:r w:rsidRPr="00CB2EFB">
        <w:rPr>
          <w:rFonts w:ascii="Cambria" w:hAnsi="Cambria" w:cs="Segoe UI"/>
          <w:i/>
          <w:iCs/>
          <w:sz w:val="24"/>
          <w:szCs w:val="24"/>
        </w:rPr>
        <w:t xml:space="preserve">Climate Change 2021: The Physical Science Basis. Contribution of Working Group I to the Sixth Assessment Report of the Intergovernmental Panel on Climate Change </w:t>
      </w:r>
      <w:r w:rsidRPr="00CB2EFB">
        <w:rPr>
          <w:rFonts w:ascii="Cambria" w:hAnsi="Cambria" w:cs="Segoe UI"/>
          <w:sz w:val="24"/>
          <w:szCs w:val="24"/>
        </w:rPr>
        <w:t>[</w:t>
      </w:r>
      <w:r w:rsidR="00E87FE2" w:rsidRPr="00CB2EFB">
        <w:rPr>
          <w:rFonts w:ascii="Cambria" w:hAnsi="Cambria" w:cs="Segoe UI"/>
          <w:sz w:val="24"/>
          <w:szCs w:val="24"/>
        </w:rPr>
        <w:t xml:space="preserve">V </w:t>
      </w:r>
      <w:r w:rsidRPr="00CB2EFB">
        <w:rPr>
          <w:rFonts w:ascii="Cambria" w:hAnsi="Cambria" w:cs="Segoe UI"/>
          <w:sz w:val="24"/>
          <w:szCs w:val="24"/>
        </w:rPr>
        <w:t>Masson-Delmotte, P Zhai, A Pirani, SL Connors, C Péan, S Berger, N Caud, Y Chen, L Goldfarb, MI Gomis, M Huang, K Leitzell, E Lonnoy, JBR Matthews, TK Maycock, T Waterfield, O Yelekçi, R Yu, B Zhou (eds.)]. Cambridge University Press, Cambridge, United Kingdom and New York, NY, USA</w:t>
      </w:r>
      <w:r w:rsidR="00E87FE2" w:rsidRPr="00CB2EFB">
        <w:rPr>
          <w:rFonts w:ascii="Cambria" w:hAnsi="Cambria" w:cs="Segoe UI"/>
          <w:sz w:val="24"/>
          <w:szCs w:val="24"/>
        </w:rPr>
        <w:t xml:space="preserve">. </w:t>
      </w:r>
      <w:r w:rsidRPr="00CB2EFB">
        <w:rPr>
          <w:rFonts w:ascii="Cambria" w:hAnsi="Cambria" w:cs="Segoe UI"/>
          <w:sz w:val="24"/>
          <w:szCs w:val="24"/>
        </w:rPr>
        <w:t>doi:</w:t>
      </w:r>
      <w:hyperlink r:id="rId16" w:history="1">
        <w:r w:rsidRPr="00CB2EFB">
          <w:rPr>
            <w:rStyle w:val="Hypertextovodkaz"/>
            <w:rFonts w:ascii="Cambria" w:hAnsi="Cambria" w:cs="Segoe UI"/>
            <w:color w:val="5492CD"/>
            <w:sz w:val="24"/>
            <w:szCs w:val="24"/>
            <w:shd w:val="clear" w:color="auto" w:fill="FFFFFF"/>
          </w:rPr>
          <w:t>10.1017/9781009157896</w:t>
        </w:r>
      </w:hyperlink>
      <w:r w:rsidRPr="00CB2EFB">
        <w:rPr>
          <w:rFonts w:ascii="Cambria" w:hAnsi="Cambria" w:cs="Segoe UI"/>
          <w:color w:val="212529"/>
          <w:sz w:val="24"/>
          <w:szCs w:val="24"/>
          <w:shd w:val="clear" w:color="auto" w:fill="FFFFFF"/>
        </w:rPr>
        <w:t>.</w:t>
      </w:r>
    </w:p>
    <w:p w14:paraId="34C2F996" w14:textId="216E34AA" w:rsidR="009B538F" w:rsidRPr="0047068A" w:rsidRDefault="00A617CD" w:rsidP="00A617CD">
      <w:pPr>
        <w:spacing w:before="100" w:beforeAutospacing="1" w:after="100" w:afterAutospacing="1" w:line="240" w:lineRule="auto"/>
        <w:rPr>
          <w:rFonts w:ascii="Cambria" w:hAnsi="Cambria" w:cs="Segoe UI"/>
          <w:sz w:val="24"/>
          <w:szCs w:val="24"/>
        </w:rPr>
      </w:pPr>
      <w:r w:rsidRPr="0047068A">
        <w:rPr>
          <w:rFonts w:ascii="Cambria" w:hAnsi="Cambria" w:cs="Segoe UI"/>
          <w:sz w:val="24"/>
          <w:szCs w:val="24"/>
        </w:rPr>
        <w:t>Jansen</w:t>
      </w:r>
      <w:r w:rsidR="000A402E">
        <w:rPr>
          <w:rFonts w:ascii="Cambria" w:hAnsi="Cambria" w:cs="Segoe UI"/>
          <w:sz w:val="24"/>
          <w:szCs w:val="24"/>
        </w:rPr>
        <w:t xml:space="preserve"> MAK</w:t>
      </w:r>
      <w:r w:rsidRPr="0047068A">
        <w:rPr>
          <w:rFonts w:ascii="Cambria" w:hAnsi="Cambria" w:cs="Segoe UI"/>
          <w:sz w:val="24"/>
          <w:szCs w:val="24"/>
        </w:rPr>
        <w:t>, Gaba</w:t>
      </w:r>
      <w:r w:rsidR="000A402E">
        <w:rPr>
          <w:rFonts w:ascii="Cambria" w:hAnsi="Cambria" w:cs="Segoe UI"/>
          <w:sz w:val="24"/>
          <w:szCs w:val="24"/>
        </w:rPr>
        <w:t xml:space="preserve"> V</w:t>
      </w:r>
      <w:r w:rsidRPr="0047068A">
        <w:rPr>
          <w:rFonts w:ascii="Cambria" w:hAnsi="Cambria" w:cs="Segoe UI"/>
          <w:sz w:val="24"/>
          <w:szCs w:val="24"/>
        </w:rPr>
        <w:t>, Greenberg</w:t>
      </w:r>
      <w:r w:rsidR="000A402E">
        <w:rPr>
          <w:rFonts w:ascii="Cambria" w:hAnsi="Cambria" w:cs="Segoe UI"/>
          <w:sz w:val="24"/>
          <w:szCs w:val="24"/>
        </w:rPr>
        <w:t xml:space="preserve"> BM</w:t>
      </w:r>
      <w:r w:rsidRPr="0047068A">
        <w:rPr>
          <w:rFonts w:ascii="Cambria" w:hAnsi="Cambria" w:cs="Segoe UI"/>
          <w:sz w:val="24"/>
          <w:szCs w:val="24"/>
        </w:rPr>
        <w:t xml:space="preserve"> </w:t>
      </w:r>
      <w:r w:rsidR="000A402E">
        <w:rPr>
          <w:rFonts w:ascii="Cambria" w:hAnsi="Cambria" w:cs="Segoe UI"/>
          <w:sz w:val="24"/>
          <w:szCs w:val="24"/>
        </w:rPr>
        <w:t>(</w:t>
      </w:r>
      <w:r w:rsidRPr="0047068A">
        <w:rPr>
          <w:rFonts w:ascii="Cambria" w:hAnsi="Cambria" w:cs="Segoe UI"/>
          <w:sz w:val="24"/>
          <w:szCs w:val="24"/>
        </w:rPr>
        <w:t>1998</w:t>
      </w:r>
      <w:r w:rsidR="000A402E">
        <w:rPr>
          <w:rFonts w:ascii="Cambria" w:hAnsi="Cambria" w:cs="Segoe UI"/>
          <w:sz w:val="24"/>
          <w:szCs w:val="24"/>
        </w:rPr>
        <w:t>)</w:t>
      </w:r>
      <w:r w:rsidRPr="0047068A">
        <w:rPr>
          <w:rFonts w:ascii="Cambria" w:hAnsi="Cambria" w:cs="Segoe UI"/>
          <w:sz w:val="24"/>
          <w:szCs w:val="24"/>
        </w:rPr>
        <w:t xml:space="preserve"> Higher plants and UV-B radiation: balancing damage, repair and acclimation</w:t>
      </w:r>
      <w:r w:rsidR="000A402E">
        <w:rPr>
          <w:rFonts w:ascii="Cambria" w:hAnsi="Cambria" w:cs="Segoe UI"/>
          <w:sz w:val="24"/>
          <w:szCs w:val="24"/>
        </w:rPr>
        <w:t>.</w:t>
      </w:r>
      <w:r w:rsidRPr="0047068A">
        <w:rPr>
          <w:rFonts w:ascii="Cambria" w:hAnsi="Cambria" w:cs="Segoe UI"/>
          <w:sz w:val="24"/>
          <w:szCs w:val="24"/>
        </w:rPr>
        <w:t xml:space="preserve"> </w:t>
      </w:r>
      <w:r w:rsidRPr="00BD1EB7">
        <w:rPr>
          <w:rFonts w:ascii="Cambria" w:hAnsi="Cambria" w:cs="Segoe UI"/>
          <w:i/>
          <w:sz w:val="24"/>
          <w:szCs w:val="24"/>
        </w:rPr>
        <w:t>Trends in Plant Science</w:t>
      </w:r>
      <w:r w:rsidRPr="0047068A">
        <w:rPr>
          <w:rFonts w:ascii="Cambria" w:hAnsi="Cambria" w:cs="Segoe UI"/>
          <w:sz w:val="24"/>
          <w:szCs w:val="24"/>
        </w:rPr>
        <w:t xml:space="preserve">, </w:t>
      </w:r>
      <w:r w:rsidRPr="00BD1EB7">
        <w:rPr>
          <w:rFonts w:ascii="Cambria" w:hAnsi="Cambria" w:cs="Segoe UI"/>
          <w:b/>
          <w:sz w:val="24"/>
          <w:szCs w:val="24"/>
        </w:rPr>
        <w:t>3</w:t>
      </w:r>
      <w:r w:rsidRPr="0047068A">
        <w:rPr>
          <w:rFonts w:ascii="Cambria" w:hAnsi="Cambria" w:cs="Segoe UI"/>
          <w:sz w:val="24"/>
          <w:szCs w:val="24"/>
        </w:rPr>
        <w:t>(4), 131</w:t>
      </w:r>
      <w:r w:rsidR="009D4F9E">
        <w:rPr>
          <w:rFonts w:ascii="Cambria" w:hAnsi="Cambria" w:cs="Segoe UI"/>
          <w:sz w:val="24"/>
          <w:szCs w:val="24"/>
        </w:rPr>
        <w:t>–</w:t>
      </w:r>
      <w:r w:rsidRPr="0047068A">
        <w:rPr>
          <w:rFonts w:ascii="Cambria" w:hAnsi="Cambria" w:cs="Segoe UI"/>
          <w:sz w:val="24"/>
          <w:szCs w:val="24"/>
        </w:rPr>
        <w:t xml:space="preserve">135. </w:t>
      </w:r>
    </w:p>
    <w:p w14:paraId="6E388CE0" w14:textId="0F4CC746" w:rsidR="009B538F" w:rsidRPr="0047068A" w:rsidRDefault="009B538F" w:rsidP="009645BD">
      <w:pPr>
        <w:spacing w:before="100" w:beforeAutospacing="1" w:after="100" w:afterAutospacing="1" w:line="240" w:lineRule="auto"/>
        <w:rPr>
          <w:rFonts w:ascii="Cambria" w:hAnsi="Cambria"/>
          <w:sz w:val="24"/>
          <w:szCs w:val="24"/>
        </w:rPr>
      </w:pPr>
      <w:r w:rsidRPr="0047068A">
        <w:rPr>
          <w:rFonts w:ascii="Cambria" w:hAnsi="Cambria" w:cs="Arial"/>
          <w:color w:val="1C1D1E"/>
          <w:sz w:val="24"/>
          <w:szCs w:val="24"/>
          <w:shd w:val="clear" w:color="auto" w:fill="FFFFFF"/>
        </w:rPr>
        <w:t>Jansen MAK</w:t>
      </w:r>
      <w:r w:rsidR="000A402E">
        <w:rPr>
          <w:rFonts w:ascii="Cambria" w:hAnsi="Cambria" w:cs="Arial"/>
          <w:color w:val="1C1D1E"/>
          <w:sz w:val="24"/>
          <w:szCs w:val="24"/>
          <w:shd w:val="clear" w:color="auto" w:fill="FFFFFF"/>
        </w:rPr>
        <w:t xml:space="preserve">, </w:t>
      </w:r>
      <w:r w:rsidRPr="0047068A">
        <w:rPr>
          <w:rFonts w:ascii="Cambria" w:hAnsi="Cambria" w:cs="Arial"/>
          <w:color w:val="1C1D1E"/>
          <w:sz w:val="24"/>
          <w:szCs w:val="24"/>
          <w:shd w:val="clear" w:color="auto" w:fill="FFFFFF"/>
        </w:rPr>
        <w:t xml:space="preserve">Van Den Noort RE (2000) Ultraviolet-B radiation induces complex alterations in stomatal behaviour. </w:t>
      </w:r>
      <w:r w:rsidRPr="00BD1EB7">
        <w:rPr>
          <w:rFonts w:ascii="Cambria" w:hAnsi="Cambria" w:cs="Arial"/>
          <w:i/>
          <w:color w:val="1C1D1E"/>
          <w:sz w:val="24"/>
          <w:szCs w:val="24"/>
          <w:shd w:val="clear" w:color="auto" w:fill="FFFFFF"/>
        </w:rPr>
        <w:t>Physiologia Plantarum</w:t>
      </w:r>
      <w:r w:rsidRPr="0047068A">
        <w:rPr>
          <w:rFonts w:ascii="Cambria" w:hAnsi="Cambria" w:cs="Arial"/>
          <w:color w:val="1C1D1E"/>
          <w:sz w:val="24"/>
          <w:szCs w:val="24"/>
          <w:shd w:val="clear" w:color="auto" w:fill="FFFFFF"/>
        </w:rPr>
        <w:t xml:space="preserve">, </w:t>
      </w:r>
      <w:r w:rsidRPr="00BD1EB7">
        <w:rPr>
          <w:rFonts w:ascii="Cambria" w:hAnsi="Cambria" w:cs="Arial"/>
          <w:b/>
          <w:color w:val="1C1D1E"/>
          <w:sz w:val="24"/>
          <w:szCs w:val="24"/>
          <w:shd w:val="clear" w:color="auto" w:fill="FFFFFF"/>
        </w:rPr>
        <w:t>110</w:t>
      </w:r>
      <w:r w:rsidR="000A402E">
        <w:rPr>
          <w:rFonts w:ascii="Cambria" w:hAnsi="Cambria" w:cs="Arial"/>
          <w:color w:val="1C1D1E"/>
          <w:sz w:val="24"/>
          <w:szCs w:val="24"/>
          <w:shd w:val="clear" w:color="auto" w:fill="FFFFFF"/>
        </w:rPr>
        <w:t>,</w:t>
      </w:r>
      <w:r w:rsidRPr="0047068A">
        <w:rPr>
          <w:rFonts w:ascii="Cambria" w:hAnsi="Cambria" w:cs="Arial"/>
          <w:color w:val="1C1D1E"/>
          <w:sz w:val="24"/>
          <w:szCs w:val="24"/>
          <w:shd w:val="clear" w:color="auto" w:fill="FFFFFF"/>
        </w:rPr>
        <w:t xml:space="preserve"> 189</w:t>
      </w:r>
      <w:r w:rsidR="009D4F9E">
        <w:rPr>
          <w:rFonts w:ascii="Cambria" w:hAnsi="Cambria" w:cs="Segoe UI"/>
          <w:sz w:val="24"/>
          <w:szCs w:val="24"/>
        </w:rPr>
        <w:t>–</w:t>
      </w:r>
      <w:r w:rsidRPr="0047068A">
        <w:rPr>
          <w:rFonts w:ascii="Cambria" w:hAnsi="Cambria" w:cs="Arial"/>
          <w:color w:val="1C1D1E"/>
          <w:sz w:val="24"/>
          <w:szCs w:val="24"/>
          <w:shd w:val="clear" w:color="auto" w:fill="FFFFFF"/>
        </w:rPr>
        <w:t>194.</w:t>
      </w:r>
      <w:r w:rsidR="000A402E">
        <w:rPr>
          <w:rFonts w:ascii="Cambria" w:hAnsi="Cambria" w:cs="Arial"/>
          <w:color w:val="1C1D1E"/>
          <w:sz w:val="24"/>
          <w:szCs w:val="24"/>
          <w:shd w:val="clear" w:color="auto" w:fill="FFFFFF"/>
        </w:rPr>
        <w:t xml:space="preserve"> </w:t>
      </w:r>
    </w:p>
    <w:p w14:paraId="72FCD111" w14:textId="6C141CED" w:rsidR="002257AF" w:rsidRPr="00BD1EB7" w:rsidRDefault="002257AF" w:rsidP="009645BD">
      <w:pPr>
        <w:spacing w:before="100" w:beforeAutospacing="1" w:after="100" w:afterAutospacing="1" w:line="240" w:lineRule="auto"/>
        <w:rPr>
          <w:rFonts w:ascii="Cambria" w:hAnsi="Cambria" w:cs="Segoe UI"/>
          <w:iCs/>
          <w:sz w:val="24"/>
          <w:szCs w:val="24"/>
        </w:rPr>
      </w:pPr>
      <w:r w:rsidRPr="0047068A">
        <w:rPr>
          <w:rFonts w:ascii="Cambria" w:hAnsi="Cambria" w:cs="Segoe UI"/>
          <w:sz w:val="24"/>
          <w:szCs w:val="24"/>
        </w:rPr>
        <w:lastRenderedPageBreak/>
        <w:t>Jansen MAK, Ač A, Klem K</w:t>
      </w:r>
      <w:r w:rsidR="000A402E">
        <w:rPr>
          <w:rFonts w:ascii="Cambria" w:hAnsi="Cambria" w:cs="Segoe UI"/>
          <w:sz w:val="24"/>
          <w:szCs w:val="24"/>
        </w:rPr>
        <w:t xml:space="preserve">, </w:t>
      </w:r>
      <w:r w:rsidRPr="0047068A">
        <w:rPr>
          <w:rFonts w:ascii="Cambria" w:hAnsi="Cambria" w:cs="Segoe UI"/>
          <w:sz w:val="24"/>
          <w:szCs w:val="24"/>
        </w:rPr>
        <w:t>Urban O</w:t>
      </w:r>
      <w:r w:rsidR="000A402E">
        <w:rPr>
          <w:rFonts w:ascii="Cambria" w:hAnsi="Cambria" w:cs="Segoe UI"/>
          <w:sz w:val="24"/>
          <w:szCs w:val="24"/>
        </w:rPr>
        <w:t xml:space="preserve"> (</w:t>
      </w:r>
      <w:r w:rsidRPr="0047068A">
        <w:rPr>
          <w:rFonts w:ascii="Cambria" w:hAnsi="Cambria" w:cs="Segoe UI"/>
          <w:sz w:val="24"/>
          <w:szCs w:val="24"/>
        </w:rPr>
        <w:t>2022</w:t>
      </w:r>
      <w:r w:rsidR="000A402E">
        <w:rPr>
          <w:rFonts w:ascii="Cambria" w:hAnsi="Cambria" w:cs="Segoe UI"/>
          <w:sz w:val="24"/>
          <w:szCs w:val="24"/>
        </w:rPr>
        <w:t>)</w:t>
      </w:r>
      <w:r w:rsidRPr="0047068A">
        <w:rPr>
          <w:rFonts w:ascii="Cambria" w:hAnsi="Cambria" w:cs="Segoe UI"/>
          <w:sz w:val="24"/>
          <w:szCs w:val="24"/>
        </w:rPr>
        <w:t xml:space="preserve"> A meta‐analysis of the interactive effects of UV and drought on plants. </w:t>
      </w:r>
      <w:r w:rsidRPr="0047068A">
        <w:rPr>
          <w:rFonts w:ascii="Cambria" w:hAnsi="Cambria" w:cs="Segoe UI"/>
          <w:i/>
          <w:iCs/>
          <w:sz w:val="24"/>
          <w:szCs w:val="24"/>
        </w:rPr>
        <w:t>Plant, Cell &amp; Environment</w:t>
      </w:r>
      <w:r w:rsidRPr="00BD1EB7">
        <w:rPr>
          <w:rFonts w:ascii="Cambria" w:hAnsi="Cambria" w:cs="Segoe UI"/>
          <w:iCs/>
          <w:sz w:val="24"/>
          <w:szCs w:val="24"/>
        </w:rPr>
        <w:t xml:space="preserve">, </w:t>
      </w:r>
      <w:r w:rsidRPr="00BD1EB7">
        <w:rPr>
          <w:rFonts w:ascii="Cambria" w:hAnsi="Cambria" w:cs="Segoe UI"/>
          <w:b/>
          <w:iCs/>
          <w:sz w:val="24"/>
          <w:szCs w:val="24"/>
        </w:rPr>
        <w:t>45</w:t>
      </w:r>
      <w:r w:rsidRPr="00BD1EB7">
        <w:rPr>
          <w:rFonts w:ascii="Cambria" w:hAnsi="Cambria" w:cs="Segoe UI"/>
          <w:iCs/>
          <w:sz w:val="24"/>
          <w:szCs w:val="24"/>
        </w:rPr>
        <w:t>(1), 41</w:t>
      </w:r>
      <w:r w:rsidR="009D4F9E" w:rsidRPr="000A402E">
        <w:rPr>
          <w:rFonts w:ascii="Cambria" w:hAnsi="Cambria" w:cs="Segoe UI"/>
          <w:sz w:val="24"/>
          <w:szCs w:val="24"/>
        </w:rPr>
        <w:t>–</w:t>
      </w:r>
      <w:r w:rsidRPr="00BD1EB7">
        <w:rPr>
          <w:rFonts w:ascii="Cambria" w:hAnsi="Cambria" w:cs="Segoe UI"/>
          <w:iCs/>
          <w:sz w:val="24"/>
          <w:szCs w:val="24"/>
        </w:rPr>
        <w:t>54.</w:t>
      </w:r>
    </w:p>
    <w:p w14:paraId="3EB074F9" w14:textId="3D22DB31" w:rsidR="005B24E4" w:rsidRDefault="005B24E4" w:rsidP="009645BD">
      <w:pPr>
        <w:spacing w:before="100" w:beforeAutospacing="1" w:after="100" w:afterAutospacing="1" w:line="240" w:lineRule="auto"/>
        <w:rPr>
          <w:rFonts w:ascii="Cambria" w:hAnsi="Cambria" w:cs="Segoe UI"/>
          <w:color w:val="222222"/>
          <w:sz w:val="24"/>
          <w:szCs w:val="24"/>
        </w:rPr>
      </w:pPr>
      <w:r w:rsidRPr="0047068A">
        <w:rPr>
          <w:rFonts w:ascii="Cambria" w:hAnsi="Cambria" w:cs="Segoe UI"/>
          <w:color w:val="222222"/>
          <w:sz w:val="24"/>
          <w:szCs w:val="24"/>
        </w:rPr>
        <w:t xml:space="preserve">Jarvis AJ, Davies WJ (1998) The coupled response of stomatal conductance to photosynthesis and transpiration. </w:t>
      </w:r>
      <w:r w:rsidRPr="00BD1EB7">
        <w:rPr>
          <w:rFonts w:ascii="Cambria" w:hAnsi="Cambria" w:cs="Segoe UI"/>
          <w:i/>
          <w:color w:val="222222"/>
          <w:sz w:val="24"/>
          <w:szCs w:val="24"/>
        </w:rPr>
        <w:t>Journal of Experimental Botany</w:t>
      </w:r>
      <w:r w:rsidRPr="0047068A">
        <w:rPr>
          <w:rFonts w:ascii="Cambria" w:hAnsi="Cambria" w:cs="Segoe UI"/>
          <w:color w:val="222222"/>
          <w:sz w:val="24"/>
          <w:szCs w:val="24"/>
        </w:rPr>
        <w:t xml:space="preserve">, </w:t>
      </w:r>
      <w:r w:rsidR="000A402E" w:rsidRPr="00BD1EB7">
        <w:rPr>
          <w:rFonts w:ascii="Cambria" w:hAnsi="Cambria" w:cs="Segoe UI"/>
          <w:b/>
          <w:color w:val="222222"/>
          <w:sz w:val="24"/>
          <w:szCs w:val="24"/>
        </w:rPr>
        <w:t>49</w:t>
      </w:r>
      <w:r w:rsidR="000A402E">
        <w:rPr>
          <w:rFonts w:ascii="Cambria" w:hAnsi="Cambria" w:cs="Segoe UI"/>
          <w:color w:val="222222"/>
          <w:sz w:val="24"/>
          <w:szCs w:val="24"/>
        </w:rPr>
        <w:t xml:space="preserve">, </w:t>
      </w:r>
      <w:r w:rsidRPr="0047068A">
        <w:rPr>
          <w:rFonts w:ascii="Cambria" w:hAnsi="Cambria" w:cs="Segoe UI"/>
          <w:color w:val="222222"/>
          <w:sz w:val="24"/>
          <w:szCs w:val="24"/>
        </w:rPr>
        <w:t>399</w:t>
      </w:r>
      <w:r w:rsidR="009D4F9E">
        <w:rPr>
          <w:rFonts w:ascii="Cambria" w:hAnsi="Cambria" w:cs="Segoe UI"/>
          <w:sz w:val="24"/>
          <w:szCs w:val="24"/>
        </w:rPr>
        <w:t>–</w:t>
      </w:r>
      <w:r w:rsidRPr="0047068A">
        <w:rPr>
          <w:rFonts w:ascii="Cambria" w:hAnsi="Cambria" w:cs="Segoe UI"/>
          <w:color w:val="222222"/>
          <w:sz w:val="24"/>
          <w:szCs w:val="24"/>
        </w:rPr>
        <w:t>406.</w:t>
      </w:r>
    </w:p>
    <w:p w14:paraId="7D3FCBA7" w14:textId="1B4C2CC4" w:rsidR="00267466" w:rsidRPr="0047068A" w:rsidRDefault="00267466" w:rsidP="009645BD">
      <w:pPr>
        <w:spacing w:before="100" w:beforeAutospacing="1" w:after="100" w:afterAutospacing="1" w:line="240" w:lineRule="auto"/>
        <w:rPr>
          <w:rFonts w:ascii="Cambria" w:hAnsi="Cambria" w:cs="Segoe UI"/>
          <w:color w:val="222222"/>
          <w:sz w:val="24"/>
          <w:szCs w:val="24"/>
        </w:rPr>
      </w:pPr>
      <w:r w:rsidRPr="00276F7F">
        <w:rPr>
          <w:rFonts w:ascii="Cambria" w:hAnsi="Cambria" w:cstheme="minorHAnsi"/>
          <w:sz w:val="24"/>
          <w:szCs w:val="24"/>
        </w:rPr>
        <w:t>KNMI, 2023</w:t>
      </w:r>
      <w:r>
        <w:rPr>
          <w:rFonts w:ascii="Cambria" w:hAnsi="Cambria" w:cstheme="minorHAnsi"/>
          <w:sz w:val="24"/>
          <w:szCs w:val="24"/>
        </w:rPr>
        <w:t xml:space="preserve"> </w:t>
      </w:r>
      <w:r w:rsidR="00030355" w:rsidRPr="00030355">
        <w:rPr>
          <w:rFonts w:ascii="Cambria" w:hAnsi="Cambria" w:cstheme="minorHAnsi"/>
          <w:sz w:val="24"/>
          <w:szCs w:val="24"/>
        </w:rPr>
        <w:t>https://www.knmi.nl/klimaat</w:t>
      </w:r>
      <w:r w:rsidR="00030355">
        <w:rPr>
          <w:rFonts w:ascii="Cambria" w:hAnsi="Cambria" w:cstheme="minorHAnsi"/>
          <w:sz w:val="24"/>
          <w:szCs w:val="24"/>
        </w:rPr>
        <w:t>.</w:t>
      </w:r>
      <w:r w:rsidR="00030355" w:rsidRPr="00030355">
        <w:rPr>
          <w:rFonts w:ascii="Cambria" w:hAnsi="Cambria" w:cstheme="minorHAnsi"/>
          <w:sz w:val="24"/>
          <w:szCs w:val="24"/>
        </w:rPr>
        <w:t xml:space="preserve"> </w:t>
      </w:r>
      <w:r w:rsidR="00030355">
        <w:rPr>
          <w:rFonts w:ascii="Cambria" w:hAnsi="Cambria" w:cstheme="minorHAnsi"/>
          <w:sz w:val="24"/>
          <w:szCs w:val="24"/>
        </w:rPr>
        <w:t>Accessed on 1</w:t>
      </w:r>
      <w:r w:rsidR="00030355" w:rsidRPr="00030355">
        <w:rPr>
          <w:rFonts w:ascii="Cambria" w:hAnsi="Cambria" w:cstheme="minorHAnsi"/>
          <w:sz w:val="24"/>
          <w:szCs w:val="24"/>
          <w:vertAlign w:val="superscript"/>
        </w:rPr>
        <w:t>th</w:t>
      </w:r>
      <w:r w:rsidR="00030355">
        <w:rPr>
          <w:rFonts w:ascii="Cambria" w:hAnsi="Cambria" w:cstheme="minorHAnsi"/>
          <w:sz w:val="24"/>
          <w:szCs w:val="24"/>
        </w:rPr>
        <w:t xml:space="preserve"> November 2023. </w:t>
      </w:r>
    </w:p>
    <w:p w14:paraId="0B1E8D83" w14:textId="198EA2D9" w:rsidR="0047068A" w:rsidRPr="0047068A" w:rsidRDefault="009B538F" w:rsidP="009B538F">
      <w:pPr>
        <w:spacing w:before="100" w:beforeAutospacing="1" w:after="100" w:afterAutospacing="1" w:line="240" w:lineRule="auto"/>
        <w:rPr>
          <w:rFonts w:ascii="Cambria" w:hAnsi="Cambria" w:cs="Segoe UI"/>
          <w:color w:val="222222"/>
          <w:sz w:val="24"/>
          <w:szCs w:val="24"/>
        </w:rPr>
      </w:pPr>
      <w:r w:rsidRPr="0047068A">
        <w:rPr>
          <w:rFonts w:ascii="Cambria" w:hAnsi="Cambria" w:cs="Segoe UI"/>
          <w:color w:val="222222"/>
          <w:sz w:val="24"/>
          <w:szCs w:val="24"/>
        </w:rPr>
        <w:t>Kováč D, Novotný J, Šigut L, Ač A, Peñuelas J, Grace J, Urban O</w:t>
      </w:r>
      <w:r w:rsidR="000A402E">
        <w:rPr>
          <w:rFonts w:ascii="Cambria" w:hAnsi="Cambria" w:cs="Segoe UI"/>
          <w:color w:val="222222"/>
          <w:sz w:val="24"/>
          <w:szCs w:val="24"/>
        </w:rPr>
        <w:t xml:space="preserve"> (</w:t>
      </w:r>
      <w:r w:rsidRPr="0047068A">
        <w:rPr>
          <w:rFonts w:ascii="Cambria" w:hAnsi="Cambria" w:cs="Segoe UI"/>
          <w:color w:val="222222"/>
          <w:sz w:val="24"/>
          <w:szCs w:val="24"/>
        </w:rPr>
        <w:t>2023</w:t>
      </w:r>
      <w:r w:rsidR="000A402E">
        <w:rPr>
          <w:rFonts w:ascii="Cambria" w:hAnsi="Cambria" w:cs="Segoe UI"/>
          <w:color w:val="222222"/>
          <w:sz w:val="24"/>
          <w:szCs w:val="24"/>
        </w:rPr>
        <w:t>)</w:t>
      </w:r>
      <w:r w:rsidRPr="0047068A">
        <w:rPr>
          <w:rFonts w:ascii="Cambria" w:hAnsi="Cambria" w:cs="Segoe UI"/>
          <w:color w:val="222222"/>
          <w:sz w:val="24"/>
          <w:szCs w:val="24"/>
        </w:rPr>
        <w:t xml:space="preserve"> Estimation of photosynthetic dynamics in forests from daily measured fluorescence and PRI data with adjustment for canopy shadow fraction</w:t>
      </w:r>
      <w:r w:rsidR="000A402E">
        <w:rPr>
          <w:rFonts w:ascii="Cambria" w:hAnsi="Cambria" w:cs="Segoe UI"/>
          <w:color w:val="222222"/>
          <w:sz w:val="24"/>
          <w:szCs w:val="24"/>
        </w:rPr>
        <w:t>.</w:t>
      </w:r>
      <w:r w:rsidRPr="0047068A">
        <w:rPr>
          <w:rFonts w:ascii="Cambria" w:hAnsi="Cambria" w:cs="Segoe UI"/>
          <w:color w:val="222222"/>
          <w:sz w:val="24"/>
          <w:szCs w:val="24"/>
        </w:rPr>
        <w:t xml:space="preserve"> </w:t>
      </w:r>
      <w:r w:rsidRPr="00BD1EB7">
        <w:rPr>
          <w:rFonts w:ascii="Cambria" w:hAnsi="Cambria" w:cs="Segoe UI"/>
          <w:i/>
          <w:color w:val="222222"/>
          <w:sz w:val="24"/>
          <w:szCs w:val="24"/>
        </w:rPr>
        <w:t>Science of The Total Environment</w:t>
      </w:r>
      <w:r w:rsidRPr="0047068A">
        <w:rPr>
          <w:rFonts w:ascii="Cambria" w:hAnsi="Cambria" w:cs="Segoe UI"/>
          <w:color w:val="222222"/>
          <w:sz w:val="24"/>
          <w:szCs w:val="24"/>
        </w:rPr>
        <w:t xml:space="preserve">, </w:t>
      </w:r>
      <w:r w:rsidRPr="00BD1EB7">
        <w:rPr>
          <w:rFonts w:ascii="Cambria" w:hAnsi="Cambria" w:cs="Segoe UI"/>
          <w:b/>
          <w:color w:val="222222"/>
          <w:sz w:val="24"/>
          <w:szCs w:val="24"/>
        </w:rPr>
        <w:t>898</w:t>
      </w:r>
      <w:r w:rsidRPr="0047068A">
        <w:rPr>
          <w:rFonts w:ascii="Cambria" w:hAnsi="Cambria" w:cs="Segoe UI"/>
          <w:color w:val="222222"/>
          <w:sz w:val="24"/>
          <w:szCs w:val="24"/>
        </w:rPr>
        <w:t>, 166386</w:t>
      </w:r>
      <w:r w:rsidR="000A402E">
        <w:rPr>
          <w:rFonts w:ascii="Cambria" w:hAnsi="Cambria" w:cs="Segoe UI"/>
          <w:color w:val="222222"/>
          <w:sz w:val="24"/>
          <w:szCs w:val="24"/>
        </w:rPr>
        <w:t xml:space="preserve">. </w:t>
      </w:r>
    </w:p>
    <w:p w14:paraId="159ABEDC" w14:textId="1167C76B" w:rsidR="00F965A4" w:rsidRPr="0047068A" w:rsidRDefault="00F965A4" w:rsidP="009645BD">
      <w:pPr>
        <w:spacing w:before="100" w:beforeAutospacing="1" w:after="100" w:afterAutospacing="1" w:line="240" w:lineRule="auto"/>
        <w:rPr>
          <w:rFonts w:ascii="Cambria" w:hAnsi="Cambria" w:cs="Segoe UI"/>
          <w:color w:val="222222"/>
          <w:sz w:val="24"/>
          <w:szCs w:val="24"/>
        </w:rPr>
      </w:pPr>
      <w:r w:rsidRPr="0047068A">
        <w:rPr>
          <w:rFonts w:ascii="Cambria" w:hAnsi="Cambria" w:cs="Segoe UI"/>
          <w:color w:val="222222"/>
          <w:sz w:val="24"/>
          <w:szCs w:val="24"/>
        </w:rPr>
        <w:t>Lawson T, Blatt MR (2014) Stomatal size, speed, and responsiveness impact on photosynthesis and water use efficiency.</w:t>
      </w:r>
      <w:r w:rsidR="000A402E">
        <w:rPr>
          <w:rFonts w:ascii="Cambria" w:hAnsi="Cambria" w:cs="Segoe UI"/>
          <w:color w:val="222222"/>
          <w:sz w:val="24"/>
          <w:szCs w:val="24"/>
        </w:rPr>
        <w:t xml:space="preserve"> </w:t>
      </w:r>
      <w:r w:rsidRPr="0047068A">
        <w:rPr>
          <w:rFonts w:ascii="Cambria" w:hAnsi="Cambria" w:cs="Segoe UI"/>
          <w:i/>
          <w:iCs/>
          <w:color w:val="222222"/>
          <w:sz w:val="24"/>
          <w:szCs w:val="24"/>
        </w:rPr>
        <w:t xml:space="preserve">Plant </w:t>
      </w:r>
      <w:r w:rsidR="009D4F9E">
        <w:rPr>
          <w:rFonts w:ascii="Cambria" w:hAnsi="Cambria" w:cs="Segoe UI"/>
          <w:i/>
          <w:iCs/>
          <w:color w:val="222222"/>
          <w:sz w:val="24"/>
          <w:szCs w:val="24"/>
        </w:rPr>
        <w:t>P</w:t>
      </w:r>
      <w:r w:rsidRPr="0047068A">
        <w:rPr>
          <w:rFonts w:ascii="Cambria" w:hAnsi="Cambria" w:cs="Segoe UI"/>
          <w:i/>
          <w:iCs/>
          <w:color w:val="222222"/>
          <w:sz w:val="24"/>
          <w:szCs w:val="24"/>
        </w:rPr>
        <w:t>hysiology</w:t>
      </w:r>
      <w:r w:rsidRPr="000A402E">
        <w:rPr>
          <w:rFonts w:ascii="Cambria" w:hAnsi="Cambria" w:cs="Segoe UI"/>
          <w:color w:val="222222"/>
          <w:sz w:val="24"/>
          <w:szCs w:val="24"/>
        </w:rPr>
        <w:t>,</w:t>
      </w:r>
      <w:r w:rsidR="000A402E">
        <w:rPr>
          <w:rFonts w:ascii="Cambria" w:hAnsi="Cambria" w:cs="Segoe UI"/>
          <w:color w:val="222222"/>
          <w:sz w:val="24"/>
          <w:szCs w:val="24"/>
        </w:rPr>
        <w:t xml:space="preserve"> </w:t>
      </w:r>
      <w:r w:rsidRPr="00BD1EB7">
        <w:rPr>
          <w:rFonts w:ascii="Cambria" w:hAnsi="Cambria" w:cs="Segoe UI"/>
          <w:b/>
          <w:iCs/>
          <w:color w:val="222222"/>
          <w:sz w:val="24"/>
          <w:szCs w:val="24"/>
        </w:rPr>
        <w:t>164</w:t>
      </w:r>
      <w:r w:rsidRPr="000A402E">
        <w:rPr>
          <w:rFonts w:ascii="Cambria" w:hAnsi="Cambria" w:cs="Segoe UI"/>
          <w:color w:val="222222"/>
          <w:sz w:val="24"/>
          <w:szCs w:val="24"/>
        </w:rPr>
        <w:t xml:space="preserve">(4), </w:t>
      </w:r>
      <w:r w:rsidRPr="0047068A">
        <w:rPr>
          <w:rFonts w:ascii="Cambria" w:hAnsi="Cambria" w:cs="Segoe UI"/>
          <w:color w:val="222222"/>
          <w:sz w:val="24"/>
          <w:szCs w:val="24"/>
        </w:rPr>
        <w:t>1556</w:t>
      </w:r>
      <w:r w:rsidR="009D4F9E">
        <w:rPr>
          <w:rFonts w:ascii="Cambria" w:hAnsi="Cambria" w:cs="Segoe UI"/>
          <w:sz w:val="24"/>
          <w:szCs w:val="24"/>
        </w:rPr>
        <w:t>–</w:t>
      </w:r>
      <w:r w:rsidRPr="0047068A">
        <w:rPr>
          <w:rFonts w:ascii="Cambria" w:hAnsi="Cambria" w:cs="Segoe UI"/>
          <w:color w:val="222222"/>
          <w:sz w:val="24"/>
          <w:szCs w:val="24"/>
        </w:rPr>
        <w:t>1570.</w:t>
      </w:r>
    </w:p>
    <w:p w14:paraId="30939CD4" w14:textId="6A44659E" w:rsidR="009645BD" w:rsidRPr="0047068A" w:rsidRDefault="009645BD" w:rsidP="009645BD">
      <w:pPr>
        <w:spacing w:before="100" w:beforeAutospacing="1" w:after="100" w:afterAutospacing="1" w:line="240" w:lineRule="auto"/>
        <w:rPr>
          <w:rFonts w:ascii="Cambria" w:eastAsia="Times New Roman" w:hAnsi="Cambria" w:cs="Arial"/>
          <w:sz w:val="24"/>
          <w:szCs w:val="24"/>
          <w:lang w:eastAsia="en-IE"/>
        </w:rPr>
      </w:pPr>
      <w:r w:rsidRPr="0047068A">
        <w:rPr>
          <w:rFonts w:ascii="Cambria" w:eastAsia="Times New Roman" w:hAnsi="Cambria" w:cs="Segoe UI"/>
          <w:color w:val="222222"/>
          <w:sz w:val="24"/>
          <w:szCs w:val="24"/>
          <w:lang w:eastAsia="en-IE"/>
        </w:rPr>
        <w:t>Li Q, Hou J, He N, Xu L, Zhang Z (2021) Changes in leaf stomatal traits of different aged temperate forest stands. </w:t>
      </w:r>
      <w:r w:rsidRPr="0047068A">
        <w:rPr>
          <w:rFonts w:ascii="Cambria" w:eastAsia="Times New Roman" w:hAnsi="Cambria" w:cs="Segoe UI"/>
          <w:i/>
          <w:iCs/>
          <w:color w:val="222222"/>
          <w:sz w:val="24"/>
          <w:szCs w:val="24"/>
          <w:lang w:eastAsia="en-IE"/>
        </w:rPr>
        <w:t>Journal of Forestry Research</w:t>
      </w:r>
      <w:r w:rsidRPr="000A402E">
        <w:rPr>
          <w:rFonts w:ascii="Cambria" w:eastAsia="Times New Roman" w:hAnsi="Cambria" w:cs="Segoe UI"/>
          <w:color w:val="222222"/>
          <w:sz w:val="24"/>
          <w:szCs w:val="24"/>
          <w:lang w:eastAsia="en-IE"/>
        </w:rPr>
        <w:t>,</w:t>
      </w:r>
      <w:r w:rsidR="000A402E">
        <w:rPr>
          <w:rFonts w:ascii="Cambria" w:eastAsia="Times New Roman" w:hAnsi="Cambria" w:cs="Segoe UI"/>
          <w:color w:val="222222"/>
          <w:sz w:val="24"/>
          <w:szCs w:val="24"/>
          <w:lang w:eastAsia="en-IE"/>
        </w:rPr>
        <w:t xml:space="preserve"> </w:t>
      </w:r>
      <w:r w:rsidRPr="00BD1EB7">
        <w:rPr>
          <w:rFonts w:ascii="Cambria" w:eastAsia="Times New Roman" w:hAnsi="Cambria" w:cs="Segoe UI"/>
          <w:b/>
          <w:iCs/>
          <w:color w:val="222222"/>
          <w:sz w:val="24"/>
          <w:szCs w:val="24"/>
          <w:lang w:eastAsia="en-IE"/>
        </w:rPr>
        <w:t>32</w:t>
      </w:r>
      <w:r w:rsidRPr="000A402E">
        <w:rPr>
          <w:rFonts w:ascii="Cambria" w:eastAsia="Times New Roman" w:hAnsi="Cambria" w:cs="Segoe UI"/>
          <w:color w:val="222222"/>
          <w:sz w:val="24"/>
          <w:szCs w:val="24"/>
          <w:lang w:eastAsia="en-IE"/>
        </w:rPr>
        <w:t>(3),</w:t>
      </w:r>
      <w:r w:rsidRPr="0047068A">
        <w:rPr>
          <w:rFonts w:ascii="Cambria" w:eastAsia="Times New Roman" w:hAnsi="Cambria" w:cs="Segoe UI"/>
          <w:color w:val="222222"/>
          <w:sz w:val="24"/>
          <w:szCs w:val="24"/>
          <w:lang w:eastAsia="en-IE"/>
        </w:rPr>
        <w:t xml:space="preserve"> 927</w:t>
      </w:r>
      <w:r w:rsidR="009D4F9E">
        <w:rPr>
          <w:rFonts w:ascii="Cambria" w:hAnsi="Cambria" w:cs="Segoe UI"/>
          <w:sz w:val="24"/>
          <w:szCs w:val="24"/>
        </w:rPr>
        <w:t>–</w:t>
      </w:r>
      <w:r w:rsidRPr="0047068A">
        <w:rPr>
          <w:rFonts w:ascii="Cambria" w:eastAsia="Times New Roman" w:hAnsi="Cambria" w:cs="Segoe UI"/>
          <w:color w:val="222222"/>
          <w:sz w:val="24"/>
          <w:szCs w:val="24"/>
          <w:lang w:eastAsia="en-IE"/>
        </w:rPr>
        <w:t>936.</w:t>
      </w:r>
    </w:p>
    <w:p w14:paraId="14A13937" w14:textId="726EE08F" w:rsidR="00FA566A" w:rsidRPr="0047068A" w:rsidRDefault="00FA566A" w:rsidP="00C53408">
      <w:pPr>
        <w:spacing w:before="100" w:beforeAutospacing="1" w:after="100" w:afterAutospacing="1" w:line="240" w:lineRule="auto"/>
        <w:rPr>
          <w:rFonts w:ascii="Cambria" w:eastAsia="Times New Roman" w:hAnsi="Cambria" w:cs="Segoe UI"/>
          <w:sz w:val="24"/>
          <w:szCs w:val="24"/>
          <w:lang w:eastAsia="en-IE"/>
        </w:rPr>
      </w:pPr>
      <w:r w:rsidRPr="0047068A">
        <w:rPr>
          <w:rFonts w:ascii="Cambria" w:eastAsia="Times New Roman" w:hAnsi="Cambria" w:cs="Segoe UI"/>
          <w:sz w:val="24"/>
          <w:szCs w:val="24"/>
          <w:lang w:eastAsia="en-IE"/>
        </w:rPr>
        <w:t>Liang X, Wang D, Ye Q, Zhang J, Liu M, Liu H, Yu K, Wang Y, Hou E, Zhong B</w:t>
      </w:r>
      <w:r w:rsidR="00955867">
        <w:rPr>
          <w:rFonts w:ascii="Cambria" w:eastAsia="Times New Roman" w:hAnsi="Cambria" w:cs="Segoe UI"/>
          <w:sz w:val="24"/>
          <w:szCs w:val="24"/>
          <w:lang w:eastAsia="en-IE"/>
        </w:rPr>
        <w:t xml:space="preserve">, </w:t>
      </w:r>
      <w:r w:rsidRPr="0047068A">
        <w:rPr>
          <w:rFonts w:ascii="Cambria" w:eastAsia="Times New Roman" w:hAnsi="Cambria" w:cs="Segoe UI"/>
          <w:sz w:val="24"/>
          <w:szCs w:val="24"/>
          <w:lang w:eastAsia="en-IE"/>
        </w:rPr>
        <w:t>Xu L</w:t>
      </w:r>
      <w:r w:rsidR="00955867">
        <w:rPr>
          <w:rFonts w:ascii="Cambria" w:eastAsia="Times New Roman" w:hAnsi="Cambria" w:cs="Segoe UI"/>
          <w:sz w:val="24"/>
          <w:szCs w:val="24"/>
          <w:lang w:eastAsia="en-IE"/>
        </w:rPr>
        <w:t xml:space="preserve"> (</w:t>
      </w:r>
      <w:r w:rsidRPr="0047068A">
        <w:rPr>
          <w:rFonts w:ascii="Cambria" w:eastAsia="Times New Roman" w:hAnsi="Cambria" w:cs="Segoe UI"/>
          <w:sz w:val="24"/>
          <w:szCs w:val="24"/>
          <w:lang w:eastAsia="en-IE"/>
        </w:rPr>
        <w:t>2023</w:t>
      </w:r>
      <w:r w:rsidR="00955867">
        <w:rPr>
          <w:rFonts w:ascii="Cambria" w:eastAsia="Times New Roman" w:hAnsi="Cambria" w:cs="Segoe UI"/>
          <w:sz w:val="24"/>
          <w:szCs w:val="24"/>
          <w:lang w:eastAsia="en-IE"/>
        </w:rPr>
        <w:t>)</w:t>
      </w:r>
      <w:r w:rsidRPr="0047068A">
        <w:rPr>
          <w:rFonts w:ascii="Cambria" w:eastAsia="Times New Roman" w:hAnsi="Cambria" w:cs="Segoe UI"/>
          <w:sz w:val="24"/>
          <w:szCs w:val="24"/>
          <w:lang w:eastAsia="en-IE"/>
        </w:rPr>
        <w:t xml:space="preserve"> Stomatal responses of terrestrial plants to global change. </w:t>
      </w:r>
      <w:r w:rsidRPr="00BD1EB7">
        <w:rPr>
          <w:rFonts w:ascii="Cambria" w:eastAsia="Times New Roman" w:hAnsi="Cambria" w:cs="Segoe UI"/>
          <w:i/>
          <w:sz w:val="24"/>
          <w:szCs w:val="24"/>
          <w:lang w:eastAsia="en-IE"/>
        </w:rPr>
        <w:t>Nature Communications</w:t>
      </w:r>
      <w:r w:rsidRPr="0047068A">
        <w:rPr>
          <w:rFonts w:ascii="Cambria" w:eastAsia="Times New Roman" w:hAnsi="Cambria" w:cs="Segoe UI"/>
          <w:sz w:val="24"/>
          <w:szCs w:val="24"/>
          <w:lang w:eastAsia="en-IE"/>
        </w:rPr>
        <w:t xml:space="preserve">, </w:t>
      </w:r>
      <w:r w:rsidRPr="00BD1EB7">
        <w:rPr>
          <w:rFonts w:ascii="Cambria" w:eastAsia="Times New Roman" w:hAnsi="Cambria" w:cs="Segoe UI"/>
          <w:b/>
          <w:sz w:val="24"/>
          <w:szCs w:val="24"/>
          <w:lang w:eastAsia="en-IE"/>
        </w:rPr>
        <w:t>14</w:t>
      </w:r>
      <w:r w:rsidRPr="0047068A">
        <w:rPr>
          <w:rFonts w:ascii="Cambria" w:eastAsia="Times New Roman" w:hAnsi="Cambria" w:cs="Segoe UI"/>
          <w:sz w:val="24"/>
          <w:szCs w:val="24"/>
          <w:lang w:eastAsia="en-IE"/>
        </w:rPr>
        <w:t>(1), 2188.</w:t>
      </w:r>
    </w:p>
    <w:p w14:paraId="561E40B5" w14:textId="3D459BA9" w:rsidR="00C53408" w:rsidRPr="0047068A" w:rsidRDefault="00C53408" w:rsidP="00C53408">
      <w:pPr>
        <w:spacing w:before="100" w:beforeAutospacing="1" w:after="100" w:afterAutospacing="1" w:line="240" w:lineRule="auto"/>
        <w:rPr>
          <w:rFonts w:ascii="Cambria" w:eastAsia="Times New Roman" w:hAnsi="Cambria" w:cs="Arial"/>
          <w:sz w:val="24"/>
          <w:szCs w:val="24"/>
          <w:lang w:eastAsia="en-IE"/>
        </w:rPr>
      </w:pPr>
      <w:r w:rsidRPr="0047068A">
        <w:rPr>
          <w:rFonts w:ascii="Cambria" w:eastAsia="Times New Roman" w:hAnsi="Cambria" w:cs="Segoe UI"/>
          <w:sz w:val="24"/>
          <w:szCs w:val="24"/>
          <w:lang w:eastAsia="en-IE"/>
        </w:rPr>
        <w:t>Liao X, Liu W, Yang HQ</w:t>
      </w:r>
      <w:r w:rsidR="00F6630C">
        <w:rPr>
          <w:rFonts w:ascii="Cambria" w:eastAsia="Times New Roman" w:hAnsi="Cambria" w:cs="Segoe UI"/>
          <w:sz w:val="24"/>
          <w:szCs w:val="24"/>
          <w:lang w:eastAsia="en-IE"/>
        </w:rPr>
        <w:t>,</w:t>
      </w:r>
      <w:r w:rsidRPr="0047068A">
        <w:rPr>
          <w:rFonts w:ascii="Cambria" w:eastAsia="Times New Roman" w:hAnsi="Cambria" w:cs="Segoe UI"/>
          <w:sz w:val="24"/>
          <w:szCs w:val="24"/>
          <w:lang w:eastAsia="en-IE"/>
        </w:rPr>
        <w:t xml:space="preserve"> Jenkins GI</w:t>
      </w:r>
      <w:r w:rsidR="00F6630C">
        <w:rPr>
          <w:rFonts w:ascii="Cambria" w:eastAsia="Times New Roman" w:hAnsi="Cambria" w:cs="Segoe UI"/>
          <w:sz w:val="24"/>
          <w:szCs w:val="24"/>
          <w:lang w:eastAsia="en-IE"/>
        </w:rPr>
        <w:t xml:space="preserve"> (</w:t>
      </w:r>
      <w:r w:rsidRPr="0047068A">
        <w:rPr>
          <w:rFonts w:ascii="Cambria" w:eastAsia="Times New Roman" w:hAnsi="Cambria" w:cs="Segoe UI"/>
          <w:sz w:val="24"/>
          <w:szCs w:val="24"/>
          <w:lang w:eastAsia="en-IE"/>
        </w:rPr>
        <w:t>2020</w:t>
      </w:r>
      <w:r w:rsidR="00F6630C">
        <w:rPr>
          <w:rFonts w:ascii="Cambria" w:eastAsia="Times New Roman" w:hAnsi="Cambria" w:cs="Segoe UI"/>
          <w:sz w:val="24"/>
          <w:szCs w:val="24"/>
          <w:lang w:eastAsia="en-IE"/>
        </w:rPr>
        <w:t>)</w:t>
      </w:r>
      <w:r w:rsidRPr="0047068A">
        <w:rPr>
          <w:rFonts w:ascii="Cambria" w:eastAsia="Times New Roman" w:hAnsi="Cambria" w:cs="Segoe UI"/>
          <w:sz w:val="24"/>
          <w:szCs w:val="24"/>
          <w:lang w:eastAsia="en-IE"/>
        </w:rPr>
        <w:t xml:space="preserve"> A dynamic model of UVR8 photoreceptor signalling in UV‐B‐acclimated Arabidopsis. </w:t>
      </w:r>
      <w:r w:rsidRPr="0047068A">
        <w:rPr>
          <w:rFonts w:ascii="Cambria" w:eastAsia="Times New Roman" w:hAnsi="Cambria" w:cs="Segoe UI"/>
          <w:i/>
          <w:iCs/>
          <w:sz w:val="24"/>
          <w:szCs w:val="24"/>
          <w:lang w:eastAsia="en-IE"/>
        </w:rPr>
        <w:t>New Phytologist</w:t>
      </w:r>
      <w:r w:rsidRPr="00BD1EB7">
        <w:rPr>
          <w:rFonts w:ascii="Cambria" w:eastAsia="Times New Roman" w:hAnsi="Cambria" w:cs="Segoe UI"/>
          <w:iCs/>
          <w:sz w:val="24"/>
          <w:szCs w:val="24"/>
          <w:lang w:eastAsia="en-IE"/>
        </w:rPr>
        <w:t xml:space="preserve">, </w:t>
      </w:r>
      <w:r w:rsidRPr="00BD1EB7">
        <w:rPr>
          <w:rFonts w:ascii="Cambria" w:eastAsia="Times New Roman" w:hAnsi="Cambria" w:cs="Segoe UI"/>
          <w:b/>
          <w:iCs/>
          <w:sz w:val="24"/>
          <w:szCs w:val="24"/>
          <w:lang w:eastAsia="en-IE"/>
        </w:rPr>
        <w:t>227</w:t>
      </w:r>
      <w:r w:rsidRPr="00BD1EB7">
        <w:rPr>
          <w:rFonts w:ascii="Cambria" w:eastAsia="Times New Roman" w:hAnsi="Cambria" w:cs="Segoe UI"/>
          <w:iCs/>
          <w:sz w:val="24"/>
          <w:szCs w:val="24"/>
          <w:lang w:eastAsia="en-IE"/>
        </w:rPr>
        <w:t>(3), 857</w:t>
      </w:r>
      <w:r w:rsidR="009D4F9E" w:rsidRPr="00F6630C">
        <w:rPr>
          <w:rFonts w:ascii="Cambria" w:hAnsi="Cambria" w:cs="Segoe UI"/>
          <w:sz w:val="24"/>
          <w:szCs w:val="24"/>
        </w:rPr>
        <w:t>–</w:t>
      </w:r>
      <w:r w:rsidRPr="00BD1EB7">
        <w:rPr>
          <w:rFonts w:ascii="Cambria" w:eastAsia="Times New Roman" w:hAnsi="Cambria" w:cs="Segoe UI"/>
          <w:iCs/>
          <w:sz w:val="24"/>
          <w:szCs w:val="24"/>
          <w:lang w:eastAsia="en-IE"/>
        </w:rPr>
        <w:t>866.</w:t>
      </w:r>
    </w:p>
    <w:p w14:paraId="7D4934E8" w14:textId="11E45C2E" w:rsidR="009B538F" w:rsidRPr="0047068A" w:rsidRDefault="009B538F" w:rsidP="00951137">
      <w:pPr>
        <w:rPr>
          <w:rFonts w:ascii="Cambria" w:hAnsi="Cambria" w:cs="Segoe UI"/>
          <w:color w:val="212121"/>
          <w:sz w:val="24"/>
          <w:szCs w:val="24"/>
          <w:shd w:val="clear" w:color="auto" w:fill="FFFFFF"/>
        </w:rPr>
      </w:pPr>
      <w:r w:rsidRPr="0047068A">
        <w:rPr>
          <w:rFonts w:ascii="Cambria" w:hAnsi="Cambria" w:cs="Segoe UI"/>
          <w:color w:val="212121"/>
          <w:sz w:val="24"/>
          <w:szCs w:val="24"/>
          <w:shd w:val="clear" w:color="auto" w:fill="FFFFFF"/>
        </w:rPr>
        <w:t>Lichtenthaler HK, Ač A, Marek MV, Kalina J, Urban O</w:t>
      </w:r>
      <w:r w:rsidR="00F6630C">
        <w:rPr>
          <w:rFonts w:ascii="Cambria" w:hAnsi="Cambria" w:cs="Segoe UI"/>
          <w:color w:val="212121"/>
          <w:sz w:val="24"/>
          <w:szCs w:val="24"/>
          <w:shd w:val="clear" w:color="auto" w:fill="FFFFFF"/>
        </w:rPr>
        <w:t xml:space="preserve"> (2007)</w:t>
      </w:r>
      <w:r w:rsidRPr="0047068A">
        <w:rPr>
          <w:rFonts w:ascii="Cambria" w:hAnsi="Cambria" w:cs="Segoe UI"/>
          <w:color w:val="212121"/>
          <w:sz w:val="24"/>
          <w:szCs w:val="24"/>
          <w:shd w:val="clear" w:color="auto" w:fill="FFFFFF"/>
        </w:rPr>
        <w:t xml:space="preserve"> Differences in pigment composition, photosynthetic rates and chlorophyll fluorescence images of sun and shade leaves of four tree species. </w:t>
      </w:r>
      <w:r w:rsidRPr="00BD1EB7">
        <w:rPr>
          <w:rFonts w:ascii="Cambria" w:hAnsi="Cambria" w:cs="Segoe UI"/>
          <w:i/>
          <w:color w:val="212121"/>
          <w:sz w:val="24"/>
          <w:szCs w:val="24"/>
          <w:shd w:val="clear" w:color="auto" w:fill="FFFFFF"/>
        </w:rPr>
        <w:t>Plant Physiol</w:t>
      </w:r>
      <w:r w:rsidR="00F6630C" w:rsidRPr="00BD1EB7">
        <w:rPr>
          <w:rFonts w:ascii="Cambria" w:hAnsi="Cambria" w:cs="Segoe UI"/>
          <w:i/>
          <w:color w:val="212121"/>
          <w:sz w:val="24"/>
          <w:szCs w:val="24"/>
          <w:shd w:val="clear" w:color="auto" w:fill="FFFFFF"/>
        </w:rPr>
        <w:t>ogy and</w:t>
      </w:r>
      <w:r w:rsidRPr="00BD1EB7">
        <w:rPr>
          <w:rFonts w:ascii="Cambria" w:hAnsi="Cambria" w:cs="Segoe UI"/>
          <w:i/>
          <w:color w:val="212121"/>
          <w:sz w:val="24"/>
          <w:szCs w:val="24"/>
          <w:shd w:val="clear" w:color="auto" w:fill="FFFFFF"/>
        </w:rPr>
        <w:t xml:space="preserve"> Biochem</w:t>
      </w:r>
      <w:r w:rsidR="00F6630C" w:rsidRPr="00BD1EB7">
        <w:rPr>
          <w:rFonts w:ascii="Cambria" w:hAnsi="Cambria" w:cs="Segoe UI"/>
          <w:i/>
          <w:color w:val="212121"/>
          <w:sz w:val="24"/>
          <w:szCs w:val="24"/>
          <w:shd w:val="clear" w:color="auto" w:fill="FFFFFF"/>
        </w:rPr>
        <w:t>istry</w:t>
      </w:r>
      <w:r w:rsidRPr="0047068A">
        <w:rPr>
          <w:rFonts w:ascii="Cambria" w:hAnsi="Cambria" w:cs="Segoe UI"/>
          <w:color w:val="212121"/>
          <w:sz w:val="24"/>
          <w:szCs w:val="24"/>
          <w:shd w:val="clear" w:color="auto" w:fill="FFFFFF"/>
        </w:rPr>
        <w:t xml:space="preserve">, </w:t>
      </w:r>
      <w:r w:rsidRPr="00BD1EB7">
        <w:rPr>
          <w:rFonts w:ascii="Cambria" w:hAnsi="Cambria" w:cs="Segoe UI"/>
          <w:b/>
          <w:color w:val="212121"/>
          <w:sz w:val="24"/>
          <w:szCs w:val="24"/>
          <w:shd w:val="clear" w:color="auto" w:fill="FFFFFF"/>
        </w:rPr>
        <w:t>45</w:t>
      </w:r>
      <w:r w:rsidRPr="0047068A">
        <w:rPr>
          <w:rFonts w:ascii="Cambria" w:hAnsi="Cambria" w:cs="Segoe UI"/>
          <w:color w:val="212121"/>
          <w:sz w:val="24"/>
          <w:szCs w:val="24"/>
          <w:shd w:val="clear" w:color="auto" w:fill="FFFFFF"/>
        </w:rPr>
        <w:t>(8)</w:t>
      </w:r>
      <w:r w:rsidR="00F6630C">
        <w:rPr>
          <w:rFonts w:ascii="Cambria" w:hAnsi="Cambria" w:cs="Segoe UI"/>
          <w:color w:val="212121"/>
          <w:sz w:val="24"/>
          <w:szCs w:val="24"/>
          <w:shd w:val="clear" w:color="auto" w:fill="FFFFFF"/>
        </w:rPr>
        <w:t>,</w:t>
      </w:r>
      <w:r w:rsidRPr="0047068A">
        <w:rPr>
          <w:rFonts w:ascii="Cambria" w:hAnsi="Cambria" w:cs="Segoe UI"/>
          <w:color w:val="212121"/>
          <w:sz w:val="24"/>
          <w:szCs w:val="24"/>
          <w:shd w:val="clear" w:color="auto" w:fill="FFFFFF"/>
        </w:rPr>
        <w:t xml:space="preserve"> 577</w:t>
      </w:r>
      <w:r w:rsidR="009D4F9E">
        <w:rPr>
          <w:rFonts w:ascii="Cambria" w:hAnsi="Cambria" w:cs="Segoe UI"/>
          <w:sz w:val="24"/>
          <w:szCs w:val="24"/>
        </w:rPr>
        <w:t>–5</w:t>
      </w:r>
      <w:r w:rsidRPr="0047068A">
        <w:rPr>
          <w:rFonts w:ascii="Cambria" w:hAnsi="Cambria" w:cs="Segoe UI"/>
          <w:color w:val="212121"/>
          <w:sz w:val="24"/>
          <w:szCs w:val="24"/>
          <w:shd w:val="clear" w:color="auto" w:fill="FFFFFF"/>
        </w:rPr>
        <w:t>88.</w:t>
      </w:r>
    </w:p>
    <w:p w14:paraId="7515BC47" w14:textId="2F6690CE" w:rsidR="00711D83" w:rsidRPr="0047068A" w:rsidRDefault="009645BD" w:rsidP="00951137">
      <w:pPr>
        <w:rPr>
          <w:rFonts w:ascii="Cambria" w:hAnsi="Cambria" w:cs="Segoe UI"/>
          <w:color w:val="222222"/>
          <w:sz w:val="24"/>
          <w:szCs w:val="24"/>
        </w:rPr>
      </w:pPr>
      <w:r w:rsidRPr="0047068A">
        <w:rPr>
          <w:rFonts w:ascii="Cambria" w:hAnsi="Cambria" w:cs="Segoe UI"/>
          <w:color w:val="222222"/>
          <w:sz w:val="24"/>
          <w:szCs w:val="24"/>
        </w:rPr>
        <w:t>Liu C, Li Y, Xu L, Chen Z, He N (2019) Variation in leaf morphological, stomatal, and anatomical traits and their relationships in temperate and subtropical forests. </w:t>
      </w:r>
      <w:r w:rsidRPr="0047068A">
        <w:rPr>
          <w:rFonts w:ascii="Cambria" w:hAnsi="Cambria" w:cs="Segoe UI"/>
          <w:i/>
          <w:iCs/>
          <w:color w:val="222222"/>
          <w:sz w:val="24"/>
          <w:szCs w:val="24"/>
        </w:rPr>
        <w:t xml:space="preserve">Scientific </w:t>
      </w:r>
      <w:r w:rsidR="00F75FC9">
        <w:rPr>
          <w:rFonts w:ascii="Cambria" w:hAnsi="Cambria" w:cs="Segoe UI"/>
          <w:i/>
          <w:iCs/>
          <w:color w:val="222222"/>
          <w:sz w:val="24"/>
          <w:szCs w:val="24"/>
        </w:rPr>
        <w:t>R</w:t>
      </w:r>
      <w:r w:rsidRPr="0047068A">
        <w:rPr>
          <w:rFonts w:ascii="Cambria" w:hAnsi="Cambria" w:cs="Segoe UI"/>
          <w:i/>
          <w:iCs/>
          <w:color w:val="222222"/>
          <w:sz w:val="24"/>
          <w:szCs w:val="24"/>
        </w:rPr>
        <w:t>eports</w:t>
      </w:r>
      <w:r w:rsidRPr="00F75FC9">
        <w:rPr>
          <w:rFonts w:ascii="Cambria" w:hAnsi="Cambria" w:cs="Segoe UI"/>
          <w:color w:val="222222"/>
          <w:sz w:val="24"/>
          <w:szCs w:val="24"/>
        </w:rPr>
        <w:t>,</w:t>
      </w:r>
      <w:r w:rsidR="00F75FC9" w:rsidRPr="00F75FC9">
        <w:rPr>
          <w:rFonts w:ascii="Cambria" w:hAnsi="Cambria" w:cs="Segoe UI"/>
          <w:color w:val="222222"/>
          <w:sz w:val="24"/>
          <w:szCs w:val="24"/>
        </w:rPr>
        <w:t xml:space="preserve"> </w:t>
      </w:r>
      <w:r w:rsidRPr="00BD1EB7">
        <w:rPr>
          <w:rFonts w:ascii="Cambria" w:hAnsi="Cambria" w:cs="Segoe UI"/>
          <w:b/>
          <w:iCs/>
          <w:color w:val="222222"/>
          <w:sz w:val="24"/>
          <w:szCs w:val="24"/>
        </w:rPr>
        <w:t>9</w:t>
      </w:r>
      <w:r w:rsidRPr="00F75FC9">
        <w:rPr>
          <w:rFonts w:ascii="Cambria" w:hAnsi="Cambria" w:cs="Segoe UI"/>
          <w:color w:val="222222"/>
          <w:sz w:val="24"/>
          <w:szCs w:val="24"/>
        </w:rPr>
        <w:t>(1),</w:t>
      </w:r>
      <w:r w:rsidRPr="0047068A">
        <w:rPr>
          <w:rFonts w:ascii="Cambria" w:hAnsi="Cambria" w:cs="Segoe UI"/>
          <w:color w:val="222222"/>
          <w:sz w:val="24"/>
          <w:szCs w:val="24"/>
        </w:rPr>
        <w:t xml:space="preserve"> 5803.</w:t>
      </w:r>
    </w:p>
    <w:p w14:paraId="1D224594" w14:textId="3F9A2DFD" w:rsidR="008C6433" w:rsidRPr="00E87FE2" w:rsidRDefault="00CF25FA" w:rsidP="00951137">
      <w:pPr>
        <w:rPr>
          <w:rFonts w:ascii="Cambria" w:hAnsi="Cambria" w:cs="Segoe UI"/>
          <w:color w:val="222222"/>
          <w:sz w:val="24"/>
          <w:szCs w:val="24"/>
        </w:rPr>
      </w:pPr>
      <w:r w:rsidRPr="00BD1EB7">
        <w:rPr>
          <w:rFonts w:ascii="Cambria" w:hAnsi="Cambria"/>
          <w:sz w:val="24"/>
          <w:szCs w:val="24"/>
          <w:shd w:val="clear" w:color="auto" w:fill="FFFFFF"/>
        </w:rPr>
        <w:t>Liu H, Koren I, Altaratz O, Chekroun MD</w:t>
      </w:r>
      <w:r w:rsidR="00F75FC9" w:rsidRPr="00BD1EB7">
        <w:rPr>
          <w:rFonts w:ascii="Cambria" w:hAnsi="Cambria"/>
          <w:sz w:val="24"/>
          <w:szCs w:val="24"/>
          <w:shd w:val="clear" w:color="auto" w:fill="FFFFFF"/>
        </w:rPr>
        <w:t xml:space="preserve"> (2023)</w:t>
      </w:r>
      <w:r w:rsidRPr="00BD1EB7">
        <w:rPr>
          <w:rFonts w:ascii="Cambria" w:hAnsi="Cambria"/>
          <w:sz w:val="24"/>
          <w:szCs w:val="24"/>
          <w:shd w:val="clear" w:color="auto" w:fill="FFFFFF"/>
        </w:rPr>
        <w:t xml:space="preserve"> Opposing trends of cloud coverage over land and ocean under global warming</w:t>
      </w:r>
      <w:r w:rsidR="00F75FC9" w:rsidRPr="00BD1EB7">
        <w:rPr>
          <w:rFonts w:ascii="Cambria" w:hAnsi="Cambria"/>
          <w:sz w:val="24"/>
          <w:szCs w:val="24"/>
          <w:shd w:val="clear" w:color="auto" w:fill="FFFFFF"/>
        </w:rPr>
        <w:t>.</w:t>
      </w:r>
      <w:r w:rsidRPr="00BD1EB7">
        <w:rPr>
          <w:rFonts w:ascii="Cambria" w:hAnsi="Cambria"/>
          <w:sz w:val="24"/>
          <w:szCs w:val="24"/>
          <w:shd w:val="clear" w:color="auto" w:fill="FFFFFF"/>
        </w:rPr>
        <w:t xml:space="preserve"> </w:t>
      </w:r>
      <w:r w:rsidR="00F75FC9" w:rsidRPr="00BD1EB7">
        <w:rPr>
          <w:rFonts w:ascii="Cambria" w:hAnsi="Cambria"/>
          <w:i/>
          <w:sz w:val="24"/>
          <w:szCs w:val="24"/>
          <w:shd w:val="clear" w:color="auto" w:fill="FFFFFF"/>
        </w:rPr>
        <w:t>Atmospheric Chemistry and Physics</w:t>
      </w:r>
      <w:r w:rsidRPr="00BD1EB7">
        <w:rPr>
          <w:rFonts w:ascii="Cambria" w:hAnsi="Cambria"/>
          <w:sz w:val="24"/>
          <w:szCs w:val="24"/>
          <w:shd w:val="clear" w:color="auto" w:fill="FFFFFF"/>
        </w:rPr>
        <w:t xml:space="preserve">, </w:t>
      </w:r>
      <w:r w:rsidRPr="00BD1EB7">
        <w:rPr>
          <w:rFonts w:ascii="Cambria" w:hAnsi="Cambria"/>
          <w:b/>
          <w:sz w:val="24"/>
          <w:szCs w:val="24"/>
          <w:shd w:val="clear" w:color="auto" w:fill="FFFFFF"/>
        </w:rPr>
        <w:t>23</w:t>
      </w:r>
      <w:r w:rsidRPr="00BD1EB7">
        <w:rPr>
          <w:rFonts w:ascii="Cambria" w:hAnsi="Cambria"/>
          <w:sz w:val="24"/>
          <w:szCs w:val="24"/>
          <w:shd w:val="clear" w:color="auto" w:fill="FFFFFF"/>
        </w:rPr>
        <w:t>, 6559–6569</w:t>
      </w:r>
      <w:r w:rsidR="00F75FC9" w:rsidRPr="00BD1EB7">
        <w:rPr>
          <w:rFonts w:ascii="Cambria" w:hAnsi="Cambria"/>
          <w:sz w:val="24"/>
          <w:szCs w:val="24"/>
          <w:shd w:val="clear" w:color="auto" w:fill="FFFFFF"/>
        </w:rPr>
        <w:t xml:space="preserve">. </w:t>
      </w:r>
    </w:p>
    <w:p w14:paraId="73409673" w14:textId="1632269E" w:rsidR="00C1404A" w:rsidRDefault="00C1404A" w:rsidP="00951137">
      <w:pPr>
        <w:rPr>
          <w:rFonts w:ascii="Cambria" w:hAnsi="Cambria" w:cs="Segoe UI"/>
          <w:color w:val="222222"/>
          <w:sz w:val="24"/>
          <w:szCs w:val="24"/>
        </w:rPr>
      </w:pPr>
      <w:r w:rsidRPr="0047068A">
        <w:rPr>
          <w:rFonts w:ascii="Cambria" w:hAnsi="Cambria" w:cs="Segoe UI"/>
          <w:color w:val="222222"/>
          <w:sz w:val="24"/>
          <w:szCs w:val="24"/>
        </w:rPr>
        <w:t>Marchin RM, Backes D, Ossola A, Leishman MR, Tjoelker MG</w:t>
      </w:r>
      <w:r w:rsidR="00F75FC9">
        <w:rPr>
          <w:rFonts w:ascii="Cambria" w:hAnsi="Cambria" w:cs="Segoe UI"/>
          <w:color w:val="222222"/>
          <w:sz w:val="24"/>
          <w:szCs w:val="24"/>
        </w:rPr>
        <w:t xml:space="preserve">, </w:t>
      </w:r>
      <w:r w:rsidRPr="0047068A">
        <w:rPr>
          <w:rFonts w:ascii="Cambria" w:hAnsi="Cambria" w:cs="Segoe UI"/>
          <w:color w:val="222222"/>
          <w:sz w:val="24"/>
          <w:szCs w:val="24"/>
        </w:rPr>
        <w:t xml:space="preserve">Ellsworth DS </w:t>
      </w:r>
      <w:r w:rsidR="00F75FC9">
        <w:rPr>
          <w:rFonts w:ascii="Cambria" w:hAnsi="Cambria" w:cs="Segoe UI"/>
          <w:color w:val="222222"/>
          <w:sz w:val="24"/>
          <w:szCs w:val="24"/>
        </w:rPr>
        <w:t>(</w:t>
      </w:r>
      <w:r w:rsidRPr="0047068A">
        <w:rPr>
          <w:rFonts w:ascii="Cambria" w:hAnsi="Cambria" w:cs="Segoe UI"/>
          <w:color w:val="222222"/>
          <w:sz w:val="24"/>
          <w:szCs w:val="24"/>
        </w:rPr>
        <w:t>2022</w:t>
      </w:r>
      <w:r w:rsidR="00F75FC9">
        <w:rPr>
          <w:rFonts w:ascii="Cambria" w:hAnsi="Cambria" w:cs="Segoe UI"/>
          <w:color w:val="222222"/>
          <w:sz w:val="24"/>
          <w:szCs w:val="24"/>
        </w:rPr>
        <w:t>)</w:t>
      </w:r>
      <w:r w:rsidRPr="0047068A">
        <w:rPr>
          <w:rFonts w:ascii="Cambria" w:hAnsi="Cambria" w:cs="Segoe UI"/>
          <w:color w:val="222222"/>
          <w:sz w:val="24"/>
          <w:szCs w:val="24"/>
        </w:rPr>
        <w:t xml:space="preserve"> Extreme heat increases stomatal conductance and drought‐induced mortality risk in vulnerable plant species. </w:t>
      </w:r>
      <w:r w:rsidRPr="00BD1EB7">
        <w:rPr>
          <w:rFonts w:ascii="Cambria" w:hAnsi="Cambria" w:cs="Segoe UI"/>
          <w:i/>
          <w:color w:val="222222"/>
          <w:sz w:val="24"/>
          <w:szCs w:val="24"/>
        </w:rPr>
        <w:t>Global Change Biology</w:t>
      </w:r>
      <w:r w:rsidRPr="0047068A">
        <w:rPr>
          <w:rFonts w:ascii="Cambria" w:hAnsi="Cambria" w:cs="Segoe UI"/>
          <w:color w:val="222222"/>
          <w:sz w:val="24"/>
          <w:szCs w:val="24"/>
        </w:rPr>
        <w:t xml:space="preserve">, </w:t>
      </w:r>
      <w:r w:rsidRPr="00BD1EB7">
        <w:rPr>
          <w:rFonts w:ascii="Cambria" w:hAnsi="Cambria" w:cs="Segoe UI"/>
          <w:b/>
          <w:color w:val="222222"/>
          <w:sz w:val="24"/>
          <w:szCs w:val="24"/>
        </w:rPr>
        <w:t>28</w:t>
      </w:r>
      <w:r w:rsidRPr="0047068A">
        <w:rPr>
          <w:rFonts w:ascii="Cambria" w:hAnsi="Cambria" w:cs="Segoe UI"/>
          <w:color w:val="222222"/>
          <w:sz w:val="24"/>
          <w:szCs w:val="24"/>
        </w:rPr>
        <w:t>(3), 1133</w:t>
      </w:r>
      <w:r w:rsidR="009D4F9E">
        <w:rPr>
          <w:rFonts w:ascii="Cambria" w:hAnsi="Cambria" w:cs="Segoe UI"/>
          <w:sz w:val="24"/>
          <w:szCs w:val="24"/>
        </w:rPr>
        <w:t>–</w:t>
      </w:r>
      <w:r w:rsidRPr="0047068A">
        <w:rPr>
          <w:rFonts w:ascii="Cambria" w:hAnsi="Cambria" w:cs="Segoe UI"/>
          <w:color w:val="222222"/>
          <w:sz w:val="24"/>
          <w:szCs w:val="24"/>
        </w:rPr>
        <w:t>1146.</w:t>
      </w:r>
    </w:p>
    <w:p w14:paraId="4DA9E9DE" w14:textId="76673ED4" w:rsidR="008C6433" w:rsidRPr="00CB2EFB" w:rsidRDefault="008C6433" w:rsidP="00951137">
      <w:pPr>
        <w:rPr>
          <w:rFonts w:ascii="Cambria" w:hAnsi="Cambria" w:cs="Segoe UI"/>
          <w:color w:val="222222"/>
          <w:sz w:val="24"/>
          <w:szCs w:val="24"/>
        </w:rPr>
      </w:pPr>
      <w:r w:rsidRPr="00CB2EFB">
        <w:rPr>
          <w:rFonts w:ascii="Cambria" w:hAnsi="Cambria" w:cs="Segoe UI"/>
          <w:color w:val="222222"/>
          <w:sz w:val="24"/>
          <w:szCs w:val="24"/>
        </w:rPr>
        <w:t xml:space="preserve">Marchin RM, Medlyn BE, Tjoelker MG, Ellsworth DS (2023) Decoupling between stomatal conductance and photosynthesis occurs under extreme heat in broadleaf tree species regardless of water access. </w:t>
      </w:r>
      <w:r w:rsidRPr="00CB2EFB">
        <w:rPr>
          <w:rFonts w:ascii="Cambria" w:hAnsi="Cambria" w:cs="Segoe UI"/>
          <w:i/>
          <w:color w:val="222222"/>
          <w:sz w:val="24"/>
          <w:szCs w:val="24"/>
        </w:rPr>
        <w:t>Global Change Biology</w:t>
      </w:r>
      <w:r w:rsidR="00F75FC9" w:rsidRPr="00CB2EFB">
        <w:rPr>
          <w:rFonts w:ascii="Cambria" w:hAnsi="Cambria" w:cs="Segoe UI"/>
          <w:color w:val="222222"/>
          <w:sz w:val="24"/>
          <w:szCs w:val="24"/>
        </w:rPr>
        <w:t xml:space="preserve">, </w:t>
      </w:r>
      <w:r w:rsidR="00F75FC9" w:rsidRPr="00CB2EFB">
        <w:rPr>
          <w:rFonts w:ascii="Cambria" w:hAnsi="Cambria" w:cs="Segoe UI"/>
          <w:b/>
          <w:color w:val="222222"/>
          <w:sz w:val="24"/>
          <w:szCs w:val="24"/>
        </w:rPr>
        <w:t>29</w:t>
      </w:r>
      <w:r w:rsidR="00F75FC9" w:rsidRPr="00CB2EFB">
        <w:rPr>
          <w:rFonts w:ascii="Cambria" w:hAnsi="Cambria" w:cs="Segoe UI"/>
          <w:color w:val="222222"/>
          <w:sz w:val="24"/>
          <w:szCs w:val="24"/>
        </w:rPr>
        <w:t>, 6319–6335</w:t>
      </w:r>
      <w:r w:rsidRPr="00CB2EFB">
        <w:rPr>
          <w:rFonts w:ascii="Cambria" w:hAnsi="Cambria" w:cs="Segoe UI"/>
          <w:color w:val="222222"/>
          <w:sz w:val="24"/>
          <w:szCs w:val="24"/>
        </w:rPr>
        <w:t>.</w:t>
      </w:r>
    </w:p>
    <w:p w14:paraId="29CB2331" w14:textId="3716B8C5" w:rsidR="00BD1EB7" w:rsidRPr="00CB2EFB" w:rsidRDefault="00BD1EB7" w:rsidP="00951137">
      <w:pPr>
        <w:rPr>
          <w:rFonts w:ascii="Cambria" w:hAnsi="Cambria" w:cs="Segoe UI"/>
          <w:color w:val="222222"/>
          <w:sz w:val="24"/>
          <w:szCs w:val="24"/>
        </w:rPr>
      </w:pPr>
      <w:r w:rsidRPr="00CB2EFB">
        <w:rPr>
          <w:rFonts w:ascii="Cambria" w:hAnsi="Cambria" w:cs="Segoe UI"/>
          <w:color w:val="222222"/>
          <w:sz w:val="24"/>
          <w:szCs w:val="24"/>
        </w:rPr>
        <w:t xml:space="preserve">Miner GL, </w:t>
      </w:r>
      <w:proofErr w:type="spellStart"/>
      <w:r w:rsidRPr="00CB2EFB">
        <w:rPr>
          <w:rFonts w:ascii="Cambria" w:hAnsi="Cambria" w:cs="Segoe UI"/>
          <w:color w:val="222222"/>
          <w:sz w:val="24"/>
          <w:szCs w:val="24"/>
        </w:rPr>
        <w:t>Bauerle</w:t>
      </w:r>
      <w:proofErr w:type="spellEnd"/>
      <w:r w:rsidRPr="00CB2EFB">
        <w:rPr>
          <w:rFonts w:ascii="Cambria" w:hAnsi="Cambria" w:cs="Segoe UI"/>
          <w:color w:val="222222"/>
          <w:sz w:val="24"/>
          <w:szCs w:val="24"/>
        </w:rPr>
        <w:t xml:space="preserve"> WL, </w:t>
      </w:r>
      <w:proofErr w:type="spellStart"/>
      <w:r w:rsidRPr="00CB2EFB">
        <w:rPr>
          <w:rFonts w:ascii="Cambria" w:hAnsi="Cambria" w:cs="Segoe UI"/>
          <w:color w:val="222222"/>
          <w:sz w:val="24"/>
          <w:szCs w:val="24"/>
        </w:rPr>
        <w:t>Baldocchi</w:t>
      </w:r>
      <w:proofErr w:type="spellEnd"/>
      <w:r w:rsidRPr="00CB2EFB">
        <w:rPr>
          <w:rFonts w:ascii="Cambria" w:hAnsi="Cambria" w:cs="Segoe UI"/>
          <w:color w:val="222222"/>
          <w:sz w:val="24"/>
          <w:szCs w:val="24"/>
        </w:rPr>
        <w:t xml:space="preserve"> DD (2017) Estimating the sensitivity of stomatal conductance to photosynthesis: a review. </w:t>
      </w:r>
      <w:r w:rsidRPr="00CB2EFB">
        <w:rPr>
          <w:rFonts w:ascii="Cambria" w:hAnsi="Cambria" w:cs="Segoe UI"/>
          <w:i/>
          <w:color w:val="222222"/>
          <w:sz w:val="24"/>
          <w:szCs w:val="24"/>
        </w:rPr>
        <w:t>Plant, Cell &amp; Environment</w:t>
      </w:r>
      <w:r w:rsidRPr="00CB2EFB">
        <w:rPr>
          <w:rFonts w:ascii="Cambria" w:hAnsi="Cambria" w:cs="Segoe UI"/>
          <w:color w:val="222222"/>
          <w:sz w:val="24"/>
          <w:szCs w:val="24"/>
        </w:rPr>
        <w:t xml:space="preserve">, </w:t>
      </w:r>
      <w:r w:rsidRPr="00CB2EFB">
        <w:rPr>
          <w:rFonts w:ascii="Cambria" w:hAnsi="Cambria" w:cs="Segoe UI"/>
          <w:b/>
          <w:color w:val="222222"/>
          <w:sz w:val="24"/>
          <w:szCs w:val="24"/>
        </w:rPr>
        <w:t>40</w:t>
      </w:r>
      <w:r w:rsidRPr="00CB2EFB">
        <w:rPr>
          <w:rFonts w:ascii="Cambria" w:hAnsi="Cambria" w:cs="Segoe UI"/>
          <w:color w:val="222222"/>
          <w:sz w:val="24"/>
          <w:szCs w:val="24"/>
        </w:rPr>
        <w:t>(7), 1214–1238.</w:t>
      </w:r>
    </w:p>
    <w:p w14:paraId="153350A8" w14:textId="2B61C232" w:rsidR="00DB5647" w:rsidRPr="00CB2EFB" w:rsidRDefault="00DB5647" w:rsidP="00DB5647">
      <w:pPr>
        <w:spacing w:before="100" w:beforeAutospacing="1" w:after="100" w:afterAutospacing="1" w:line="240" w:lineRule="auto"/>
        <w:rPr>
          <w:rFonts w:ascii="Cambria" w:hAnsi="Cambria" w:cs="Segoe UI"/>
          <w:sz w:val="24"/>
          <w:szCs w:val="24"/>
        </w:rPr>
      </w:pPr>
      <w:r w:rsidRPr="00CB2EFB">
        <w:rPr>
          <w:rFonts w:ascii="Cambria" w:hAnsi="Cambria" w:cs="Segoe UI"/>
          <w:sz w:val="24"/>
          <w:szCs w:val="24"/>
        </w:rPr>
        <w:t xml:space="preserve">Mittler R (2006) Abiotic stress, the field environment and stress combination. </w:t>
      </w:r>
      <w:r w:rsidRPr="00CB2EFB">
        <w:rPr>
          <w:rFonts w:ascii="Cambria" w:hAnsi="Cambria" w:cs="Segoe UI"/>
          <w:i/>
          <w:sz w:val="24"/>
          <w:szCs w:val="24"/>
        </w:rPr>
        <w:t>Trends in Plant Science</w:t>
      </w:r>
      <w:r w:rsidRPr="00CB2EFB">
        <w:rPr>
          <w:rFonts w:ascii="Cambria" w:hAnsi="Cambria" w:cs="Segoe UI"/>
          <w:sz w:val="24"/>
          <w:szCs w:val="24"/>
        </w:rPr>
        <w:t xml:space="preserve">, </w:t>
      </w:r>
      <w:r w:rsidRPr="00CB2EFB">
        <w:rPr>
          <w:rFonts w:ascii="Cambria" w:hAnsi="Cambria" w:cs="Segoe UI"/>
          <w:b/>
          <w:sz w:val="24"/>
          <w:szCs w:val="24"/>
        </w:rPr>
        <w:t>11</w:t>
      </w:r>
      <w:r w:rsidRPr="00CB2EFB">
        <w:rPr>
          <w:rFonts w:ascii="Cambria" w:hAnsi="Cambria" w:cs="Segoe UI"/>
          <w:sz w:val="24"/>
          <w:szCs w:val="24"/>
        </w:rPr>
        <w:t>, 15–19.</w:t>
      </w:r>
    </w:p>
    <w:p w14:paraId="28406D05" w14:textId="2ACDC189" w:rsidR="00EC19DD" w:rsidRPr="00CB2EFB" w:rsidRDefault="00EC19DD" w:rsidP="00DB5647">
      <w:pPr>
        <w:spacing w:before="100" w:beforeAutospacing="1" w:after="100" w:afterAutospacing="1" w:line="240" w:lineRule="auto"/>
        <w:rPr>
          <w:rFonts w:ascii="Cambria" w:hAnsi="Cambria" w:cs="Segoe UI"/>
          <w:sz w:val="24"/>
          <w:szCs w:val="24"/>
        </w:rPr>
      </w:pPr>
      <w:r w:rsidRPr="00CB2EFB">
        <w:rPr>
          <w:rFonts w:ascii="Cambria" w:hAnsi="Cambria" w:cs="Segoe UI"/>
          <w:sz w:val="24"/>
          <w:szCs w:val="24"/>
        </w:rPr>
        <w:lastRenderedPageBreak/>
        <w:t xml:space="preserve">Naidu SL, Sullivan JH, Teramura AH, DeLucia EH (1993) The effects of ultraviolet-B radiation on photosynthesis of different aged needles in field-grown loblolly pine. </w:t>
      </w:r>
      <w:r w:rsidRPr="00CB2EFB">
        <w:rPr>
          <w:rFonts w:ascii="Cambria" w:hAnsi="Cambria" w:cs="Segoe UI"/>
          <w:i/>
          <w:sz w:val="24"/>
          <w:szCs w:val="24"/>
        </w:rPr>
        <w:t>Tree Physiology</w:t>
      </w:r>
      <w:r w:rsidRPr="00CB2EFB">
        <w:rPr>
          <w:rFonts w:ascii="Cambria" w:hAnsi="Cambria" w:cs="Segoe UI"/>
          <w:sz w:val="24"/>
          <w:szCs w:val="24"/>
        </w:rPr>
        <w:t xml:space="preserve">, </w:t>
      </w:r>
      <w:r w:rsidRPr="00CB2EFB">
        <w:rPr>
          <w:rFonts w:ascii="Cambria" w:hAnsi="Cambria" w:cs="Segoe UI"/>
          <w:b/>
          <w:sz w:val="24"/>
          <w:szCs w:val="24"/>
        </w:rPr>
        <w:t>12</w:t>
      </w:r>
      <w:r w:rsidRPr="00CB2EFB">
        <w:rPr>
          <w:rFonts w:ascii="Cambria" w:hAnsi="Cambria" w:cs="Segoe UI"/>
          <w:sz w:val="24"/>
          <w:szCs w:val="24"/>
        </w:rPr>
        <w:t>(2), 151</w:t>
      </w:r>
      <w:r w:rsidR="009D4F9E" w:rsidRPr="00CB2EFB">
        <w:rPr>
          <w:rFonts w:ascii="Cambria" w:hAnsi="Cambria" w:cs="Segoe UI"/>
          <w:sz w:val="24"/>
          <w:szCs w:val="24"/>
        </w:rPr>
        <w:t>–</w:t>
      </w:r>
      <w:r w:rsidRPr="00CB2EFB">
        <w:rPr>
          <w:rFonts w:ascii="Cambria" w:hAnsi="Cambria" w:cs="Segoe UI"/>
          <w:sz w:val="24"/>
          <w:szCs w:val="24"/>
        </w:rPr>
        <w:t>162.</w:t>
      </w:r>
    </w:p>
    <w:p w14:paraId="52F930FE" w14:textId="3D67159B" w:rsidR="00DA5703" w:rsidRPr="00CB2EFB" w:rsidRDefault="004975B2" w:rsidP="00DB5647">
      <w:pPr>
        <w:spacing w:before="100" w:beforeAutospacing="1" w:after="100" w:afterAutospacing="1" w:line="240" w:lineRule="auto"/>
        <w:rPr>
          <w:rFonts w:ascii="Cambria" w:hAnsi="Cambria"/>
          <w:sz w:val="24"/>
          <w:szCs w:val="24"/>
        </w:rPr>
      </w:pPr>
      <w:r w:rsidRPr="00CB2EFB">
        <w:rPr>
          <w:rFonts w:ascii="Cambria" w:hAnsi="Cambria" w:cs="Segoe UI"/>
          <w:sz w:val="24"/>
          <w:szCs w:val="24"/>
        </w:rPr>
        <w:t>Neugart S, Tobler MA</w:t>
      </w:r>
      <w:r w:rsidR="003D5F2D" w:rsidRPr="00CB2EFB">
        <w:rPr>
          <w:rFonts w:ascii="Cambria" w:hAnsi="Cambria" w:cs="Segoe UI"/>
          <w:sz w:val="24"/>
          <w:szCs w:val="24"/>
        </w:rPr>
        <w:t xml:space="preserve">, </w:t>
      </w:r>
      <w:r w:rsidRPr="00CB2EFB">
        <w:rPr>
          <w:rFonts w:ascii="Cambria" w:hAnsi="Cambria" w:cs="Segoe UI"/>
          <w:sz w:val="24"/>
          <w:szCs w:val="24"/>
        </w:rPr>
        <w:t>Barnes PW</w:t>
      </w:r>
      <w:r w:rsidR="003D5F2D" w:rsidRPr="00CB2EFB">
        <w:rPr>
          <w:rFonts w:ascii="Cambria" w:hAnsi="Cambria" w:cs="Segoe UI"/>
          <w:sz w:val="24"/>
          <w:szCs w:val="24"/>
        </w:rPr>
        <w:t xml:space="preserve"> (</w:t>
      </w:r>
      <w:r w:rsidRPr="00CB2EFB">
        <w:rPr>
          <w:rFonts w:ascii="Cambria" w:hAnsi="Cambria" w:cs="Segoe UI"/>
          <w:sz w:val="24"/>
          <w:szCs w:val="24"/>
        </w:rPr>
        <w:t>2021</w:t>
      </w:r>
      <w:r w:rsidR="003D5F2D" w:rsidRPr="00CB2EFB">
        <w:rPr>
          <w:rFonts w:ascii="Cambria" w:hAnsi="Cambria" w:cs="Segoe UI"/>
          <w:sz w:val="24"/>
          <w:szCs w:val="24"/>
        </w:rPr>
        <w:t>)</w:t>
      </w:r>
      <w:r w:rsidRPr="00CB2EFB">
        <w:rPr>
          <w:rFonts w:ascii="Cambria" w:hAnsi="Cambria" w:cs="Segoe UI"/>
          <w:sz w:val="24"/>
          <w:szCs w:val="24"/>
        </w:rPr>
        <w:t xml:space="preserve"> Rapid adjustment in epidermal UV sunscreen: Comparison of optical measurement techniques and response to changing solar UV radiation conditions. </w:t>
      </w:r>
      <w:r w:rsidRPr="00CB2EFB">
        <w:rPr>
          <w:rFonts w:ascii="Cambria" w:hAnsi="Cambria" w:cs="Segoe UI"/>
          <w:i/>
          <w:iCs/>
          <w:sz w:val="24"/>
          <w:szCs w:val="24"/>
        </w:rPr>
        <w:t>Physiologia Plantarum</w:t>
      </w:r>
      <w:r w:rsidRPr="00CB2EFB">
        <w:rPr>
          <w:rFonts w:ascii="Cambria" w:hAnsi="Cambria" w:cs="Segoe UI"/>
          <w:iCs/>
          <w:sz w:val="24"/>
          <w:szCs w:val="24"/>
        </w:rPr>
        <w:t xml:space="preserve">, </w:t>
      </w:r>
      <w:r w:rsidRPr="00CB2EFB">
        <w:rPr>
          <w:rFonts w:ascii="Cambria" w:hAnsi="Cambria" w:cs="Segoe UI"/>
          <w:b/>
          <w:iCs/>
          <w:sz w:val="24"/>
          <w:szCs w:val="24"/>
        </w:rPr>
        <w:t>173</w:t>
      </w:r>
      <w:r w:rsidRPr="00CB2EFB">
        <w:rPr>
          <w:rFonts w:ascii="Cambria" w:hAnsi="Cambria" w:cs="Segoe UI"/>
          <w:iCs/>
          <w:sz w:val="24"/>
          <w:szCs w:val="24"/>
        </w:rPr>
        <w:t>(3),</w:t>
      </w:r>
      <w:r w:rsidRPr="00CB2EFB">
        <w:rPr>
          <w:rFonts w:ascii="Cambria" w:hAnsi="Cambria" w:cs="Segoe UI"/>
          <w:i/>
          <w:iCs/>
          <w:sz w:val="24"/>
          <w:szCs w:val="24"/>
        </w:rPr>
        <w:t xml:space="preserve"> </w:t>
      </w:r>
      <w:r w:rsidRPr="00CB2EFB">
        <w:rPr>
          <w:rFonts w:ascii="Cambria" w:hAnsi="Cambria" w:cs="Segoe UI"/>
          <w:iCs/>
          <w:sz w:val="24"/>
          <w:szCs w:val="24"/>
        </w:rPr>
        <w:t>725</w:t>
      </w:r>
      <w:r w:rsidR="009D4F9E" w:rsidRPr="00CB2EFB">
        <w:rPr>
          <w:rFonts w:ascii="Cambria" w:hAnsi="Cambria" w:cs="Segoe UI"/>
          <w:sz w:val="24"/>
          <w:szCs w:val="24"/>
        </w:rPr>
        <w:t>–</w:t>
      </w:r>
      <w:r w:rsidRPr="00CB2EFB">
        <w:rPr>
          <w:rFonts w:ascii="Cambria" w:hAnsi="Cambria" w:cs="Segoe UI"/>
          <w:iCs/>
          <w:sz w:val="24"/>
          <w:szCs w:val="24"/>
        </w:rPr>
        <w:t>735</w:t>
      </w:r>
      <w:r w:rsidRPr="00CB2EFB">
        <w:rPr>
          <w:rFonts w:ascii="Cambria" w:hAnsi="Cambria" w:cs="Segoe UI"/>
          <w:i/>
          <w:iCs/>
          <w:sz w:val="24"/>
          <w:szCs w:val="24"/>
        </w:rPr>
        <w:t>.</w:t>
      </w:r>
      <w:r w:rsidR="00DA5703" w:rsidRPr="00CB2EFB">
        <w:rPr>
          <w:rFonts w:ascii="Cambria" w:hAnsi="Cambria"/>
          <w:sz w:val="24"/>
          <w:szCs w:val="24"/>
        </w:rPr>
        <w:t xml:space="preserve"> </w:t>
      </w:r>
    </w:p>
    <w:p w14:paraId="41EDF839" w14:textId="79FF933A" w:rsidR="000151E9" w:rsidRPr="00CB2EFB" w:rsidRDefault="000151E9" w:rsidP="00DB5647">
      <w:pPr>
        <w:spacing w:before="100" w:beforeAutospacing="1" w:after="100" w:afterAutospacing="1" w:line="240" w:lineRule="auto"/>
        <w:rPr>
          <w:rFonts w:ascii="Cambria" w:hAnsi="Cambria" w:cs="Segoe UI"/>
          <w:sz w:val="24"/>
          <w:szCs w:val="24"/>
        </w:rPr>
      </w:pPr>
      <w:r w:rsidRPr="00CB2EFB">
        <w:rPr>
          <w:rFonts w:ascii="Cambria" w:hAnsi="Cambria" w:cs="Segoe UI"/>
          <w:sz w:val="24"/>
          <w:szCs w:val="24"/>
        </w:rPr>
        <w:t>Nogués S, Allen DJ, Morison JI</w:t>
      </w:r>
      <w:r w:rsidR="003D5F2D" w:rsidRPr="00CB2EFB">
        <w:rPr>
          <w:rFonts w:ascii="Cambria" w:hAnsi="Cambria" w:cs="Segoe UI"/>
          <w:sz w:val="24"/>
          <w:szCs w:val="24"/>
        </w:rPr>
        <w:t>,</w:t>
      </w:r>
      <w:r w:rsidRPr="00CB2EFB">
        <w:rPr>
          <w:rFonts w:ascii="Cambria" w:hAnsi="Cambria" w:cs="Segoe UI"/>
          <w:sz w:val="24"/>
          <w:szCs w:val="24"/>
        </w:rPr>
        <w:t xml:space="preserve"> Baker NR </w:t>
      </w:r>
      <w:r w:rsidR="003D5F2D" w:rsidRPr="00CB2EFB">
        <w:rPr>
          <w:rFonts w:ascii="Cambria" w:hAnsi="Cambria" w:cs="Segoe UI"/>
          <w:sz w:val="24"/>
          <w:szCs w:val="24"/>
        </w:rPr>
        <w:t>(</w:t>
      </w:r>
      <w:r w:rsidRPr="00CB2EFB">
        <w:rPr>
          <w:rFonts w:ascii="Cambria" w:hAnsi="Cambria" w:cs="Segoe UI"/>
          <w:sz w:val="24"/>
          <w:szCs w:val="24"/>
        </w:rPr>
        <w:t>1999</w:t>
      </w:r>
      <w:r w:rsidR="003D5F2D" w:rsidRPr="00CB2EFB">
        <w:rPr>
          <w:rFonts w:ascii="Cambria" w:hAnsi="Cambria" w:cs="Segoe UI"/>
          <w:sz w:val="24"/>
          <w:szCs w:val="24"/>
        </w:rPr>
        <w:t>)</w:t>
      </w:r>
      <w:r w:rsidRPr="00CB2EFB">
        <w:rPr>
          <w:rFonts w:ascii="Cambria" w:hAnsi="Cambria" w:cs="Segoe UI"/>
          <w:sz w:val="24"/>
          <w:szCs w:val="24"/>
        </w:rPr>
        <w:t xml:space="preserve"> Characterization of stomatal closure caused by ultraviolet-B radiation. </w:t>
      </w:r>
      <w:r w:rsidRPr="00CB2EFB">
        <w:rPr>
          <w:rFonts w:ascii="Cambria" w:hAnsi="Cambria" w:cs="Segoe UI"/>
          <w:i/>
          <w:sz w:val="24"/>
          <w:szCs w:val="24"/>
        </w:rPr>
        <w:t>Plant Physiology</w:t>
      </w:r>
      <w:r w:rsidRPr="00CB2EFB">
        <w:rPr>
          <w:rFonts w:ascii="Cambria" w:hAnsi="Cambria" w:cs="Segoe UI"/>
          <w:sz w:val="24"/>
          <w:szCs w:val="24"/>
        </w:rPr>
        <w:t xml:space="preserve">, </w:t>
      </w:r>
      <w:r w:rsidRPr="00CB2EFB">
        <w:rPr>
          <w:rFonts w:ascii="Cambria" w:hAnsi="Cambria" w:cs="Segoe UI"/>
          <w:b/>
          <w:sz w:val="24"/>
          <w:szCs w:val="24"/>
        </w:rPr>
        <w:t>121</w:t>
      </w:r>
      <w:r w:rsidRPr="00CB2EFB">
        <w:rPr>
          <w:rFonts w:ascii="Cambria" w:hAnsi="Cambria" w:cs="Segoe UI"/>
          <w:sz w:val="24"/>
          <w:szCs w:val="24"/>
        </w:rPr>
        <w:t>(2),</w:t>
      </w:r>
      <w:r w:rsidR="003D5F2D" w:rsidRPr="00CB2EFB">
        <w:rPr>
          <w:rFonts w:ascii="Cambria" w:hAnsi="Cambria" w:cs="Segoe UI"/>
          <w:sz w:val="24"/>
          <w:szCs w:val="24"/>
        </w:rPr>
        <w:t xml:space="preserve"> </w:t>
      </w:r>
      <w:r w:rsidRPr="00CB2EFB">
        <w:rPr>
          <w:rFonts w:ascii="Cambria" w:hAnsi="Cambria" w:cs="Segoe UI"/>
          <w:sz w:val="24"/>
          <w:szCs w:val="24"/>
        </w:rPr>
        <w:t>489</w:t>
      </w:r>
      <w:r w:rsidR="009D4F9E" w:rsidRPr="00CB2EFB">
        <w:rPr>
          <w:rFonts w:ascii="Cambria" w:hAnsi="Cambria" w:cs="Segoe UI"/>
          <w:sz w:val="24"/>
          <w:szCs w:val="24"/>
        </w:rPr>
        <w:t>–</w:t>
      </w:r>
      <w:r w:rsidRPr="00CB2EFB">
        <w:rPr>
          <w:rFonts w:ascii="Cambria" w:hAnsi="Cambria" w:cs="Segoe UI"/>
          <w:sz w:val="24"/>
          <w:szCs w:val="24"/>
        </w:rPr>
        <w:t>496.</w:t>
      </w:r>
    </w:p>
    <w:p w14:paraId="10802882" w14:textId="251F54E3" w:rsidR="004975B2" w:rsidRPr="00CB2EFB" w:rsidRDefault="00DA5703" w:rsidP="00DB5647">
      <w:pPr>
        <w:spacing w:before="100" w:beforeAutospacing="1" w:after="100" w:afterAutospacing="1" w:line="240" w:lineRule="auto"/>
        <w:rPr>
          <w:rFonts w:ascii="Cambria" w:hAnsi="Cambria" w:cs="Segoe UI"/>
          <w:sz w:val="24"/>
          <w:szCs w:val="24"/>
        </w:rPr>
      </w:pPr>
      <w:r w:rsidRPr="00CB2EFB">
        <w:rPr>
          <w:rFonts w:ascii="Cambria" w:hAnsi="Cambria" w:cs="Segoe UI"/>
          <w:sz w:val="24"/>
          <w:szCs w:val="24"/>
        </w:rPr>
        <w:t>O’</w:t>
      </w:r>
      <w:r w:rsidR="003D5F2D" w:rsidRPr="00CB2EFB">
        <w:rPr>
          <w:rFonts w:ascii="Cambria" w:hAnsi="Cambria" w:cs="Segoe UI"/>
          <w:sz w:val="24"/>
          <w:szCs w:val="24"/>
        </w:rPr>
        <w:t>S</w:t>
      </w:r>
      <w:r w:rsidRPr="00CB2EFB">
        <w:rPr>
          <w:rFonts w:ascii="Cambria" w:hAnsi="Cambria" w:cs="Segoe UI"/>
          <w:sz w:val="24"/>
          <w:szCs w:val="24"/>
        </w:rPr>
        <w:t>ullivan M, Friedlingstein P, Sitch S, Anthoni P, Arneth A, Arora VK, Bastrikov V, Delire C, Goll DS, Jain A</w:t>
      </w:r>
      <w:r w:rsidR="003D5F2D" w:rsidRPr="00CB2EFB">
        <w:rPr>
          <w:rFonts w:ascii="Cambria" w:hAnsi="Cambria" w:cs="Segoe UI"/>
          <w:sz w:val="24"/>
          <w:szCs w:val="24"/>
        </w:rPr>
        <w:t>,</w:t>
      </w:r>
      <w:r w:rsidRPr="00CB2EFB">
        <w:rPr>
          <w:rFonts w:ascii="Cambria" w:hAnsi="Cambria" w:cs="Segoe UI"/>
          <w:sz w:val="24"/>
          <w:szCs w:val="24"/>
        </w:rPr>
        <w:t xml:space="preserve"> Kato E </w:t>
      </w:r>
      <w:r w:rsidR="003D5F2D" w:rsidRPr="00CB2EFB">
        <w:rPr>
          <w:rFonts w:ascii="Cambria" w:hAnsi="Cambria" w:cs="Segoe UI"/>
          <w:sz w:val="24"/>
          <w:szCs w:val="24"/>
        </w:rPr>
        <w:t>(</w:t>
      </w:r>
      <w:r w:rsidRPr="00CB2EFB">
        <w:rPr>
          <w:rFonts w:ascii="Cambria" w:hAnsi="Cambria" w:cs="Segoe UI"/>
          <w:sz w:val="24"/>
          <w:szCs w:val="24"/>
        </w:rPr>
        <w:t>2022</w:t>
      </w:r>
      <w:r w:rsidR="003D5F2D" w:rsidRPr="00CB2EFB">
        <w:rPr>
          <w:rFonts w:ascii="Cambria" w:hAnsi="Cambria" w:cs="Segoe UI"/>
          <w:sz w:val="24"/>
          <w:szCs w:val="24"/>
        </w:rPr>
        <w:t>)</w:t>
      </w:r>
      <w:r w:rsidRPr="00CB2EFB">
        <w:rPr>
          <w:rFonts w:ascii="Cambria" w:hAnsi="Cambria" w:cs="Segoe UI"/>
          <w:sz w:val="24"/>
          <w:szCs w:val="24"/>
        </w:rPr>
        <w:t xml:space="preserve"> Process-oriented analysis of dominant sources of uncertainty in the land carbon sink. </w:t>
      </w:r>
      <w:r w:rsidRPr="00CB2EFB">
        <w:rPr>
          <w:rFonts w:ascii="Cambria" w:hAnsi="Cambria" w:cs="Segoe UI"/>
          <w:i/>
          <w:sz w:val="24"/>
          <w:szCs w:val="24"/>
        </w:rPr>
        <w:t xml:space="preserve">Nature </w:t>
      </w:r>
      <w:r w:rsidR="003D5F2D" w:rsidRPr="00CB2EFB">
        <w:rPr>
          <w:rFonts w:ascii="Cambria" w:hAnsi="Cambria" w:cs="Segoe UI"/>
          <w:i/>
          <w:sz w:val="24"/>
          <w:szCs w:val="24"/>
        </w:rPr>
        <w:t>C</w:t>
      </w:r>
      <w:r w:rsidRPr="00CB2EFB">
        <w:rPr>
          <w:rFonts w:ascii="Cambria" w:hAnsi="Cambria" w:cs="Segoe UI"/>
          <w:i/>
          <w:sz w:val="24"/>
          <w:szCs w:val="24"/>
        </w:rPr>
        <w:t>ommunications</w:t>
      </w:r>
      <w:r w:rsidRPr="00CB2EFB">
        <w:rPr>
          <w:rFonts w:ascii="Cambria" w:hAnsi="Cambria" w:cs="Segoe UI"/>
          <w:sz w:val="24"/>
          <w:szCs w:val="24"/>
        </w:rPr>
        <w:t xml:space="preserve">, </w:t>
      </w:r>
      <w:r w:rsidRPr="00CB2EFB">
        <w:rPr>
          <w:rFonts w:ascii="Cambria" w:hAnsi="Cambria" w:cs="Segoe UI"/>
          <w:b/>
          <w:sz w:val="24"/>
          <w:szCs w:val="24"/>
        </w:rPr>
        <w:t>13</w:t>
      </w:r>
      <w:r w:rsidRPr="00CB2EFB">
        <w:rPr>
          <w:rFonts w:ascii="Cambria" w:hAnsi="Cambria" w:cs="Segoe UI"/>
          <w:sz w:val="24"/>
          <w:szCs w:val="24"/>
        </w:rPr>
        <w:t>(1), 4781.</w:t>
      </w:r>
    </w:p>
    <w:p w14:paraId="61F4D8C8" w14:textId="5646AE07" w:rsidR="00711D83" w:rsidRPr="0047068A" w:rsidRDefault="00711D83" w:rsidP="00711D83">
      <w:pPr>
        <w:spacing w:before="100" w:beforeAutospacing="1" w:after="100" w:afterAutospacing="1" w:line="240" w:lineRule="auto"/>
        <w:rPr>
          <w:rFonts w:ascii="Cambria" w:eastAsia="Times New Roman" w:hAnsi="Cambria" w:cs="Segoe UI"/>
          <w:color w:val="222222"/>
          <w:sz w:val="24"/>
          <w:szCs w:val="24"/>
          <w:lang w:eastAsia="en-IE"/>
        </w:rPr>
      </w:pPr>
      <w:r w:rsidRPr="00CB2EFB">
        <w:rPr>
          <w:rFonts w:ascii="Cambria" w:eastAsia="Times New Roman" w:hAnsi="Cambria" w:cs="Segoe UI"/>
          <w:color w:val="222222"/>
          <w:sz w:val="24"/>
          <w:szCs w:val="24"/>
          <w:lang w:eastAsia="en-IE"/>
        </w:rPr>
        <w:t>Pe</w:t>
      </w:r>
      <w:r w:rsidR="00CF25FA" w:rsidRPr="00CB2EFB">
        <w:rPr>
          <w:rFonts w:ascii="Cambria" w:eastAsia="Times New Roman" w:hAnsi="Cambria" w:cs="Segoe UI"/>
          <w:color w:val="222222"/>
          <w:sz w:val="24"/>
          <w:szCs w:val="24"/>
          <w:lang w:eastAsia="en-IE"/>
        </w:rPr>
        <w:t>ñ</w:t>
      </w:r>
      <w:r w:rsidRPr="00CB2EFB">
        <w:rPr>
          <w:rFonts w:ascii="Cambria" w:eastAsia="Times New Roman" w:hAnsi="Cambria" w:cs="Segoe UI"/>
          <w:color w:val="222222"/>
          <w:sz w:val="24"/>
          <w:szCs w:val="24"/>
          <w:lang w:eastAsia="en-IE"/>
        </w:rPr>
        <w:t xml:space="preserve">uelas J, Hunt JM, Ogaya R, </w:t>
      </w:r>
      <w:r w:rsidR="003D5F2D" w:rsidRPr="00CB2EFB">
        <w:rPr>
          <w:rFonts w:ascii="Cambria" w:eastAsia="Times New Roman" w:hAnsi="Cambria" w:cs="Segoe UI"/>
          <w:color w:val="222222"/>
          <w:sz w:val="24"/>
          <w:szCs w:val="24"/>
          <w:lang w:eastAsia="en-IE"/>
        </w:rPr>
        <w:t>J</w:t>
      </w:r>
      <w:r w:rsidRPr="00CB2EFB">
        <w:rPr>
          <w:rFonts w:ascii="Cambria" w:eastAsia="Times New Roman" w:hAnsi="Cambria" w:cs="Segoe UI"/>
          <w:color w:val="222222"/>
          <w:sz w:val="24"/>
          <w:szCs w:val="24"/>
          <w:lang w:eastAsia="en-IE"/>
        </w:rPr>
        <w:t>ump AS (2008) Twentieth century changes of tree‐ring δ</w:t>
      </w:r>
      <w:r w:rsidRPr="00CB2EFB">
        <w:rPr>
          <w:rFonts w:ascii="Cambria" w:eastAsia="Times New Roman" w:hAnsi="Cambria" w:cs="Segoe UI"/>
          <w:color w:val="222222"/>
          <w:sz w:val="24"/>
          <w:szCs w:val="24"/>
          <w:vertAlign w:val="superscript"/>
          <w:lang w:eastAsia="en-IE"/>
        </w:rPr>
        <w:t>13</w:t>
      </w:r>
      <w:r w:rsidRPr="00CB2EFB">
        <w:rPr>
          <w:rFonts w:ascii="Cambria" w:eastAsia="Times New Roman" w:hAnsi="Cambria" w:cs="Segoe UI"/>
          <w:color w:val="222222"/>
          <w:sz w:val="24"/>
          <w:szCs w:val="24"/>
          <w:lang w:eastAsia="en-IE"/>
        </w:rPr>
        <w:t xml:space="preserve">C at the southern range‐edge of </w:t>
      </w:r>
      <w:r w:rsidRPr="00CB2EFB">
        <w:rPr>
          <w:rFonts w:ascii="Cambria" w:eastAsia="Times New Roman" w:hAnsi="Cambria" w:cs="Segoe UI"/>
          <w:i/>
          <w:color w:val="222222"/>
          <w:sz w:val="24"/>
          <w:szCs w:val="24"/>
          <w:lang w:eastAsia="en-IE"/>
        </w:rPr>
        <w:t>Fagus sylvatica</w:t>
      </w:r>
      <w:r w:rsidRPr="00CB2EFB">
        <w:rPr>
          <w:rFonts w:ascii="Cambria" w:eastAsia="Times New Roman" w:hAnsi="Cambria" w:cs="Segoe UI"/>
          <w:color w:val="222222"/>
          <w:sz w:val="24"/>
          <w:szCs w:val="24"/>
          <w:lang w:eastAsia="en-IE"/>
        </w:rPr>
        <w:t>: increasing water‐use efficiency does not avoid the growth decline induced by warming at low altitudes.</w:t>
      </w:r>
      <w:r w:rsidR="00BD1EB7" w:rsidRPr="00CB2EFB">
        <w:rPr>
          <w:rFonts w:ascii="Cambria" w:eastAsia="Times New Roman" w:hAnsi="Cambria" w:cs="Segoe UI"/>
          <w:color w:val="222222"/>
          <w:sz w:val="24"/>
          <w:szCs w:val="24"/>
          <w:lang w:eastAsia="en-IE"/>
        </w:rPr>
        <w:t xml:space="preserve"> </w:t>
      </w:r>
      <w:r w:rsidRPr="00CB2EFB">
        <w:rPr>
          <w:rFonts w:ascii="Cambria" w:eastAsia="Times New Roman" w:hAnsi="Cambria" w:cs="Segoe UI"/>
          <w:i/>
          <w:iCs/>
          <w:color w:val="222222"/>
          <w:sz w:val="24"/>
          <w:szCs w:val="24"/>
          <w:lang w:eastAsia="en-IE"/>
        </w:rPr>
        <w:t>Global Change Biology</w:t>
      </w:r>
      <w:r w:rsidRPr="00CB2EFB">
        <w:rPr>
          <w:rFonts w:ascii="Cambria" w:eastAsia="Times New Roman" w:hAnsi="Cambria" w:cs="Segoe UI"/>
          <w:color w:val="222222"/>
          <w:sz w:val="24"/>
          <w:szCs w:val="24"/>
          <w:lang w:eastAsia="en-IE"/>
        </w:rPr>
        <w:t>,</w:t>
      </w:r>
      <w:r w:rsidR="003D5F2D" w:rsidRPr="00CB2EFB">
        <w:rPr>
          <w:rFonts w:ascii="Cambria" w:eastAsia="Times New Roman" w:hAnsi="Cambria" w:cs="Segoe UI"/>
          <w:color w:val="222222"/>
          <w:sz w:val="24"/>
          <w:szCs w:val="24"/>
          <w:lang w:eastAsia="en-IE"/>
        </w:rPr>
        <w:t xml:space="preserve"> </w:t>
      </w:r>
      <w:r w:rsidRPr="00CB2EFB">
        <w:rPr>
          <w:rFonts w:ascii="Cambria" w:eastAsia="Times New Roman" w:hAnsi="Cambria" w:cs="Segoe UI"/>
          <w:b/>
          <w:iCs/>
          <w:color w:val="222222"/>
          <w:sz w:val="24"/>
          <w:szCs w:val="24"/>
          <w:lang w:eastAsia="en-IE"/>
        </w:rPr>
        <w:t>14</w:t>
      </w:r>
      <w:r w:rsidRPr="00CB2EFB">
        <w:rPr>
          <w:rFonts w:ascii="Cambria" w:eastAsia="Times New Roman" w:hAnsi="Cambria" w:cs="Segoe UI"/>
          <w:color w:val="222222"/>
          <w:sz w:val="24"/>
          <w:szCs w:val="24"/>
          <w:lang w:eastAsia="en-IE"/>
        </w:rPr>
        <w:t>(5), 1076</w:t>
      </w:r>
      <w:r w:rsidR="009D4F9E" w:rsidRPr="00CB2EFB">
        <w:rPr>
          <w:rFonts w:ascii="Cambria" w:hAnsi="Cambria" w:cs="Segoe UI"/>
          <w:sz w:val="24"/>
          <w:szCs w:val="24"/>
        </w:rPr>
        <w:t>–</w:t>
      </w:r>
      <w:r w:rsidRPr="00CB2EFB">
        <w:rPr>
          <w:rFonts w:ascii="Cambria" w:eastAsia="Times New Roman" w:hAnsi="Cambria" w:cs="Segoe UI"/>
          <w:color w:val="222222"/>
          <w:sz w:val="24"/>
          <w:szCs w:val="24"/>
          <w:lang w:eastAsia="en-IE"/>
        </w:rPr>
        <w:t>1088.</w:t>
      </w:r>
    </w:p>
    <w:p w14:paraId="1FE982DF" w14:textId="5F27E352" w:rsidR="00F048D0" w:rsidRPr="0047068A" w:rsidRDefault="00F048D0" w:rsidP="00711D83">
      <w:pPr>
        <w:spacing w:before="100" w:beforeAutospacing="1" w:after="100" w:afterAutospacing="1" w:line="240" w:lineRule="auto"/>
        <w:rPr>
          <w:rFonts w:ascii="Cambria" w:hAnsi="Cambria" w:cs="Segoe UI"/>
          <w:sz w:val="24"/>
          <w:szCs w:val="24"/>
        </w:rPr>
      </w:pPr>
      <w:r w:rsidRPr="0047068A">
        <w:rPr>
          <w:rFonts w:ascii="Cambria" w:hAnsi="Cambria" w:cs="Segoe UI"/>
          <w:sz w:val="24"/>
          <w:szCs w:val="24"/>
        </w:rPr>
        <w:t>Purcell C, Batke SP, Yiotis C, Caballero R, Soh WK, Murray M</w:t>
      </w:r>
      <w:r w:rsidR="003D5F2D">
        <w:rPr>
          <w:rFonts w:ascii="Cambria" w:hAnsi="Cambria" w:cs="Segoe UI"/>
          <w:sz w:val="24"/>
          <w:szCs w:val="24"/>
        </w:rPr>
        <w:t xml:space="preserve">, </w:t>
      </w:r>
      <w:r w:rsidRPr="0047068A">
        <w:rPr>
          <w:rFonts w:ascii="Cambria" w:hAnsi="Cambria" w:cs="Segoe UI"/>
          <w:sz w:val="24"/>
          <w:szCs w:val="24"/>
        </w:rPr>
        <w:t>McElwain JC</w:t>
      </w:r>
      <w:r w:rsidR="003D5F2D">
        <w:rPr>
          <w:rFonts w:ascii="Cambria" w:hAnsi="Cambria" w:cs="Segoe UI"/>
          <w:sz w:val="24"/>
          <w:szCs w:val="24"/>
        </w:rPr>
        <w:t xml:space="preserve"> (</w:t>
      </w:r>
      <w:r w:rsidRPr="0047068A">
        <w:rPr>
          <w:rFonts w:ascii="Cambria" w:hAnsi="Cambria" w:cs="Segoe UI"/>
          <w:sz w:val="24"/>
          <w:szCs w:val="24"/>
        </w:rPr>
        <w:t>2018</w:t>
      </w:r>
      <w:r w:rsidR="003D5F2D">
        <w:rPr>
          <w:rFonts w:ascii="Cambria" w:hAnsi="Cambria" w:cs="Segoe UI"/>
          <w:sz w:val="24"/>
          <w:szCs w:val="24"/>
        </w:rPr>
        <w:t>)</w:t>
      </w:r>
      <w:r w:rsidRPr="0047068A">
        <w:rPr>
          <w:rFonts w:ascii="Cambria" w:hAnsi="Cambria" w:cs="Segoe UI"/>
          <w:sz w:val="24"/>
          <w:szCs w:val="24"/>
        </w:rPr>
        <w:t xml:space="preserve"> Increasing stomatal conductance in response to rising atmospheric CO</w:t>
      </w:r>
      <w:r w:rsidRPr="00BD1EB7">
        <w:rPr>
          <w:rFonts w:ascii="Cambria" w:hAnsi="Cambria" w:cs="Segoe UI"/>
          <w:sz w:val="24"/>
          <w:szCs w:val="24"/>
          <w:vertAlign w:val="subscript"/>
        </w:rPr>
        <w:t>2</w:t>
      </w:r>
      <w:r w:rsidRPr="0047068A">
        <w:rPr>
          <w:rFonts w:ascii="Cambria" w:hAnsi="Cambria" w:cs="Segoe UI"/>
          <w:sz w:val="24"/>
          <w:szCs w:val="24"/>
        </w:rPr>
        <w:t xml:space="preserve">. </w:t>
      </w:r>
      <w:r w:rsidRPr="00030355">
        <w:rPr>
          <w:rFonts w:ascii="Cambria" w:hAnsi="Cambria" w:cs="Segoe UI"/>
          <w:i/>
          <w:sz w:val="24"/>
          <w:szCs w:val="24"/>
        </w:rPr>
        <w:t xml:space="preserve">Annals of </w:t>
      </w:r>
      <w:r w:rsidR="003D5F2D" w:rsidRPr="00030355">
        <w:rPr>
          <w:rFonts w:ascii="Cambria" w:hAnsi="Cambria" w:cs="Segoe UI"/>
          <w:i/>
          <w:sz w:val="24"/>
          <w:szCs w:val="24"/>
        </w:rPr>
        <w:t>B</w:t>
      </w:r>
      <w:r w:rsidRPr="00030355">
        <w:rPr>
          <w:rFonts w:ascii="Cambria" w:hAnsi="Cambria" w:cs="Segoe UI"/>
          <w:i/>
          <w:sz w:val="24"/>
          <w:szCs w:val="24"/>
        </w:rPr>
        <w:t>otany</w:t>
      </w:r>
      <w:r w:rsidRPr="0047068A">
        <w:rPr>
          <w:rFonts w:ascii="Cambria" w:hAnsi="Cambria" w:cs="Segoe UI"/>
          <w:sz w:val="24"/>
          <w:szCs w:val="24"/>
        </w:rPr>
        <w:t xml:space="preserve">, </w:t>
      </w:r>
      <w:r w:rsidRPr="00BD1EB7">
        <w:rPr>
          <w:rFonts w:ascii="Cambria" w:hAnsi="Cambria" w:cs="Segoe UI"/>
          <w:b/>
          <w:sz w:val="24"/>
          <w:szCs w:val="24"/>
        </w:rPr>
        <w:t>121</w:t>
      </w:r>
      <w:r w:rsidRPr="0047068A">
        <w:rPr>
          <w:rFonts w:ascii="Cambria" w:hAnsi="Cambria" w:cs="Segoe UI"/>
          <w:sz w:val="24"/>
          <w:szCs w:val="24"/>
        </w:rPr>
        <w:t>(6), 1137</w:t>
      </w:r>
      <w:r w:rsidR="009D4F9E">
        <w:rPr>
          <w:rFonts w:ascii="Cambria" w:hAnsi="Cambria" w:cs="Segoe UI"/>
          <w:sz w:val="24"/>
          <w:szCs w:val="24"/>
        </w:rPr>
        <w:t>–</w:t>
      </w:r>
      <w:r w:rsidRPr="0047068A">
        <w:rPr>
          <w:rFonts w:ascii="Cambria" w:hAnsi="Cambria" w:cs="Segoe UI"/>
          <w:sz w:val="24"/>
          <w:szCs w:val="24"/>
        </w:rPr>
        <w:t>1149.</w:t>
      </w:r>
    </w:p>
    <w:p w14:paraId="1D39CF56" w14:textId="59525EE2" w:rsidR="000E7BB9" w:rsidRPr="0047068A" w:rsidRDefault="00F545BC" w:rsidP="00711D83">
      <w:pPr>
        <w:spacing w:before="100" w:beforeAutospacing="1" w:after="100" w:afterAutospacing="1" w:line="240" w:lineRule="auto"/>
        <w:rPr>
          <w:rFonts w:ascii="Cambria" w:hAnsi="Cambria" w:cs="Segoe UI"/>
          <w:sz w:val="24"/>
          <w:szCs w:val="24"/>
        </w:rPr>
      </w:pPr>
      <w:r w:rsidRPr="0047068A">
        <w:rPr>
          <w:rFonts w:ascii="Cambria" w:hAnsi="Cambria" w:cs="Segoe UI"/>
          <w:sz w:val="24"/>
          <w:szCs w:val="24"/>
        </w:rPr>
        <w:t>Quaas J, Jia H, Smith C, Albright AL, Aas W, Bellouin N, Boucher O, Doutriaux-Boucher M, Forster PM, Grosvenor D</w:t>
      </w:r>
      <w:r w:rsidR="003D5F2D">
        <w:rPr>
          <w:rFonts w:ascii="Cambria" w:hAnsi="Cambria" w:cs="Segoe UI"/>
          <w:sz w:val="24"/>
          <w:szCs w:val="24"/>
        </w:rPr>
        <w:t xml:space="preserve">, </w:t>
      </w:r>
      <w:r w:rsidRPr="0047068A">
        <w:rPr>
          <w:rFonts w:ascii="Cambria" w:hAnsi="Cambria" w:cs="Segoe UI"/>
          <w:sz w:val="24"/>
          <w:szCs w:val="24"/>
        </w:rPr>
        <w:t>Jenkins S</w:t>
      </w:r>
      <w:r w:rsidR="003D5F2D">
        <w:rPr>
          <w:rFonts w:ascii="Cambria" w:hAnsi="Cambria" w:cs="Segoe UI"/>
          <w:sz w:val="24"/>
          <w:szCs w:val="24"/>
        </w:rPr>
        <w:t xml:space="preserve"> (</w:t>
      </w:r>
      <w:r w:rsidRPr="0047068A">
        <w:rPr>
          <w:rFonts w:ascii="Cambria" w:hAnsi="Cambria" w:cs="Segoe UI"/>
          <w:sz w:val="24"/>
          <w:szCs w:val="24"/>
        </w:rPr>
        <w:t>2022</w:t>
      </w:r>
      <w:r w:rsidR="003D5F2D">
        <w:rPr>
          <w:rFonts w:ascii="Cambria" w:hAnsi="Cambria" w:cs="Segoe UI"/>
          <w:sz w:val="24"/>
          <w:szCs w:val="24"/>
        </w:rPr>
        <w:t>)</w:t>
      </w:r>
      <w:r w:rsidRPr="0047068A">
        <w:rPr>
          <w:rFonts w:ascii="Cambria" w:hAnsi="Cambria" w:cs="Segoe UI"/>
          <w:sz w:val="24"/>
          <w:szCs w:val="24"/>
        </w:rPr>
        <w:t xml:space="preserve"> Robust evidence for reversal of the trend in aerosol effective climate forcing. </w:t>
      </w:r>
      <w:r w:rsidRPr="00BD1EB7">
        <w:rPr>
          <w:rFonts w:ascii="Cambria" w:hAnsi="Cambria" w:cs="Segoe UI"/>
          <w:i/>
          <w:sz w:val="24"/>
          <w:szCs w:val="24"/>
        </w:rPr>
        <w:t>Atmospheric Chemistry and Physics</w:t>
      </w:r>
      <w:r w:rsidRPr="0047068A">
        <w:rPr>
          <w:rFonts w:ascii="Cambria" w:hAnsi="Cambria" w:cs="Segoe UI"/>
          <w:sz w:val="24"/>
          <w:szCs w:val="24"/>
        </w:rPr>
        <w:t xml:space="preserve">, </w:t>
      </w:r>
      <w:r w:rsidRPr="00BD1EB7">
        <w:rPr>
          <w:rFonts w:ascii="Cambria" w:hAnsi="Cambria" w:cs="Segoe UI"/>
          <w:b/>
          <w:sz w:val="24"/>
          <w:szCs w:val="24"/>
        </w:rPr>
        <w:t>22</w:t>
      </w:r>
      <w:r w:rsidRPr="0047068A">
        <w:rPr>
          <w:rFonts w:ascii="Cambria" w:hAnsi="Cambria" w:cs="Segoe UI"/>
          <w:sz w:val="24"/>
          <w:szCs w:val="24"/>
        </w:rPr>
        <w:t>(18),</w:t>
      </w:r>
      <w:r w:rsidR="003D5F2D">
        <w:rPr>
          <w:rFonts w:ascii="Cambria" w:hAnsi="Cambria" w:cs="Segoe UI"/>
          <w:sz w:val="24"/>
          <w:szCs w:val="24"/>
        </w:rPr>
        <w:t xml:space="preserve"> </w:t>
      </w:r>
      <w:r w:rsidRPr="0047068A">
        <w:rPr>
          <w:rFonts w:ascii="Cambria" w:hAnsi="Cambria" w:cs="Segoe UI"/>
          <w:sz w:val="24"/>
          <w:szCs w:val="24"/>
        </w:rPr>
        <w:t>12221</w:t>
      </w:r>
      <w:r w:rsidR="009D4F9E">
        <w:rPr>
          <w:rFonts w:ascii="Cambria" w:hAnsi="Cambria" w:cs="Segoe UI"/>
          <w:sz w:val="24"/>
          <w:szCs w:val="24"/>
        </w:rPr>
        <w:t>–</w:t>
      </w:r>
      <w:r w:rsidRPr="0047068A">
        <w:rPr>
          <w:rFonts w:ascii="Cambria" w:hAnsi="Cambria" w:cs="Segoe UI"/>
          <w:sz w:val="24"/>
          <w:szCs w:val="24"/>
        </w:rPr>
        <w:t>12239.</w:t>
      </w:r>
    </w:p>
    <w:p w14:paraId="436D3AE9" w14:textId="77F84668" w:rsidR="004975B2" w:rsidRPr="00BD1EB7" w:rsidRDefault="004975B2" w:rsidP="00711D83">
      <w:pPr>
        <w:spacing w:before="100" w:beforeAutospacing="1" w:after="100" w:afterAutospacing="1" w:line="240" w:lineRule="auto"/>
        <w:rPr>
          <w:rFonts w:ascii="Cambria" w:hAnsi="Cambria" w:cs="Segoe UI"/>
          <w:iCs/>
          <w:sz w:val="24"/>
          <w:szCs w:val="24"/>
        </w:rPr>
      </w:pPr>
      <w:r w:rsidRPr="0047068A">
        <w:rPr>
          <w:rFonts w:ascii="Cambria" w:hAnsi="Cambria" w:cs="Segoe UI"/>
          <w:sz w:val="24"/>
          <w:szCs w:val="24"/>
        </w:rPr>
        <w:t>Qaderi MM</w:t>
      </w:r>
      <w:r w:rsidR="005347DA">
        <w:rPr>
          <w:rFonts w:ascii="Cambria" w:hAnsi="Cambria" w:cs="Segoe UI"/>
          <w:sz w:val="24"/>
          <w:szCs w:val="24"/>
        </w:rPr>
        <w:t>,</w:t>
      </w:r>
      <w:r w:rsidRPr="0047068A">
        <w:rPr>
          <w:rFonts w:ascii="Cambria" w:hAnsi="Cambria" w:cs="Segoe UI"/>
          <w:sz w:val="24"/>
          <w:szCs w:val="24"/>
        </w:rPr>
        <w:t xml:space="preserve"> Reid DM </w:t>
      </w:r>
      <w:r w:rsidR="005347DA">
        <w:rPr>
          <w:rFonts w:ascii="Cambria" w:hAnsi="Cambria" w:cs="Segoe UI"/>
          <w:sz w:val="24"/>
          <w:szCs w:val="24"/>
        </w:rPr>
        <w:t>(</w:t>
      </w:r>
      <w:r w:rsidRPr="0047068A">
        <w:rPr>
          <w:rFonts w:ascii="Cambria" w:hAnsi="Cambria" w:cs="Segoe UI"/>
          <w:sz w:val="24"/>
          <w:szCs w:val="24"/>
        </w:rPr>
        <w:t>2005</w:t>
      </w:r>
      <w:r w:rsidR="005347DA">
        <w:rPr>
          <w:rFonts w:ascii="Cambria" w:hAnsi="Cambria" w:cs="Segoe UI"/>
          <w:sz w:val="24"/>
          <w:szCs w:val="24"/>
        </w:rPr>
        <w:t>)</w:t>
      </w:r>
      <w:r w:rsidRPr="0047068A">
        <w:rPr>
          <w:rFonts w:ascii="Cambria" w:hAnsi="Cambria" w:cs="Segoe UI"/>
          <w:sz w:val="24"/>
          <w:szCs w:val="24"/>
        </w:rPr>
        <w:t xml:space="preserve"> Growth and physiological responses of canola (</w:t>
      </w:r>
      <w:r w:rsidRPr="00BD1EB7">
        <w:rPr>
          <w:rFonts w:ascii="Cambria" w:hAnsi="Cambria" w:cs="Segoe UI"/>
          <w:i/>
          <w:sz w:val="24"/>
          <w:szCs w:val="24"/>
        </w:rPr>
        <w:t>Brassica napus</w:t>
      </w:r>
      <w:r w:rsidRPr="0047068A">
        <w:rPr>
          <w:rFonts w:ascii="Cambria" w:hAnsi="Cambria" w:cs="Segoe UI"/>
          <w:sz w:val="24"/>
          <w:szCs w:val="24"/>
        </w:rPr>
        <w:t>) to UV‐B and CO</w:t>
      </w:r>
      <w:r w:rsidRPr="00BD1EB7">
        <w:rPr>
          <w:rFonts w:ascii="Cambria" w:hAnsi="Cambria" w:cs="Segoe UI"/>
          <w:sz w:val="24"/>
          <w:szCs w:val="24"/>
          <w:vertAlign w:val="subscript"/>
        </w:rPr>
        <w:t>2</w:t>
      </w:r>
      <w:r w:rsidRPr="0047068A">
        <w:rPr>
          <w:rFonts w:ascii="Cambria" w:hAnsi="Cambria" w:cs="Segoe UI"/>
          <w:sz w:val="24"/>
          <w:szCs w:val="24"/>
        </w:rPr>
        <w:t xml:space="preserve"> under controlled environment conditions. </w:t>
      </w:r>
      <w:r w:rsidRPr="0047068A">
        <w:rPr>
          <w:rFonts w:ascii="Cambria" w:hAnsi="Cambria" w:cs="Segoe UI"/>
          <w:i/>
          <w:iCs/>
          <w:sz w:val="24"/>
          <w:szCs w:val="24"/>
        </w:rPr>
        <w:t>Physiologia Plantarum</w:t>
      </w:r>
      <w:r w:rsidRPr="00BD1EB7">
        <w:rPr>
          <w:rFonts w:ascii="Cambria" w:hAnsi="Cambria" w:cs="Segoe UI"/>
          <w:iCs/>
          <w:sz w:val="24"/>
          <w:szCs w:val="24"/>
        </w:rPr>
        <w:t xml:space="preserve">, </w:t>
      </w:r>
      <w:r w:rsidRPr="00BD1EB7">
        <w:rPr>
          <w:rFonts w:ascii="Cambria" w:hAnsi="Cambria" w:cs="Segoe UI"/>
          <w:b/>
          <w:iCs/>
          <w:sz w:val="24"/>
          <w:szCs w:val="24"/>
        </w:rPr>
        <w:t>125</w:t>
      </w:r>
      <w:r w:rsidRPr="00BD1EB7">
        <w:rPr>
          <w:rFonts w:ascii="Cambria" w:hAnsi="Cambria" w:cs="Segoe UI"/>
          <w:iCs/>
          <w:sz w:val="24"/>
          <w:szCs w:val="24"/>
        </w:rPr>
        <w:t>(2),</w:t>
      </w:r>
      <w:r w:rsidR="005347DA">
        <w:rPr>
          <w:rFonts w:ascii="Cambria" w:hAnsi="Cambria" w:cs="Segoe UI"/>
          <w:iCs/>
          <w:sz w:val="24"/>
          <w:szCs w:val="24"/>
        </w:rPr>
        <w:t xml:space="preserve"> </w:t>
      </w:r>
      <w:r w:rsidRPr="00BD1EB7">
        <w:rPr>
          <w:rFonts w:ascii="Cambria" w:hAnsi="Cambria" w:cs="Segoe UI"/>
          <w:iCs/>
          <w:sz w:val="24"/>
          <w:szCs w:val="24"/>
        </w:rPr>
        <w:t>247</w:t>
      </w:r>
      <w:r w:rsidR="009D4F9E" w:rsidRPr="005347DA">
        <w:rPr>
          <w:rFonts w:ascii="Cambria" w:hAnsi="Cambria" w:cs="Segoe UI"/>
          <w:sz w:val="24"/>
          <w:szCs w:val="24"/>
        </w:rPr>
        <w:t>–</w:t>
      </w:r>
      <w:r w:rsidRPr="00BD1EB7">
        <w:rPr>
          <w:rFonts w:ascii="Cambria" w:hAnsi="Cambria" w:cs="Segoe UI"/>
          <w:iCs/>
          <w:sz w:val="24"/>
          <w:szCs w:val="24"/>
        </w:rPr>
        <w:t xml:space="preserve">259. </w:t>
      </w:r>
    </w:p>
    <w:p w14:paraId="176FA055" w14:textId="4DE156DA" w:rsidR="00D45F02" w:rsidRPr="0047068A" w:rsidRDefault="005D5494" w:rsidP="005D5494">
      <w:pPr>
        <w:spacing w:before="100" w:beforeAutospacing="1" w:after="100" w:afterAutospacing="1" w:line="240" w:lineRule="auto"/>
        <w:rPr>
          <w:rFonts w:ascii="Cambria" w:hAnsi="Cambria"/>
          <w:sz w:val="24"/>
          <w:szCs w:val="24"/>
        </w:rPr>
      </w:pPr>
      <w:r w:rsidRPr="0047068A">
        <w:rPr>
          <w:rFonts w:ascii="Cambria" w:eastAsia="Times New Roman" w:hAnsi="Cambria" w:cs="Segoe UI"/>
          <w:sz w:val="24"/>
          <w:szCs w:val="24"/>
          <w:lang w:eastAsia="en-IE"/>
        </w:rPr>
        <w:t>Qaderi MM, Yeung EC</w:t>
      </w:r>
      <w:r w:rsidR="005347DA">
        <w:rPr>
          <w:rFonts w:ascii="Cambria" w:eastAsia="Times New Roman" w:hAnsi="Cambria" w:cs="Segoe UI"/>
          <w:sz w:val="24"/>
          <w:szCs w:val="24"/>
          <w:lang w:eastAsia="en-IE"/>
        </w:rPr>
        <w:t xml:space="preserve">, </w:t>
      </w:r>
      <w:r w:rsidRPr="0047068A">
        <w:rPr>
          <w:rFonts w:ascii="Cambria" w:eastAsia="Times New Roman" w:hAnsi="Cambria" w:cs="Segoe UI"/>
          <w:sz w:val="24"/>
          <w:szCs w:val="24"/>
          <w:lang w:eastAsia="en-IE"/>
        </w:rPr>
        <w:t xml:space="preserve">Reid DM (2008) Growth and physiological responses of an invasive alien species, </w:t>
      </w:r>
      <w:r w:rsidRPr="0047068A">
        <w:rPr>
          <w:rFonts w:ascii="Cambria" w:eastAsia="Times New Roman" w:hAnsi="Cambria" w:cs="Segoe UI"/>
          <w:i/>
          <w:iCs/>
          <w:sz w:val="24"/>
          <w:szCs w:val="24"/>
          <w:lang w:eastAsia="en-IE"/>
        </w:rPr>
        <w:t>Silene noctiflora</w:t>
      </w:r>
      <w:r w:rsidRPr="0047068A">
        <w:rPr>
          <w:rFonts w:ascii="Cambria" w:eastAsia="Times New Roman" w:hAnsi="Cambria" w:cs="Segoe UI"/>
          <w:sz w:val="24"/>
          <w:szCs w:val="24"/>
          <w:lang w:eastAsia="en-IE"/>
        </w:rPr>
        <w:t xml:space="preserve">, during two developmental stages to four levels of ultraviolet-B radiation. </w:t>
      </w:r>
      <w:r w:rsidRPr="0047068A">
        <w:rPr>
          <w:rFonts w:ascii="Cambria" w:eastAsia="Times New Roman" w:hAnsi="Cambria" w:cs="Segoe UI"/>
          <w:i/>
          <w:iCs/>
          <w:sz w:val="24"/>
          <w:szCs w:val="24"/>
          <w:lang w:eastAsia="en-IE"/>
        </w:rPr>
        <w:t>Ecoscience</w:t>
      </w:r>
      <w:r w:rsidR="005347DA" w:rsidRPr="00BD1EB7">
        <w:rPr>
          <w:rFonts w:ascii="Cambria" w:eastAsia="Times New Roman" w:hAnsi="Cambria" w:cs="Segoe UI"/>
          <w:iCs/>
          <w:sz w:val="24"/>
          <w:szCs w:val="24"/>
          <w:lang w:eastAsia="en-IE"/>
        </w:rPr>
        <w:t xml:space="preserve">, </w:t>
      </w:r>
      <w:r w:rsidRPr="0047068A">
        <w:rPr>
          <w:rFonts w:ascii="Cambria" w:eastAsia="Times New Roman" w:hAnsi="Cambria" w:cs="Segoe UI"/>
          <w:b/>
          <w:bCs/>
          <w:sz w:val="24"/>
          <w:szCs w:val="24"/>
          <w:lang w:eastAsia="en-IE"/>
        </w:rPr>
        <w:t xml:space="preserve">15, </w:t>
      </w:r>
      <w:r w:rsidRPr="0047068A">
        <w:rPr>
          <w:rFonts w:ascii="Cambria" w:eastAsia="Times New Roman" w:hAnsi="Cambria" w:cs="Segoe UI"/>
          <w:sz w:val="24"/>
          <w:szCs w:val="24"/>
          <w:lang w:eastAsia="en-IE"/>
        </w:rPr>
        <w:t>150–159.</w:t>
      </w:r>
      <w:r w:rsidR="00D45F02" w:rsidRPr="0047068A">
        <w:rPr>
          <w:rFonts w:ascii="Cambria" w:hAnsi="Cambria"/>
          <w:sz w:val="24"/>
          <w:szCs w:val="24"/>
        </w:rPr>
        <w:t xml:space="preserve"> </w:t>
      </w:r>
    </w:p>
    <w:p w14:paraId="5A2EE7FF" w14:textId="12BCE270" w:rsidR="005D5494" w:rsidRPr="0047068A" w:rsidRDefault="00D45F02" w:rsidP="005D5494">
      <w:pPr>
        <w:spacing w:before="100" w:beforeAutospacing="1" w:after="100" w:afterAutospacing="1" w:line="240" w:lineRule="auto"/>
        <w:rPr>
          <w:rFonts w:ascii="Cambria" w:eastAsia="Times New Roman" w:hAnsi="Cambria" w:cs="Arial"/>
          <w:sz w:val="24"/>
          <w:szCs w:val="24"/>
          <w:lang w:eastAsia="en-IE"/>
        </w:rPr>
      </w:pPr>
      <w:r w:rsidRPr="0047068A">
        <w:rPr>
          <w:rFonts w:ascii="Cambria" w:eastAsia="Times New Roman" w:hAnsi="Cambria" w:cs="Segoe UI"/>
          <w:sz w:val="24"/>
          <w:szCs w:val="24"/>
          <w:lang w:eastAsia="en-IE"/>
        </w:rPr>
        <w:t>Raoult N, Jupp T, Booth B, Cox P</w:t>
      </w:r>
      <w:r w:rsidR="005347DA">
        <w:rPr>
          <w:rFonts w:ascii="Cambria" w:eastAsia="Times New Roman" w:hAnsi="Cambria" w:cs="Segoe UI"/>
          <w:sz w:val="24"/>
          <w:szCs w:val="24"/>
          <w:lang w:eastAsia="en-IE"/>
        </w:rPr>
        <w:t xml:space="preserve"> (2023)</w:t>
      </w:r>
      <w:r w:rsidRPr="0047068A">
        <w:rPr>
          <w:rFonts w:ascii="Cambria" w:eastAsia="Times New Roman" w:hAnsi="Cambria" w:cs="Segoe UI"/>
          <w:sz w:val="24"/>
          <w:szCs w:val="24"/>
          <w:lang w:eastAsia="en-IE"/>
        </w:rPr>
        <w:t xml:space="preserve"> Combining local model calibration with the emergent constraint approach to reduce uncertainty in the tropical land carbon cycle feedback</w:t>
      </w:r>
      <w:r w:rsidR="005347DA">
        <w:rPr>
          <w:rFonts w:ascii="Cambria" w:eastAsia="Times New Roman" w:hAnsi="Cambria" w:cs="Segoe UI"/>
          <w:sz w:val="24"/>
          <w:szCs w:val="24"/>
          <w:lang w:eastAsia="en-IE"/>
        </w:rPr>
        <w:t>.</w:t>
      </w:r>
      <w:r w:rsidRPr="0047068A">
        <w:rPr>
          <w:rFonts w:ascii="Cambria" w:eastAsia="Times New Roman" w:hAnsi="Cambria" w:cs="Segoe UI"/>
          <w:sz w:val="24"/>
          <w:szCs w:val="24"/>
          <w:lang w:eastAsia="en-IE"/>
        </w:rPr>
        <w:t xml:space="preserve"> </w:t>
      </w:r>
      <w:r w:rsidR="005347DA" w:rsidRPr="00BD1EB7">
        <w:rPr>
          <w:rFonts w:ascii="Cambria" w:eastAsia="Times New Roman" w:hAnsi="Cambria" w:cs="Segoe UI"/>
          <w:i/>
          <w:sz w:val="24"/>
          <w:szCs w:val="24"/>
          <w:lang w:eastAsia="en-IE"/>
        </w:rPr>
        <w:t>Earth System Dynamics</w:t>
      </w:r>
      <w:r w:rsidRPr="0047068A">
        <w:rPr>
          <w:rFonts w:ascii="Cambria" w:eastAsia="Times New Roman" w:hAnsi="Cambria" w:cs="Segoe UI"/>
          <w:sz w:val="24"/>
          <w:szCs w:val="24"/>
          <w:lang w:eastAsia="en-IE"/>
        </w:rPr>
        <w:t xml:space="preserve">, </w:t>
      </w:r>
      <w:r w:rsidRPr="00BD1EB7">
        <w:rPr>
          <w:rFonts w:ascii="Cambria" w:eastAsia="Times New Roman" w:hAnsi="Cambria" w:cs="Segoe UI"/>
          <w:b/>
          <w:sz w:val="24"/>
          <w:szCs w:val="24"/>
          <w:lang w:eastAsia="en-IE"/>
        </w:rPr>
        <w:t>14</w:t>
      </w:r>
      <w:r w:rsidRPr="0047068A">
        <w:rPr>
          <w:rFonts w:ascii="Cambria" w:eastAsia="Times New Roman" w:hAnsi="Cambria" w:cs="Segoe UI"/>
          <w:sz w:val="24"/>
          <w:szCs w:val="24"/>
          <w:lang w:eastAsia="en-IE"/>
        </w:rPr>
        <w:t>, 723–731</w:t>
      </w:r>
      <w:r w:rsidR="005347DA">
        <w:rPr>
          <w:rFonts w:ascii="Cambria" w:eastAsia="Times New Roman" w:hAnsi="Cambria" w:cs="Segoe UI"/>
          <w:sz w:val="24"/>
          <w:szCs w:val="24"/>
          <w:lang w:eastAsia="en-IE"/>
        </w:rPr>
        <w:t xml:space="preserve">. </w:t>
      </w:r>
    </w:p>
    <w:p w14:paraId="110ED69A" w14:textId="043B70D2" w:rsidR="00E166A1" w:rsidRPr="0047068A" w:rsidRDefault="00E166A1" w:rsidP="00147097">
      <w:pPr>
        <w:spacing w:before="100" w:beforeAutospacing="1" w:after="100" w:afterAutospacing="1" w:line="240" w:lineRule="auto"/>
        <w:rPr>
          <w:rFonts w:ascii="Cambria" w:eastAsia="Times New Roman" w:hAnsi="Cambria" w:cs="Segoe UI"/>
          <w:sz w:val="24"/>
          <w:szCs w:val="24"/>
          <w:lang w:eastAsia="en-IE"/>
        </w:rPr>
      </w:pPr>
      <w:r w:rsidRPr="0047068A">
        <w:rPr>
          <w:rFonts w:ascii="Cambria" w:eastAsia="Times New Roman" w:hAnsi="Cambria" w:cs="Segoe UI"/>
          <w:sz w:val="24"/>
          <w:szCs w:val="24"/>
          <w:lang w:eastAsia="en-IE"/>
        </w:rPr>
        <w:t>Reichstein M, Bahn M, Ciais P, Frank D, Mahecha MD, Seneviratne SI, Zscheischler J, Beer C, Buchmann N, Frank DC</w:t>
      </w:r>
      <w:r w:rsidR="005347DA">
        <w:rPr>
          <w:rFonts w:ascii="Cambria" w:eastAsia="Times New Roman" w:hAnsi="Cambria" w:cs="Segoe UI"/>
          <w:sz w:val="24"/>
          <w:szCs w:val="24"/>
          <w:lang w:eastAsia="en-IE"/>
        </w:rPr>
        <w:t xml:space="preserve">, </w:t>
      </w:r>
      <w:r w:rsidRPr="0047068A">
        <w:rPr>
          <w:rFonts w:ascii="Cambria" w:eastAsia="Times New Roman" w:hAnsi="Cambria" w:cs="Segoe UI"/>
          <w:sz w:val="24"/>
          <w:szCs w:val="24"/>
          <w:lang w:eastAsia="en-IE"/>
        </w:rPr>
        <w:t>Papale D</w:t>
      </w:r>
      <w:r w:rsidR="005347DA">
        <w:rPr>
          <w:rFonts w:ascii="Cambria" w:eastAsia="Times New Roman" w:hAnsi="Cambria" w:cs="Segoe UI"/>
          <w:sz w:val="24"/>
          <w:szCs w:val="24"/>
          <w:lang w:eastAsia="en-IE"/>
        </w:rPr>
        <w:t xml:space="preserve"> (</w:t>
      </w:r>
      <w:r w:rsidRPr="0047068A">
        <w:rPr>
          <w:rFonts w:ascii="Cambria" w:eastAsia="Times New Roman" w:hAnsi="Cambria" w:cs="Segoe UI"/>
          <w:sz w:val="24"/>
          <w:szCs w:val="24"/>
          <w:lang w:eastAsia="en-IE"/>
        </w:rPr>
        <w:t>2013</w:t>
      </w:r>
      <w:r w:rsidR="005347DA">
        <w:rPr>
          <w:rFonts w:ascii="Cambria" w:eastAsia="Times New Roman" w:hAnsi="Cambria" w:cs="Segoe UI"/>
          <w:sz w:val="24"/>
          <w:szCs w:val="24"/>
          <w:lang w:eastAsia="en-IE"/>
        </w:rPr>
        <w:t>)</w:t>
      </w:r>
      <w:r w:rsidRPr="0047068A">
        <w:rPr>
          <w:rFonts w:ascii="Cambria" w:eastAsia="Times New Roman" w:hAnsi="Cambria" w:cs="Segoe UI"/>
          <w:sz w:val="24"/>
          <w:szCs w:val="24"/>
          <w:lang w:eastAsia="en-IE"/>
        </w:rPr>
        <w:t xml:space="preserve"> Climate extremes and the carbon cycle. </w:t>
      </w:r>
      <w:r w:rsidRPr="00BD1EB7">
        <w:rPr>
          <w:rFonts w:ascii="Cambria" w:eastAsia="Times New Roman" w:hAnsi="Cambria" w:cs="Segoe UI"/>
          <w:i/>
          <w:sz w:val="24"/>
          <w:szCs w:val="24"/>
          <w:lang w:eastAsia="en-IE"/>
        </w:rPr>
        <w:t>Nature</w:t>
      </w:r>
      <w:r w:rsidRPr="0047068A">
        <w:rPr>
          <w:rFonts w:ascii="Cambria" w:eastAsia="Times New Roman" w:hAnsi="Cambria" w:cs="Segoe UI"/>
          <w:sz w:val="24"/>
          <w:szCs w:val="24"/>
          <w:lang w:eastAsia="en-IE"/>
        </w:rPr>
        <w:t xml:space="preserve">, </w:t>
      </w:r>
      <w:r w:rsidRPr="00BD1EB7">
        <w:rPr>
          <w:rFonts w:ascii="Cambria" w:eastAsia="Times New Roman" w:hAnsi="Cambria" w:cs="Segoe UI"/>
          <w:b/>
          <w:sz w:val="24"/>
          <w:szCs w:val="24"/>
          <w:lang w:eastAsia="en-IE"/>
        </w:rPr>
        <w:t>500</w:t>
      </w:r>
      <w:r w:rsidRPr="0047068A">
        <w:rPr>
          <w:rFonts w:ascii="Cambria" w:eastAsia="Times New Roman" w:hAnsi="Cambria" w:cs="Segoe UI"/>
          <w:sz w:val="24"/>
          <w:szCs w:val="24"/>
          <w:lang w:eastAsia="en-IE"/>
        </w:rPr>
        <w:t>(7462),</w:t>
      </w:r>
      <w:r w:rsidR="005347DA">
        <w:rPr>
          <w:rFonts w:ascii="Cambria" w:eastAsia="Times New Roman" w:hAnsi="Cambria" w:cs="Segoe UI"/>
          <w:sz w:val="24"/>
          <w:szCs w:val="24"/>
          <w:lang w:eastAsia="en-IE"/>
        </w:rPr>
        <w:t xml:space="preserve"> </w:t>
      </w:r>
      <w:r w:rsidRPr="0047068A">
        <w:rPr>
          <w:rFonts w:ascii="Cambria" w:eastAsia="Times New Roman" w:hAnsi="Cambria" w:cs="Segoe UI"/>
          <w:sz w:val="24"/>
          <w:szCs w:val="24"/>
          <w:lang w:eastAsia="en-IE"/>
        </w:rPr>
        <w:t>287</w:t>
      </w:r>
      <w:r w:rsidR="009D4F9E">
        <w:rPr>
          <w:rFonts w:ascii="Cambria" w:hAnsi="Cambria" w:cs="Segoe UI"/>
          <w:sz w:val="24"/>
          <w:szCs w:val="24"/>
        </w:rPr>
        <w:t>–</w:t>
      </w:r>
      <w:r w:rsidRPr="0047068A">
        <w:rPr>
          <w:rFonts w:ascii="Cambria" w:eastAsia="Times New Roman" w:hAnsi="Cambria" w:cs="Segoe UI"/>
          <w:sz w:val="24"/>
          <w:szCs w:val="24"/>
          <w:lang w:eastAsia="en-IE"/>
        </w:rPr>
        <w:t>295.</w:t>
      </w:r>
    </w:p>
    <w:p w14:paraId="324FCF06" w14:textId="398B187F" w:rsidR="00147097" w:rsidRPr="005347DA" w:rsidRDefault="00147097" w:rsidP="00147097">
      <w:pPr>
        <w:spacing w:before="100" w:beforeAutospacing="1" w:after="100" w:afterAutospacing="1" w:line="240" w:lineRule="auto"/>
        <w:rPr>
          <w:rFonts w:ascii="Cambria" w:eastAsia="Times New Roman" w:hAnsi="Cambria" w:cs="Arial"/>
          <w:sz w:val="24"/>
          <w:szCs w:val="24"/>
          <w:lang w:eastAsia="en-IE"/>
        </w:rPr>
      </w:pPr>
      <w:r w:rsidRPr="0047068A">
        <w:rPr>
          <w:rFonts w:ascii="Cambria" w:eastAsia="Times New Roman" w:hAnsi="Cambria" w:cs="Segoe UI"/>
          <w:sz w:val="24"/>
          <w:szCs w:val="24"/>
          <w:lang w:eastAsia="en-IE"/>
        </w:rPr>
        <w:t>Robson TM, Klem K, Urban O</w:t>
      </w:r>
      <w:r w:rsidR="005347DA">
        <w:rPr>
          <w:rFonts w:ascii="Cambria" w:eastAsia="Times New Roman" w:hAnsi="Cambria" w:cs="Segoe UI"/>
          <w:sz w:val="24"/>
          <w:szCs w:val="24"/>
          <w:lang w:eastAsia="en-IE"/>
        </w:rPr>
        <w:t>,</w:t>
      </w:r>
      <w:r w:rsidRPr="0047068A">
        <w:rPr>
          <w:rFonts w:ascii="Cambria" w:eastAsia="Times New Roman" w:hAnsi="Cambria" w:cs="Segoe UI"/>
          <w:sz w:val="24"/>
          <w:szCs w:val="24"/>
          <w:lang w:eastAsia="en-IE"/>
        </w:rPr>
        <w:t xml:space="preserve"> Jansen MA </w:t>
      </w:r>
      <w:r w:rsidR="005347DA">
        <w:rPr>
          <w:rFonts w:ascii="Cambria" w:eastAsia="Times New Roman" w:hAnsi="Cambria" w:cs="Segoe UI"/>
          <w:sz w:val="24"/>
          <w:szCs w:val="24"/>
          <w:lang w:eastAsia="en-IE"/>
        </w:rPr>
        <w:t>(</w:t>
      </w:r>
      <w:r w:rsidRPr="0047068A">
        <w:rPr>
          <w:rFonts w:ascii="Cambria" w:eastAsia="Times New Roman" w:hAnsi="Cambria" w:cs="Segoe UI"/>
          <w:sz w:val="24"/>
          <w:szCs w:val="24"/>
          <w:lang w:eastAsia="en-IE"/>
        </w:rPr>
        <w:t>2015</w:t>
      </w:r>
      <w:r w:rsidR="005347DA">
        <w:rPr>
          <w:rFonts w:ascii="Cambria" w:eastAsia="Times New Roman" w:hAnsi="Cambria" w:cs="Segoe UI"/>
          <w:sz w:val="24"/>
          <w:szCs w:val="24"/>
          <w:lang w:eastAsia="en-IE"/>
        </w:rPr>
        <w:t>)</w:t>
      </w:r>
      <w:r w:rsidRPr="0047068A">
        <w:rPr>
          <w:rFonts w:ascii="Cambria" w:eastAsia="Times New Roman" w:hAnsi="Cambria" w:cs="Segoe UI"/>
          <w:sz w:val="24"/>
          <w:szCs w:val="24"/>
          <w:lang w:eastAsia="en-IE"/>
        </w:rPr>
        <w:t xml:space="preserve"> Re‐interpreting plant morphological responses to UV‐B radiation. </w:t>
      </w:r>
      <w:r w:rsidRPr="0047068A">
        <w:rPr>
          <w:rFonts w:ascii="Cambria" w:eastAsia="Times New Roman" w:hAnsi="Cambria" w:cs="Segoe UI"/>
          <w:i/>
          <w:iCs/>
          <w:sz w:val="24"/>
          <w:szCs w:val="24"/>
          <w:lang w:eastAsia="en-IE"/>
        </w:rPr>
        <w:t xml:space="preserve">Plant, </w:t>
      </w:r>
      <w:r w:rsidR="005347DA">
        <w:rPr>
          <w:rFonts w:ascii="Cambria" w:eastAsia="Times New Roman" w:hAnsi="Cambria" w:cs="Segoe UI"/>
          <w:i/>
          <w:iCs/>
          <w:sz w:val="24"/>
          <w:szCs w:val="24"/>
          <w:lang w:eastAsia="en-IE"/>
        </w:rPr>
        <w:t>C</w:t>
      </w:r>
      <w:r w:rsidRPr="0047068A">
        <w:rPr>
          <w:rFonts w:ascii="Cambria" w:eastAsia="Times New Roman" w:hAnsi="Cambria" w:cs="Segoe UI"/>
          <w:i/>
          <w:iCs/>
          <w:sz w:val="24"/>
          <w:szCs w:val="24"/>
          <w:lang w:eastAsia="en-IE"/>
        </w:rPr>
        <w:t xml:space="preserve">ell &amp; </w:t>
      </w:r>
      <w:r w:rsidR="005347DA">
        <w:rPr>
          <w:rFonts w:ascii="Cambria" w:eastAsia="Times New Roman" w:hAnsi="Cambria" w:cs="Segoe UI"/>
          <w:i/>
          <w:iCs/>
          <w:sz w:val="24"/>
          <w:szCs w:val="24"/>
          <w:lang w:eastAsia="en-IE"/>
        </w:rPr>
        <w:t>E</w:t>
      </w:r>
      <w:r w:rsidRPr="0047068A">
        <w:rPr>
          <w:rFonts w:ascii="Cambria" w:eastAsia="Times New Roman" w:hAnsi="Cambria" w:cs="Segoe UI"/>
          <w:i/>
          <w:iCs/>
          <w:sz w:val="24"/>
          <w:szCs w:val="24"/>
          <w:lang w:eastAsia="en-IE"/>
        </w:rPr>
        <w:t>nvironment</w:t>
      </w:r>
      <w:r w:rsidRPr="00BD1EB7">
        <w:rPr>
          <w:rFonts w:ascii="Cambria" w:eastAsia="Times New Roman" w:hAnsi="Cambria" w:cs="Segoe UI"/>
          <w:iCs/>
          <w:sz w:val="24"/>
          <w:szCs w:val="24"/>
          <w:lang w:eastAsia="en-IE"/>
        </w:rPr>
        <w:t xml:space="preserve">, </w:t>
      </w:r>
      <w:r w:rsidRPr="00BD1EB7">
        <w:rPr>
          <w:rFonts w:ascii="Cambria" w:eastAsia="Times New Roman" w:hAnsi="Cambria" w:cs="Segoe UI"/>
          <w:b/>
          <w:iCs/>
          <w:sz w:val="24"/>
          <w:szCs w:val="24"/>
          <w:lang w:eastAsia="en-IE"/>
        </w:rPr>
        <w:t>38</w:t>
      </w:r>
      <w:r w:rsidRPr="00BD1EB7">
        <w:rPr>
          <w:rFonts w:ascii="Cambria" w:eastAsia="Times New Roman" w:hAnsi="Cambria" w:cs="Segoe UI"/>
          <w:iCs/>
          <w:sz w:val="24"/>
          <w:szCs w:val="24"/>
          <w:lang w:eastAsia="en-IE"/>
        </w:rPr>
        <w:t>(5),</w:t>
      </w:r>
      <w:r w:rsidR="005347DA">
        <w:rPr>
          <w:rFonts w:ascii="Cambria" w:eastAsia="Times New Roman" w:hAnsi="Cambria" w:cs="Segoe UI"/>
          <w:iCs/>
          <w:sz w:val="24"/>
          <w:szCs w:val="24"/>
          <w:lang w:eastAsia="en-IE"/>
        </w:rPr>
        <w:t xml:space="preserve"> </w:t>
      </w:r>
      <w:r w:rsidRPr="00BD1EB7">
        <w:rPr>
          <w:rFonts w:ascii="Cambria" w:eastAsia="Times New Roman" w:hAnsi="Cambria" w:cs="Segoe UI"/>
          <w:iCs/>
          <w:sz w:val="24"/>
          <w:szCs w:val="24"/>
          <w:lang w:eastAsia="en-IE"/>
        </w:rPr>
        <w:t>856</w:t>
      </w:r>
      <w:r w:rsidR="009D4F9E" w:rsidRPr="005347DA">
        <w:rPr>
          <w:rFonts w:ascii="Cambria" w:hAnsi="Cambria" w:cs="Segoe UI"/>
          <w:sz w:val="24"/>
          <w:szCs w:val="24"/>
        </w:rPr>
        <w:t>–</w:t>
      </w:r>
      <w:r w:rsidRPr="00BD1EB7">
        <w:rPr>
          <w:rFonts w:ascii="Cambria" w:eastAsia="Times New Roman" w:hAnsi="Cambria" w:cs="Segoe UI"/>
          <w:iCs/>
          <w:sz w:val="24"/>
          <w:szCs w:val="24"/>
          <w:lang w:eastAsia="en-IE"/>
        </w:rPr>
        <w:t>866.</w:t>
      </w:r>
    </w:p>
    <w:p w14:paraId="09BBD9D2" w14:textId="241B436D" w:rsidR="00765AFF" w:rsidRPr="0047068A" w:rsidRDefault="00765AFF" w:rsidP="00765AFF">
      <w:pPr>
        <w:pStyle w:val="pf0"/>
        <w:rPr>
          <w:rFonts w:ascii="Cambria" w:hAnsi="Cambria" w:cs="Arial"/>
        </w:rPr>
      </w:pPr>
      <w:r w:rsidRPr="0047068A">
        <w:rPr>
          <w:rStyle w:val="cf01"/>
          <w:rFonts w:ascii="Cambria" w:hAnsi="Cambria"/>
          <w:sz w:val="24"/>
          <w:szCs w:val="24"/>
        </w:rPr>
        <w:lastRenderedPageBreak/>
        <w:t>Rousseaux MC, Flint SD, Searles PS</w:t>
      </w:r>
      <w:r w:rsidR="005347DA">
        <w:rPr>
          <w:rStyle w:val="cf01"/>
          <w:rFonts w:ascii="Cambria" w:hAnsi="Cambria"/>
          <w:sz w:val="24"/>
          <w:szCs w:val="24"/>
        </w:rPr>
        <w:t xml:space="preserve">, </w:t>
      </w:r>
      <w:r w:rsidRPr="0047068A">
        <w:rPr>
          <w:rStyle w:val="cf01"/>
          <w:rFonts w:ascii="Cambria" w:hAnsi="Cambria"/>
          <w:sz w:val="24"/>
          <w:szCs w:val="24"/>
        </w:rPr>
        <w:t>Caldwell MM</w:t>
      </w:r>
      <w:r w:rsidR="005347DA">
        <w:rPr>
          <w:rStyle w:val="cf01"/>
          <w:rFonts w:ascii="Cambria" w:hAnsi="Cambria"/>
          <w:sz w:val="24"/>
          <w:szCs w:val="24"/>
        </w:rPr>
        <w:t xml:space="preserve"> (</w:t>
      </w:r>
      <w:r w:rsidRPr="0047068A">
        <w:rPr>
          <w:rStyle w:val="cf01"/>
          <w:rFonts w:ascii="Cambria" w:hAnsi="Cambria"/>
          <w:sz w:val="24"/>
          <w:szCs w:val="24"/>
        </w:rPr>
        <w:t>2004</w:t>
      </w:r>
      <w:r w:rsidR="005347DA">
        <w:rPr>
          <w:rStyle w:val="cf01"/>
          <w:rFonts w:ascii="Cambria" w:hAnsi="Cambria"/>
          <w:sz w:val="24"/>
          <w:szCs w:val="24"/>
        </w:rPr>
        <w:t>)</w:t>
      </w:r>
      <w:r w:rsidRPr="0047068A">
        <w:rPr>
          <w:rStyle w:val="cf01"/>
          <w:rFonts w:ascii="Cambria" w:hAnsi="Cambria"/>
          <w:sz w:val="24"/>
          <w:szCs w:val="24"/>
        </w:rPr>
        <w:t xml:space="preserve"> Plant </w:t>
      </w:r>
      <w:r w:rsidR="005347DA">
        <w:rPr>
          <w:rStyle w:val="cf01"/>
          <w:rFonts w:ascii="Cambria" w:hAnsi="Cambria"/>
          <w:sz w:val="24"/>
          <w:szCs w:val="24"/>
        </w:rPr>
        <w:t>r</w:t>
      </w:r>
      <w:r w:rsidRPr="0047068A">
        <w:rPr>
          <w:rStyle w:val="cf01"/>
          <w:rFonts w:ascii="Cambria" w:hAnsi="Cambria"/>
          <w:sz w:val="24"/>
          <w:szCs w:val="24"/>
        </w:rPr>
        <w:t xml:space="preserve">esponses to </w:t>
      </w:r>
      <w:r w:rsidR="005347DA">
        <w:rPr>
          <w:rStyle w:val="cf01"/>
          <w:rFonts w:ascii="Cambria" w:hAnsi="Cambria"/>
          <w:sz w:val="24"/>
          <w:szCs w:val="24"/>
        </w:rPr>
        <w:t>c</w:t>
      </w:r>
      <w:r w:rsidRPr="0047068A">
        <w:rPr>
          <w:rStyle w:val="cf01"/>
          <w:rFonts w:ascii="Cambria" w:hAnsi="Cambria"/>
          <w:sz w:val="24"/>
          <w:szCs w:val="24"/>
        </w:rPr>
        <w:t xml:space="preserve">urrent </w:t>
      </w:r>
      <w:r w:rsidR="005347DA">
        <w:rPr>
          <w:rStyle w:val="cf01"/>
          <w:rFonts w:ascii="Cambria" w:hAnsi="Cambria"/>
          <w:sz w:val="24"/>
          <w:szCs w:val="24"/>
        </w:rPr>
        <w:t>s</w:t>
      </w:r>
      <w:r w:rsidRPr="0047068A">
        <w:rPr>
          <w:rStyle w:val="cf01"/>
          <w:rFonts w:ascii="Cambria" w:hAnsi="Cambria"/>
          <w:sz w:val="24"/>
          <w:szCs w:val="24"/>
        </w:rPr>
        <w:t xml:space="preserve">olar </w:t>
      </w:r>
      <w:r w:rsidR="005347DA">
        <w:rPr>
          <w:rStyle w:val="cf01"/>
          <w:rFonts w:ascii="Cambria" w:hAnsi="Cambria"/>
          <w:sz w:val="24"/>
          <w:szCs w:val="24"/>
        </w:rPr>
        <w:t>u</w:t>
      </w:r>
      <w:r w:rsidRPr="0047068A">
        <w:rPr>
          <w:rStyle w:val="cf01"/>
          <w:rFonts w:ascii="Cambria" w:hAnsi="Cambria"/>
          <w:sz w:val="24"/>
          <w:szCs w:val="24"/>
        </w:rPr>
        <w:t xml:space="preserve">ltraviolet‐B </w:t>
      </w:r>
      <w:r w:rsidR="005347DA">
        <w:rPr>
          <w:rStyle w:val="cf01"/>
          <w:rFonts w:ascii="Cambria" w:hAnsi="Cambria"/>
          <w:sz w:val="24"/>
          <w:szCs w:val="24"/>
        </w:rPr>
        <w:t>r</w:t>
      </w:r>
      <w:r w:rsidRPr="0047068A">
        <w:rPr>
          <w:rStyle w:val="cf01"/>
          <w:rFonts w:ascii="Cambria" w:hAnsi="Cambria"/>
          <w:sz w:val="24"/>
          <w:szCs w:val="24"/>
        </w:rPr>
        <w:t xml:space="preserve">adiation and to </w:t>
      </w:r>
      <w:r w:rsidR="005347DA">
        <w:rPr>
          <w:rStyle w:val="cf01"/>
          <w:rFonts w:ascii="Cambria" w:hAnsi="Cambria"/>
          <w:sz w:val="24"/>
          <w:szCs w:val="24"/>
        </w:rPr>
        <w:t>s</w:t>
      </w:r>
      <w:r w:rsidRPr="0047068A">
        <w:rPr>
          <w:rStyle w:val="cf01"/>
          <w:rFonts w:ascii="Cambria" w:hAnsi="Cambria"/>
          <w:sz w:val="24"/>
          <w:szCs w:val="24"/>
        </w:rPr>
        <w:t xml:space="preserve">upplemented </w:t>
      </w:r>
      <w:r w:rsidR="005347DA">
        <w:rPr>
          <w:rStyle w:val="cf01"/>
          <w:rFonts w:ascii="Cambria" w:hAnsi="Cambria"/>
          <w:sz w:val="24"/>
          <w:szCs w:val="24"/>
        </w:rPr>
        <w:t>s</w:t>
      </w:r>
      <w:r w:rsidRPr="0047068A">
        <w:rPr>
          <w:rStyle w:val="cf01"/>
          <w:rFonts w:ascii="Cambria" w:hAnsi="Cambria"/>
          <w:sz w:val="24"/>
          <w:szCs w:val="24"/>
        </w:rPr>
        <w:t xml:space="preserve">olar </w:t>
      </w:r>
      <w:r w:rsidR="005347DA">
        <w:rPr>
          <w:rStyle w:val="cf01"/>
          <w:rFonts w:ascii="Cambria" w:hAnsi="Cambria"/>
          <w:sz w:val="24"/>
          <w:szCs w:val="24"/>
        </w:rPr>
        <w:t>u</w:t>
      </w:r>
      <w:r w:rsidRPr="0047068A">
        <w:rPr>
          <w:rStyle w:val="cf01"/>
          <w:rFonts w:ascii="Cambria" w:hAnsi="Cambria"/>
          <w:sz w:val="24"/>
          <w:szCs w:val="24"/>
        </w:rPr>
        <w:t xml:space="preserve">ltraviolet‐B </w:t>
      </w:r>
      <w:r w:rsidR="005347DA">
        <w:rPr>
          <w:rStyle w:val="cf01"/>
          <w:rFonts w:ascii="Cambria" w:hAnsi="Cambria"/>
          <w:sz w:val="24"/>
          <w:szCs w:val="24"/>
        </w:rPr>
        <w:t>r</w:t>
      </w:r>
      <w:r w:rsidRPr="0047068A">
        <w:rPr>
          <w:rStyle w:val="cf01"/>
          <w:rFonts w:ascii="Cambria" w:hAnsi="Cambria"/>
          <w:sz w:val="24"/>
          <w:szCs w:val="24"/>
        </w:rPr>
        <w:t xml:space="preserve">adiation </w:t>
      </w:r>
      <w:r w:rsidR="005347DA">
        <w:rPr>
          <w:rStyle w:val="cf01"/>
          <w:rFonts w:ascii="Cambria" w:hAnsi="Cambria"/>
          <w:sz w:val="24"/>
          <w:szCs w:val="24"/>
        </w:rPr>
        <w:t>s</w:t>
      </w:r>
      <w:r w:rsidRPr="0047068A">
        <w:rPr>
          <w:rStyle w:val="cf01"/>
          <w:rFonts w:ascii="Cambria" w:hAnsi="Cambria"/>
          <w:sz w:val="24"/>
          <w:szCs w:val="24"/>
        </w:rPr>
        <w:t xml:space="preserve">imulating </w:t>
      </w:r>
      <w:r w:rsidR="005347DA">
        <w:rPr>
          <w:rStyle w:val="cf01"/>
          <w:rFonts w:ascii="Cambria" w:hAnsi="Cambria"/>
          <w:sz w:val="24"/>
          <w:szCs w:val="24"/>
        </w:rPr>
        <w:t>o</w:t>
      </w:r>
      <w:r w:rsidRPr="0047068A">
        <w:rPr>
          <w:rStyle w:val="cf01"/>
          <w:rFonts w:ascii="Cambria" w:hAnsi="Cambria"/>
          <w:sz w:val="24"/>
          <w:szCs w:val="24"/>
        </w:rPr>
        <w:t xml:space="preserve">zone </w:t>
      </w:r>
      <w:r w:rsidR="005347DA">
        <w:rPr>
          <w:rStyle w:val="cf01"/>
          <w:rFonts w:ascii="Cambria" w:hAnsi="Cambria"/>
          <w:sz w:val="24"/>
          <w:szCs w:val="24"/>
        </w:rPr>
        <w:t>d</w:t>
      </w:r>
      <w:r w:rsidRPr="0047068A">
        <w:rPr>
          <w:rStyle w:val="cf01"/>
          <w:rFonts w:ascii="Cambria" w:hAnsi="Cambria"/>
          <w:sz w:val="24"/>
          <w:szCs w:val="24"/>
        </w:rPr>
        <w:t xml:space="preserve">epletion: </w:t>
      </w:r>
      <w:r w:rsidR="005347DA">
        <w:rPr>
          <w:rStyle w:val="cf01"/>
          <w:rFonts w:ascii="Cambria" w:hAnsi="Cambria"/>
          <w:sz w:val="24"/>
          <w:szCs w:val="24"/>
        </w:rPr>
        <w:t>a</w:t>
      </w:r>
      <w:r w:rsidRPr="0047068A">
        <w:rPr>
          <w:rStyle w:val="cf01"/>
          <w:rFonts w:ascii="Cambria" w:hAnsi="Cambria"/>
          <w:sz w:val="24"/>
          <w:szCs w:val="24"/>
        </w:rPr>
        <w:t xml:space="preserve">n </w:t>
      </w:r>
      <w:r w:rsidR="005347DA">
        <w:rPr>
          <w:rStyle w:val="cf01"/>
          <w:rFonts w:ascii="Cambria" w:hAnsi="Cambria"/>
          <w:sz w:val="24"/>
          <w:szCs w:val="24"/>
        </w:rPr>
        <w:t>e</w:t>
      </w:r>
      <w:r w:rsidRPr="0047068A">
        <w:rPr>
          <w:rStyle w:val="cf01"/>
          <w:rFonts w:ascii="Cambria" w:hAnsi="Cambria"/>
          <w:sz w:val="24"/>
          <w:szCs w:val="24"/>
        </w:rPr>
        <w:t xml:space="preserve">xperimental </w:t>
      </w:r>
      <w:r w:rsidR="005347DA">
        <w:rPr>
          <w:rStyle w:val="cf01"/>
          <w:rFonts w:ascii="Cambria" w:hAnsi="Cambria"/>
          <w:sz w:val="24"/>
          <w:szCs w:val="24"/>
        </w:rPr>
        <w:t>c</w:t>
      </w:r>
      <w:r w:rsidRPr="0047068A">
        <w:rPr>
          <w:rStyle w:val="cf01"/>
          <w:rFonts w:ascii="Cambria" w:hAnsi="Cambria"/>
          <w:sz w:val="24"/>
          <w:szCs w:val="24"/>
        </w:rPr>
        <w:t xml:space="preserve">omparison. </w:t>
      </w:r>
      <w:r w:rsidRPr="0047068A">
        <w:rPr>
          <w:rStyle w:val="cf11"/>
          <w:rFonts w:ascii="Cambria" w:hAnsi="Cambria"/>
          <w:sz w:val="24"/>
          <w:szCs w:val="24"/>
        </w:rPr>
        <w:t xml:space="preserve">Photochemistry and </w:t>
      </w:r>
      <w:r w:rsidR="001B1629">
        <w:rPr>
          <w:rStyle w:val="cf11"/>
          <w:rFonts w:ascii="Cambria" w:hAnsi="Cambria"/>
          <w:sz w:val="24"/>
          <w:szCs w:val="24"/>
        </w:rPr>
        <w:t>P</w:t>
      </w:r>
      <w:r w:rsidRPr="0047068A">
        <w:rPr>
          <w:rStyle w:val="cf11"/>
          <w:rFonts w:ascii="Cambria" w:hAnsi="Cambria"/>
          <w:sz w:val="24"/>
          <w:szCs w:val="24"/>
        </w:rPr>
        <w:t>hotobiology</w:t>
      </w:r>
      <w:r w:rsidRPr="00BD1EB7">
        <w:rPr>
          <w:rStyle w:val="cf11"/>
          <w:rFonts w:ascii="Cambria" w:hAnsi="Cambria"/>
          <w:i w:val="0"/>
          <w:sz w:val="24"/>
          <w:szCs w:val="24"/>
        </w:rPr>
        <w:t xml:space="preserve">, </w:t>
      </w:r>
      <w:r w:rsidRPr="00BD1EB7">
        <w:rPr>
          <w:rStyle w:val="cf11"/>
          <w:rFonts w:ascii="Cambria" w:hAnsi="Cambria"/>
          <w:b/>
          <w:i w:val="0"/>
          <w:sz w:val="24"/>
          <w:szCs w:val="24"/>
        </w:rPr>
        <w:t>80</w:t>
      </w:r>
      <w:r w:rsidRPr="00BD1EB7">
        <w:rPr>
          <w:rStyle w:val="cf11"/>
          <w:rFonts w:ascii="Cambria" w:hAnsi="Cambria"/>
          <w:i w:val="0"/>
          <w:sz w:val="24"/>
          <w:szCs w:val="24"/>
        </w:rPr>
        <w:t>(2),</w:t>
      </w:r>
      <w:r w:rsidR="001B1629">
        <w:rPr>
          <w:rStyle w:val="cf11"/>
          <w:rFonts w:ascii="Cambria" w:hAnsi="Cambria"/>
          <w:i w:val="0"/>
          <w:sz w:val="24"/>
          <w:szCs w:val="24"/>
        </w:rPr>
        <w:t xml:space="preserve"> </w:t>
      </w:r>
      <w:r w:rsidRPr="00BD1EB7">
        <w:rPr>
          <w:rStyle w:val="cf11"/>
          <w:rFonts w:ascii="Cambria" w:hAnsi="Cambria"/>
          <w:i w:val="0"/>
          <w:sz w:val="24"/>
          <w:szCs w:val="24"/>
        </w:rPr>
        <w:t>224</w:t>
      </w:r>
      <w:r w:rsidR="009D4F9E" w:rsidRPr="00BD1EB7">
        <w:rPr>
          <w:rFonts w:ascii="Cambria" w:hAnsi="Cambria" w:cs="Segoe UI"/>
          <w:i/>
        </w:rPr>
        <w:t>–</w:t>
      </w:r>
      <w:r w:rsidRPr="00BD1EB7">
        <w:rPr>
          <w:rStyle w:val="cf11"/>
          <w:rFonts w:ascii="Cambria" w:hAnsi="Cambria"/>
          <w:i w:val="0"/>
          <w:sz w:val="24"/>
          <w:szCs w:val="24"/>
        </w:rPr>
        <w:t>230.</w:t>
      </w:r>
    </w:p>
    <w:p w14:paraId="7A2B9D95" w14:textId="0C756C69" w:rsidR="00B66B96" w:rsidRPr="0047068A" w:rsidRDefault="00B66B96" w:rsidP="00711D83">
      <w:pPr>
        <w:spacing w:before="100" w:beforeAutospacing="1" w:after="100" w:afterAutospacing="1" w:line="240" w:lineRule="auto"/>
        <w:rPr>
          <w:rFonts w:ascii="Cambria" w:eastAsia="Times New Roman" w:hAnsi="Cambria" w:cs="Segoe UI"/>
          <w:color w:val="222222"/>
          <w:sz w:val="24"/>
          <w:szCs w:val="24"/>
          <w:lang w:eastAsia="en-IE"/>
        </w:rPr>
      </w:pPr>
      <w:r w:rsidRPr="0047068A">
        <w:rPr>
          <w:rFonts w:ascii="Cambria" w:eastAsia="Times New Roman" w:hAnsi="Cambria" w:cs="Segoe UI"/>
          <w:color w:val="222222"/>
          <w:sz w:val="24"/>
          <w:szCs w:val="24"/>
          <w:lang w:eastAsia="en-IE"/>
        </w:rPr>
        <w:t>Schewe J, Gosling SN, Reyer C, Zhao F, Ciais P, Elliott J, Francois L, Huber V, Lotze HK, Seneviratne SI</w:t>
      </w:r>
      <w:r w:rsidR="001B1629">
        <w:rPr>
          <w:rFonts w:ascii="Cambria" w:eastAsia="Times New Roman" w:hAnsi="Cambria" w:cs="Segoe UI"/>
          <w:color w:val="222222"/>
          <w:sz w:val="24"/>
          <w:szCs w:val="24"/>
          <w:lang w:eastAsia="en-IE"/>
        </w:rPr>
        <w:t xml:space="preserve">, </w:t>
      </w:r>
      <w:r w:rsidRPr="0047068A">
        <w:rPr>
          <w:rFonts w:ascii="Cambria" w:eastAsia="Times New Roman" w:hAnsi="Cambria" w:cs="Segoe UI"/>
          <w:color w:val="222222"/>
          <w:sz w:val="24"/>
          <w:szCs w:val="24"/>
          <w:lang w:eastAsia="en-IE"/>
        </w:rPr>
        <w:t>Van Vliet MT</w:t>
      </w:r>
      <w:r w:rsidR="001B1629">
        <w:rPr>
          <w:rFonts w:ascii="Cambria" w:eastAsia="Times New Roman" w:hAnsi="Cambria" w:cs="Segoe UI"/>
          <w:color w:val="222222"/>
          <w:sz w:val="24"/>
          <w:szCs w:val="24"/>
          <w:lang w:eastAsia="en-IE"/>
        </w:rPr>
        <w:t xml:space="preserve"> (</w:t>
      </w:r>
      <w:r w:rsidRPr="0047068A">
        <w:rPr>
          <w:rFonts w:ascii="Cambria" w:eastAsia="Times New Roman" w:hAnsi="Cambria" w:cs="Segoe UI"/>
          <w:color w:val="222222"/>
          <w:sz w:val="24"/>
          <w:szCs w:val="24"/>
          <w:lang w:eastAsia="en-IE"/>
        </w:rPr>
        <w:t>2019</w:t>
      </w:r>
      <w:r w:rsidR="001B1629">
        <w:rPr>
          <w:rFonts w:ascii="Cambria" w:eastAsia="Times New Roman" w:hAnsi="Cambria" w:cs="Segoe UI"/>
          <w:color w:val="222222"/>
          <w:sz w:val="24"/>
          <w:szCs w:val="24"/>
          <w:lang w:eastAsia="en-IE"/>
        </w:rPr>
        <w:t>)</w:t>
      </w:r>
      <w:r w:rsidRPr="0047068A">
        <w:rPr>
          <w:rFonts w:ascii="Cambria" w:eastAsia="Times New Roman" w:hAnsi="Cambria" w:cs="Segoe UI"/>
          <w:color w:val="222222"/>
          <w:sz w:val="24"/>
          <w:szCs w:val="24"/>
          <w:lang w:eastAsia="en-IE"/>
        </w:rPr>
        <w:t xml:space="preserve"> State-of-the-art global models underestimate impacts from climate extremes. </w:t>
      </w:r>
      <w:r w:rsidRPr="00BD1EB7">
        <w:rPr>
          <w:rFonts w:ascii="Cambria" w:eastAsia="Times New Roman" w:hAnsi="Cambria" w:cs="Segoe UI"/>
          <w:i/>
          <w:color w:val="222222"/>
          <w:sz w:val="24"/>
          <w:szCs w:val="24"/>
          <w:lang w:eastAsia="en-IE"/>
        </w:rPr>
        <w:t xml:space="preserve">Nature </w:t>
      </w:r>
      <w:r w:rsidR="001B1629" w:rsidRPr="00BD1EB7">
        <w:rPr>
          <w:rFonts w:ascii="Cambria" w:eastAsia="Times New Roman" w:hAnsi="Cambria" w:cs="Segoe UI"/>
          <w:i/>
          <w:color w:val="222222"/>
          <w:sz w:val="24"/>
          <w:szCs w:val="24"/>
          <w:lang w:eastAsia="en-IE"/>
        </w:rPr>
        <w:t>C</w:t>
      </w:r>
      <w:r w:rsidRPr="00BD1EB7">
        <w:rPr>
          <w:rFonts w:ascii="Cambria" w:eastAsia="Times New Roman" w:hAnsi="Cambria" w:cs="Segoe UI"/>
          <w:i/>
          <w:color w:val="222222"/>
          <w:sz w:val="24"/>
          <w:szCs w:val="24"/>
          <w:lang w:eastAsia="en-IE"/>
        </w:rPr>
        <w:t>ommunications</w:t>
      </w:r>
      <w:r w:rsidRPr="0047068A">
        <w:rPr>
          <w:rFonts w:ascii="Cambria" w:eastAsia="Times New Roman" w:hAnsi="Cambria" w:cs="Segoe UI"/>
          <w:color w:val="222222"/>
          <w:sz w:val="24"/>
          <w:szCs w:val="24"/>
          <w:lang w:eastAsia="en-IE"/>
        </w:rPr>
        <w:t xml:space="preserve">, </w:t>
      </w:r>
      <w:r w:rsidRPr="00BD1EB7">
        <w:rPr>
          <w:rFonts w:ascii="Cambria" w:eastAsia="Times New Roman" w:hAnsi="Cambria" w:cs="Segoe UI"/>
          <w:b/>
          <w:color w:val="222222"/>
          <w:sz w:val="24"/>
          <w:szCs w:val="24"/>
          <w:lang w:eastAsia="en-IE"/>
        </w:rPr>
        <w:t>10</w:t>
      </w:r>
      <w:r w:rsidRPr="0047068A">
        <w:rPr>
          <w:rFonts w:ascii="Cambria" w:eastAsia="Times New Roman" w:hAnsi="Cambria" w:cs="Segoe UI"/>
          <w:color w:val="222222"/>
          <w:sz w:val="24"/>
          <w:szCs w:val="24"/>
          <w:lang w:eastAsia="en-IE"/>
        </w:rPr>
        <w:t>(1), 1005.</w:t>
      </w:r>
    </w:p>
    <w:p w14:paraId="199A5A51" w14:textId="7513DB95" w:rsidR="00926E08" w:rsidRPr="0047068A" w:rsidRDefault="00926E08" w:rsidP="00711D83">
      <w:pPr>
        <w:spacing w:before="100" w:beforeAutospacing="1" w:after="100" w:afterAutospacing="1" w:line="240" w:lineRule="auto"/>
        <w:rPr>
          <w:rFonts w:ascii="Cambria" w:eastAsia="Times New Roman" w:hAnsi="Cambria" w:cs="Segoe UI"/>
          <w:color w:val="222222"/>
          <w:sz w:val="24"/>
          <w:szCs w:val="24"/>
          <w:lang w:eastAsia="en-IE"/>
        </w:rPr>
      </w:pPr>
      <w:r w:rsidRPr="00BD1EB7">
        <w:rPr>
          <w:rFonts w:ascii="Cambria" w:eastAsia="Times New Roman" w:hAnsi="Cambria" w:cs="Segoe UI"/>
          <w:color w:val="222222"/>
          <w:sz w:val="24"/>
          <w:szCs w:val="24"/>
          <w:lang w:eastAsia="en-IE"/>
        </w:rPr>
        <w:t xml:space="preserve">Šprtová M, Marek MV, Nedbal L, Prášil O, Kalina J (1999) </w:t>
      </w:r>
      <w:r w:rsidRPr="0047068A">
        <w:rPr>
          <w:rFonts w:ascii="Cambria" w:eastAsia="Times New Roman" w:hAnsi="Cambria" w:cs="Segoe UI"/>
          <w:color w:val="222222"/>
          <w:sz w:val="24"/>
          <w:szCs w:val="24"/>
          <w:lang w:eastAsia="en-IE"/>
        </w:rPr>
        <w:t xml:space="preserve">Seasonal changes of photosynthetic assimilation of Norway spruce under the impact of enhanced UV-B radiation. </w:t>
      </w:r>
      <w:r w:rsidRPr="00BD1EB7">
        <w:rPr>
          <w:rFonts w:ascii="Cambria" w:eastAsia="Times New Roman" w:hAnsi="Cambria" w:cs="Segoe UI"/>
          <w:i/>
          <w:color w:val="222222"/>
          <w:sz w:val="24"/>
          <w:szCs w:val="24"/>
          <w:lang w:eastAsia="en-IE"/>
        </w:rPr>
        <w:t>Plant Science</w:t>
      </w:r>
      <w:r w:rsidRPr="0047068A">
        <w:rPr>
          <w:rFonts w:ascii="Cambria" w:eastAsia="Times New Roman" w:hAnsi="Cambria" w:cs="Segoe UI"/>
          <w:color w:val="222222"/>
          <w:sz w:val="24"/>
          <w:szCs w:val="24"/>
          <w:lang w:eastAsia="en-IE"/>
        </w:rPr>
        <w:t xml:space="preserve">, </w:t>
      </w:r>
      <w:r w:rsidRPr="00BD1EB7">
        <w:rPr>
          <w:rFonts w:ascii="Cambria" w:eastAsia="Times New Roman" w:hAnsi="Cambria" w:cs="Segoe UI"/>
          <w:b/>
          <w:color w:val="222222"/>
          <w:sz w:val="24"/>
          <w:szCs w:val="24"/>
          <w:lang w:eastAsia="en-IE"/>
        </w:rPr>
        <w:t>142</w:t>
      </w:r>
      <w:r w:rsidRPr="0047068A">
        <w:rPr>
          <w:rFonts w:ascii="Cambria" w:eastAsia="Times New Roman" w:hAnsi="Cambria" w:cs="Segoe UI"/>
          <w:color w:val="222222"/>
          <w:sz w:val="24"/>
          <w:szCs w:val="24"/>
          <w:lang w:eastAsia="en-IE"/>
        </w:rPr>
        <w:t>(1), 37</w:t>
      </w:r>
      <w:r w:rsidR="009D4F9E">
        <w:rPr>
          <w:rFonts w:ascii="Cambria" w:hAnsi="Cambria" w:cs="Segoe UI"/>
          <w:sz w:val="24"/>
          <w:szCs w:val="24"/>
        </w:rPr>
        <w:t>–</w:t>
      </w:r>
      <w:r w:rsidRPr="0047068A">
        <w:rPr>
          <w:rFonts w:ascii="Cambria" w:eastAsia="Times New Roman" w:hAnsi="Cambria" w:cs="Segoe UI"/>
          <w:color w:val="222222"/>
          <w:sz w:val="24"/>
          <w:szCs w:val="24"/>
          <w:lang w:eastAsia="en-IE"/>
        </w:rPr>
        <w:t>45.</w:t>
      </w:r>
    </w:p>
    <w:p w14:paraId="755E0D1B" w14:textId="5CA682AB" w:rsidR="00711D83" w:rsidRPr="0047068A" w:rsidRDefault="00711D83" w:rsidP="00711D83">
      <w:pPr>
        <w:spacing w:before="100" w:beforeAutospacing="1" w:after="100" w:afterAutospacing="1" w:line="240" w:lineRule="auto"/>
        <w:rPr>
          <w:rFonts w:ascii="Cambria" w:eastAsia="Times New Roman" w:hAnsi="Cambria" w:cs="Segoe UI"/>
          <w:color w:val="222222"/>
          <w:sz w:val="24"/>
          <w:szCs w:val="24"/>
          <w:lang w:eastAsia="en-IE"/>
        </w:rPr>
      </w:pPr>
      <w:r w:rsidRPr="00BD1EB7">
        <w:rPr>
          <w:rFonts w:ascii="Cambria" w:eastAsia="Times New Roman" w:hAnsi="Cambria" w:cs="Segoe UI"/>
          <w:color w:val="222222"/>
          <w:sz w:val="24"/>
          <w:szCs w:val="24"/>
          <w:lang w:eastAsia="en-IE"/>
        </w:rPr>
        <w:t>Strange BM, Monson RK, Szejner P, Ehleringer J, Hu J (2023) The North American Monsoon buffers forests against the ongoing megadrought in the Southwestern United States.</w:t>
      </w:r>
      <w:r w:rsidR="001B1629" w:rsidRPr="00BD1EB7">
        <w:rPr>
          <w:rFonts w:ascii="Cambria" w:eastAsia="Times New Roman" w:hAnsi="Cambria" w:cs="Segoe UI"/>
          <w:color w:val="222222"/>
          <w:sz w:val="24"/>
          <w:szCs w:val="24"/>
          <w:lang w:eastAsia="en-IE"/>
        </w:rPr>
        <w:t xml:space="preserve"> </w:t>
      </w:r>
      <w:r w:rsidRPr="00BD1EB7">
        <w:rPr>
          <w:rFonts w:ascii="Cambria" w:eastAsia="Times New Roman" w:hAnsi="Cambria" w:cs="Segoe UI"/>
          <w:i/>
          <w:iCs/>
          <w:color w:val="222222"/>
          <w:sz w:val="24"/>
          <w:szCs w:val="24"/>
          <w:lang w:eastAsia="en-IE"/>
        </w:rPr>
        <w:t>Global Change Biology</w:t>
      </w:r>
      <w:r w:rsidR="001B1629" w:rsidRPr="00BD1EB7">
        <w:rPr>
          <w:rFonts w:ascii="Cambria" w:eastAsia="Times New Roman" w:hAnsi="Cambria" w:cs="Segoe UI"/>
          <w:color w:val="222222"/>
          <w:sz w:val="24"/>
          <w:szCs w:val="24"/>
          <w:lang w:eastAsia="en-IE"/>
        </w:rPr>
        <w:t xml:space="preserve">, </w:t>
      </w:r>
      <w:r w:rsidR="001B1629" w:rsidRPr="00BD1EB7">
        <w:rPr>
          <w:rFonts w:ascii="Cambria" w:eastAsia="Times New Roman" w:hAnsi="Cambria" w:cs="Segoe UI"/>
          <w:b/>
          <w:color w:val="222222"/>
          <w:sz w:val="24"/>
          <w:szCs w:val="24"/>
          <w:lang w:eastAsia="en-IE"/>
        </w:rPr>
        <w:t>29</w:t>
      </w:r>
      <w:r w:rsidR="001B1629" w:rsidRPr="001B1629">
        <w:rPr>
          <w:rFonts w:ascii="Cambria" w:eastAsia="Times New Roman" w:hAnsi="Cambria" w:cs="Segoe UI"/>
          <w:color w:val="222222"/>
          <w:sz w:val="24"/>
          <w:szCs w:val="24"/>
          <w:lang w:eastAsia="en-IE"/>
        </w:rPr>
        <w:t>, 4354–4367.</w:t>
      </w:r>
    </w:p>
    <w:p w14:paraId="6903EB7D" w14:textId="2171608D" w:rsidR="002257AF" w:rsidRPr="0047068A" w:rsidRDefault="002257AF" w:rsidP="002257AF">
      <w:pPr>
        <w:spacing w:before="100" w:beforeAutospacing="1" w:after="100" w:afterAutospacing="1" w:line="240" w:lineRule="auto"/>
        <w:rPr>
          <w:rFonts w:ascii="Cambria" w:eastAsia="Times New Roman" w:hAnsi="Cambria" w:cs="Arial"/>
          <w:sz w:val="24"/>
          <w:szCs w:val="24"/>
          <w:lang w:eastAsia="en-IE"/>
        </w:rPr>
      </w:pPr>
      <w:r w:rsidRPr="0047068A">
        <w:rPr>
          <w:rFonts w:ascii="Cambria" w:eastAsia="Times New Roman" w:hAnsi="Cambria" w:cs="Segoe UI"/>
          <w:sz w:val="24"/>
          <w:szCs w:val="24"/>
          <w:lang w:eastAsia="en-IE"/>
        </w:rPr>
        <w:t>Sun Y, Yan F, Cui X</w:t>
      </w:r>
      <w:r w:rsidR="001B1629">
        <w:rPr>
          <w:rFonts w:ascii="Cambria" w:eastAsia="Times New Roman" w:hAnsi="Cambria" w:cs="Segoe UI"/>
          <w:sz w:val="24"/>
          <w:szCs w:val="24"/>
          <w:lang w:eastAsia="en-IE"/>
        </w:rPr>
        <w:t xml:space="preserve">, </w:t>
      </w:r>
      <w:r w:rsidRPr="0047068A">
        <w:rPr>
          <w:rFonts w:ascii="Cambria" w:eastAsia="Times New Roman" w:hAnsi="Cambria" w:cs="Segoe UI"/>
          <w:sz w:val="24"/>
          <w:szCs w:val="24"/>
          <w:lang w:eastAsia="en-IE"/>
        </w:rPr>
        <w:t>Liu F</w:t>
      </w:r>
      <w:r w:rsidR="001B1629">
        <w:rPr>
          <w:rFonts w:ascii="Cambria" w:eastAsia="Times New Roman" w:hAnsi="Cambria" w:cs="Segoe UI"/>
          <w:sz w:val="24"/>
          <w:szCs w:val="24"/>
          <w:lang w:eastAsia="en-IE"/>
        </w:rPr>
        <w:t xml:space="preserve"> (</w:t>
      </w:r>
      <w:r w:rsidRPr="0047068A">
        <w:rPr>
          <w:rFonts w:ascii="Cambria" w:eastAsia="Times New Roman" w:hAnsi="Cambria" w:cs="Segoe UI"/>
          <w:sz w:val="24"/>
          <w:szCs w:val="24"/>
          <w:lang w:eastAsia="en-IE"/>
        </w:rPr>
        <w:t>2014</w:t>
      </w:r>
      <w:r w:rsidR="001B1629">
        <w:rPr>
          <w:rFonts w:ascii="Cambria" w:eastAsia="Times New Roman" w:hAnsi="Cambria" w:cs="Segoe UI"/>
          <w:sz w:val="24"/>
          <w:szCs w:val="24"/>
          <w:lang w:eastAsia="en-IE"/>
        </w:rPr>
        <w:t>)</w:t>
      </w:r>
      <w:r w:rsidRPr="0047068A">
        <w:rPr>
          <w:rFonts w:ascii="Cambria" w:eastAsia="Times New Roman" w:hAnsi="Cambria" w:cs="Segoe UI"/>
          <w:sz w:val="24"/>
          <w:szCs w:val="24"/>
          <w:lang w:eastAsia="en-IE"/>
        </w:rPr>
        <w:t xml:space="preserve"> Plasticity in stomatal size and density of potato leaves under different irrigation and phosphorus regimes. </w:t>
      </w:r>
      <w:r w:rsidRPr="0047068A">
        <w:rPr>
          <w:rFonts w:ascii="Cambria" w:eastAsia="Times New Roman" w:hAnsi="Cambria" w:cs="Segoe UI"/>
          <w:i/>
          <w:iCs/>
          <w:sz w:val="24"/>
          <w:szCs w:val="24"/>
          <w:lang w:eastAsia="en-IE"/>
        </w:rPr>
        <w:t xml:space="preserve">Journal of </w:t>
      </w:r>
      <w:r w:rsidR="001B1629">
        <w:rPr>
          <w:rFonts w:ascii="Cambria" w:eastAsia="Times New Roman" w:hAnsi="Cambria" w:cs="Segoe UI"/>
          <w:i/>
          <w:iCs/>
          <w:sz w:val="24"/>
          <w:szCs w:val="24"/>
          <w:lang w:eastAsia="en-IE"/>
        </w:rPr>
        <w:t>P</w:t>
      </w:r>
      <w:r w:rsidRPr="0047068A">
        <w:rPr>
          <w:rFonts w:ascii="Cambria" w:eastAsia="Times New Roman" w:hAnsi="Cambria" w:cs="Segoe UI"/>
          <w:i/>
          <w:iCs/>
          <w:sz w:val="24"/>
          <w:szCs w:val="24"/>
          <w:lang w:eastAsia="en-IE"/>
        </w:rPr>
        <w:t xml:space="preserve">lant </w:t>
      </w:r>
      <w:r w:rsidR="001B1629">
        <w:rPr>
          <w:rFonts w:ascii="Cambria" w:eastAsia="Times New Roman" w:hAnsi="Cambria" w:cs="Segoe UI"/>
          <w:i/>
          <w:iCs/>
          <w:sz w:val="24"/>
          <w:szCs w:val="24"/>
          <w:lang w:eastAsia="en-IE"/>
        </w:rPr>
        <w:t>P</w:t>
      </w:r>
      <w:r w:rsidRPr="0047068A">
        <w:rPr>
          <w:rFonts w:ascii="Cambria" w:eastAsia="Times New Roman" w:hAnsi="Cambria" w:cs="Segoe UI"/>
          <w:i/>
          <w:iCs/>
          <w:sz w:val="24"/>
          <w:szCs w:val="24"/>
          <w:lang w:eastAsia="en-IE"/>
        </w:rPr>
        <w:t xml:space="preserve">hysiology, </w:t>
      </w:r>
      <w:r w:rsidRPr="00BD1EB7">
        <w:rPr>
          <w:rFonts w:ascii="Cambria" w:eastAsia="Times New Roman" w:hAnsi="Cambria" w:cs="Segoe UI"/>
          <w:b/>
          <w:iCs/>
          <w:sz w:val="24"/>
          <w:szCs w:val="24"/>
          <w:lang w:eastAsia="en-IE"/>
        </w:rPr>
        <w:t>171</w:t>
      </w:r>
      <w:r w:rsidRPr="00BD1EB7">
        <w:rPr>
          <w:rFonts w:ascii="Cambria" w:eastAsia="Times New Roman" w:hAnsi="Cambria" w:cs="Segoe UI"/>
          <w:iCs/>
          <w:sz w:val="24"/>
          <w:szCs w:val="24"/>
          <w:lang w:eastAsia="en-IE"/>
        </w:rPr>
        <w:t>(14), 1248</w:t>
      </w:r>
      <w:r w:rsidR="009D4F9E" w:rsidRPr="009D4F9E">
        <w:rPr>
          <w:rFonts w:ascii="Cambria" w:hAnsi="Cambria" w:cs="Segoe UI"/>
          <w:sz w:val="24"/>
          <w:szCs w:val="24"/>
        </w:rPr>
        <w:t>–</w:t>
      </w:r>
      <w:r w:rsidRPr="00BD1EB7">
        <w:rPr>
          <w:rFonts w:ascii="Cambria" w:eastAsia="Times New Roman" w:hAnsi="Cambria" w:cs="Segoe UI"/>
          <w:iCs/>
          <w:sz w:val="24"/>
          <w:szCs w:val="24"/>
          <w:lang w:eastAsia="en-IE"/>
        </w:rPr>
        <w:t>1255.</w:t>
      </w:r>
    </w:p>
    <w:p w14:paraId="6A9BFBD8" w14:textId="2CC26748" w:rsidR="006475BE" w:rsidRPr="0047068A" w:rsidRDefault="006475BE" w:rsidP="00951137">
      <w:pPr>
        <w:rPr>
          <w:rFonts w:ascii="Cambria" w:hAnsi="Cambria" w:cs="Segoe UI"/>
          <w:sz w:val="24"/>
          <w:szCs w:val="24"/>
        </w:rPr>
      </w:pPr>
      <w:r w:rsidRPr="0047068A">
        <w:rPr>
          <w:rFonts w:ascii="Cambria" w:hAnsi="Cambria" w:cs="Segoe UI"/>
          <w:sz w:val="24"/>
          <w:szCs w:val="24"/>
        </w:rPr>
        <w:t>Teramura AH</w:t>
      </w:r>
      <w:r w:rsidR="001B1629">
        <w:rPr>
          <w:rFonts w:ascii="Cambria" w:hAnsi="Cambria" w:cs="Segoe UI"/>
          <w:sz w:val="24"/>
          <w:szCs w:val="24"/>
        </w:rPr>
        <w:t xml:space="preserve"> (</w:t>
      </w:r>
      <w:r w:rsidRPr="0047068A">
        <w:rPr>
          <w:rFonts w:ascii="Cambria" w:hAnsi="Cambria" w:cs="Segoe UI"/>
          <w:sz w:val="24"/>
          <w:szCs w:val="24"/>
        </w:rPr>
        <w:t>1983</w:t>
      </w:r>
      <w:r w:rsidR="001B1629">
        <w:rPr>
          <w:rFonts w:ascii="Cambria" w:hAnsi="Cambria" w:cs="Segoe UI"/>
          <w:sz w:val="24"/>
          <w:szCs w:val="24"/>
        </w:rPr>
        <w:t>)</w:t>
      </w:r>
      <w:r w:rsidRPr="0047068A">
        <w:rPr>
          <w:rFonts w:ascii="Cambria" w:hAnsi="Cambria" w:cs="Segoe UI"/>
          <w:sz w:val="24"/>
          <w:szCs w:val="24"/>
        </w:rPr>
        <w:t xml:space="preserve"> Effects of ultraviolet‐B radiation on the growth and yield of crop plants. </w:t>
      </w:r>
      <w:r w:rsidRPr="00BD1EB7">
        <w:rPr>
          <w:rFonts w:ascii="Cambria" w:hAnsi="Cambria" w:cs="Segoe UI"/>
          <w:i/>
          <w:sz w:val="24"/>
          <w:szCs w:val="24"/>
        </w:rPr>
        <w:t>Physiologia Plantarum</w:t>
      </w:r>
      <w:r w:rsidRPr="0047068A">
        <w:rPr>
          <w:rFonts w:ascii="Cambria" w:hAnsi="Cambria" w:cs="Segoe UI"/>
          <w:sz w:val="24"/>
          <w:szCs w:val="24"/>
        </w:rPr>
        <w:t xml:space="preserve">, </w:t>
      </w:r>
      <w:r w:rsidRPr="00BD1EB7">
        <w:rPr>
          <w:rFonts w:ascii="Cambria" w:hAnsi="Cambria" w:cs="Segoe UI"/>
          <w:b/>
          <w:sz w:val="24"/>
          <w:szCs w:val="24"/>
        </w:rPr>
        <w:t>58</w:t>
      </w:r>
      <w:r w:rsidRPr="0047068A">
        <w:rPr>
          <w:rFonts w:ascii="Cambria" w:hAnsi="Cambria" w:cs="Segoe UI"/>
          <w:sz w:val="24"/>
          <w:szCs w:val="24"/>
        </w:rPr>
        <w:t>(3), 415</w:t>
      </w:r>
      <w:r w:rsidR="009D4F9E">
        <w:rPr>
          <w:rFonts w:ascii="Cambria" w:hAnsi="Cambria" w:cs="Segoe UI"/>
          <w:sz w:val="24"/>
          <w:szCs w:val="24"/>
        </w:rPr>
        <w:t>–</w:t>
      </w:r>
      <w:r w:rsidRPr="0047068A">
        <w:rPr>
          <w:rFonts w:ascii="Cambria" w:hAnsi="Cambria" w:cs="Segoe UI"/>
          <w:sz w:val="24"/>
          <w:szCs w:val="24"/>
        </w:rPr>
        <w:t>427.</w:t>
      </w:r>
    </w:p>
    <w:p w14:paraId="12E844F8" w14:textId="4BDDBD70" w:rsidR="00147097" w:rsidRPr="00BD1EB7" w:rsidRDefault="00147097" w:rsidP="00951137">
      <w:pPr>
        <w:rPr>
          <w:rFonts w:ascii="Cambria" w:hAnsi="Cambria" w:cs="Segoe UI"/>
          <w:iCs/>
          <w:sz w:val="24"/>
          <w:szCs w:val="24"/>
        </w:rPr>
      </w:pPr>
      <w:r w:rsidRPr="0047068A">
        <w:rPr>
          <w:rFonts w:ascii="Cambria" w:hAnsi="Cambria" w:cs="Segoe UI"/>
          <w:sz w:val="24"/>
          <w:szCs w:val="24"/>
        </w:rPr>
        <w:t>Tossi V, Lamattina L, Jenkins GI</w:t>
      </w:r>
      <w:r w:rsidR="001B1629">
        <w:rPr>
          <w:rFonts w:ascii="Cambria" w:hAnsi="Cambria" w:cs="Segoe UI"/>
          <w:sz w:val="24"/>
          <w:szCs w:val="24"/>
        </w:rPr>
        <w:t xml:space="preserve">, </w:t>
      </w:r>
      <w:r w:rsidRPr="0047068A">
        <w:rPr>
          <w:rFonts w:ascii="Cambria" w:hAnsi="Cambria" w:cs="Segoe UI"/>
          <w:sz w:val="24"/>
          <w:szCs w:val="24"/>
        </w:rPr>
        <w:t>Cassia RO</w:t>
      </w:r>
      <w:r w:rsidR="001B1629">
        <w:rPr>
          <w:rFonts w:ascii="Cambria" w:hAnsi="Cambria" w:cs="Segoe UI"/>
          <w:sz w:val="24"/>
          <w:szCs w:val="24"/>
        </w:rPr>
        <w:t xml:space="preserve"> (</w:t>
      </w:r>
      <w:r w:rsidRPr="0047068A">
        <w:rPr>
          <w:rFonts w:ascii="Cambria" w:hAnsi="Cambria" w:cs="Segoe UI"/>
          <w:sz w:val="24"/>
          <w:szCs w:val="24"/>
        </w:rPr>
        <w:t>2014</w:t>
      </w:r>
      <w:r w:rsidR="001B1629">
        <w:rPr>
          <w:rFonts w:ascii="Cambria" w:hAnsi="Cambria" w:cs="Segoe UI"/>
          <w:sz w:val="24"/>
          <w:szCs w:val="24"/>
        </w:rPr>
        <w:t>)</w:t>
      </w:r>
      <w:r w:rsidRPr="0047068A">
        <w:rPr>
          <w:rFonts w:ascii="Cambria" w:hAnsi="Cambria" w:cs="Segoe UI"/>
          <w:sz w:val="24"/>
          <w:szCs w:val="24"/>
        </w:rPr>
        <w:t xml:space="preserve"> Ultraviolet-B-induced stomatal closure in Arabidopsis is regulated by the UV RESISTANCE LOCUS8 photoreceptor in a nitric oxide-dependent mechanism. </w:t>
      </w:r>
      <w:r w:rsidRPr="0047068A">
        <w:rPr>
          <w:rFonts w:ascii="Cambria" w:hAnsi="Cambria" w:cs="Segoe UI"/>
          <w:i/>
          <w:iCs/>
          <w:sz w:val="24"/>
          <w:szCs w:val="24"/>
        </w:rPr>
        <w:t xml:space="preserve">Plant </w:t>
      </w:r>
      <w:r w:rsidR="001B1629">
        <w:rPr>
          <w:rFonts w:ascii="Cambria" w:hAnsi="Cambria" w:cs="Segoe UI"/>
          <w:i/>
          <w:iCs/>
          <w:sz w:val="24"/>
          <w:szCs w:val="24"/>
        </w:rPr>
        <w:t>P</w:t>
      </w:r>
      <w:r w:rsidRPr="0047068A">
        <w:rPr>
          <w:rFonts w:ascii="Cambria" w:hAnsi="Cambria" w:cs="Segoe UI"/>
          <w:i/>
          <w:iCs/>
          <w:sz w:val="24"/>
          <w:szCs w:val="24"/>
        </w:rPr>
        <w:t>hysiology</w:t>
      </w:r>
      <w:r w:rsidRPr="00BD1EB7">
        <w:rPr>
          <w:rFonts w:ascii="Cambria" w:hAnsi="Cambria" w:cs="Segoe UI"/>
          <w:iCs/>
          <w:sz w:val="24"/>
          <w:szCs w:val="24"/>
        </w:rPr>
        <w:t xml:space="preserve">, </w:t>
      </w:r>
      <w:r w:rsidRPr="00BD1EB7">
        <w:rPr>
          <w:rFonts w:ascii="Cambria" w:hAnsi="Cambria" w:cs="Segoe UI"/>
          <w:b/>
          <w:iCs/>
          <w:sz w:val="24"/>
          <w:szCs w:val="24"/>
        </w:rPr>
        <w:t>164</w:t>
      </w:r>
      <w:r w:rsidRPr="00BD1EB7">
        <w:rPr>
          <w:rFonts w:ascii="Cambria" w:hAnsi="Cambria" w:cs="Segoe UI"/>
          <w:iCs/>
          <w:sz w:val="24"/>
          <w:szCs w:val="24"/>
        </w:rPr>
        <w:t>(4),</w:t>
      </w:r>
      <w:r w:rsidR="001B1629">
        <w:rPr>
          <w:rFonts w:ascii="Cambria" w:hAnsi="Cambria" w:cs="Segoe UI"/>
          <w:iCs/>
          <w:sz w:val="24"/>
          <w:szCs w:val="24"/>
        </w:rPr>
        <w:t xml:space="preserve"> </w:t>
      </w:r>
      <w:r w:rsidRPr="00BD1EB7">
        <w:rPr>
          <w:rFonts w:ascii="Cambria" w:hAnsi="Cambria" w:cs="Segoe UI"/>
          <w:iCs/>
          <w:sz w:val="24"/>
          <w:szCs w:val="24"/>
        </w:rPr>
        <w:t>2220</w:t>
      </w:r>
      <w:r w:rsidR="009D4F9E" w:rsidRPr="001B1629">
        <w:rPr>
          <w:rFonts w:ascii="Cambria" w:hAnsi="Cambria" w:cs="Segoe UI"/>
          <w:sz w:val="24"/>
          <w:szCs w:val="24"/>
        </w:rPr>
        <w:t>–</w:t>
      </w:r>
      <w:r w:rsidRPr="00BD1EB7">
        <w:rPr>
          <w:rFonts w:ascii="Cambria" w:hAnsi="Cambria" w:cs="Segoe UI"/>
          <w:iCs/>
          <w:sz w:val="24"/>
          <w:szCs w:val="24"/>
        </w:rPr>
        <w:t xml:space="preserve">2230. </w:t>
      </w:r>
    </w:p>
    <w:p w14:paraId="5FCEC5AE" w14:textId="32CAF3F2" w:rsidR="00060ED5" w:rsidRPr="0047068A" w:rsidRDefault="00C7584B" w:rsidP="00951137">
      <w:pPr>
        <w:rPr>
          <w:rFonts w:ascii="Cambria" w:hAnsi="Cambria"/>
          <w:color w:val="000000"/>
          <w:sz w:val="24"/>
          <w:szCs w:val="24"/>
        </w:rPr>
      </w:pPr>
      <w:r w:rsidRPr="0047068A">
        <w:rPr>
          <w:rFonts w:ascii="Cambria" w:hAnsi="Cambria"/>
          <w:color w:val="000000"/>
          <w:sz w:val="24"/>
          <w:szCs w:val="24"/>
        </w:rPr>
        <w:t xml:space="preserve">Tripathi R, Rai K, Singh S, Agrawal M, Agrawal SB (2019) Role of supplemental UV-B in changing the level of ozone toxicity in two cultivars of sunflower: growth, seed yield and oil quality. </w:t>
      </w:r>
      <w:r w:rsidRPr="00BD1EB7">
        <w:rPr>
          <w:rFonts w:ascii="Cambria" w:hAnsi="Cambria"/>
          <w:i/>
          <w:color w:val="000000"/>
          <w:sz w:val="24"/>
          <w:szCs w:val="24"/>
        </w:rPr>
        <w:t>Ecotoxicology</w:t>
      </w:r>
      <w:r w:rsidRPr="0047068A">
        <w:rPr>
          <w:rFonts w:ascii="Cambria" w:hAnsi="Cambria"/>
          <w:color w:val="000000"/>
          <w:sz w:val="24"/>
          <w:szCs w:val="24"/>
        </w:rPr>
        <w:t xml:space="preserve">, </w:t>
      </w:r>
      <w:r w:rsidRPr="00BD1EB7">
        <w:rPr>
          <w:rFonts w:ascii="Cambria" w:hAnsi="Cambria"/>
          <w:b/>
          <w:color w:val="000000"/>
          <w:sz w:val="24"/>
          <w:szCs w:val="24"/>
        </w:rPr>
        <w:t>28</w:t>
      </w:r>
      <w:r w:rsidRPr="0047068A">
        <w:rPr>
          <w:rFonts w:ascii="Cambria" w:hAnsi="Cambria"/>
          <w:color w:val="000000"/>
          <w:sz w:val="24"/>
          <w:szCs w:val="24"/>
        </w:rPr>
        <w:t>, 277</w:t>
      </w:r>
      <w:r w:rsidR="009D4F9E">
        <w:rPr>
          <w:rFonts w:ascii="Cambria" w:hAnsi="Cambria" w:cs="Segoe UI"/>
          <w:sz w:val="24"/>
          <w:szCs w:val="24"/>
        </w:rPr>
        <w:t>–</w:t>
      </w:r>
      <w:r w:rsidRPr="0047068A">
        <w:rPr>
          <w:rFonts w:ascii="Cambria" w:hAnsi="Cambria"/>
          <w:color w:val="000000"/>
          <w:sz w:val="24"/>
          <w:szCs w:val="24"/>
        </w:rPr>
        <w:t>293.</w:t>
      </w:r>
    </w:p>
    <w:p w14:paraId="2F4B68FB" w14:textId="188CDEA4" w:rsidR="00F965A4" w:rsidRPr="0047068A" w:rsidRDefault="00F965A4" w:rsidP="00951137">
      <w:pPr>
        <w:rPr>
          <w:rFonts w:ascii="Cambria" w:hAnsi="Cambria" w:cs="Segoe UI"/>
          <w:color w:val="222222"/>
          <w:sz w:val="24"/>
          <w:szCs w:val="24"/>
        </w:rPr>
      </w:pPr>
      <w:r w:rsidRPr="003058C2">
        <w:rPr>
          <w:rFonts w:ascii="Cambria" w:hAnsi="Cambria" w:cs="Segoe UI"/>
          <w:color w:val="222222"/>
          <w:sz w:val="24"/>
          <w:szCs w:val="24"/>
        </w:rPr>
        <w:t>Urban O, Košvancová M, Marek MV, Lichtenthaler HK (2007) Induction of photosynthesis and importance of limitations during the induction phase in sun and shade leaves of five ecologically c</w:t>
      </w:r>
      <w:r w:rsidRPr="001B1629">
        <w:rPr>
          <w:rFonts w:ascii="Cambria" w:hAnsi="Cambria" w:cs="Segoe UI"/>
          <w:color w:val="222222"/>
          <w:sz w:val="24"/>
          <w:szCs w:val="24"/>
        </w:rPr>
        <w:t>ontrasting tree species from the temperate zone. </w:t>
      </w:r>
      <w:r w:rsidRPr="001B1629">
        <w:rPr>
          <w:rFonts w:ascii="Cambria" w:hAnsi="Cambria" w:cs="Segoe UI"/>
          <w:i/>
          <w:iCs/>
          <w:color w:val="222222"/>
          <w:sz w:val="24"/>
          <w:szCs w:val="24"/>
        </w:rPr>
        <w:t>Tree Physiology</w:t>
      </w:r>
      <w:r w:rsidRPr="001B1629">
        <w:rPr>
          <w:rFonts w:ascii="Cambria" w:hAnsi="Cambria" w:cs="Segoe UI"/>
          <w:color w:val="222222"/>
          <w:sz w:val="24"/>
          <w:szCs w:val="24"/>
        </w:rPr>
        <w:t>,</w:t>
      </w:r>
      <w:r w:rsidR="001B1629">
        <w:rPr>
          <w:rFonts w:ascii="Cambria" w:hAnsi="Cambria" w:cs="Segoe UI"/>
          <w:color w:val="222222"/>
          <w:sz w:val="24"/>
          <w:szCs w:val="24"/>
        </w:rPr>
        <w:t xml:space="preserve"> </w:t>
      </w:r>
      <w:r w:rsidRPr="00BD1EB7">
        <w:rPr>
          <w:rFonts w:ascii="Cambria" w:hAnsi="Cambria" w:cs="Segoe UI"/>
          <w:b/>
          <w:iCs/>
          <w:color w:val="222222"/>
          <w:sz w:val="24"/>
          <w:szCs w:val="24"/>
        </w:rPr>
        <w:t>27</w:t>
      </w:r>
      <w:r w:rsidRPr="001B1629">
        <w:rPr>
          <w:rFonts w:ascii="Cambria" w:hAnsi="Cambria" w:cs="Segoe UI"/>
          <w:color w:val="222222"/>
          <w:sz w:val="24"/>
          <w:szCs w:val="24"/>
        </w:rPr>
        <w:t>(8), 1207</w:t>
      </w:r>
      <w:r w:rsidR="009D4F9E" w:rsidRPr="001B1629">
        <w:rPr>
          <w:rFonts w:ascii="Cambria" w:hAnsi="Cambria" w:cs="Segoe UI"/>
          <w:sz w:val="24"/>
          <w:szCs w:val="24"/>
        </w:rPr>
        <w:t>–</w:t>
      </w:r>
      <w:r w:rsidRPr="001B1629">
        <w:rPr>
          <w:rFonts w:ascii="Cambria" w:hAnsi="Cambria" w:cs="Segoe UI"/>
          <w:color w:val="222222"/>
          <w:sz w:val="24"/>
          <w:szCs w:val="24"/>
        </w:rPr>
        <w:t>1215.</w:t>
      </w:r>
    </w:p>
    <w:p w14:paraId="749B49FB" w14:textId="0BB029FC" w:rsidR="00343F0D" w:rsidRPr="0047068A" w:rsidRDefault="00CC5F42" w:rsidP="00951137">
      <w:pPr>
        <w:rPr>
          <w:rFonts w:ascii="Cambria" w:hAnsi="Cambria" w:cs="Segoe UI"/>
          <w:color w:val="222222"/>
          <w:sz w:val="24"/>
          <w:szCs w:val="24"/>
        </w:rPr>
      </w:pPr>
      <w:r w:rsidRPr="0047068A">
        <w:rPr>
          <w:rFonts w:ascii="Cambria" w:hAnsi="Cambria"/>
          <w:color w:val="2A2A2A"/>
          <w:sz w:val="24"/>
          <w:szCs w:val="24"/>
          <w:shd w:val="clear" w:color="auto" w:fill="FFFFFF"/>
        </w:rPr>
        <w:t>Urban</w:t>
      </w:r>
      <w:r w:rsidR="00C7584B" w:rsidRPr="0047068A">
        <w:rPr>
          <w:rFonts w:ascii="Cambria" w:hAnsi="Cambria"/>
          <w:color w:val="2A2A2A"/>
          <w:sz w:val="24"/>
          <w:szCs w:val="24"/>
          <w:shd w:val="clear" w:color="auto" w:fill="FFFFFF"/>
        </w:rPr>
        <w:t xml:space="preserve"> J,</w:t>
      </w:r>
      <w:r w:rsidRPr="0047068A">
        <w:rPr>
          <w:rFonts w:ascii="Cambria" w:hAnsi="Cambria"/>
          <w:color w:val="2A2A2A"/>
          <w:sz w:val="24"/>
          <w:szCs w:val="24"/>
          <w:shd w:val="clear" w:color="auto" w:fill="FFFFFF"/>
        </w:rPr>
        <w:t xml:space="preserve"> Ingwers </w:t>
      </w:r>
      <w:r w:rsidR="00C7584B" w:rsidRPr="0047068A">
        <w:rPr>
          <w:rFonts w:ascii="Cambria" w:hAnsi="Cambria"/>
          <w:color w:val="2A2A2A"/>
          <w:sz w:val="24"/>
          <w:szCs w:val="24"/>
          <w:shd w:val="clear" w:color="auto" w:fill="FFFFFF"/>
        </w:rPr>
        <w:t xml:space="preserve">WM, </w:t>
      </w:r>
      <w:r w:rsidRPr="0047068A">
        <w:rPr>
          <w:rFonts w:ascii="Cambria" w:hAnsi="Cambria"/>
          <w:color w:val="2A2A2A"/>
          <w:sz w:val="24"/>
          <w:szCs w:val="24"/>
          <w:shd w:val="clear" w:color="auto" w:fill="FFFFFF"/>
        </w:rPr>
        <w:t xml:space="preserve">McGuire </w:t>
      </w:r>
      <w:r w:rsidR="00C7584B" w:rsidRPr="0047068A">
        <w:rPr>
          <w:rFonts w:ascii="Cambria" w:hAnsi="Cambria"/>
          <w:color w:val="2A2A2A"/>
          <w:sz w:val="24"/>
          <w:szCs w:val="24"/>
          <w:shd w:val="clear" w:color="auto" w:fill="FFFFFF"/>
        </w:rPr>
        <w:t xml:space="preserve">AM, </w:t>
      </w:r>
      <w:r w:rsidRPr="0047068A">
        <w:rPr>
          <w:rFonts w:ascii="Cambria" w:hAnsi="Cambria"/>
          <w:color w:val="2A2A2A"/>
          <w:sz w:val="24"/>
          <w:szCs w:val="24"/>
          <w:shd w:val="clear" w:color="auto" w:fill="FFFFFF"/>
        </w:rPr>
        <w:t>Teskey</w:t>
      </w:r>
      <w:r w:rsidR="00C7584B" w:rsidRPr="0047068A">
        <w:rPr>
          <w:rFonts w:ascii="Cambria" w:hAnsi="Cambria"/>
          <w:color w:val="2A2A2A"/>
          <w:sz w:val="24"/>
          <w:szCs w:val="24"/>
          <w:shd w:val="clear" w:color="auto" w:fill="FFFFFF"/>
        </w:rPr>
        <w:t xml:space="preserve"> OR</w:t>
      </w:r>
      <w:r w:rsidRPr="0047068A">
        <w:rPr>
          <w:rFonts w:ascii="Cambria" w:hAnsi="Cambria"/>
          <w:color w:val="2A2A2A"/>
          <w:sz w:val="24"/>
          <w:szCs w:val="24"/>
          <w:shd w:val="clear" w:color="auto" w:fill="FFFFFF"/>
        </w:rPr>
        <w:t xml:space="preserve"> </w:t>
      </w:r>
      <w:r w:rsidR="00C7584B" w:rsidRPr="0047068A">
        <w:rPr>
          <w:rFonts w:ascii="Cambria" w:hAnsi="Cambria"/>
          <w:color w:val="2A2A2A"/>
          <w:sz w:val="24"/>
          <w:szCs w:val="24"/>
          <w:shd w:val="clear" w:color="auto" w:fill="FFFFFF"/>
        </w:rPr>
        <w:t>(</w:t>
      </w:r>
      <w:r w:rsidRPr="0047068A">
        <w:rPr>
          <w:rFonts w:ascii="Cambria" w:hAnsi="Cambria"/>
          <w:color w:val="2A2A2A"/>
          <w:sz w:val="24"/>
          <w:szCs w:val="24"/>
          <w:shd w:val="clear" w:color="auto" w:fill="FFFFFF"/>
        </w:rPr>
        <w:t>2017</w:t>
      </w:r>
      <w:r w:rsidR="00C7584B" w:rsidRPr="0047068A">
        <w:rPr>
          <w:rFonts w:ascii="Cambria" w:hAnsi="Cambria"/>
          <w:color w:val="2A2A2A"/>
          <w:sz w:val="24"/>
          <w:szCs w:val="24"/>
          <w:shd w:val="clear" w:color="auto" w:fill="FFFFFF"/>
        </w:rPr>
        <w:t>)</w:t>
      </w:r>
      <w:r w:rsidRPr="0047068A">
        <w:rPr>
          <w:rFonts w:ascii="Cambria" w:hAnsi="Cambria"/>
          <w:color w:val="2A2A2A"/>
          <w:sz w:val="24"/>
          <w:szCs w:val="24"/>
          <w:shd w:val="clear" w:color="auto" w:fill="FFFFFF"/>
        </w:rPr>
        <w:t xml:space="preserve"> Increase in leaf temperature opens stomata and decouples net photosynthesis from stomatal conductance in </w:t>
      </w:r>
      <w:r w:rsidRPr="0047068A">
        <w:rPr>
          <w:rStyle w:val="Zdraznn"/>
          <w:rFonts w:ascii="Cambria" w:hAnsi="Cambria"/>
          <w:color w:val="2A2A2A"/>
          <w:sz w:val="24"/>
          <w:szCs w:val="24"/>
          <w:bdr w:val="none" w:sz="0" w:space="0" w:color="auto" w:frame="1"/>
          <w:shd w:val="clear" w:color="auto" w:fill="FFFFFF"/>
        </w:rPr>
        <w:t>Pinus taeda</w:t>
      </w:r>
      <w:r w:rsidRPr="0047068A">
        <w:rPr>
          <w:rFonts w:ascii="Cambria" w:hAnsi="Cambria"/>
          <w:color w:val="2A2A2A"/>
          <w:sz w:val="24"/>
          <w:szCs w:val="24"/>
          <w:shd w:val="clear" w:color="auto" w:fill="FFFFFF"/>
        </w:rPr>
        <w:t> and </w:t>
      </w:r>
      <w:r w:rsidRPr="0047068A">
        <w:rPr>
          <w:rStyle w:val="Zdraznn"/>
          <w:rFonts w:ascii="Cambria" w:hAnsi="Cambria"/>
          <w:color w:val="2A2A2A"/>
          <w:sz w:val="24"/>
          <w:szCs w:val="24"/>
          <w:bdr w:val="none" w:sz="0" w:space="0" w:color="auto" w:frame="1"/>
          <w:shd w:val="clear" w:color="auto" w:fill="FFFFFF"/>
        </w:rPr>
        <w:t>Populus deltoides x nigra</w:t>
      </w:r>
      <w:r w:rsidR="00F05B74">
        <w:rPr>
          <w:rFonts w:ascii="Cambria" w:hAnsi="Cambria"/>
          <w:color w:val="2A2A2A"/>
          <w:sz w:val="24"/>
          <w:szCs w:val="24"/>
          <w:shd w:val="clear" w:color="auto" w:fill="FFFFFF"/>
        </w:rPr>
        <w:t xml:space="preserve">. </w:t>
      </w:r>
      <w:r w:rsidRPr="0047068A">
        <w:rPr>
          <w:rStyle w:val="Zdraznn"/>
          <w:rFonts w:ascii="Cambria" w:hAnsi="Cambria"/>
          <w:color w:val="2A2A2A"/>
          <w:sz w:val="24"/>
          <w:szCs w:val="24"/>
          <w:bdr w:val="none" w:sz="0" w:space="0" w:color="auto" w:frame="1"/>
          <w:shd w:val="clear" w:color="auto" w:fill="FFFFFF"/>
        </w:rPr>
        <w:t>Journal of Experimental Botany</w:t>
      </w:r>
      <w:r w:rsidRPr="0047068A">
        <w:rPr>
          <w:rFonts w:ascii="Cambria" w:hAnsi="Cambria"/>
          <w:color w:val="2A2A2A"/>
          <w:sz w:val="24"/>
          <w:szCs w:val="24"/>
          <w:shd w:val="clear" w:color="auto" w:fill="FFFFFF"/>
        </w:rPr>
        <w:t xml:space="preserve">, </w:t>
      </w:r>
      <w:r w:rsidRPr="00BD1EB7">
        <w:rPr>
          <w:rFonts w:ascii="Cambria" w:hAnsi="Cambria"/>
          <w:b/>
          <w:color w:val="2A2A2A"/>
          <w:sz w:val="24"/>
          <w:szCs w:val="24"/>
          <w:shd w:val="clear" w:color="auto" w:fill="FFFFFF"/>
        </w:rPr>
        <w:t>68</w:t>
      </w:r>
      <w:r w:rsidRPr="0047068A">
        <w:rPr>
          <w:rFonts w:ascii="Cambria" w:hAnsi="Cambria"/>
          <w:color w:val="2A2A2A"/>
          <w:sz w:val="24"/>
          <w:szCs w:val="24"/>
          <w:shd w:val="clear" w:color="auto" w:fill="FFFFFF"/>
        </w:rPr>
        <w:t>(7), 1757–1767</w:t>
      </w:r>
      <w:r w:rsidR="00F05B74">
        <w:rPr>
          <w:rFonts w:ascii="Cambria" w:hAnsi="Cambria"/>
          <w:color w:val="2A2A2A"/>
          <w:sz w:val="24"/>
          <w:szCs w:val="24"/>
          <w:shd w:val="clear" w:color="auto" w:fill="FFFFFF"/>
        </w:rPr>
        <w:t xml:space="preserve">. </w:t>
      </w:r>
    </w:p>
    <w:p w14:paraId="41B61E08" w14:textId="37ABE500" w:rsidR="00C53408" w:rsidRPr="0047068A" w:rsidRDefault="00C53408" w:rsidP="00C53408">
      <w:pPr>
        <w:spacing w:before="100" w:beforeAutospacing="1" w:after="100" w:afterAutospacing="1" w:line="240" w:lineRule="auto"/>
        <w:rPr>
          <w:rFonts w:ascii="Cambria" w:eastAsia="Times New Roman" w:hAnsi="Cambria" w:cs="Arial"/>
          <w:sz w:val="24"/>
          <w:szCs w:val="24"/>
          <w:lang w:eastAsia="en-IE"/>
        </w:rPr>
      </w:pPr>
      <w:r w:rsidRPr="0047068A">
        <w:rPr>
          <w:rFonts w:ascii="Cambria" w:eastAsia="Times New Roman" w:hAnsi="Cambria" w:cs="Segoe UI"/>
          <w:sz w:val="24"/>
          <w:szCs w:val="24"/>
          <w:lang w:eastAsia="en-IE"/>
        </w:rPr>
        <w:t>van de Staaij JWM, Bolink E, Rozema J</w:t>
      </w:r>
      <w:r w:rsidR="00F05B74">
        <w:rPr>
          <w:rFonts w:ascii="Cambria" w:eastAsia="Times New Roman" w:hAnsi="Cambria" w:cs="Segoe UI"/>
          <w:sz w:val="24"/>
          <w:szCs w:val="24"/>
          <w:lang w:eastAsia="en-IE"/>
        </w:rPr>
        <w:t>,</w:t>
      </w:r>
      <w:r w:rsidRPr="0047068A">
        <w:rPr>
          <w:rFonts w:ascii="Cambria" w:eastAsia="Times New Roman" w:hAnsi="Cambria" w:cs="Segoe UI"/>
          <w:sz w:val="24"/>
          <w:szCs w:val="24"/>
          <w:lang w:eastAsia="en-IE"/>
        </w:rPr>
        <w:t xml:space="preserve"> Ernst WHO (1997) The impact</w:t>
      </w:r>
      <w:r w:rsidRPr="0047068A">
        <w:rPr>
          <w:rFonts w:ascii="Cambria" w:eastAsia="Times New Roman" w:hAnsi="Cambria" w:cs="Arial"/>
          <w:sz w:val="24"/>
          <w:szCs w:val="24"/>
          <w:lang w:eastAsia="en-IE"/>
        </w:rPr>
        <w:t xml:space="preserve"> </w:t>
      </w:r>
      <w:r w:rsidRPr="0047068A">
        <w:rPr>
          <w:rFonts w:ascii="Cambria" w:eastAsia="Times New Roman" w:hAnsi="Cambria" w:cs="Segoe UI"/>
          <w:sz w:val="24"/>
          <w:szCs w:val="24"/>
          <w:lang w:eastAsia="en-IE"/>
        </w:rPr>
        <w:t>of elevated UV-B (280–320 nm) radiation levels on the reproduction of a</w:t>
      </w:r>
      <w:r w:rsidRPr="0047068A">
        <w:rPr>
          <w:rFonts w:ascii="Cambria" w:eastAsia="Times New Roman" w:hAnsi="Cambria" w:cs="Arial"/>
          <w:sz w:val="24"/>
          <w:szCs w:val="24"/>
          <w:lang w:eastAsia="en-IE"/>
        </w:rPr>
        <w:t xml:space="preserve"> </w:t>
      </w:r>
      <w:r w:rsidRPr="0047068A">
        <w:rPr>
          <w:rFonts w:ascii="Cambria" w:eastAsia="Times New Roman" w:hAnsi="Cambria" w:cs="Segoe UI"/>
          <w:sz w:val="24"/>
          <w:szCs w:val="24"/>
          <w:lang w:eastAsia="en-IE"/>
        </w:rPr>
        <w:t xml:space="preserve">highland and a lowland population of </w:t>
      </w:r>
      <w:r w:rsidRPr="0047068A">
        <w:rPr>
          <w:rFonts w:ascii="Cambria" w:eastAsia="Times New Roman" w:hAnsi="Cambria" w:cs="Segoe UI"/>
          <w:i/>
          <w:iCs/>
          <w:sz w:val="24"/>
          <w:szCs w:val="24"/>
          <w:lang w:eastAsia="en-IE"/>
        </w:rPr>
        <w:t>Silene vulgaris</w:t>
      </w:r>
      <w:r w:rsidRPr="0047068A">
        <w:rPr>
          <w:rFonts w:ascii="Cambria" w:eastAsia="Times New Roman" w:hAnsi="Cambria" w:cs="Segoe UI"/>
          <w:sz w:val="24"/>
          <w:szCs w:val="24"/>
          <w:lang w:eastAsia="en-IE"/>
        </w:rPr>
        <w:t xml:space="preserve">. </w:t>
      </w:r>
      <w:r w:rsidRPr="0047068A">
        <w:rPr>
          <w:rFonts w:ascii="Cambria" w:eastAsia="Times New Roman" w:hAnsi="Cambria" w:cs="Segoe UI"/>
          <w:i/>
          <w:iCs/>
          <w:sz w:val="24"/>
          <w:szCs w:val="24"/>
          <w:lang w:eastAsia="en-IE"/>
        </w:rPr>
        <w:t>Plant Ecology</w:t>
      </w:r>
      <w:r w:rsidR="00F05B74">
        <w:rPr>
          <w:rFonts w:ascii="Cambria" w:eastAsia="Times New Roman" w:hAnsi="Cambria" w:cs="Segoe UI"/>
          <w:iCs/>
          <w:sz w:val="24"/>
          <w:szCs w:val="24"/>
          <w:lang w:eastAsia="en-IE"/>
        </w:rPr>
        <w:t xml:space="preserve">, </w:t>
      </w:r>
      <w:r w:rsidRPr="0047068A">
        <w:rPr>
          <w:rFonts w:ascii="Cambria" w:eastAsia="Times New Roman" w:hAnsi="Cambria" w:cs="Segoe UI"/>
          <w:b/>
          <w:bCs/>
          <w:sz w:val="24"/>
          <w:szCs w:val="24"/>
          <w:lang w:eastAsia="en-IE"/>
        </w:rPr>
        <w:t>128,</w:t>
      </w:r>
      <w:r w:rsidR="005D5494" w:rsidRPr="0047068A">
        <w:rPr>
          <w:rFonts w:ascii="Cambria" w:eastAsia="Times New Roman" w:hAnsi="Cambria" w:cs="Segoe UI"/>
          <w:b/>
          <w:bCs/>
          <w:sz w:val="24"/>
          <w:szCs w:val="24"/>
          <w:lang w:eastAsia="en-IE"/>
        </w:rPr>
        <w:t xml:space="preserve"> </w:t>
      </w:r>
      <w:r w:rsidRPr="0047068A">
        <w:rPr>
          <w:rFonts w:ascii="Cambria" w:eastAsia="Times New Roman" w:hAnsi="Cambria" w:cs="Segoe UI"/>
          <w:sz w:val="24"/>
          <w:szCs w:val="24"/>
          <w:lang w:eastAsia="en-IE"/>
        </w:rPr>
        <w:t>173–179.</w:t>
      </w:r>
    </w:p>
    <w:p w14:paraId="34BA19BD" w14:textId="59B2B3A5" w:rsidR="00711D83" w:rsidRPr="0047068A" w:rsidRDefault="009645BD" w:rsidP="00951137">
      <w:pPr>
        <w:rPr>
          <w:rFonts w:ascii="Cambria" w:hAnsi="Cambria" w:cs="Segoe UI"/>
          <w:color w:val="222222"/>
          <w:sz w:val="24"/>
          <w:szCs w:val="24"/>
        </w:rPr>
      </w:pPr>
      <w:r w:rsidRPr="0047068A">
        <w:rPr>
          <w:rFonts w:ascii="Cambria" w:hAnsi="Cambria" w:cs="Segoe UI"/>
          <w:color w:val="222222"/>
          <w:sz w:val="24"/>
          <w:szCs w:val="24"/>
        </w:rPr>
        <w:t xml:space="preserve">Veselá B, Holub P, Urban O, Surá K, Hodaňová P, Oravec M, </w:t>
      </w:r>
      <w:r w:rsidR="00F05B74" w:rsidRPr="00F05B74">
        <w:rPr>
          <w:rFonts w:ascii="Cambria" w:hAnsi="Cambria" w:cs="Segoe UI"/>
          <w:color w:val="222222"/>
          <w:sz w:val="24"/>
          <w:szCs w:val="24"/>
        </w:rPr>
        <w:t xml:space="preserve">Divinová </w:t>
      </w:r>
      <w:r w:rsidR="00F05B74">
        <w:rPr>
          <w:rFonts w:ascii="Cambria" w:hAnsi="Cambria" w:cs="Segoe UI"/>
          <w:color w:val="222222"/>
          <w:sz w:val="24"/>
          <w:szCs w:val="24"/>
        </w:rPr>
        <w:t xml:space="preserve">R, </w:t>
      </w:r>
      <w:r w:rsidR="00F05B74" w:rsidRPr="00F05B74">
        <w:rPr>
          <w:rFonts w:ascii="Cambria" w:hAnsi="Cambria" w:cs="Segoe UI"/>
          <w:color w:val="222222"/>
          <w:sz w:val="24"/>
          <w:szCs w:val="24"/>
        </w:rPr>
        <w:t xml:space="preserve">Jansen </w:t>
      </w:r>
      <w:r w:rsidR="00F05B74">
        <w:rPr>
          <w:rFonts w:ascii="Cambria" w:hAnsi="Cambria" w:cs="Segoe UI"/>
          <w:color w:val="222222"/>
          <w:sz w:val="24"/>
          <w:szCs w:val="24"/>
        </w:rPr>
        <w:t xml:space="preserve">MAK, </w:t>
      </w:r>
      <w:r w:rsidRPr="0047068A">
        <w:rPr>
          <w:rFonts w:ascii="Cambria" w:hAnsi="Cambria" w:cs="Segoe UI"/>
          <w:color w:val="222222"/>
          <w:sz w:val="24"/>
          <w:szCs w:val="24"/>
        </w:rPr>
        <w:t>Klem K (2022) UV radiation and drought interact differently in grass and forb species of a mountain grassland. </w:t>
      </w:r>
      <w:r w:rsidRPr="0047068A">
        <w:rPr>
          <w:rFonts w:ascii="Cambria" w:hAnsi="Cambria" w:cs="Segoe UI"/>
          <w:i/>
          <w:iCs/>
          <w:color w:val="222222"/>
          <w:sz w:val="24"/>
          <w:szCs w:val="24"/>
        </w:rPr>
        <w:t>Plant Science</w:t>
      </w:r>
      <w:r w:rsidRPr="00F05B74">
        <w:rPr>
          <w:rFonts w:ascii="Cambria" w:hAnsi="Cambria" w:cs="Segoe UI"/>
          <w:color w:val="222222"/>
          <w:sz w:val="24"/>
          <w:szCs w:val="24"/>
        </w:rPr>
        <w:t>,</w:t>
      </w:r>
      <w:r w:rsidR="00F05B74">
        <w:rPr>
          <w:rFonts w:ascii="Cambria" w:hAnsi="Cambria" w:cs="Segoe UI"/>
          <w:color w:val="222222"/>
          <w:sz w:val="24"/>
          <w:szCs w:val="24"/>
        </w:rPr>
        <w:t xml:space="preserve"> </w:t>
      </w:r>
      <w:r w:rsidRPr="00BD1EB7">
        <w:rPr>
          <w:rFonts w:ascii="Cambria" w:hAnsi="Cambria" w:cs="Segoe UI"/>
          <w:b/>
          <w:iCs/>
          <w:color w:val="222222"/>
          <w:sz w:val="24"/>
          <w:szCs w:val="24"/>
        </w:rPr>
        <w:t>325</w:t>
      </w:r>
      <w:r w:rsidRPr="00F05B74">
        <w:rPr>
          <w:rFonts w:ascii="Cambria" w:hAnsi="Cambria" w:cs="Segoe UI"/>
          <w:color w:val="222222"/>
          <w:sz w:val="24"/>
          <w:szCs w:val="24"/>
        </w:rPr>
        <w:t>,</w:t>
      </w:r>
      <w:r w:rsidRPr="0047068A">
        <w:rPr>
          <w:rFonts w:ascii="Cambria" w:hAnsi="Cambria" w:cs="Segoe UI"/>
          <w:color w:val="222222"/>
          <w:sz w:val="24"/>
          <w:szCs w:val="24"/>
        </w:rPr>
        <w:t xml:space="preserve"> 111488.</w:t>
      </w:r>
    </w:p>
    <w:p w14:paraId="5B10F021" w14:textId="1EAC90BD" w:rsidR="00F04E76" w:rsidRPr="00BD1EB7" w:rsidRDefault="00F04E76" w:rsidP="00951137">
      <w:pPr>
        <w:rPr>
          <w:rFonts w:ascii="Cambria" w:hAnsi="Cambria" w:cs="Segoe UI"/>
          <w:iCs/>
          <w:sz w:val="24"/>
          <w:szCs w:val="24"/>
        </w:rPr>
      </w:pPr>
      <w:r w:rsidRPr="0047068A">
        <w:rPr>
          <w:rFonts w:ascii="Cambria" w:hAnsi="Cambria" w:cs="Segoe UI"/>
          <w:sz w:val="24"/>
          <w:szCs w:val="24"/>
        </w:rPr>
        <w:lastRenderedPageBreak/>
        <w:t>Wargent JJ, Gegas VC, Jenkins GI, Doonan JH</w:t>
      </w:r>
      <w:r w:rsidR="00020B9D">
        <w:rPr>
          <w:rFonts w:ascii="Cambria" w:hAnsi="Cambria" w:cs="Segoe UI"/>
          <w:sz w:val="24"/>
          <w:szCs w:val="24"/>
        </w:rPr>
        <w:t>,</w:t>
      </w:r>
      <w:r w:rsidRPr="0047068A">
        <w:rPr>
          <w:rFonts w:ascii="Cambria" w:hAnsi="Cambria" w:cs="Segoe UI"/>
          <w:sz w:val="24"/>
          <w:szCs w:val="24"/>
        </w:rPr>
        <w:t xml:space="preserve"> Paul ND </w:t>
      </w:r>
      <w:r w:rsidR="00020B9D">
        <w:rPr>
          <w:rFonts w:ascii="Cambria" w:hAnsi="Cambria" w:cs="Segoe UI"/>
          <w:sz w:val="24"/>
          <w:szCs w:val="24"/>
        </w:rPr>
        <w:t>(</w:t>
      </w:r>
      <w:r w:rsidRPr="0047068A">
        <w:rPr>
          <w:rFonts w:ascii="Cambria" w:hAnsi="Cambria" w:cs="Segoe UI"/>
          <w:sz w:val="24"/>
          <w:szCs w:val="24"/>
        </w:rPr>
        <w:t>2009</w:t>
      </w:r>
      <w:r w:rsidR="00020B9D">
        <w:rPr>
          <w:rFonts w:ascii="Cambria" w:hAnsi="Cambria" w:cs="Segoe UI"/>
          <w:sz w:val="24"/>
          <w:szCs w:val="24"/>
        </w:rPr>
        <w:t>)</w:t>
      </w:r>
      <w:r w:rsidRPr="0047068A">
        <w:rPr>
          <w:rFonts w:ascii="Cambria" w:hAnsi="Cambria" w:cs="Segoe UI"/>
          <w:sz w:val="24"/>
          <w:szCs w:val="24"/>
        </w:rPr>
        <w:t xml:space="preserve"> UVR8 in </w:t>
      </w:r>
      <w:r w:rsidRPr="00BD1EB7">
        <w:rPr>
          <w:rFonts w:ascii="Cambria" w:hAnsi="Cambria" w:cs="Segoe UI"/>
          <w:i/>
          <w:sz w:val="24"/>
          <w:szCs w:val="24"/>
        </w:rPr>
        <w:t>Arabidopsis thaliana</w:t>
      </w:r>
      <w:r w:rsidRPr="0047068A">
        <w:rPr>
          <w:rFonts w:ascii="Cambria" w:hAnsi="Cambria" w:cs="Segoe UI"/>
          <w:sz w:val="24"/>
          <w:szCs w:val="24"/>
        </w:rPr>
        <w:t xml:space="preserve"> regulates multiple aspects of cellular differentiation during leaf development in response to ultraviolet B radiation. </w:t>
      </w:r>
      <w:r w:rsidRPr="0047068A">
        <w:rPr>
          <w:rFonts w:ascii="Cambria" w:hAnsi="Cambria" w:cs="Segoe UI"/>
          <w:i/>
          <w:iCs/>
          <w:sz w:val="24"/>
          <w:szCs w:val="24"/>
        </w:rPr>
        <w:t>New Phytologist</w:t>
      </w:r>
      <w:r w:rsidRPr="00BD1EB7">
        <w:rPr>
          <w:rFonts w:ascii="Cambria" w:hAnsi="Cambria" w:cs="Segoe UI"/>
          <w:iCs/>
          <w:sz w:val="24"/>
          <w:szCs w:val="24"/>
        </w:rPr>
        <w:t xml:space="preserve">, </w:t>
      </w:r>
      <w:r w:rsidRPr="00BD1EB7">
        <w:rPr>
          <w:rFonts w:ascii="Cambria" w:hAnsi="Cambria" w:cs="Segoe UI"/>
          <w:b/>
          <w:iCs/>
          <w:sz w:val="24"/>
          <w:szCs w:val="24"/>
        </w:rPr>
        <w:t>183</w:t>
      </w:r>
      <w:r w:rsidRPr="00BD1EB7">
        <w:rPr>
          <w:rFonts w:ascii="Cambria" w:hAnsi="Cambria" w:cs="Segoe UI"/>
          <w:iCs/>
          <w:sz w:val="24"/>
          <w:szCs w:val="24"/>
        </w:rPr>
        <w:t>(2), 315</w:t>
      </w:r>
      <w:r w:rsidR="009D4F9E" w:rsidRPr="00F05B74">
        <w:rPr>
          <w:rFonts w:ascii="Cambria" w:hAnsi="Cambria" w:cs="Segoe UI"/>
          <w:sz w:val="24"/>
          <w:szCs w:val="24"/>
        </w:rPr>
        <w:t>–</w:t>
      </w:r>
      <w:r w:rsidRPr="00BD1EB7">
        <w:rPr>
          <w:rFonts w:ascii="Cambria" w:hAnsi="Cambria" w:cs="Segoe UI"/>
          <w:iCs/>
          <w:sz w:val="24"/>
          <w:szCs w:val="24"/>
        </w:rPr>
        <w:t>326.</w:t>
      </w:r>
    </w:p>
    <w:p w14:paraId="3EB23B42" w14:textId="34580A46" w:rsidR="00147097" w:rsidRPr="00BD1EB7" w:rsidRDefault="00147097" w:rsidP="00951137">
      <w:pPr>
        <w:rPr>
          <w:rFonts w:ascii="Cambria" w:hAnsi="Cambria" w:cs="Segoe UI"/>
          <w:iCs/>
          <w:sz w:val="24"/>
          <w:szCs w:val="24"/>
        </w:rPr>
      </w:pPr>
      <w:r w:rsidRPr="0047068A">
        <w:rPr>
          <w:rFonts w:ascii="Cambria" w:hAnsi="Cambria" w:cs="Segoe UI"/>
          <w:sz w:val="24"/>
          <w:szCs w:val="24"/>
        </w:rPr>
        <w:t>Wargent JJ</w:t>
      </w:r>
      <w:r w:rsidR="00020B9D">
        <w:rPr>
          <w:rFonts w:ascii="Cambria" w:hAnsi="Cambria" w:cs="Segoe UI"/>
          <w:sz w:val="24"/>
          <w:szCs w:val="24"/>
        </w:rPr>
        <w:t>,</w:t>
      </w:r>
      <w:r w:rsidRPr="0047068A">
        <w:rPr>
          <w:rFonts w:ascii="Cambria" w:hAnsi="Cambria" w:cs="Segoe UI"/>
          <w:sz w:val="24"/>
          <w:szCs w:val="24"/>
        </w:rPr>
        <w:t xml:space="preserve"> Jordan BR </w:t>
      </w:r>
      <w:r w:rsidR="00020B9D">
        <w:rPr>
          <w:rFonts w:ascii="Cambria" w:hAnsi="Cambria" w:cs="Segoe UI"/>
          <w:sz w:val="24"/>
          <w:szCs w:val="24"/>
        </w:rPr>
        <w:t>(</w:t>
      </w:r>
      <w:r w:rsidRPr="0047068A">
        <w:rPr>
          <w:rFonts w:ascii="Cambria" w:hAnsi="Cambria" w:cs="Segoe UI"/>
          <w:sz w:val="24"/>
          <w:szCs w:val="24"/>
        </w:rPr>
        <w:t>2013</w:t>
      </w:r>
      <w:r w:rsidR="00020B9D">
        <w:rPr>
          <w:rFonts w:ascii="Cambria" w:hAnsi="Cambria" w:cs="Segoe UI"/>
          <w:sz w:val="24"/>
          <w:szCs w:val="24"/>
        </w:rPr>
        <w:t>)</w:t>
      </w:r>
      <w:r w:rsidRPr="0047068A">
        <w:rPr>
          <w:rFonts w:ascii="Cambria" w:hAnsi="Cambria" w:cs="Segoe UI"/>
          <w:sz w:val="24"/>
          <w:szCs w:val="24"/>
        </w:rPr>
        <w:t xml:space="preserve"> From ozone depletion to agriculture: understanding the role of UV radiation in sustainable crop production. </w:t>
      </w:r>
      <w:r w:rsidRPr="0047068A">
        <w:rPr>
          <w:rFonts w:ascii="Cambria" w:hAnsi="Cambria" w:cs="Segoe UI"/>
          <w:i/>
          <w:iCs/>
          <w:sz w:val="24"/>
          <w:szCs w:val="24"/>
        </w:rPr>
        <w:t>New Phytologist</w:t>
      </w:r>
      <w:r w:rsidRPr="00BD1EB7">
        <w:rPr>
          <w:rFonts w:ascii="Cambria" w:hAnsi="Cambria" w:cs="Segoe UI"/>
          <w:iCs/>
          <w:sz w:val="24"/>
          <w:szCs w:val="24"/>
        </w:rPr>
        <w:t xml:space="preserve">, </w:t>
      </w:r>
      <w:r w:rsidRPr="00BD1EB7">
        <w:rPr>
          <w:rFonts w:ascii="Cambria" w:hAnsi="Cambria" w:cs="Segoe UI"/>
          <w:b/>
          <w:iCs/>
          <w:sz w:val="24"/>
          <w:szCs w:val="24"/>
        </w:rPr>
        <w:t>197</w:t>
      </w:r>
      <w:r w:rsidRPr="00BD1EB7">
        <w:rPr>
          <w:rFonts w:ascii="Cambria" w:hAnsi="Cambria" w:cs="Segoe UI"/>
          <w:iCs/>
          <w:sz w:val="24"/>
          <w:szCs w:val="24"/>
        </w:rPr>
        <w:t>(4), 1058</w:t>
      </w:r>
      <w:r w:rsidR="00020B9D">
        <w:rPr>
          <w:rFonts w:ascii="Cambria" w:hAnsi="Cambria" w:cs="Segoe UI"/>
          <w:iCs/>
          <w:sz w:val="24"/>
          <w:szCs w:val="24"/>
        </w:rPr>
        <w:t>–</w:t>
      </w:r>
      <w:r w:rsidRPr="00BD1EB7">
        <w:rPr>
          <w:rFonts w:ascii="Cambria" w:hAnsi="Cambria" w:cs="Segoe UI"/>
          <w:iCs/>
          <w:sz w:val="24"/>
          <w:szCs w:val="24"/>
        </w:rPr>
        <w:t>1076.</w:t>
      </w:r>
    </w:p>
    <w:p w14:paraId="681AB681" w14:textId="66BD38D2" w:rsidR="00B92846" w:rsidRPr="0047068A" w:rsidRDefault="007E6167" w:rsidP="00951137">
      <w:pPr>
        <w:rPr>
          <w:rFonts w:ascii="Cambria" w:hAnsi="Cambria" w:cs="Segoe UI"/>
          <w:sz w:val="24"/>
          <w:szCs w:val="24"/>
        </w:rPr>
      </w:pPr>
      <w:r w:rsidRPr="0047068A">
        <w:rPr>
          <w:rFonts w:ascii="Cambria" w:hAnsi="Cambria" w:cs="Segoe UI"/>
          <w:sz w:val="24"/>
          <w:szCs w:val="24"/>
        </w:rPr>
        <w:t>Wild M, Wacker S, Yang S</w:t>
      </w:r>
      <w:r w:rsidR="00020B9D">
        <w:rPr>
          <w:rFonts w:ascii="Cambria" w:hAnsi="Cambria" w:cs="Segoe UI"/>
          <w:sz w:val="24"/>
          <w:szCs w:val="24"/>
        </w:rPr>
        <w:t>,</w:t>
      </w:r>
      <w:r w:rsidRPr="0047068A">
        <w:rPr>
          <w:rFonts w:ascii="Cambria" w:hAnsi="Cambria" w:cs="Segoe UI"/>
          <w:sz w:val="24"/>
          <w:szCs w:val="24"/>
        </w:rPr>
        <w:t xml:space="preserve"> Sanchez‐Lorenzo A </w:t>
      </w:r>
      <w:r w:rsidR="00020B9D">
        <w:rPr>
          <w:rFonts w:ascii="Cambria" w:hAnsi="Cambria" w:cs="Segoe UI"/>
          <w:sz w:val="24"/>
          <w:szCs w:val="24"/>
        </w:rPr>
        <w:t>(</w:t>
      </w:r>
      <w:r w:rsidRPr="0047068A">
        <w:rPr>
          <w:rFonts w:ascii="Cambria" w:hAnsi="Cambria" w:cs="Segoe UI"/>
          <w:sz w:val="24"/>
          <w:szCs w:val="24"/>
        </w:rPr>
        <w:t>2021</w:t>
      </w:r>
      <w:r w:rsidR="00020B9D">
        <w:rPr>
          <w:rFonts w:ascii="Cambria" w:hAnsi="Cambria" w:cs="Segoe UI"/>
          <w:sz w:val="24"/>
          <w:szCs w:val="24"/>
        </w:rPr>
        <w:t>)</w:t>
      </w:r>
      <w:r w:rsidRPr="0047068A">
        <w:rPr>
          <w:rFonts w:ascii="Cambria" w:hAnsi="Cambria" w:cs="Segoe UI"/>
          <w:sz w:val="24"/>
          <w:szCs w:val="24"/>
        </w:rPr>
        <w:t xml:space="preserve"> Evidence for clear‐sky dimming and brightening in central Europe. </w:t>
      </w:r>
      <w:r w:rsidRPr="00BD1EB7">
        <w:rPr>
          <w:rFonts w:ascii="Cambria" w:hAnsi="Cambria" w:cs="Segoe UI"/>
          <w:i/>
          <w:sz w:val="24"/>
          <w:szCs w:val="24"/>
        </w:rPr>
        <w:t>Geophysical Research Letters</w:t>
      </w:r>
      <w:r w:rsidRPr="0047068A">
        <w:rPr>
          <w:rFonts w:ascii="Cambria" w:hAnsi="Cambria" w:cs="Segoe UI"/>
          <w:sz w:val="24"/>
          <w:szCs w:val="24"/>
        </w:rPr>
        <w:t xml:space="preserve">, </w:t>
      </w:r>
      <w:r w:rsidRPr="00BD1EB7">
        <w:rPr>
          <w:rFonts w:ascii="Cambria" w:hAnsi="Cambria" w:cs="Segoe UI"/>
          <w:b/>
          <w:sz w:val="24"/>
          <w:szCs w:val="24"/>
        </w:rPr>
        <w:t>48</w:t>
      </w:r>
      <w:r w:rsidRPr="0047068A">
        <w:rPr>
          <w:rFonts w:ascii="Cambria" w:hAnsi="Cambria" w:cs="Segoe UI"/>
          <w:sz w:val="24"/>
          <w:szCs w:val="24"/>
        </w:rPr>
        <w:t>(6), e2020GL092216.</w:t>
      </w:r>
    </w:p>
    <w:p w14:paraId="11F895E1" w14:textId="1BC59364" w:rsidR="00B14F3D" w:rsidRPr="0047068A" w:rsidRDefault="004975B2" w:rsidP="00951137">
      <w:pPr>
        <w:rPr>
          <w:rFonts w:ascii="Cambria" w:hAnsi="Cambria"/>
          <w:sz w:val="24"/>
          <w:szCs w:val="24"/>
        </w:rPr>
      </w:pPr>
      <w:r w:rsidRPr="0047068A">
        <w:rPr>
          <w:rFonts w:ascii="Cambria" w:hAnsi="Cambria" w:cs="Segoe UI"/>
          <w:sz w:val="24"/>
          <w:szCs w:val="24"/>
        </w:rPr>
        <w:t>Williams TB, Dodd IC, Sobeih WY</w:t>
      </w:r>
      <w:r w:rsidR="0059094C">
        <w:rPr>
          <w:rFonts w:ascii="Cambria" w:hAnsi="Cambria" w:cs="Segoe UI"/>
          <w:sz w:val="24"/>
          <w:szCs w:val="24"/>
        </w:rPr>
        <w:t xml:space="preserve">, </w:t>
      </w:r>
      <w:r w:rsidRPr="0047068A">
        <w:rPr>
          <w:rFonts w:ascii="Cambria" w:hAnsi="Cambria" w:cs="Segoe UI"/>
          <w:sz w:val="24"/>
          <w:szCs w:val="24"/>
        </w:rPr>
        <w:t>Paul ND</w:t>
      </w:r>
      <w:r w:rsidR="0059094C">
        <w:rPr>
          <w:rFonts w:ascii="Cambria" w:hAnsi="Cambria" w:cs="Segoe UI"/>
          <w:sz w:val="24"/>
          <w:szCs w:val="24"/>
        </w:rPr>
        <w:t xml:space="preserve"> (</w:t>
      </w:r>
      <w:r w:rsidRPr="0047068A">
        <w:rPr>
          <w:rFonts w:ascii="Cambria" w:hAnsi="Cambria" w:cs="Segoe UI"/>
          <w:sz w:val="24"/>
          <w:szCs w:val="24"/>
        </w:rPr>
        <w:t>2022</w:t>
      </w:r>
      <w:r w:rsidR="0059094C">
        <w:rPr>
          <w:rFonts w:ascii="Cambria" w:hAnsi="Cambria" w:cs="Segoe UI"/>
          <w:sz w:val="24"/>
          <w:szCs w:val="24"/>
        </w:rPr>
        <w:t>)</w:t>
      </w:r>
      <w:r w:rsidRPr="0047068A">
        <w:rPr>
          <w:rFonts w:ascii="Cambria" w:hAnsi="Cambria" w:cs="Segoe UI"/>
          <w:sz w:val="24"/>
          <w:szCs w:val="24"/>
        </w:rPr>
        <w:t xml:space="preserve"> Ultraviolet radiation causes leaf warming due to partial stomatal closure. </w:t>
      </w:r>
      <w:r w:rsidRPr="0047068A">
        <w:rPr>
          <w:rFonts w:ascii="Cambria" w:hAnsi="Cambria" w:cs="Segoe UI"/>
          <w:i/>
          <w:iCs/>
          <w:sz w:val="24"/>
          <w:szCs w:val="24"/>
        </w:rPr>
        <w:t>Horticulture Research</w:t>
      </w:r>
      <w:r w:rsidRPr="00BD1EB7">
        <w:rPr>
          <w:rFonts w:ascii="Cambria" w:hAnsi="Cambria" w:cs="Segoe UI"/>
          <w:iCs/>
          <w:sz w:val="24"/>
          <w:szCs w:val="24"/>
        </w:rPr>
        <w:t xml:space="preserve">, </w:t>
      </w:r>
      <w:r w:rsidRPr="00BD1EB7">
        <w:rPr>
          <w:rFonts w:ascii="Cambria" w:hAnsi="Cambria" w:cs="Segoe UI"/>
          <w:b/>
          <w:iCs/>
          <w:sz w:val="24"/>
          <w:szCs w:val="24"/>
        </w:rPr>
        <w:t>9</w:t>
      </w:r>
      <w:r w:rsidRPr="00BD1EB7">
        <w:rPr>
          <w:rFonts w:ascii="Cambria" w:hAnsi="Cambria" w:cs="Segoe UI"/>
          <w:iCs/>
          <w:sz w:val="24"/>
          <w:szCs w:val="24"/>
        </w:rPr>
        <w:t>, uhab066.</w:t>
      </w:r>
      <w:r w:rsidR="007046B8" w:rsidRPr="0047068A">
        <w:rPr>
          <w:rFonts w:ascii="Cambria" w:hAnsi="Cambria"/>
          <w:sz w:val="24"/>
          <w:szCs w:val="24"/>
        </w:rPr>
        <w:t xml:space="preserve"> </w:t>
      </w:r>
    </w:p>
    <w:p w14:paraId="256BB837" w14:textId="6B95B3C5" w:rsidR="0012713F" w:rsidRPr="0047068A" w:rsidRDefault="0012713F" w:rsidP="00951137">
      <w:pPr>
        <w:rPr>
          <w:rFonts w:ascii="Cambria" w:hAnsi="Cambria" w:cs="Segoe UI"/>
          <w:sz w:val="24"/>
          <w:szCs w:val="24"/>
        </w:rPr>
      </w:pPr>
      <w:r w:rsidRPr="0047068A">
        <w:rPr>
          <w:rFonts w:ascii="Cambria" w:hAnsi="Cambria" w:cs="Segoe UI"/>
          <w:sz w:val="24"/>
          <w:szCs w:val="24"/>
        </w:rPr>
        <w:t xml:space="preserve">Wong SC, Cowan IR, Farquhar GD (1979) Stomatal conductance correlates with photosynthetic capacity. </w:t>
      </w:r>
      <w:r w:rsidRPr="00BD1EB7">
        <w:rPr>
          <w:rFonts w:ascii="Cambria" w:hAnsi="Cambria" w:cs="Segoe UI"/>
          <w:i/>
          <w:sz w:val="24"/>
          <w:szCs w:val="24"/>
        </w:rPr>
        <w:t>Nature</w:t>
      </w:r>
      <w:r w:rsidRPr="0047068A">
        <w:rPr>
          <w:rFonts w:ascii="Cambria" w:hAnsi="Cambria" w:cs="Segoe UI"/>
          <w:sz w:val="24"/>
          <w:szCs w:val="24"/>
        </w:rPr>
        <w:t xml:space="preserve">, </w:t>
      </w:r>
      <w:r w:rsidRPr="00BD1EB7">
        <w:rPr>
          <w:rFonts w:ascii="Cambria" w:hAnsi="Cambria" w:cs="Segoe UI"/>
          <w:b/>
          <w:sz w:val="24"/>
          <w:szCs w:val="24"/>
        </w:rPr>
        <w:t>282</w:t>
      </w:r>
      <w:r w:rsidRPr="0047068A">
        <w:rPr>
          <w:rFonts w:ascii="Cambria" w:hAnsi="Cambria" w:cs="Segoe UI"/>
          <w:sz w:val="24"/>
          <w:szCs w:val="24"/>
        </w:rPr>
        <w:t>(5737), 424</w:t>
      </w:r>
      <w:r w:rsidR="009D4F9E">
        <w:rPr>
          <w:rFonts w:ascii="Cambria" w:hAnsi="Cambria" w:cs="Segoe UI"/>
          <w:sz w:val="24"/>
          <w:szCs w:val="24"/>
        </w:rPr>
        <w:t>–</w:t>
      </w:r>
      <w:r w:rsidRPr="0047068A">
        <w:rPr>
          <w:rFonts w:ascii="Cambria" w:hAnsi="Cambria" w:cs="Segoe UI"/>
          <w:sz w:val="24"/>
          <w:szCs w:val="24"/>
        </w:rPr>
        <w:t>426.</w:t>
      </w:r>
    </w:p>
    <w:p w14:paraId="42485DE2" w14:textId="4FBE8513" w:rsidR="009D4F9E" w:rsidRDefault="00B33529" w:rsidP="00951137">
      <w:pPr>
        <w:rPr>
          <w:rFonts w:ascii="Cambria" w:hAnsi="Cambria"/>
          <w:sz w:val="24"/>
          <w:szCs w:val="24"/>
        </w:rPr>
      </w:pPr>
      <w:r w:rsidRPr="000560D5">
        <w:rPr>
          <w:rFonts w:ascii="Cambria" w:hAnsi="Cambria"/>
          <w:sz w:val="24"/>
          <w:szCs w:val="24"/>
        </w:rPr>
        <w:t xml:space="preserve">Wu J, Serbin SP, Ely KS, </w:t>
      </w:r>
      <w:r w:rsidR="0059094C" w:rsidRPr="0059094C">
        <w:rPr>
          <w:rFonts w:ascii="Cambria" w:hAnsi="Cambria"/>
          <w:sz w:val="24"/>
          <w:szCs w:val="24"/>
        </w:rPr>
        <w:t>Wolfe</w:t>
      </w:r>
      <w:r w:rsidR="0059094C">
        <w:rPr>
          <w:rFonts w:ascii="Cambria" w:hAnsi="Cambria"/>
          <w:sz w:val="24"/>
          <w:szCs w:val="24"/>
        </w:rPr>
        <w:t xml:space="preserve"> BT, </w:t>
      </w:r>
      <w:r w:rsidR="0059094C" w:rsidRPr="0059094C">
        <w:rPr>
          <w:rFonts w:ascii="Cambria" w:hAnsi="Cambria"/>
          <w:sz w:val="24"/>
          <w:szCs w:val="24"/>
        </w:rPr>
        <w:t>Dickman</w:t>
      </w:r>
      <w:r w:rsidR="0059094C">
        <w:rPr>
          <w:rFonts w:ascii="Cambria" w:hAnsi="Cambria"/>
          <w:sz w:val="24"/>
          <w:szCs w:val="24"/>
        </w:rPr>
        <w:t xml:space="preserve"> LT, </w:t>
      </w:r>
      <w:r w:rsidR="0059094C" w:rsidRPr="0059094C">
        <w:rPr>
          <w:rFonts w:ascii="Cambria" w:hAnsi="Cambria"/>
          <w:sz w:val="24"/>
          <w:szCs w:val="24"/>
        </w:rPr>
        <w:t>Grossiord</w:t>
      </w:r>
      <w:r w:rsidR="0059094C">
        <w:rPr>
          <w:rFonts w:ascii="Cambria" w:hAnsi="Cambria"/>
          <w:sz w:val="24"/>
          <w:szCs w:val="24"/>
        </w:rPr>
        <w:t xml:space="preserve"> C, </w:t>
      </w:r>
      <w:r w:rsidR="0059094C" w:rsidRPr="0059094C">
        <w:rPr>
          <w:rFonts w:ascii="Cambria" w:hAnsi="Cambria"/>
          <w:sz w:val="24"/>
          <w:szCs w:val="24"/>
        </w:rPr>
        <w:t>Michaletz</w:t>
      </w:r>
      <w:r w:rsidR="0059094C">
        <w:rPr>
          <w:rFonts w:ascii="Cambria" w:hAnsi="Cambria"/>
          <w:sz w:val="24"/>
          <w:szCs w:val="24"/>
        </w:rPr>
        <w:t xml:space="preserve"> ST, </w:t>
      </w:r>
      <w:r w:rsidR="0059094C" w:rsidRPr="0059094C">
        <w:rPr>
          <w:rFonts w:ascii="Cambria" w:hAnsi="Cambria"/>
          <w:sz w:val="24"/>
          <w:szCs w:val="24"/>
        </w:rPr>
        <w:t>Collins</w:t>
      </w:r>
      <w:r w:rsidR="0059094C">
        <w:rPr>
          <w:rFonts w:ascii="Cambria" w:hAnsi="Cambria"/>
          <w:sz w:val="24"/>
          <w:szCs w:val="24"/>
        </w:rPr>
        <w:t xml:space="preserve"> AD, </w:t>
      </w:r>
      <w:r w:rsidR="0059094C" w:rsidRPr="0059094C">
        <w:rPr>
          <w:rFonts w:ascii="Cambria" w:hAnsi="Cambria"/>
          <w:sz w:val="24"/>
          <w:szCs w:val="24"/>
        </w:rPr>
        <w:t>Detto</w:t>
      </w:r>
      <w:r w:rsidR="0059094C">
        <w:rPr>
          <w:rFonts w:ascii="Cambria" w:hAnsi="Cambria"/>
          <w:sz w:val="24"/>
          <w:szCs w:val="24"/>
        </w:rPr>
        <w:t xml:space="preserve"> M, </w:t>
      </w:r>
      <w:r w:rsidR="0059094C" w:rsidRPr="0059094C">
        <w:rPr>
          <w:rFonts w:ascii="Cambria" w:hAnsi="Cambria"/>
          <w:sz w:val="24"/>
          <w:szCs w:val="24"/>
        </w:rPr>
        <w:t>McDowell</w:t>
      </w:r>
      <w:r w:rsidR="0059094C">
        <w:rPr>
          <w:rFonts w:ascii="Cambria" w:hAnsi="Cambria"/>
          <w:sz w:val="24"/>
          <w:szCs w:val="24"/>
        </w:rPr>
        <w:t xml:space="preserve"> NG, </w:t>
      </w:r>
      <w:r w:rsidR="0059094C" w:rsidRPr="0059094C">
        <w:rPr>
          <w:rFonts w:ascii="Cambria" w:hAnsi="Cambria"/>
          <w:sz w:val="24"/>
          <w:szCs w:val="24"/>
        </w:rPr>
        <w:t>Wright</w:t>
      </w:r>
      <w:r w:rsidR="0059094C">
        <w:rPr>
          <w:rFonts w:ascii="Cambria" w:hAnsi="Cambria"/>
          <w:sz w:val="24"/>
          <w:szCs w:val="24"/>
        </w:rPr>
        <w:t xml:space="preserve"> SJ (2020) </w:t>
      </w:r>
      <w:r w:rsidRPr="000560D5">
        <w:rPr>
          <w:rFonts w:ascii="Cambria" w:hAnsi="Cambria"/>
          <w:sz w:val="24"/>
          <w:szCs w:val="24"/>
        </w:rPr>
        <w:t xml:space="preserve">The response of stomatal conductance to seasonal drought in tropical forests. </w:t>
      </w:r>
      <w:r w:rsidRPr="00BD1EB7">
        <w:rPr>
          <w:rFonts w:ascii="Cambria" w:hAnsi="Cambria"/>
          <w:i/>
          <w:sz w:val="24"/>
          <w:szCs w:val="24"/>
        </w:rPr>
        <w:t>Glob</w:t>
      </w:r>
      <w:r w:rsidR="0059094C" w:rsidRPr="00BD1EB7">
        <w:rPr>
          <w:rFonts w:ascii="Cambria" w:hAnsi="Cambria"/>
          <w:i/>
          <w:sz w:val="24"/>
          <w:szCs w:val="24"/>
        </w:rPr>
        <w:t>al</w:t>
      </w:r>
      <w:r w:rsidRPr="00BD1EB7">
        <w:rPr>
          <w:rFonts w:ascii="Cambria" w:hAnsi="Cambria"/>
          <w:i/>
          <w:sz w:val="24"/>
          <w:szCs w:val="24"/>
        </w:rPr>
        <w:t xml:space="preserve"> Change Biol</w:t>
      </w:r>
      <w:r w:rsidR="0059094C" w:rsidRPr="00BD1EB7">
        <w:rPr>
          <w:rFonts w:ascii="Cambria" w:hAnsi="Cambria"/>
          <w:i/>
          <w:sz w:val="24"/>
          <w:szCs w:val="24"/>
        </w:rPr>
        <w:t>ogy</w:t>
      </w:r>
      <w:r w:rsidR="0059094C">
        <w:rPr>
          <w:rFonts w:ascii="Cambria" w:hAnsi="Cambria"/>
          <w:sz w:val="24"/>
          <w:szCs w:val="24"/>
        </w:rPr>
        <w:t xml:space="preserve">, </w:t>
      </w:r>
      <w:r w:rsidRPr="00BD1EB7">
        <w:rPr>
          <w:rFonts w:ascii="Cambria" w:hAnsi="Cambria"/>
          <w:b/>
          <w:sz w:val="24"/>
          <w:szCs w:val="24"/>
        </w:rPr>
        <w:t>26</w:t>
      </w:r>
      <w:r w:rsidR="0059094C">
        <w:rPr>
          <w:rFonts w:ascii="Cambria" w:hAnsi="Cambria"/>
          <w:sz w:val="24"/>
          <w:szCs w:val="24"/>
        </w:rPr>
        <w:t xml:space="preserve">(2), </w:t>
      </w:r>
      <w:r w:rsidRPr="000560D5">
        <w:rPr>
          <w:rFonts w:ascii="Cambria" w:hAnsi="Cambria"/>
          <w:sz w:val="24"/>
          <w:szCs w:val="24"/>
        </w:rPr>
        <w:t xml:space="preserve">823–839. </w:t>
      </w:r>
    </w:p>
    <w:p w14:paraId="36501DDF" w14:textId="1FA4CCEC" w:rsidR="0012713F" w:rsidRPr="0047068A" w:rsidRDefault="00B14F3D" w:rsidP="00951137">
      <w:pPr>
        <w:rPr>
          <w:rFonts w:ascii="Cambria" w:hAnsi="Cambria" w:cs="Segoe UI"/>
          <w:sz w:val="24"/>
          <w:szCs w:val="24"/>
        </w:rPr>
      </w:pPr>
      <w:r w:rsidRPr="0047068A">
        <w:rPr>
          <w:rFonts w:ascii="Cambria" w:hAnsi="Cambria" w:cs="Segoe UI"/>
          <w:sz w:val="24"/>
          <w:szCs w:val="24"/>
        </w:rPr>
        <w:t>Xu Z, Tian Y, Liu Z</w:t>
      </w:r>
      <w:r w:rsidR="009D4F9E">
        <w:rPr>
          <w:rFonts w:ascii="Cambria" w:hAnsi="Cambria" w:cs="Segoe UI"/>
          <w:sz w:val="24"/>
          <w:szCs w:val="24"/>
        </w:rPr>
        <w:t xml:space="preserve">, </w:t>
      </w:r>
      <w:r w:rsidRPr="0047068A">
        <w:rPr>
          <w:rFonts w:ascii="Cambria" w:hAnsi="Cambria" w:cs="Segoe UI"/>
          <w:sz w:val="24"/>
          <w:szCs w:val="24"/>
        </w:rPr>
        <w:t xml:space="preserve">Xia X </w:t>
      </w:r>
      <w:r w:rsidR="009D4F9E">
        <w:rPr>
          <w:rFonts w:ascii="Cambria" w:hAnsi="Cambria" w:cs="Segoe UI"/>
          <w:sz w:val="24"/>
          <w:szCs w:val="24"/>
        </w:rPr>
        <w:t>(</w:t>
      </w:r>
      <w:r w:rsidRPr="0047068A">
        <w:rPr>
          <w:rFonts w:ascii="Cambria" w:hAnsi="Cambria" w:cs="Segoe UI"/>
          <w:sz w:val="24"/>
          <w:szCs w:val="24"/>
        </w:rPr>
        <w:t>2023</w:t>
      </w:r>
      <w:r w:rsidR="009D4F9E">
        <w:rPr>
          <w:rFonts w:ascii="Cambria" w:hAnsi="Cambria" w:cs="Segoe UI"/>
          <w:sz w:val="24"/>
          <w:szCs w:val="24"/>
        </w:rPr>
        <w:t>)</w:t>
      </w:r>
      <w:r w:rsidRPr="0047068A">
        <w:rPr>
          <w:rFonts w:ascii="Cambria" w:hAnsi="Cambria" w:cs="Segoe UI"/>
          <w:sz w:val="24"/>
          <w:szCs w:val="24"/>
        </w:rPr>
        <w:t xml:space="preserve"> Comprehensive </w:t>
      </w:r>
      <w:r w:rsidR="009D4F9E">
        <w:rPr>
          <w:rFonts w:ascii="Cambria" w:hAnsi="Cambria" w:cs="Segoe UI"/>
          <w:sz w:val="24"/>
          <w:szCs w:val="24"/>
        </w:rPr>
        <w:t>e</w:t>
      </w:r>
      <w:r w:rsidRPr="0047068A">
        <w:rPr>
          <w:rFonts w:ascii="Cambria" w:hAnsi="Cambria" w:cs="Segoe UI"/>
          <w:sz w:val="24"/>
          <w:szCs w:val="24"/>
        </w:rPr>
        <w:t xml:space="preserve">ffects of </w:t>
      </w:r>
      <w:r w:rsidR="009D4F9E">
        <w:rPr>
          <w:rFonts w:ascii="Cambria" w:hAnsi="Cambria" w:cs="Segoe UI"/>
          <w:sz w:val="24"/>
          <w:szCs w:val="24"/>
        </w:rPr>
        <w:t>a</w:t>
      </w:r>
      <w:r w:rsidRPr="0047068A">
        <w:rPr>
          <w:rFonts w:ascii="Cambria" w:hAnsi="Cambria" w:cs="Segoe UI"/>
          <w:sz w:val="24"/>
          <w:szCs w:val="24"/>
        </w:rPr>
        <w:t xml:space="preserve">tmosphere and </w:t>
      </w:r>
      <w:r w:rsidR="009D4F9E">
        <w:rPr>
          <w:rFonts w:ascii="Cambria" w:hAnsi="Cambria" w:cs="Segoe UI"/>
          <w:sz w:val="24"/>
          <w:szCs w:val="24"/>
        </w:rPr>
        <w:t>s</w:t>
      </w:r>
      <w:r w:rsidRPr="0047068A">
        <w:rPr>
          <w:rFonts w:ascii="Cambria" w:hAnsi="Cambria" w:cs="Segoe UI"/>
          <w:sz w:val="24"/>
          <w:szCs w:val="24"/>
        </w:rPr>
        <w:t xml:space="preserve">oil </w:t>
      </w:r>
      <w:r w:rsidR="009D4F9E">
        <w:rPr>
          <w:rFonts w:ascii="Cambria" w:hAnsi="Cambria" w:cs="Segoe UI"/>
          <w:sz w:val="24"/>
          <w:szCs w:val="24"/>
        </w:rPr>
        <w:t>d</w:t>
      </w:r>
      <w:r w:rsidRPr="0047068A">
        <w:rPr>
          <w:rFonts w:ascii="Cambria" w:hAnsi="Cambria" w:cs="Segoe UI"/>
          <w:sz w:val="24"/>
          <w:szCs w:val="24"/>
        </w:rPr>
        <w:t xml:space="preserve">rying on </w:t>
      </w:r>
      <w:r w:rsidR="009D4F9E">
        <w:rPr>
          <w:rFonts w:ascii="Cambria" w:hAnsi="Cambria" w:cs="Segoe UI"/>
          <w:sz w:val="24"/>
          <w:szCs w:val="24"/>
        </w:rPr>
        <w:t>s</w:t>
      </w:r>
      <w:r w:rsidRPr="0047068A">
        <w:rPr>
          <w:rFonts w:ascii="Cambria" w:hAnsi="Cambria" w:cs="Segoe UI"/>
          <w:sz w:val="24"/>
          <w:szCs w:val="24"/>
        </w:rPr>
        <w:t xml:space="preserve">tomatal </w:t>
      </w:r>
      <w:r w:rsidR="009D4F9E">
        <w:rPr>
          <w:rFonts w:ascii="Cambria" w:hAnsi="Cambria" w:cs="Segoe UI"/>
          <w:sz w:val="24"/>
          <w:szCs w:val="24"/>
        </w:rPr>
        <w:t>b</w:t>
      </w:r>
      <w:r w:rsidRPr="0047068A">
        <w:rPr>
          <w:rFonts w:ascii="Cambria" w:hAnsi="Cambria" w:cs="Segoe UI"/>
          <w:sz w:val="24"/>
          <w:szCs w:val="24"/>
        </w:rPr>
        <w:t xml:space="preserve">ehavior of </w:t>
      </w:r>
      <w:r w:rsidR="009D4F9E">
        <w:rPr>
          <w:rFonts w:ascii="Cambria" w:hAnsi="Cambria" w:cs="Segoe UI"/>
          <w:sz w:val="24"/>
          <w:szCs w:val="24"/>
        </w:rPr>
        <w:t>d</w:t>
      </w:r>
      <w:r w:rsidRPr="0047068A">
        <w:rPr>
          <w:rFonts w:ascii="Cambria" w:hAnsi="Cambria" w:cs="Segoe UI"/>
          <w:sz w:val="24"/>
          <w:szCs w:val="24"/>
        </w:rPr>
        <w:t xml:space="preserve">ifferent </w:t>
      </w:r>
      <w:r w:rsidR="009D4F9E">
        <w:rPr>
          <w:rFonts w:ascii="Cambria" w:hAnsi="Cambria" w:cs="Segoe UI"/>
          <w:sz w:val="24"/>
          <w:szCs w:val="24"/>
        </w:rPr>
        <w:t>p</w:t>
      </w:r>
      <w:r w:rsidRPr="0047068A">
        <w:rPr>
          <w:rFonts w:ascii="Cambria" w:hAnsi="Cambria" w:cs="Segoe UI"/>
          <w:sz w:val="24"/>
          <w:szCs w:val="24"/>
        </w:rPr>
        <w:t xml:space="preserve">lant </w:t>
      </w:r>
      <w:r w:rsidR="009D4F9E">
        <w:rPr>
          <w:rFonts w:ascii="Cambria" w:hAnsi="Cambria" w:cs="Segoe UI"/>
          <w:sz w:val="24"/>
          <w:szCs w:val="24"/>
        </w:rPr>
        <w:t>t</w:t>
      </w:r>
      <w:r w:rsidRPr="0047068A">
        <w:rPr>
          <w:rFonts w:ascii="Cambria" w:hAnsi="Cambria" w:cs="Segoe UI"/>
          <w:sz w:val="24"/>
          <w:szCs w:val="24"/>
        </w:rPr>
        <w:t xml:space="preserve">ypes. </w:t>
      </w:r>
      <w:r w:rsidRPr="00BD1EB7">
        <w:rPr>
          <w:rFonts w:ascii="Cambria" w:hAnsi="Cambria" w:cs="Segoe UI"/>
          <w:i/>
          <w:sz w:val="24"/>
          <w:szCs w:val="24"/>
        </w:rPr>
        <w:t>Water</w:t>
      </w:r>
      <w:r w:rsidRPr="0047068A">
        <w:rPr>
          <w:rFonts w:ascii="Cambria" w:hAnsi="Cambria" w:cs="Segoe UI"/>
          <w:sz w:val="24"/>
          <w:szCs w:val="24"/>
        </w:rPr>
        <w:t xml:space="preserve">, </w:t>
      </w:r>
      <w:r w:rsidRPr="00BD1EB7">
        <w:rPr>
          <w:rFonts w:ascii="Cambria" w:hAnsi="Cambria" w:cs="Segoe UI"/>
          <w:b/>
          <w:sz w:val="24"/>
          <w:szCs w:val="24"/>
        </w:rPr>
        <w:t>15</w:t>
      </w:r>
      <w:r w:rsidRPr="0047068A">
        <w:rPr>
          <w:rFonts w:ascii="Cambria" w:hAnsi="Cambria" w:cs="Segoe UI"/>
          <w:sz w:val="24"/>
          <w:szCs w:val="24"/>
        </w:rPr>
        <w:t>(9), 1675.</w:t>
      </w:r>
    </w:p>
    <w:p w14:paraId="0CB48259" w14:textId="2E2DF97A" w:rsidR="00711D83" w:rsidRPr="0047068A" w:rsidRDefault="007046B8" w:rsidP="00951137">
      <w:pPr>
        <w:rPr>
          <w:rFonts w:ascii="Cambria" w:hAnsi="Cambria" w:cs="Segoe UI"/>
          <w:color w:val="222222"/>
          <w:sz w:val="24"/>
          <w:szCs w:val="24"/>
        </w:rPr>
      </w:pPr>
      <w:r w:rsidRPr="0047068A">
        <w:rPr>
          <w:rFonts w:ascii="Cambria" w:hAnsi="Cambria" w:cs="Segoe UI"/>
          <w:sz w:val="24"/>
          <w:szCs w:val="24"/>
        </w:rPr>
        <w:t>Zhu K, Wang A, Wu J, Yuan F, Guan D, Jin C, Zhang Y</w:t>
      </w:r>
      <w:r w:rsidR="009D4F9E">
        <w:rPr>
          <w:rFonts w:ascii="Cambria" w:hAnsi="Cambria" w:cs="Segoe UI"/>
          <w:sz w:val="24"/>
          <w:szCs w:val="24"/>
        </w:rPr>
        <w:t xml:space="preserve">, </w:t>
      </w:r>
      <w:r w:rsidRPr="0047068A">
        <w:rPr>
          <w:rFonts w:ascii="Cambria" w:hAnsi="Cambria" w:cs="Segoe UI"/>
          <w:sz w:val="24"/>
          <w:szCs w:val="24"/>
        </w:rPr>
        <w:t xml:space="preserve">Gong C </w:t>
      </w:r>
      <w:r w:rsidR="009D4F9E">
        <w:rPr>
          <w:rFonts w:ascii="Cambria" w:hAnsi="Cambria" w:cs="Segoe UI"/>
          <w:sz w:val="24"/>
          <w:szCs w:val="24"/>
        </w:rPr>
        <w:t>(</w:t>
      </w:r>
      <w:r w:rsidRPr="0047068A">
        <w:rPr>
          <w:rFonts w:ascii="Cambria" w:hAnsi="Cambria" w:cs="Segoe UI"/>
          <w:sz w:val="24"/>
          <w:szCs w:val="24"/>
        </w:rPr>
        <w:t>2020</w:t>
      </w:r>
      <w:r w:rsidR="009D4F9E">
        <w:rPr>
          <w:rFonts w:ascii="Cambria" w:hAnsi="Cambria" w:cs="Segoe UI"/>
          <w:sz w:val="24"/>
          <w:szCs w:val="24"/>
        </w:rPr>
        <w:t>)</w:t>
      </w:r>
      <w:r w:rsidRPr="0047068A">
        <w:rPr>
          <w:rFonts w:ascii="Cambria" w:hAnsi="Cambria" w:cs="Segoe UI"/>
          <w:sz w:val="24"/>
          <w:szCs w:val="24"/>
        </w:rPr>
        <w:t xml:space="preserve"> Effects of nitrogen additions on mesophyll and stomatal conductance in Manchurian ash and Mongolian oak. </w:t>
      </w:r>
      <w:r w:rsidRPr="00BD1EB7">
        <w:rPr>
          <w:rFonts w:ascii="Cambria" w:hAnsi="Cambria" w:cs="Segoe UI"/>
          <w:i/>
          <w:sz w:val="24"/>
          <w:szCs w:val="24"/>
        </w:rPr>
        <w:t xml:space="preserve">Scientific </w:t>
      </w:r>
      <w:r w:rsidR="009D4F9E" w:rsidRPr="00BD1EB7">
        <w:rPr>
          <w:rFonts w:ascii="Cambria" w:hAnsi="Cambria" w:cs="Segoe UI"/>
          <w:i/>
          <w:sz w:val="24"/>
          <w:szCs w:val="24"/>
        </w:rPr>
        <w:t>R</w:t>
      </w:r>
      <w:r w:rsidRPr="00BD1EB7">
        <w:rPr>
          <w:rFonts w:ascii="Cambria" w:hAnsi="Cambria" w:cs="Segoe UI"/>
          <w:i/>
          <w:sz w:val="24"/>
          <w:szCs w:val="24"/>
        </w:rPr>
        <w:t>eports</w:t>
      </w:r>
      <w:r w:rsidRPr="0047068A">
        <w:rPr>
          <w:rFonts w:ascii="Cambria" w:hAnsi="Cambria" w:cs="Segoe UI"/>
          <w:sz w:val="24"/>
          <w:szCs w:val="24"/>
        </w:rPr>
        <w:t xml:space="preserve">, </w:t>
      </w:r>
      <w:r w:rsidRPr="00BD1EB7">
        <w:rPr>
          <w:rFonts w:ascii="Cambria" w:hAnsi="Cambria" w:cs="Segoe UI"/>
          <w:b/>
          <w:sz w:val="24"/>
          <w:szCs w:val="24"/>
        </w:rPr>
        <w:t>10</w:t>
      </w:r>
      <w:r w:rsidRPr="0047068A">
        <w:rPr>
          <w:rFonts w:ascii="Cambria" w:hAnsi="Cambria" w:cs="Segoe UI"/>
          <w:sz w:val="24"/>
          <w:szCs w:val="24"/>
        </w:rPr>
        <w:t>(1), 10038.</w:t>
      </w:r>
    </w:p>
    <w:p w14:paraId="10677353" w14:textId="1592DCF6" w:rsidR="008D523A" w:rsidRPr="000560D5" w:rsidRDefault="008D523A">
      <w:pPr>
        <w:rPr>
          <w:rFonts w:ascii="Cambria" w:hAnsi="Cambria"/>
          <w:sz w:val="24"/>
          <w:szCs w:val="24"/>
        </w:rPr>
      </w:pPr>
      <w:r w:rsidRPr="000560D5">
        <w:rPr>
          <w:rFonts w:ascii="Cambria" w:hAnsi="Cambria"/>
          <w:sz w:val="24"/>
          <w:szCs w:val="24"/>
        </w:rPr>
        <w:br w:type="page"/>
      </w:r>
    </w:p>
    <w:p w14:paraId="3E338A8E" w14:textId="1CF34D68" w:rsidR="00A7027F" w:rsidRPr="0047068A" w:rsidRDefault="00A7027F">
      <w:pPr>
        <w:rPr>
          <w:rFonts w:ascii="Cambria" w:hAnsi="Cambria"/>
          <w:b/>
          <w:sz w:val="24"/>
          <w:szCs w:val="24"/>
        </w:rPr>
      </w:pPr>
      <w:r w:rsidRPr="0047068A">
        <w:rPr>
          <w:rFonts w:ascii="Cambria" w:hAnsi="Cambria"/>
          <w:b/>
          <w:sz w:val="24"/>
          <w:szCs w:val="24"/>
        </w:rPr>
        <w:lastRenderedPageBreak/>
        <w:t>Supplementa</w:t>
      </w:r>
      <w:r w:rsidR="00384079">
        <w:rPr>
          <w:rFonts w:ascii="Cambria" w:hAnsi="Cambria"/>
          <w:b/>
          <w:sz w:val="24"/>
          <w:szCs w:val="24"/>
        </w:rPr>
        <w:t>l</w:t>
      </w:r>
      <w:r w:rsidRPr="0047068A">
        <w:rPr>
          <w:rFonts w:ascii="Cambria" w:hAnsi="Cambria"/>
          <w:b/>
          <w:sz w:val="24"/>
          <w:szCs w:val="24"/>
        </w:rPr>
        <w:t xml:space="preserve"> Table S1</w:t>
      </w:r>
    </w:p>
    <w:p w14:paraId="3DA7F9FA" w14:textId="2625E612" w:rsidR="00A7027F" w:rsidRDefault="00A7027F">
      <w:pPr>
        <w:rPr>
          <w:rFonts w:ascii="Cambria" w:hAnsi="Cambria"/>
          <w:sz w:val="24"/>
          <w:szCs w:val="24"/>
        </w:rPr>
      </w:pPr>
      <w:r>
        <w:rPr>
          <w:rFonts w:ascii="Cambria" w:hAnsi="Cambria"/>
          <w:sz w:val="24"/>
          <w:szCs w:val="24"/>
        </w:rPr>
        <w:t>See the Excel file</w:t>
      </w:r>
    </w:p>
    <w:p w14:paraId="16F7FBA9" w14:textId="6F9280AA" w:rsidR="00A7027F" w:rsidRDefault="00A7027F">
      <w:pPr>
        <w:rPr>
          <w:rFonts w:ascii="Cambria" w:hAnsi="Cambria"/>
          <w:sz w:val="24"/>
          <w:szCs w:val="24"/>
        </w:rPr>
      </w:pPr>
    </w:p>
    <w:p w14:paraId="7B4031B7" w14:textId="59BBFC2B" w:rsidR="00A7027F" w:rsidRPr="0047068A" w:rsidRDefault="00A7027F" w:rsidP="00A7027F">
      <w:pPr>
        <w:rPr>
          <w:rFonts w:ascii="Cambria" w:hAnsi="Cambria"/>
          <w:i/>
          <w:sz w:val="24"/>
          <w:szCs w:val="24"/>
        </w:rPr>
      </w:pPr>
      <w:r w:rsidRPr="0047068A">
        <w:rPr>
          <w:rFonts w:ascii="Cambria" w:hAnsi="Cambria"/>
          <w:i/>
          <w:sz w:val="24"/>
          <w:szCs w:val="24"/>
        </w:rPr>
        <w:t>Reference list to Supplementa</w:t>
      </w:r>
      <w:r w:rsidR="00384079">
        <w:rPr>
          <w:rFonts w:ascii="Cambria" w:hAnsi="Cambria"/>
          <w:i/>
          <w:sz w:val="24"/>
          <w:szCs w:val="24"/>
        </w:rPr>
        <w:t>l</w:t>
      </w:r>
      <w:r w:rsidRPr="0047068A">
        <w:rPr>
          <w:rFonts w:ascii="Cambria" w:hAnsi="Cambria"/>
          <w:i/>
          <w:sz w:val="24"/>
          <w:szCs w:val="24"/>
        </w:rPr>
        <w:t xml:space="preserve"> Table S1</w:t>
      </w:r>
    </w:p>
    <w:p w14:paraId="15E635E1"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Albert KR, Mikkelsen TN, Ro-Poulsen H, Arndal MF, Michelsen A (2011) Ambient UV-B radiation reduces PSII performance and net photosynthesis in high Arctic </w:t>
      </w:r>
      <w:r w:rsidRPr="00796C91">
        <w:rPr>
          <w:rFonts w:ascii="Cambria" w:hAnsi="Cambria"/>
          <w:i/>
          <w:sz w:val="24"/>
          <w:szCs w:val="24"/>
          <w:lang w:val="en-GB"/>
        </w:rPr>
        <w:t>Salix arctica</w:t>
      </w:r>
      <w:r w:rsidRPr="00796C91">
        <w:rPr>
          <w:rFonts w:ascii="Cambria" w:hAnsi="Cambria"/>
          <w:sz w:val="24"/>
          <w:szCs w:val="24"/>
          <w:lang w:val="en-GB"/>
        </w:rPr>
        <w:t xml:space="preserve">. </w:t>
      </w:r>
      <w:r w:rsidRPr="00796C91">
        <w:rPr>
          <w:rFonts w:ascii="Cambria" w:hAnsi="Cambria"/>
          <w:i/>
          <w:sz w:val="24"/>
          <w:szCs w:val="24"/>
          <w:lang w:val="en-GB"/>
        </w:rPr>
        <w:t>Environmental and Experimental Botany</w:t>
      </w:r>
      <w:r w:rsidRPr="00796C91">
        <w:rPr>
          <w:rFonts w:ascii="Cambria" w:hAnsi="Cambria"/>
          <w:sz w:val="24"/>
          <w:szCs w:val="24"/>
          <w:lang w:val="en-GB"/>
        </w:rPr>
        <w:t xml:space="preserve">, </w:t>
      </w:r>
      <w:r w:rsidRPr="00796C91">
        <w:rPr>
          <w:rFonts w:ascii="Cambria" w:hAnsi="Cambria"/>
          <w:b/>
          <w:sz w:val="24"/>
          <w:szCs w:val="24"/>
          <w:lang w:val="en-GB"/>
        </w:rPr>
        <w:t>73</w:t>
      </w:r>
      <w:r w:rsidRPr="00796C91">
        <w:rPr>
          <w:rFonts w:ascii="Cambria" w:hAnsi="Cambria"/>
          <w:sz w:val="24"/>
          <w:szCs w:val="24"/>
          <w:lang w:val="en-GB"/>
        </w:rPr>
        <w:t>, 10–18.</w:t>
      </w:r>
    </w:p>
    <w:p w14:paraId="3BADAC5D"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Allen DJ, McKee IF, Farage PK, Baker NR (1997) Analysis of limitations to CO</w:t>
      </w:r>
      <w:r w:rsidRPr="00796C91">
        <w:rPr>
          <w:rFonts w:ascii="Cambria" w:hAnsi="Cambria"/>
          <w:sz w:val="24"/>
          <w:szCs w:val="24"/>
          <w:vertAlign w:val="subscript"/>
          <w:lang w:val="en-GB"/>
        </w:rPr>
        <w:t>2</w:t>
      </w:r>
      <w:r w:rsidRPr="00796C91">
        <w:rPr>
          <w:rFonts w:ascii="Cambria" w:hAnsi="Cambria"/>
          <w:sz w:val="24"/>
          <w:szCs w:val="24"/>
          <w:lang w:val="en-GB"/>
        </w:rPr>
        <w:t xml:space="preserve"> assimilation on exposure of leaves of two </w:t>
      </w:r>
      <w:r w:rsidRPr="00796C91">
        <w:rPr>
          <w:rFonts w:ascii="Cambria" w:hAnsi="Cambria"/>
          <w:i/>
          <w:sz w:val="24"/>
          <w:szCs w:val="24"/>
          <w:lang w:val="en-GB"/>
        </w:rPr>
        <w:t>Brassica napus</w:t>
      </w:r>
      <w:r w:rsidRPr="00796C91">
        <w:rPr>
          <w:rFonts w:ascii="Cambria" w:hAnsi="Cambria"/>
          <w:sz w:val="24"/>
          <w:szCs w:val="24"/>
          <w:lang w:val="en-GB"/>
        </w:rPr>
        <w:t xml:space="preserve"> cultivars to UV‐B. </w:t>
      </w:r>
      <w:r w:rsidRPr="00796C91">
        <w:rPr>
          <w:rFonts w:ascii="Cambria" w:hAnsi="Cambria"/>
          <w:i/>
          <w:sz w:val="24"/>
          <w:szCs w:val="24"/>
          <w:lang w:val="en-GB"/>
        </w:rPr>
        <w:t>Plant, Cell &amp; Environment</w:t>
      </w:r>
      <w:r w:rsidRPr="00796C91">
        <w:rPr>
          <w:rFonts w:ascii="Cambria" w:hAnsi="Cambria"/>
          <w:sz w:val="24"/>
          <w:szCs w:val="24"/>
          <w:lang w:val="en-GB"/>
        </w:rPr>
        <w:t xml:space="preserve">, </w:t>
      </w:r>
      <w:r w:rsidRPr="00796C91">
        <w:rPr>
          <w:rFonts w:ascii="Cambria" w:hAnsi="Cambria"/>
          <w:b/>
          <w:sz w:val="24"/>
          <w:szCs w:val="24"/>
          <w:lang w:val="en-GB"/>
        </w:rPr>
        <w:t>20</w:t>
      </w:r>
      <w:r w:rsidRPr="00796C91">
        <w:rPr>
          <w:rFonts w:ascii="Cambria" w:hAnsi="Cambria"/>
          <w:sz w:val="24"/>
          <w:szCs w:val="24"/>
          <w:lang w:val="en-GB"/>
        </w:rPr>
        <w:t>(5), 633–640.</w:t>
      </w:r>
    </w:p>
    <w:p w14:paraId="10BA4B66"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Berli FJ, Alonso R, Bressan‐Smith R, Bottini R (2013) UV‐B impairs growth and gas exchange in grapevines grown in high altitude. </w:t>
      </w:r>
      <w:r w:rsidRPr="00796C91">
        <w:rPr>
          <w:rFonts w:ascii="Cambria" w:hAnsi="Cambria"/>
          <w:i/>
          <w:sz w:val="24"/>
          <w:szCs w:val="24"/>
          <w:lang w:val="en-GB"/>
        </w:rPr>
        <w:t>Physiologia Plantarum</w:t>
      </w:r>
      <w:r w:rsidRPr="00796C91">
        <w:rPr>
          <w:rFonts w:ascii="Cambria" w:hAnsi="Cambria"/>
          <w:sz w:val="24"/>
          <w:szCs w:val="24"/>
          <w:lang w:val="en-GB"/>
        </w:rPr>
        <w:t xml:space="preserve">, </w:t>
      </w:r>
      <w:r w:rsidRPr="00796C91">
        <w:rPr>
          <w:rFonts w:ascii="Cambria" w:hAnsi="Cambria"/>
          <w:b/>
          <w:sz w:val="24"/>
          <w:szCs w:val="24"/>
          <w:lang w:val="en-GB"/>
        </w:rPr>
        <w:t>149</w:t>
      </w:r>
      <w:r w:rsidRPr="00796C91">
        <w:rPr>
          <w:rFonts w:ascii="Cambria" w:hAnsi="Cambria"/>
          <w:sz w:val="24"/>
          <w:szCs w:val="24"/>
          <w:lang w:val="en-GB"/>
        </w:rPr>
        <w:t>(1), 127–140.</w:t>
      </w:r>
    </w:p>
    <w:p w14:paraId="55EB32D6"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Cai XA, Peng SL, Xia HP, Zhao P, Mason F (2008) Responses of four succession tree species in low subtropics to enhanced UV-B radiation in the field. </w:t>
      </w:r>
      <w:r w:rsidRPr="00796C91">
        <w:rPr>
          <w:rFonts w:ascii="Cambria" w:hAnsi="Cambria"/>
          <w:i/>
          <w:sz w:val="24"/>
          <w:szCs w:val="24"/>
          <w:lang w:val="en-GB"/>
        </w:rPr>
        <w:t>Photosynthetica</w:t>
      </w:r>
      <w:r w:rsidRPr="00796C91">
        <w:rPr>
          <w:rFonts w:ascii="Cambria" w:hAnsi="Cambria"/>
          <w:sz w:val="24"/>
          <w:szCs w:val="24"/>
          <w:lang w:val="en-GB"/>
        </w:rPr>
        <w:t xml:space="preserve">, </w:t>
      </w:r>
      <w:r w:rsidRPr="00796C91">
        <w:rPr>
          <w:rFonts w:ascii="Cambria" w:hAnsi="Cambria"/>
          <w:b/>
          <w:sz w:val="24"/>
          <w:szCs w:val="24"/>
          <w:lang w:val="en-GB"/>
        </w:rPr>
        <w:t>46</w:t>
      </w:r>
      <w:r w:rsidRPr="00796C91">
        <w:rPr>
          <w:rFonts w:ascii="Cambria" w:hAnsi="Cambria"/>
          <w:sz w:val="24"/>
          <w:szCs w:val="24"/>
          <w:lang w:val="en-GB"/>
        </w:rPr>
        <w:t>, 490–500.</w:t>
      </w:r>
    </w:p>
    <w:p w14:paraId="3B0A3115"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Cooley NM, Higgins JT, Holmes MG, Attridge TH (2001) Ecotypic differences in responses of </w:t>
      </w:r>
      <w:r w:rsidRPr="00796C91">
        <w:rPr>
          <w:rFonts w:ascii="Cambria" w:hAnsi="Cambria"/>
          <w:i/>
          <w:sz w:val="24"/>
          <w:szCs w:val="24"/>
          <w:lang w:val="en-GB"/>
        </w:rPr>
        <w:t>Arabidopsis thaliana</w:t>
      </w:r>
      <w:r w:rsidRPr="00796C91">
        <w:rPr>
          <w:rFonts w:ascii="Cambria" w:hAnsi="Cambria"/>
          <w:sz w:val="24"/>
          <w:szCs w:val="24"/>
          <w:lang w:val="en-GB"/>
        </w:rPr>
        <w:t xml:space="preserve"> L. to elevated polychromatic UV-A and UV-B+ A radiation in the natural environment: a positive correlation between UV-B+ A inhibition and growth rate. </w:t>
      </w:r>
      <w:r w:rsidRPr="00796C91">
        <w:rPr>
          <w:rFonts w:ascii="Cambria" w:hAnsi="Cambria"/>
          <w:i/>
          <w:sz w:val="24"/>
          <w:szCs w:val="24"/>
          <w:lang w:val="en-GB"/>
        </w:rPr>
        <w:t>Journal of Photochemistry and Photobiology B: Biology</w:t>
      </w:r>
      <w:r w:rsidRPr="00796C91">
        <w:rPr>
          <w:rFonts w:ascii="Cambria" w:hAnsi="Cambria"/>
          <w:sz w:val="24"/>
          <w:szCs w:val="24"/>
          <w:lang w:val="en-GB"/>
        </w:rPr>
        <w:t xml:space="preserve">, </w:t>
      </w:r>
      <w:r w:rsidRPr="00796C91">
        <w:rPr>
          <w:rFonts w:ascii="Cambria" w:hAnsi="Cambria"/>
          <w:b/>
          <w:sz w:val="24"/>
          <w:szCs w:val="24"/>
          <w:lang w:val="en-GB"/>
        </w:rPr>
        <w:t>60</w:t>
      </w:r>
      <w:r w:rsidRPr="00796C91">
        <w:rPr>
          <w:rFonts w:ascii="Cambria" w:hAnsi="Cambria"/>
          <w:sz w:val="24"/>
          <w:szCs w:val="24"/>
          <w:lang w:val="en-GB"/>
        </w:rPr>
        <w:t>(2-3), 143–150.</w:t>
      </w:r>
    </w:p>
    <w:p w14:paraId="1109B757"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Derebe AD, Roro AG, Asfaw BT, Ayele WW, Hvoslef-Eide AK (2019) Effects of solar UV-B radiation exclusion on physiology, growth and yields of taro (</w:t>
      </w:r>
      <w:r w:rsidRPr="00796C91">
        <w:rPr>
          <w:rFonts w:ascii="Cambria" w:hAnsi="Cambria"/>
          <w:i/>
          <w:sz w:val="24"/>
          <w:szCs w:val="24"/>
          <w:lang w:val="en-GB"/>
        </w:rPr>
        <w:t>Colocasia esculenta</w:t>
      </w:r>
      <w:r w:rsidRPr="00796C91">
        <w:rPr>
          <w:rFonts w:ascii="Cambria" w:hAnsi="Cambria"/>
          <w:sz w:val="24"/>
          <w:szCs w:val="24"/>
          <w:lang w:val="en-GB"/>
        </w:rPr>
        <w:t xml:space="preserve"> (L.)) at different altitudes in tropical environments of Southern Ethiopia. </w:t>
      </w:r>
      <w:r w:rsidRPr="00796C91">
        <w:rPr>
          <w:rFonts w:ascii="Cambria" w:hAnsi="Cambria"/>
          <w:i/>
          <w:sz w:val="24"/>
          <w:szCs w:val="24"/>
          <w:lang w:val="en-GB"/>
        </w:rPr>
        <w:t>Scientia Horticulturae</w:t>
      </w:r>
      <w:r w:rsidRPr="00796C91">
        <w:rPr>
          <w:rFonts w:ascii="Cambria" w:hAnsi="Cambria"/>
          <w:sz w:val="24"/>
          <w:szCs w:val="24"/>
          <w:lang w:val="en-GB"/>
        </w:rPr>
        <w:t xml:space="preserve">, </w:t>
      </w:r>
      <w:r w:rsidRPr="00796C91">
        <w:rPr>
          <w:rFonts w:ascii="Cambria" w:hAnsi="Cambria"/>
          <w:b/>
          <w:sz w:val="24"/>
          <w:szCs w:val="24"/>
          <w:lang w:val="en-GB"/>
        </w:rPr>
        <w:t>256</w:t>
      </w:r>
      <w:r w:rsidRPr="00796C91">
        <w:rPr>
          <w:rFonts w:ascii="Cambria" w:hAnsi="Cambria"/>
          <w:sz w:val="24"/>
          <w:szCs w:val="24"/>
          <w:lang w:val="en-GB"/>
        </w:rPr>
        <w:t>, 108563.</w:t>
      </w:r>
    </w:p>
    <w:p w14:paraId="3CCB4DBC"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Evans LS, Sullivan JH, Lim M (2001) Initial effects of UV-B radiation on stem surfaces of </w:t>
      </w:r>
      <w:r w:rsidRPr="00796C91">
        <w:rPr>
          <w:rFonts w:ascii="Cambria" w:hAnsi="Cambria"/>
          <w:i/>
          <w:sz w:val="24"/>
          <w:szCs w:val="24"/>
          <w:lang w:val="en-GB"/>
        </w:rPr>
        <w:t>Stenocereus thurberi</w:t>
      </w:r>
      <w:r w:rsidRPr="00796C91">
        <w:rPr>
          <w:rFonts w:ascii="Cambria" w:hAnsi="Cambria"/>
          <w:sz w:val="24"/>
          <w:szCs w:val="24"/>
          <w:lang w:val="en-GB"/>
        </w:rPr>
        <w:t xml:space="preserve"> (organ pipe cacti). </w:t>
      </w:r>
      <w:r w:rsidRPr="00796C91">
        <w:rPr>
          <w:rFonts w:ascii="Cambria" w:hAnsi="Cambria"/>
          <w:i/>
          <w:sz w:val="24"/>
          <w:szCs w:val="24"/>
          <w:lang w:val="en-GB"/>
        </w:rPr>
        <w:t>Environmental and Experimental Botany</w:t>
      </w:r>
      <w:r w:rsidRPr="00796C91">
        <w:rPr>
          <w:rFonts w:ascii="Cambria" w:hAnsi="Cambria"/>
          <w:sz w:val="24"/>
          <w:szCs w:val="24"/>
          <w:lang w:val="en-GB"/>
        </w:rPr>
        <w:t xml:space="preserve">, </w:t>
      </w:r>
      <w:r w:rsidRPr="00796C91">
        <w:rPr>
          <w:rFonts w:ascii="Cambria" w:hAnsi="Cambria"/>
          <w:b/>
          <w:sz w:val="24"/>
          <w:szCs w:val="24"/>
          <w:lang w:val="en-GB"/>
        </w:rPr>
        <w:t>46</w:t>
      </w:r>
      <w:r w:rsidRPr="00796C91">
        <w:rPr>
          <w:rFonts w:ascii="Cambria" w:hAnsi="Cambria"/>
          <w:sz w:val="24"/>
          <w:szCs w:val="24"/>
          <w:lang w:val="en-GB"/>
        </w:rPr>
        <w:t>(2), 181–187.</w:t>
      </w:r>
    </w:p>
    <w:p w14:paraId="5E7209ED"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Giannini A, Pardossi A, Lercari B (1996) The use of UV radiation to control the architecture of </w:t>
      </w:r>
      <w:r w:rsidRPr="00796C91">
        <w:rPr>
          <w:rFonts w:ascii="Cambria" w:hAnsi="Cambria"/>
          <w:i/>
          <w:sz w:val="24"/>
          <w:szCs w:val="24"/>
          <w:lang w:val="en-GB"/>
        </w:rPr>
        <w:t>Salvia splendens</w:t>
      </w:r>
      <w:r w:rsidRPr="00796C91">
        <w:rPr>
          <w:rFonts w:ascii="Cambria" w:hAnsi="Cambria"/>
          <w:sz w:val="24"/>
          <w:szCs w:val="24"/>
          <w:lang w:val="en-GB"/>
        </w:rPr>
        <w:t xml:space="preserve"> plants. I. Effects on plant growth, water relations and gas exchange. </w:t>
      </w:r>
      <w:r w:rsidRPr="00796C91">
        <w:rPr>
          <w:rFonts w:ascii="Cambria" w:hAnsi="Cambria"/>
          <w:i/>
          <w:sz w:val="24"/>
          <w:szCs w:val="24"/>
          <w:lang w:val="en-GB"/>
        </w:rPr>
        <w:t>Photochemistry and Photobiology</w:t>
      </w:r>
      <w:r w:rsidRPr="00796C91">
        <w:rPr>
          <w:rFonts w:ascii="Cambria" w:hAnsi="Cambria"/>
          <w:sz w:val="24"/>
          <w:szCs w:val="24"/>
          <w:lang w:val="en-GB"/>
        </w:rPr>
        <w:t xml:space="preserve">, </w:t>
      </w:r>
      <w:r w:rsidRPr="00796C91">
        <w:rPr>
          <w:rFonts w:ascii="Cambria" w:hAnsi="Cambria"/>
          <w:b/>
          <w:sz w:val="24"/>
          <w:szCs w:val="24"/>
          <w:lang w:val="en-GB"/>
        </w:rPr>
        <w:t>64</w:t>
      </w:r>
      <w:r w:rsidRPr="00796C91">
        <w:rPr>
          <w:rFonts w:ascii="Cambria" w:hAnsi="Cambria"/>
          <w:sz w:val="24"/>
          <w:szCs w:val="24"/>
          <w:lang w:val="en-GB"/>
        </w:rPr>
        <w:t>(1), 123–130.</w:t>
      </w:r>
    </w:p>
    <w:p w14:paraId="57F3A0C3"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Gitz III DC, Liu-Gitz L, Britz SJ, Sullivan JH (2005) Ultraviolet-B effects on stomatal density, water-use efficiency, and stable carbon isotope discrimination in four glasshouse-grown soybean (</w:t>
      </w:r>
      <w:r w:rsidRPr="00796C91">
        <w:rPr>
          <w:rFonts w:ascii="Cambria" w:hAnsi="Cambria"/>
          <w:i/>
          <w:sz w:val="24"/>
          <w:szCs w:val="24"/>
          <w:lang w:val="en-GB"/>
        </w:rPr>
        <w:t>Glycine max</w:t>
      </w:r>
      <w:r w:rsidRPr="00796C91">
        <w:rPr>
          <w:rFonts w:ascii="Cambria" w:hAnsi="Cambria"/>
          <w:sz w:val="24"/>
          <w:szCs w:val="24"/>
          <w:lang w:val="en-GB"/>
        </w:rPr>
        <w:t xml:space="preserve">) cultivars. </w:t>
      </w:r>
      <w:r w:rsidRPr="00796C91">
        <w:rPr>
          <w:rFonts w:ascii="Cambria" w:hAnsi="Cambria"/>
          <w:i/>
          <w:sz w:val="24"/>
          <w:szCs w:val="24"/>
          <w:lang w:val="en-GB"/>
        </w:rPr>
        <w:t>Environmental and Experimental Botany</w:t>
      </w:r>
      <w:r w:rsidRPr="00796C91">
        <w:rPr>
          <w:rFonts w:ascii="Cambria" w:hAnsi="Cambria"/>
          <w:sz w:val="24"/>
          <w:szCs w:val="24"/>
          <w:lang w:val="en-GB"/>
        </w:rPr>
        <w:t xml:space="preserve">, </w:t>
      </w:r>
      <w:r w:rsidRPr="00796C91">
        <w:rPr>
          <w:rFonts w:ascii="Cambria" w:hAnsi="Cambria"/>
          <w:b/>
          <w:sz w:val="24"/>
          <w:szCs w:val="24"/>
          <w:lang w:val="en-GB"/>
        </w:rPr>
        <w:t>53</w:t>
      </w:r>
      <w:r w:rsidRPr="00796C91">
        <w:rPr>
          <w:rFonts w:ascii="Cambria" w:hAnsi="Cambria"/>
          <w:sz w:val="24"/>
          <w:szCs w:val="24"/>
          <w:lang w:val="en-GB"/>
        </w:rPr>
        <w:t>(3), 343–355.</w:t>
      </w:r>
    </w:p>
    <w:p w14:paraId="386B469C"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Golob, A., Stibilj, V., Kreft, I., Vogel-Mikuš, K., Gaberščik, A., &amp; Germ, M. (2018). Selenium treatment alters the effects of UV radiation on chemical and production parameters in hybrid buckwheat. </w:t>
      </w:r>
      <w:r w:rsidRPr="00796C91">
        <w:rPr>
          <w:rFonts w:ascii="Cambria" w:hAnsi="Cambria"/>
          <w:i/>
          <w:sz w:val="24"/>
          <w:szCs w:val="24"/>
          <w:lang w:val="en-GB"/>
        </w:rPr>
        <w:t>Acta Agriculturae Scandinavica, Section B—Soil &amp; Plant Science</w:t>
      </w:r>
      <w:r w:rsidRPr="00796C91">
        <w:rPr>
          <w:rFonts w:ascii="Cambria" w:hAnsi="Cambria"/>
          <w:sz w:val="24"/>
          <w:szCs w:val="24"/>
          <w:lang w:val="en-GB"/>
        </w:rPr>
        <w:t xml:space="preserve">, </w:t>
      </w:r>
      <w:r w:rsidRPr="00796C91">
        <w:rPr>
          <w:rFonts w:ascii="Cambria" w:hAnsi="Cambria"/>
          <w:b/>
          <w:sz w:val="24"/>
          <w:szCs w:val="24"/>
          <w:lang w:val="en-GB"/>
        </w:rPr>
        <w:t>68</w:t>
      </w:r>
      <w:r w:rsidRPr="00796C91">
        <w:rPr>
          <w:rFonts w:ascii="Cambria" w:hAnsi="Cambria"/>
          <w:sz w:val="24"/>
          <w:szCs w:val="24"/>
          <w:lang w:val="en-GB"/>
        </w:rPr>
        <w:t>(1), 5–15.</w:t>
      </w:r>
    </w:p>
    <w:p w14:paraId="0680AC7C"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lastRenderedPageBreak/>
        <w:t xml:space="preserve">Grašič M, Malovrh U, Golob A, Vogel-Mikuš K, Gaberščik A (2019) Effects of water availability and UV radiation on silicon accumulation in the C4 crop proso millet. </w:t>
      </w:r>
      <w:r w:rsidRPr="00796C91">
        <w:rPr>
          <w:rFonts w:ascii="Cambria" w:hAnsi="Cambria"/>
          <w:i/>
          <w:sz w:val="24"/>
          <w:szCs w:val="24"/>
          <w:lang w:val="en-GB"/>
        </w:rPr>
        <w:t>Photochemical &amp; Photobiological Sciences</w:t>
      </w:r>
      <w:r w:rsidRPr="00796C91">
        <w:rPr>
          <w:rFonts w:ascii="Cambria" w:hAnsi="Cambria"/>
          <w:sz w:val="24"/>
          <w:szCs w:val="24"/>
          <w:lang w:val="en-GB"/>
        </w:rPr>
        <w:t xml:space="preserve">, </w:t>
      </w:r>
      <w:r w:rsidRPr="00796C91">
        <w:rPr>
          <w:rFonts w:ascii="Cambria" w:hAnsi="Cambria"/>
          <w:b/>
          <w:sz w:val="24"/>
          <w:szCs w:val="24"/>
          <w:lang w:val="en-GB"/>
        </w:rPr>
        <w:t>18</w:t>
      </w:r>
      <w:r w:rsidRPr="00796C91">
        <w:rPr>
          <w:rFonts w:ascii="Cambria" w:hAnsi="Cambria"/>
          <w:sz w:val="24"/>
          <w:szCs w:val="24"/>
          <w:lang w:val="en-GB"/>
        </w:rPr>
        <w:t>, 375–386.</w:t>
      </w:r>
    </w:p>
    <w:p w14:paraId="1165D469"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He JM, Ma XG, Zhang Y, Sun TF, Xu FF, Chen YP, Liu X, Yue M (2013) Role and interrelationship of Gα protein, hydrogen peroxide, and nitric oxide in ultraviolet B-induced stomatal closure in Arabidopsis leaves. </w:t>
      </w:r>
      <w:r w:rsidRPr="00796C91">
        <w:rPr>
          <w:rFonts w:ascii="Cambria" w:hAnsi="Cambria"/>
          <w:i/>
          <w:sz w:val="24"/>
          <w:szCs w:val="24"/>
          <w:lang w:val="en-GB"/>
        </w:rPr>
        <w:t>Plant Physiology</w:t>
      </w:r>
      <w:r w:rsidRPr="00796C91">
        <w:rPr>
          <w:rFonts w:ascii="Cambria" w:hAnsi="Cambria"/>
          <w:sz w:val="24"/>
          <w:szCs w:val="24"/>
          <w:lang w:val="en-GB"/>
        </w:rPr>
        <w:t xml:space="preserve">, </w:t>
      </w:r>
      <w:r w:rsidRPr="00796C91">
        <w:rPr>
          <w:rFonts w:ascii="Cambria" w:hAnsi="Cambria"/>
          <w:b/>
          <w:sz w:val="24"/>
          <w:szCs w:val="24"/>
          <w:lang w:val="en-GB"/>
        </w:rPr>
        <w:t>161</w:t>
      </w:r>
      <w:r w:rsidRPr="00796C91">
        <w:rPr>
          <w:rFonts w:ascii="Cambria" w:hAnsi="Cambria"/>
          <w:sz w:val="24"/>
          <w:szCs w:val="24"/>
          <w:lang w:val="en-GB"/>
        </w:rPr>
        <w:t>(3), 1570–1583.</w:t>
      </w:r>
    </w:p>
    <w:p w14:paraId="0A927EF0"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He J, Yue X, Wang R, Zhang Y (2011) Ethylene mediates UV-B-induced stomatal closure via peroxidase-dependent hydrogen peroxide synthesis in </w:t>
      </w:r>
      <w:r w:rsidRPr="00796C91">
        <w:rPr>
          <w:rFonts w:ascii="Cambria" w:hAnsi="Cambria"/>
          <w:i/>
          <w:sz w:val="24"/>
          <w:szCs w:val="24"/>
          <w:lang w:val="en-GB"/>
        </w:rPr>
        <w:t>Vicia faba</w:t>
      </w:r>
      <w:r w:rsidRPr="00796C91">
        <w:rPr>
          <w:rFonts w:ascii="Cambria" w:hAnsi="Cambria"/>
          <w:sz w:val="24"/>
          <w:szCs w:val="24"/>
          <w:lang w:val="en-GB"/>
        </w:rPr>
        <w:t xml:space="preserve"> L. </w:t>
      </w:r>
      <w:r w:rsidRPr="00796C91">
        <w:rPr>
          <w:rFonts w:ascii="Cambria" w:hAnsi="Cambria"/>
          <w:i/>
          <w:sz w:val="24"/>
          <w:szCs w:val="24"/>
          <w:lang w:val="en-GB"/>
        </w:rPr>
        <w:t>Journal of Experimental Botany</w:t>
      </w:r>
      <w:r w:rsidRPr="00796C91">
        <w:rPr>
          <w:rFonts w:ascii="Cambria" w:hAnsi="Cambria"/>
          <w:sz w:val="24"/>
          <w:szCs w:val="24"/>
          <w:lang w:val="en-GB"/>
        </w:rPr>
        <w:t xml:space="preserve">, </w:t>
      </w:r>
      <w:r w:rsidRPr="00796C91">
        <w:rPr>
          <w:rFonts w:ascii="Cambria" w:hAnsi="Cambria"/>
          <w:b/>
          <w:sz w:val="24"/>
          <w:szCs w:val="24"/>
          <w:lang w:val="en-GB"/>
        </w:rPr>
        <w:t>62</w:t>
      </w:r>
      <w:r w:rsidRPr="00796C91">
        <w:rPr>
          <w:rFonts w:ascii="Cambria" w:hAnsi="Cambria"/>
          <w:sz w:val="24"/>
          <w:szCs w:val="24"/>
          <w:lang w:val="en-GB"/>
        </w:rPr>
        <w:t>(8), 2657–2666.</w:t>
      </w:r>
    </w:p>
    <w:p w14:paraId="311C78E8"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Hectors K, Jacques E, Prinsen E, Guisez Y, Verbelen JP, Jansen MA, Vissenberg K (2010) UV radiation reduces epidermal cell expansion in leaves of </w:t>
      </w:r>
      <w:r w:rsidRPr="00796C91">
        <w:rPr>
          <w:rFonts w:ascii="Cambria" w:hAnsi="Cambria"/>
          <w:i/>
          <w:sz w:val="24"/>
          <w:szCs w:val="24"/>
          <w:lang w:val="en-GB"/>
        </w:rPr>
        <w:t>Arabidopsis thaliana</w:t>
      </w:r>
      <w:r w:rsidRPr="00796C91">
        <w:rPr>
          <w:rFonts w:ascii="Cambria" w:hAnsi="Cambria"/>
          <w:sz w:val="24"/>
          <w:szCs w:val="24"/>
          <w:lang w:val="en-GB"/>
        </w:rPr>
        <w:t xml:space="preserve">. </w:t>
      </w:r>
      <w:r w:rsidRPr="00796C91">
        <w:rPr>
          <w:rFonts w:ascii="Cambria" w:hAnsi="Cambria"/>
          <w:i/>
          <w:sz w:val="24"/>
          <w:szCs w:val="24"/>
          <w:lang w:val="en-GB"/>
        </w:rPr>
        <w:t>Journal of Experimental Botany</w:t>
      </w:r>
      <w:r w:rsidRPr="00796C91">
        <w:rPr>
          <w:rFonts w:ascii="Cambria" w:hAnsi="Cambria"/>
          <w:sz w:val="24"/>
          <w:szCs w:val="24"/>
          <w:lang w:val="en-GB"/>
        </w:rPr>
        <w:t>, 61(15), 4339–4349.</w:t>
      </w:r>
    </w:p>
    <w:p w14:paraId="2C572D35"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Jansen MAK, Van Den Noort RE (2000) Ultraviolet‐B radiation induces complex alterations in stomatal behaviour. </w:t>
      </w:r>
      <w:r w:rsidRPr="00796C91">
        <w:rPr>
          <w:rFonts w:ascii="Cambria" w:hAnsi="Cambria"/>
          <w:i/>
          <w:sz w:val="24"/>
          <w:szCs w:val="24"/>
          <w:lang w:val="en-GB"/>
        </w:rPr>
        <w:t>Physiologia Plantarum</w:t>
      </w:r>
      <w:r w:rsidRPr="00796C91">
        <w:rPr>
          <w:rFonts w:ascii="Cambria" w:hAnsi="Cambria"/>
          <w:sz w:val="24"/>
          <w:szCs w:val="24"/>
          <w:lang w:val="en-GB"/>
        </w:rPr>
        <w:t xml:space="preserve">, </w:t>
      </w:r>
      <w:r w:rsidRPr="00796C91">
        <w:rPr>
          <w:rFonts w:ascii="Cambria" w:hAnsi="Cambria"/>
          <w:b/>
          <w:sz w:val="24"/>
          <w:szCs w:val="24"/>
          <w:lang w:val="en-GB"/>
        </w:rPr>
        <w:t>110</w:t>
      </w:r>
      <w:r w:rsidRPr="00796C91">
        <w:rPr>
          <w:rFonts w:ascii="Cambria" w:hAnsi="Cambria"/>
          <w:sz w:val="24"/>
          <w:szCs w:val="24"/>
          <w:lang w:val="en-GB"/>
        </w:rPr>
        <w:t>(2), 189–194.</w:t>
      </w:r>
    </w:p>
    <w:p w14:paraId="276E0453"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Kakani VG, Reddy KR, Zhao D, Mohammed AR (2003) Effects of ultraviolet‐B radiation on cotton (</w:t>
      </w:r>
      <w:r w:rsidRPr="00796C91">
        <w:rPr>
          <w:rFonts w:ascii="Cambria" w:hAnsi="Cambria"/>
          <w:i/>
          <w:sz w:val="24"/>
          <w:szCs w:val="24"/>
          <w:lang w:val="en-GB"/>
        </w:rPr>
        <w:t>Gossypium hirsutum</w:t>
      </w:r>
      <w:r w:rsidRPr="00796C91">
        <w:rPr>
          <w:rFonts w:ascii="Cambria" w:hAnsi="Cambria"/>
          <w:sz w:val="24"/>
          <w:szCs w:val="24"/>
          <w:lang w:val="en-GB"/>
        </w:rPr>
        <w:t xml:space="preserve"> L.) morphology and anatomy. </w:t>
      </w:r>
      <w:r w:rsidRPr="00796C91">
        <w:rPr>
          <w:rFonts w:ascii="Cambria" w:hAnsi="Cambria"/>
          <w:i/>
          <w:sz w:val="24"/>
          <w:szCs w:val="24"/>
          <w:lang w:val="en-GB"/>
        </w:rPr>
        <w:t>Annals of Botany</w:t>
      </w:r>
      <w:r w:rsidRPr="00796C91">
        <w:rPr>
          <w:rFonts w:ascii="Cambria" w:hAnsi="Cambria"/>
          <w:sz w:val="24"/>
          <w:szCs w:val="24"/>
          <w:lang w:val="en-GB"/>
        </w:rPr>
        <w:t xml:space="preserve">, </w:t>
      </w:r>
      <w:r w:rsidRPr="00796C91">
        <w:rPr>
          <w:rFonts w:ascii="Cambria" w:hAnsi="Cambria"/>
          <w:b/>
          <w:sz w:val="24"/>
          <w:szCs w:val="24"/>
          <w:lang w:val="en-GB"/>
        </w:rPr>
        <w:t>91</w:t>
      </w:r>
      <w:r w:rsidRPr="00796C91">
        <w:rPr>
          <w:rFonts w:ascii="Cambria" w:hAnsi="Cambria"/>
          <w:sz w:val="24"/>
          <w:szCs w:val="24"/>
          <w:lang w:val="en-GB"/>
        </w:rPr>
        <w:t>(7), 817–826.</w:t>
      </w:r>
    </w:p>
    <w:p w14:paraId="42A8B53A"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Kaling M, Kanawati B, Ghirardo A, Albert A, Winkler JB, Heller W, Barta C, Loreto F, Schmitt-Kopplin P, Schnitzler JP (2015) UV‐B mediated metabolic rearrangements in poplar revealed by non‐targeted metabolomics. </w:t>
      </w:r>
      <w:r w:rsidRPr="00796C91">
        <w:rPr>
          <w:rFonts w:ascii="Cambria" w:hAnsi="Cambria"/>
          <w:i/>
          <w:sz w:val="24"/>
          <w:szCs w:val="24"/>
          <w:lang w:val="en-GB"/>
        </w:rPr>
        <w:t>Plant, Cell &amp; Environment</w:t>
      </w:r>
      <w:r w:rsidRPr="00796C91">
        <w:rPr>
          <w:rFonts w:ascii="Cambria" w:hAnsi="Cambria"/>
          <w:sz w:val="24"/>
          <w:szCs w:val="24"/>
          <w:lang w:val="en-GB"/>
        </w:rPr>
        <w:t xml:space="preserve">, </w:t>
      </w:r>
      <w:r w:rsidRPr="00796C91">
        <w:rPr>
          <w:rFonts w:ascii="Cambria" w:hAnsi="Cambria"/>
          <w:b/>
          <w:sz w:val="24"/>
          <w:szCs w:val="24"/>
          <w:lang w:val="en-GB"/>
        </w:rPr>
        <w:t>38</w:t>
      </w:r>
      <w:r w:rsidRPr="00796C91">
        <w:rPr>
          <w:rFonts w:ascii="Cambria" w:hAnsi="Cambria"/>
          <w:sz w:val="24"/>
          <w:szCs w:val="24"/>
          <w:lang w:val="en-GB"/>
        </w:rPr>
        <w:t>(5), 892–904.</w:t>
      </w:r>
    </w:p>
    <w:p w14:paraId="5D3D3A13"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Kataria S, Guruprasad KN, Ahuja S, Singh B (2013) Enhancement of growth, photosynthetic performance and yield by exclusion of ambient UV components in C3 and C4 plants. </w:t>
      </w:r>
      <w:r w:rsidRPr="00796C91">
        <w:rPr>
          <w:rFonts w:ascii="Cambria" w:hAnsi="Cambria"/>
          <w:i/>
          <w:sz w:val="24"/>
          <w:szCs w:val="24"/>
          <w:lang w:val="en-GB"/>
        </w:rPr>
        <w:t>Journal of Photochemistry and Photobiology B: Biology</w:t>
      </w:r>
      <w:r w:rsidRPr="00796C91">
        <w:rPr>
          <w:rFonts w:ascii="Cambria" w:hAnsi="Cambria"/>
          <w:sz w:val="24"/>
          <w:szCs w:val="24"/>
          <w:lang w:val="en-GB"/>
        </w:rPr>
        <w:t xml:space="preserve">, </w:t>
      </w:r>
      <w:r w:rsidRPr="00796C91">
        <w:rPr>
          <w:rFonts w:ascii="Cambria" w:hAnsi="Cambria"/>
          <w:b/>
          <w:sz w:val="24"/>
          <w:szCs w:val="24"/>
          <w:lang w:val="en-GB"/>
        </w:rPr>
        <w:t>127</w:t>
      </w:r>
      <w:r w:rsidRPr="00796C91">
        <w:rPr>
          <w:rFonts w:ascii="Cambria" w:hAnsi="Cambria"/>
          <w:sz w:val="24"/>
          <w:szCs w:val="24"/>
          <w:lang w:val="en-GB"/>
        </w:rPr>
        <w:t>, 140–152.</w:t>
      </w:r>
    </w:p>
    <w:p w14:paraId="10E9DA19"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Kostina E, Wulff A, Julkunen-Tiitto R (2001) Growth, structure, stomatal responses and secondary metabolites of birch seedlings (</w:t>
      </w:r>
      <w:r w:rsidRPr="00796C91">
        <w:rPr>
          <w:rFonts w:ascii="Cambria" w:hAnsi="Cambria"/>
          <w:i/>
          <w:sz w:val="24"/>
          <w:szCs w:val="24"/>
          <w:lang w:val="en-GB"/>
        </w:rPr>
        <w:t>Betula pendula</w:t>
      </w:r>
      <w:r w:rsidRPr="00796C91">
        <w:rPr>
          <w:rFonts w:ascii="Cambria" w:hAnsi="Cambria"/>
          <w:sz w:val="24"/>
          <w:szCs w:val="24"/>
          <w:lang w:val="en-GB"/>
        </w:rPr>
        <w:t xml:space="preserve">) under elevated UV-B radiation in the field. </w:t>
      </w:r>
      <w:r w:rsidRPr="00796C91">
        <w:rPr>
          <w:rFonts w:ascii="Cambria" w:hAnsi="Cambria"/>
          <w:i/>
          <w:sz w:val="24"/>
          <w:szCs w:val="24"/>
          <w:lang w:val="en-GB"/>
        </w:rPr>
        <w:t>Trees</w:t>
      </w:r>
      <w:r w:rsidRPr="00796C91">
        <w:rPr>
          <w:rFonts w:ascii="Cambria" w:hAnsi="Cambria"/>
          <w:sz w:val="24"/>
          <w:szCs w:val="24"/>
          <w:lang w:val="en-GB"/>
        </w:rPr>
        <w:t xml:space="preserve">, </w:t>
      </w:r>
      <w:r w:rsidRPr="00796C91">
        <w:rPr>
          <w:rFonts w:ascii="Cambria" w:hAnsi="Cambria"/>
          <w:b/>
          <w:sz w:val="24"/>
          <w:szCs w:val="24"/>
          <w:lang w:val="en-GB"/>
        </w:rPr>
        <w:t>15</w:t>
      </w:r>
      <w:r w:rsidRPr="00796C91">
        <w:rPr>
          <w:rFonts w:ascii="Cambria" w:hAnsi="Cambria"/>
          <w:sz w:val="24"/>
          <w:szCs w:val="24"/>
          <w:lang w:val="en-GB"/>
        </w:rPr>
        <w:t>, 483–491.</w:t>
      </w:r>
    </w:p>
    <w:p w14:paraId="7660B9D6"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Li FC, Wang J, Wu MM, Fan CM, Li X, He JM (2017) Mitogen-activated protein kinase phosphatases affect UV-B-induced stomatal closure via controlling NO in guard cells. </w:t>
      </w:r>
      <w:r w:rsidRPr="00796C91">
        <w:rPr>
          <w:rFonts w:ascii="Cambria" w:hAnsi="Cambria"/>
          <w:i/>
          <w:sz w:val="24"/>
          <w:szCs w:val="24"/>
          <w:lang w:val="en-GB"/>
        </w:rPr>
        <w:t>Plant Physiology</w:t>
      </w:r>
      <w:r w:rsidRPr="00796C91">
        <w:rPr>
          <w:rFonts w:ascii="Cambria" w:hAnsi="Cambria"/>
          <w:sz w:val="24"/>
          <w:szCs w:val="24"/>
          <w:lang w:val="en-GB"/>
        </w:rPr>
        <w:t xml:space="preserve">, </w:t>
      </w:r>
      <w:r w:rsidRPr="00796C91">
        <w:rPr>
          <w:rFonts w:ascii="Cambria" w:hAnsi="Cambria"/>
          <w:b/>
          <w:sz w:val="24"/>
          <w:szCs w:val="24"/>
          <w:lang w:val="en-GB"/>
        </w:rPr>
        <w:t>173</w:t>
      </w:r>
      <w:r w:rsidRPr="00796C91">
        <w:rPr>
          <w:rFonts w:ascii="Cambria" w:hAnsi="Cambria"/>
          <w:sz w:val="24"/>
          <w:szCs w:val="24"/>
          <w:lang w:val="en-GB"/>
        </w:rPr>
        <w:t>(1), 760–770.</w:t>
      </w:r>
    </w:p>
    <w:p w14:paraId="77C62EE4"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Li Y, Zu Y, Bao L, He Y (2014) The responses of spatial situation, surface structure characteristics of leaves and sensitivity of two local rice cultivars to enhanced UV-B radiation under terraced agricultural ecosystem. </w:t>
      </w:r>
      <w:r w:rsidRPr="00796C91">
        <w:rPr>
          <w:rFonts w:ascii="Cambria" w:hAnsi="Cambria"/>
          <w:i/>
          <w:sz w:val="24"/>
          <w:szCs w:val="24"/>
          <w:lang w:val="en-GB"/>
        </w:rPr>
        <w:t>Acta Physiologiae Plantarum</w:t>
      </w:r>
      <w:r w:rsidRPr="00796C91">
        <w:rPr>
          <w:rFonts w:ascii="Cambria" w:hAnsi="Cambria"/>
          <w:sz w:val="24"/>
          <w:szCs w:val="24"/>
          <w:lang w:val="en-GB"/>
        </w:rPr>
        <w:t xml:space="preserve">, </w:t>
      </w:r>
      <w:r w:rsidRPr="00796C91">
        <w:rPr>
          <w:rFonts w:ascii="Cambria" w:hAnsi="Cambria"/>
          <w:b/>
          <w:sz w:val="24"/>
          <w:szCs w:val="24"/>
          <w:lang w:val="en-GB"/>
        </w:rPr>
        <w:t>36</w:t>
      </w:r>
      <w:r w:rsidRPr="00796C91">
        <w:rPr>
          <w:rFonts w:ascii="Cambria" w:hAnsi="Cambria"/>
          <w:sz w:val="24"/>
          <w:szCs w:val="24"/>
          <w:lang w:val="en-GB"/>
        </w:rPr>
        <w:t>, 2755–2766.</w:t>
      </w:r>
    </w:p>
    <w:p w14:paraId="0901CD41"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Liu LX, Xu SM, Woo KC (2005) Solar UV-B radiation on growth, photosynthesis and the xanthophyll cycle in tropical acacias and eucalyptus. </w:t>
      </w:r>
      <w:r w:rsidRPr="00796C91">
        <w:rPr>
          <w:rFonts w:ascii="Cambria" w:hAnsi="Cambria"/>
          <w:i/>
          <w:sz w:val="24"/>
          <w:szCs w:val="24"/>
          <w:lang w:val="en-GB"/>
        </w:rPr>
        <w:t>Environmental and Experimental Botany</w:t>
      </w:r>
      <w:r w:rsidRPr="00796C91">
        <w:rPr>
          <w:rFonts w:ascii="Cambria" w:hAnsi="Cambria"/>
          <w:sz w:val="24"/>
          <w:szCs w:val="24"/>
          <w:lang w:val="en-GB"/>
        </w:rPr>
        <w:t xml:space="preserve">, </w:t>
      </w:r>
      <w:r w:rsidRPr="00796C91">
        <w:rPr>
          <w:rFonts w:ascii="Cambria" w:hAnsi="Cambria"/>
          <w:b/>
          <w:sz w:val="24"/>
          <w:szCs w:val="24"/>
          <w:lang w:val="en-GB"/>
        </w:rPr>
        <w:t>54</w:t>
      </w:r>
      <w:r w:rsidRPr="00796C91">
        <w:rPr>
          <w:rFonts w:ascii="Cambria" w:hAnsi="Cambria"/>
          <w:sz w:val="24"/>
          <w:szCs w:val="24"/>
          <w:lang w:val="en-GB"/>
        </w:rPr>
        <w:t>(2), 121–130.</w:t>
      </w:r>
    </w:p>
    <w:p w14:paraId="252BE3CC"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lastRenderedPageBreak/>
        <w:t xml:space="preserve">Martínez-Lüscher J, Morales F, Delrot S, Sánchez-Díaz M, Gomès E, Aguirreolea J, Pascual I (2013) Short-and long-term physiological responses of grapevine leaves to UV-B radiation. </w:t>
      </w:r>
      <w:r w:rsidRPr="00796C91">
        <w:rPr>
          <w:rFonts w:ascii="Cambria" w:hAnsi="Cambria"/>
          <w:i/>
          <w:sz w:val="24"/>
          <w:szCs w:val="24"/>
          <w:lang w:val="en-GB"/>
        </w:rPr>
        <w:t>Plant Science</w:t>
      </w:r>
      <w:r w:rsidRPr="00796C91">
        <w:rPr>
          <w:rFonts w:ascii="Cambria" w:hAnsi="Cambria"/>
          <w:sz w:val="24"/>
          <w:szCs w:val="24"/>
          <w:lang w:val="en-GB"/>
        </w:rPr>
        <w:t xml:space="preserve">, </w:t>
      </w:r>
      <w:r w:rsidRPr="00796C91">
        <w:rPr>
          <w:rFonts w:ascii="Cambria" w:hAnsi="Cambria"/>
          <w:b/>
          <w:sz w:val="24"/>
          <w:szCs w:val="24"/>
          <w:lang w:val="en-GB"/>
        </w:rPr>
        <w:t>213</w:t>
      </w:r>
      <w:r w:rsidRPr="00796C91">
        <w:rPr>
          <w:rFonts w:ascii="Cambria" w:hAnsi="Cambria"/>
          <w:sz w:val="24"/>
          <w:szCs w:val="24"/>
          <w:lang w:val="en-GB"/>
        </w:rPr>
        <w:t>, 114–122.</w:t>
      </w:r>
    </w:p>
    <w:p w14:paraId="1FCED0E5"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Moorthy P, Kathiresan K (1998) Influence of ultraviolet-B radiation on photosynthetic and biochemical characteristics of a mangrove </w:t>
      </w:r>
      <w:r w:rsidRPr="00796C91">
        <w:rPr>
          <w:rFonts w:ascii="Cambria" w:hAnsi="Cambria"/>
          <w:i/>
          <w:sz w:val="24"/>
          <w:szCs w:val="24"/>
          <w:lang w:val="en-GB"/>
        </w:rPr>
        <w:t>Rhizophora apiculata</w:t>
      </w:r>
      <w:r w:rsidRPr="00796C91">
        <w:rPr>
          <w:rFonts w:ascii="Cambria" w:hAnsi="Cambria"/>
          <w:sz w:val="24"/>
          <w:szCs w:val="24"/>
          <w:lang w:val="en-GB"/>
        </w:rPr>
        <w:t xml:space="preserve">. </w:t>
      </w:r>
      <w:r w:rsidRPr="00796C91">
        <w:rPr>
          <w:rFonts w:ascii="Cambria" w:hAnsi="Cambria"/>
          <w:i/>
          <w:sz w:val="24"/>
          <w:szCs w:val="24"/>
          <w:lang w:val="en-GB"/>
        </w:rPr>
        <w:t>Photosynthetica</w:t>
      </w:r>
      <w:r w:rsidRPr="00796C91">
        <w:rPr>
          <w:rFonts w:ascii="Cambria" w:hAnsi="Cambria"/>
          <w:sz w:val="24"/>
          <w:szCs w:val="24"/>
          <w:lang w:val="en-GB"/>
        </w:rPr>
        <w:t xml:space="preserve">, </w:t>
      </w:r>
      <w:r w:rsidRPr="00796C91">
        <w:rPr>
          <w:rFonts w:ascii="Cambria" w:hAnsi="Cambria"/>
          <w:b/>
          <w:sz w:val="24"/>
          <w:szCs w:val="24"/>
          <w:lang w:val="en-GB"/>
        </w:rPr>
        <w:t>34</w:t>
      </w:r>
      <w:r w:rsidRPr="00796C91">
        <w:rPr>
          <w:rFonts w:ascii="Cambria" w:hAnsi="Cambria"/>
          <w:sz w:val="24"/>
          <w:szCs w:val="24"/>
          <w:lang w:val="en-GB"/>
        </w:rPr>
        <w:t>(3), 465–471.</w:t>
      </w:r>
    </w:p>
    <w:p w14:paraId="5C30951E"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Negash L, Björn LO (1986) Stomatal closure by ultraviolet radiation. </w:t>
      </w:r>
      <w:r w:rsidRPr="00796C91">
        <w:rPr>
          <w:rFonts w:ascii="Cambria" w:hAnsi="Cambria"/>
          <w:i/>
          <w:sz w:val="24"/>
          <w:szCs w:val="24"/>
          <w:lang w:val="en-GB"/>
        </w:rPr>
        <w:t>Physiologia Plantarum</w:t>
      </w:r>
      <w:r w:rsidRPr="00796C91">
        <w:rPr>
          <w:rFonts w:ascii="Cambria" w:hAnsi="Cambria"/>
          <w:sz w:val="24"/>
          <w:szCs w:val="24"/>
          <w:lang w:val="en-GB"/>
        </w:rPr>
        <w:t xml:space="preserve">, </w:t>
      </w:r>
      <w:r w:rsidRPr="00796C91">
        <w:rPr>
          <w:rFonts w:ascii="Cambria" w:hAnsi="Cambria"/>
          <w:b/>
          <w:sz w:val="24"/>
          <w:szCs w:val="24"/>
          <w:lang w:val="en-GB"/>
        </w:rPr>
        <w:t>66</w:t>
      </w:r>
      <w:r w:rsidRPr="00796C91">
        <w:rPr>
          <w:rFonts w:ascii="Cambria" w:hAnsi="Cambria"/>
          <w:sz w:val="24"/>
          <w:szCs w:val="24"/>
          <w:lang w:val="en-GB"/>
        </w:rPr>
        <w:t>(3), 360–364.</w:t>
      </w:r>
    </w:p>
    <w:p w14:paraId="4ED57504"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Ni Y, Xia R, Li J (2014). Changes of epicuticular wax induced by enhanced UV-B radiation impact on gas exchange in </w:t>
      </w:r>
      <w:r w:rsidRPr="00796C91">
        <w:rPr>
          <w:rFonts w:ascii="Cambria" w:hAnsi="Cambria"/>
          <w:i/>
          <w:sz w:val="24"/>
          <w:szCs w:val="24"/>
          <w:lang w:val="en-GB"/>
        </w:rPr>
        <w:t>Brassica napus</w:t>
      </w:r>
      <w:r w:rsidRPr="00796C91">
        <w:rPr>
          <w:rFonts w:ascii="Cambria" w:hAnsi="Cambria"/>
          <w:sz w:val="24"/>
          <w:szCs w:val="24"/>
          <w:lang w:val="en-GB"/>
        </w:rPr>
        <w:t xml:space="preserve">. </w:t>
      </w:r>
      <w:r w:rsidRPr="00796C91">
        <w:rPr>
          <w:rFonts w:ascii="Cambria" w:hAnsi="Cambria"/>
          <w:i/>
          <w:sz w:val="24"/>
          <w:szCs w:val="24"/>
          <w:lang w:val="en-GB"/>
        </w:rPr>
        <w:t>Acta Physiologiae Plantarum</w:t>
      </w:r>
      <w:r w:rsidRPr="00796C91">
        <w:rPr>
          <w:rFonts w:ascii="Cambria" w:hAnsi="Cambria"/>
          <w:sz w:val="24"/>
          <w:szCs w:val="24"/>
          <w:lang w:val="en-GB"/>
        </w:rPr>
        <w:t xml:space="preserve">, </w:t>
      </w:r>
      <w:r w:rsidRPr="00796C91">
        <w:rPr>
          <w:rFonts w:ascii="Cambria" w:hAnsi="Cambria"/>
          <w:b/>
          <w:sz w:val="24"/>
          <w:szCs w:val="24"/>
          <w:lang w:val="en-GB"/>
        </w:rPr>
        <w:t>36</w:t>
      </w:r>
      <w:r w:rsidRPr="00796C91">
        <w:rPr>
          <w:rFonts w:ascii="Cambria" w:hAnsi="Cambria"/>
          <w:sz w:val="24"/>
          <w:szCs w:val="24"/>
          <w:lang w:val="en-GB"/>
        </w:rPr>
        <w:t>, 2481–2490.</w:t>
      </w:r>
    </w:p>
    <w:p w14:paraId="6DF7017A"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Nogués S, Allen DJ, Morison JI, Baker NR (1998) Ultraviolet-B radiation effects on water relations, leaf development, and photosynthesis in droughted pea plants. </w:t>
      </w:r>
      <w:r w:rsidRPr="00796C91">
        <w:rPr>
          <w:rFonts w:ascii="Cambria" w:hAnsi="Cambria"/>
          <w:i/>
          <w:sz w:val="24"/>
          <w:szCs w:val="24"/>
          <w:lang w:val="en-GB"/>
        </w:rPr>
        <w:t>Plant Physiology</w:t>
      </w:r>
      <w:r w:rsidRPr="00796C91">
        <w:rPr>
          <w:rFonts w:ascii="Cambria" w:hAnsi="Cambria"/>
          <w:sz w:val="24"/>
          <w:szCs w:val="24"/>
          <w:lang w:val="en-GB"/>
        </w:rPr>
        <w:t xml:space="preserve">, </w:t>
      </w:r>
      <w:r w:rsidRPr="00796C91">
        <w:rPr>
          <w:rFonts w:ascii="Cambria" w:hAnsi="Cambria"/>
          <w:b/>
          <w:sz w:val="24"/>
          <w:szCs w:val="24"/>
          <w:lang w:val="en-GB"/>
        </w:rPr>
        <w:t>117</w:t>
      </w:r>
      <w:r w:rsidRPr="00796C91">
        <w:rPr>
          <w:rFonts w:ascii="Cambria" w:hAnsi="Cambria"/>
          <w:sz w:val="24"/>
          <w:szCs w:val="24"/>
          <w:lang w:val="en-GB"/>
        </w:rPr>
        <w:t>(1), 173–181.</w:t>
      </w:r>
    </w:p>
    <w:p w14:paraId="38009C28"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Nogués S, Allen DJ, Morison JI, Baker NR (1999) Characterization of stomatal closure caused by ultraviolet-B radiation. </w:t>
      </w:r>
      <w:r w:rsidRPr="00796C91">
        <w:rPr>
          <w:rFonts w:ascii="Cambria" w:hAnsi="Cambria"/>
          <w:i/>
          <w:sz w:val="24"/>
          <w:szCs w:val="24"/>
          <w:lang w:val="en-GB"/>
        </w:rPr>
        <w:t>Plant Physiology</w:t>
      </w:r>
      <w:r w:rsidRPr="00796C91">
        <w:rPr>
          <w:rFonts w:ascii="Cambria" w:hAnsi="Cambria"/>
          <w:sz w:val="24"/>
          <w:szCs w:val="24"/>
          <w:lang w:val="en-GB"/>
        </w:rPr>
        <w:t xml:space="preserve">, </w:t>
      </w:r>
      <w:r w:rsidRPr="00796C91">
        <w:rPr>
          <w:rFonts w:ascii="Cambria" w:hAnsi="Cambria"/>
          <w:b/>
          <w:sz w:val="24"/>
          <w:szCs w:val="24"/>
          <w:lang w:val="en-GB"/>
        </w:rPr>
        <w:t>121</w:t>
      </w:r>
      <w:r w:rsidRPr="00796C91">
        <w:rPr>
          <w:rFonts w:ascii="Cambria" w:hAnsi="Cambria"/>
          <w:sz w:val="24"/>
          <w:szCs w:val="24"/>
          <w:lang w:val="en-GB"/>
        </w:rPr>
        <w:t>(2), 489–496.</w:t>
      </w:r>
    </w:p>
    <w:p w14:paraId="0A7387AC"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Paoletti E (1998) UV-band and acid rain effects on beach (</w:t>
      </w:r>
      <w:r w:rsidRPr="00796C91">
        <w:rPr>
          <w:rFonts w:ascii="Cambria" w:hAnsi="Cambria"/>
          <w:i/>
          <w:sz w:val="24"/>
          <w:szCs w:val="24"/>
          <w:lang w:val="en-GB"/>
        </w:rPr>
        <w:t>Fagus sylvatica</w:t>
      </w:r>
      <w:r w:rsidRPr="00796C91">
        <w:rPr>
          <w:rFonts w:ascii="Cambria" w:hAnsi="Cambria"/>
          <w:sz w:val="24"/>
          <w:szCs w:val="24"/>
          <w:lang w:val="en-GB"/>
        </w:rPr>
        <w:t xml:space="preserve"> L.) and holm oak (</w:t>
      </w:r>
      <w:r w:rsidRPr="00796C91">
        <w:rPr>
          <w:rFonts w:ascii="Cambria" w:hAnsi="Cambria"/>
          <w:i/>
          <w:sz w:val="24"/>
          <w:szCs w:val="24"/>
          <w:lang w:val="en-GB"/>
        </w:rPr>
        <w:t>Quercus ilex</w:t>
      </w:r>
      <w:r w:rsidRPr="00796C91">
        <w:rPr>
          <w:rFonts w:ascii="Cambria" w:hAnsi="Cambria"/>
          <w:sz w:val="24"/>
          <w:szCs w:val="24"/>
          <w:lang w:val="en-GB"/>
        </w:rPr>
        <w:t xml:space="preserve"> L.) leaves. </w:t>
      </w:r>
      <w:r w:rsidRPr="00796C91">
        <w:rPr>
          <w:rFonts w:ascii="Cambria" w:hAnsi="Cambria"/>
          <w:i/>
          <w:sz w:val="24"/>
          <w:szCs w:val="24"/>
          <w:lang w:val="en-GB"/>
        </w:rPr>
        <w:t>Chemosphere</w:t>
      </w:r>
      <w:r w:rsidRPr="00796C91">
        <w:rPr>
          <w:rFonts w:ascii="Cambria" w:hAnsi="Cambria"/>
          <w:sz w:val="24"/>
          <w:szCs w:val="24"/>
          <w:lang w:val="en-GB"/>
        </w:rPr>
        <w:t xml:space="preserve">, </w:t>
      </w:r>
      <w:r w:rsidRPr="00796C91">
        <w:rPr>
          <w:rFonts w:ascii="Cambria" w:hAnsi="Cambria"/>
          <w:b/>
          <w:sz w:val="24"/>
          <w:szCs w:val="24"/>
          <w:lang w:val="en-GB"/>
        </w:rPr>
        <w:t>36</w:t>
      </w:r>
      <w:r w:rsidRPr="00796C91">
        <w:rPr>
          <w:rFonts w:ascii="Cambria" w:hAnsi="Cambria"/>
          <w:sz w:val="24"/>
          <w:szCs w:val="24"/>
          <w:lang w:val="en-GB"/>
        </w:rPr>
        <w:t>(4-5), 835–840.</w:t>
      </w:r>
    </w:p>
    <w:p w14:paraId="0D287C7F"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Poulson ME, Donahue RA, Konvalinka J, Boeger MRT (2002) Enhanced tolerance of photosynthesis to high-light and drought stress in </w:t>
      </w:r>
      <w:r w:rsidRPr="00796C91">
        <w:rPr>
          <w:rFonts w:ascii="Cambria" w:hAnsi="Cambria"/>
          <w:i/>
          <w:sz w:val="24"/>
          <w:szCs w:val="24"/>
          <w:lang w:val="en-GB"/>
        </w:rPr>
        <w:t>Pseudotsuga menziesii</w:t>
      </w:r>
      <w:r w:rsidRPr="00796C91">
        <w:rPr>
          <w:rFonts w:ascii="Cambria" w:hAnsi="Cambria"/>
          <w:sz w:val="24"/>
          <w:szCs w:val="24"/>
          <w:lang w:val="en-GB"/>
        </w:rPr>
        <w:t xml:space="preserve"> seedlings grown in ultraviolet-B radiation. </w:t>
      </w:r>
      <w:r w:rsidRPr="00796C91">
        <w:rPr>
          <w:rFonts w:ascii="Cambria" w:hAnsi="Cambria"/>
          <w:i/>
          <w:sz w:val="24"/>
          <w:szCs w:val="24"/>
          <w:lang w:val="en-GB"/>
        </w:rPr>
        <w:t>Tree Physiology</w:t>
      </w:r>
      <w:r w:rsidRPr="00796C91">
        <w:rPr>
          <w:rFonts w:ascii="Cambria" w:hAnsi="Cambria"/>
          <w:sz w:val="24"/>
          <w:szCs w:val="24"/>
          <w:lang w:val="en-GB"/>
        </w:rPr>
        <w:t xml:space="preserve">, </w:t>
      </w:r>
      <w:r w:rsidRPr="00796C91">
        <w:rPr>
          <w:rFonts w:ascii="Cambria" w:hAnsi="Cambria"/>
          <w:b/>
          <w:sz w:val="24"/>
          <w:szCs w:val="24"/>
          <w:lang w:val="en-GB"/>
        </w:rPr>
        <w:t>22</w:t>
      </w:r>
      <w:r w:rsidRPr="00796C91">
        <w:rPr>
          <w:rFonts w:ascii="Cambria" w:hAnsi="Cambria"/>
          <w:sz w:val="24"/>
          <w:szCs w:val="24"/>
          <w:lang w:val="en-GB"/>
        </w:rPr>
        <w:t>(12), 829–838.</w:t>
      </w:r>
    </w:p>
    <w:p w14:paraId="653CD1A7"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Roro AG, Terfa MT, Solhaug KA, Tsegaye A, Olsen JE, Torre S (2016) The impact of UV radiation at high altitudes close to the equator on morphology and productivity of pea (</w:t>
      </w:r>
      <w:r w:rsidRPr="00796C91">
        <w:rPr>
          <w:rFonts w:ascii="Cambria" w:hAnsi="Cambria"/>
          <w:i/>
          <w:sz w:val="24"/>
          <w:szCs w:val="24"/>
          <w:lang w:val="en-GB"/>
        </w:rPr>
        <w:t>Pisum sativum</w:t>
      </w:r>
      <w:r w:rsidRPr="00796C91">
        <w:rPr>
          <w:rFonts w:ascii="Cambria" w:hAnsi="Cambria"/>
          <w:sz w:val="24"/>
          <w:szCs w:val="24"/>
          <w:lang w:val="en-GB"/>
        </w:rPr>
        <w:t xml:space="preserve">) in different seasons. </w:t>
      </w:r>
      <w:r w:rsidRPr="00796C91">
        <w:rPr>
          <w:rFonts w:ascii="Cambria" w:hAnsi="Cambria"/>
          <w:i/>
          <w:sz w:val="24"/>
          <w:szCs w:val="24"/>
          <w:lang w:val="en-GB"/>
        </w:rPr>
        <w:t>South African Journal of Botany</w:t>
      </w:r>
      <w:r w:rsidRPr="00796C91">
        <w:rPr>
          <w:rFonts w:ascii="Cambria" w:hAnsi="Cambria"/>
          <w:sz w:val="24"/>
          <w:szCs w:val="24"/>
          <w:lang w:val="en-GB"/>
        </w:rPr>
        <w:t xml:space="preserve">, </w:t>
      </w:r>
      <w:r w:rsidRPr="00796C91">
        <w:rPr>
          <w:rFonts w:ascii="Cambria" w:hAnsi="Cambria"/>
          <w:b/>
          <w:sz w:val="24"/>
          <w:szCs w:val="24"/>
          <w:lang w:val="en-GB"/>
        </w:rPr>
        <w:t>106</w:t>
      </w:r>
      <w:r w:rsidRPr="00796C91">
        <w:rPr>
          <w:rFonts w:ascii="Cambria" w:hAnsi="Cambria"/>
          <w:sz w:val="24"/>
          <w:szCs w:val="24"/>
          <w:lang w:val="en-GB"/>
        </w:rPr>
        <w:t>, 119–128.</w:t>
      </w:r>
    </w:p>
    <w:p w14:paraId="6943D260"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Staxén I, Bornman JF (1994) A morphological and cytological study of </w:t>
      </w:r>
      <w:r w:rsidRPr="00796C91">
        <w:rPr>
          <w:rFonts w:ascii="Cambria" w:hAnsi="Cambria"/>
          <w:i/>
          <w:sz w:val="24"/>
          <w:szCs w:val="24"/>
          <w:lang w:val="en-GB"/>
        </w:rPr>
        <w:t>Petunia hybrida</w:t>
      </w:r>
      <w:r w:rsidRPr="00796C91">
        <w:rPr>
          <w:rFonts w:ascii="Cambria" w:hAnsi="Cambria"/>
          <w:sz w:val="24"/>
          <w:szCs w:val="24"/>
          <w:lang w:val="en-GB"/>
        </w:rPr>
        <w:t xml:space="preserve"> exposed to UV‐B radiation. </w:t>
      </w:r>
      <w:r w:rsidRPr="00796C91">
        <w:rPr>
          <w:rFonts w:ascii="Cambria" w:hAnsi="Cambria"/>
          <w:i/>
          <w:sz w:val="24"/>
          <w:szCs w:val="24"/>
          <w:lang w:val="en-GB"/>
        </w:rPr>
        <w:t>Physiologia Plantarum</w:t>
      </w:r>
      <w:r w:rsidRPr="00796C91">
        <w:rPr>
          <w:rFonts w:ascii="Cambria" w:hAnsi="Cambria"/>
          <w:sz w:val="24"/>
          <w:szCs w:val="24"/>
          <w:lang w:val="en-GB"/>
        </w:rPr>
        <w:t xml:space="preserve">, </w:t>
      </w:r>
      <w:r w:rsidRPr="00796C91">
        <w:rPr>
          <w:rFonts w:ascii="Cambria" w:hAnsi="Cambria"/>
          <w:b/>
          <w:sz w:val="24"/>
          <w:szCs w:val="24"/>
          <w:lang w:val="en-GB"/>
        </w:rPr>
        <w:t>91</w:t>
      </w:r>
      <w:r w:rsidRPr="00796C91">
        <w:rPr>
          <w:rFonts w:ascii="Cambria" w:hAnsi="Cambria"/>
          <w:sz w:val="24"/>
          <w:szCs w:val="24"/>
          <w:lang w:val="en-GB"/>
        </w:rPr>
        <w:t>(4), 735–740.</w:t>
      </w:r>
    </w:p>
    <w:p w14:paraId="69EA9D7D"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Stewart JD, Hoddinott J (1993) Photosynthetic acclimation to elevated atmospheric carbon dioxide and UV irradiation in </w:t>
      </w:r>
      <w:r w:rsidRPr="00796C91">
        <w:rPr>
          <w:rFonts w:ascii="Cambria" w:hAnsi="Cambria"/>
          <w:i/>
          <w:sz w:val="24"/>
          <w:szCs w:val="24"/>
          <w:lang w:val="en-GB"/>
        </w:rPr>
        <w:t>Pinus banksiana</w:t>
      </w:r>
      <w:r w:rsidRPr="00796C91">
        <w:rPr>
          <w:rFonts w:ascii="Cambria" w:hAnsi="Cambria"/>
          <w:sz w:val="24"/>
          <w:szCs w:val="24"/>
          <w:lang w:val="en-GB"/>
        </w:rPr>
        <w:t xml:space="preserve">. </w:t>
      </w:r>
      <w:r w:rsidRPr="00796C91">
        <w:rPr>
          <w:rFonts w:ascii="Cambria" w:hAnsi="Cambria"/>
          <w:i/>
          <w:sz w:val="24"/>
          <w:szCs w:val="24"/>
          <w:lang w:val="en-GB"/>
        </w:rPr>
        <w:t>Physiologia Plantarum</w:t>
      </w:r>
      <w:r w:rsidRPr="00796C91">
        <w:rPr>
          <w:rFonts w:ascii="Cambria" w:hAnsi="Cambria"/>
          <w:sz w:val="24"/>
          <w:szCs w:val="24"/>
          <w:lang w:val="en-GB"/>
        </w:rPr>
        <w:t xml:space="preserve">, </w:t>
      </w:r>
      <w:r w:rsidRPr="00796C91">
        <w:rPr>
          <w:rFonts w:ascii="Cambria" w:hAnsi="Cambria"/>
          <w:b/>
          <w:sz w:val="24"/>
          <w:szCs w:val="24"/>
          <w:lang w:val="en-GB"/>
        </w:rPr>
        <w:t>88</w:t>
      </w:r>
      <w:r w:rsidRPr="00796C91">
        <w:rPr>
          <w:rFonts w:ascii="Cambria" w:hAnsi="Cambria"/>
          <w:sz w:val="24"/>
          <w:szCs w:val="24"/>
          <w:lang w:val="en-GB"/>
        </w:rPr>
        <w:t>(3), 493–500.</w:t>
      </w:r>
    </w:p>
    <w:p w14:paraId="68A8C4D6"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Teramura AH, Tevini M, Iwanzik W (1983) Effects of ultraviolet‐B irradiation on plants during mild water stress. I. Effects on diurnal stomatal resistance. </w:t>
      </w:r>
      <w:r w:rsidRPr="00796C91">
        <w:rPr>
          <w:rFonts w:ascii="Cambria" w:hAnsi="Cambria"/>
          <w:i/>
          <w:sz w:val="24"/>
          <w:szCs w:val="24"/>
          <w:lang w:val="en-GB"/>
        </w:rPr>
        <w:t>Physiologia Plantarum</w:t>
      </w:r>
      <w:r w:rsidRPr="00796C91">
        <w:rPr>
          <w:rFonts w:ascii="Cambria" w:hAnsi="Cambria"/>
          <w:sz w:val="24"/>
          <w:szCs w:val="24"/>
          <w:lang w:val="en-GB"/>
        </w:rPr>
        <w:t xml:space="preserve">, </w:t>
      </w:r>
      <w:r w:rsidRPr="00796C91">
        <w:rPr>
          <w:rFonts w:ascii="Cambria" w:hAnsi="Cambria"/>
          <w:b/>
          <w:sz w:val="24"/>
          <w:szCs w:val="24"/>
          <w:lang w:val="en-GB"/>
        </w:rPr>
        <w:t>57</w:t>
      </w:r>
      <w:r w:rsidRPr="00796C91">
        <w:rPr>
          <w:rFonts w:ascii="Cambria" w:hAnsi="Cambria"/>
          <w:sz w:val="24"/>
          <w:szCs w:val="24"/>
          <w:lang w:val="en-GB"/>
        </w:rPr>
        <w:t>(2), 175–180.</w:t>
      </w:r>
    </w:p>
    <w:p w14:paraId="2D942C52"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Terfa MT, Roro AG, Olsen JE, Torre S (2014) Effects of UV radiation on growth and postharvest characteristics of three pot rose cultivars grown at different altitudes</w:t>
      </w:r>
      <w:r w:rsidRPr="00796C91">
        <w:rPr>
          <w:rFonts w:ascii="Cambria" w:hAnsi="Cambria"/>
          <w:i/>
          <w:sz w:val="24"/>
          <w:szCs w:val="24"/>
          <w:lang w:val="en-GB"/>
        </w:rPr>
        <w:t>. Scientia Horticulturae</w:t>
      </w:r>
      <w:r w:rsidRPr="00796C91">
        <w:rPr>
          <w:rFonts w:ascii="Cambria" w:hAnsi="Cambria"/>
          <w:sz w:val="24"/>
          <w:szCs w:val="24"/>
          <w:lang w:val="en-GB"/>
        </w:rPr>
        <w:t xml:space="preserve">, </w:t>
      </w:r>
      <w:r w:rsidRPr="00796C91">
        <w:rPr>
          <w:rFonts w:ascii="Cambria" w:hAnsi="Cambria"/>
          <w:b/>
          <w:sz w:val="24"/>
          <w:szCs w:val="24"/>
          <w:lang w:val="en-GB"/>
        </w:rPr>
        <w:t>178</w:t>
      </w:r>
      <w:r w:rsidRPr="00796C91">
        <w:rPr>
          <w:rFonts w:ascii="Cambria" w:hAnsi="Cambria"/>
          <w:sz w:val="24"/>
          <w:szCs w:val="24"/>
          <w:lang w:val="en-GB"/>
        </w:rPr>
        <w:t>, 184–191.</w:t>
      </w:r>
    </w:p>
    <w:p w14:paraId="287512D1"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Tossi VE, Lamattina L, Jenkins G, Cassia R (2014) UV-B-induced stomatal closure in Arabidopsis is regulated by the UVR8 photoreceptor in an NO-dependent mechanism. </w:t>
      </w:r>
      <w:r w:rsidRPr="00796C91">
        <w:rPr>
          <w:rFonts w:ascii="Cambria" w:hAnsi="Cambria"/>
          <w:i/>
          <w:sz w:val="24"/>
          <w:szCs w:val="24"/>
          <w:lang w:val="en-GB"/>
        </w:rPr>
        <w:t>Plant Physiology</w:t>
      </w:r>
      <w:r w:rsidRPr="00796C91">
        <w:rPr>
          <w:rFonts w:ascii="Cambria" w:hAnsi="Cambria"/>
          <w:sz w:val="24"/>
          <w:szCs w:val="24"/>
          <w:lang w:val="en-GB"/>
        </w:rPr>
        <w:t xml:space="preserve">, </w:t>
      </w:r>
      <w:r w:rsidRPr="00796C91">
        <w:rPr>
          <w:rFonts w:ascii="Cambria" w:hAnsi="Cambria"/>
          <w:b/>
          <w:sz w:val="24"/>
          <w:szCs w:val="24"/>
          <w:lang w:val="en-GB"/>
        </w:rPr>
        <w:t>164</w:t>
      </w:r>
      <w:r w:rsidRPr="00796C91">
        <w:rPr>
          <w:rFonts w:ascii="Cambria" w:hAnsi="Cambria"/>
          <w:sz w:val="24"/>
          <w:szCs w:val="24"/>
          <w:lang w:val="en-GB"/>
        </w:rPr>
        <w:t>(4), 2220–2230.</w:t>
      </w:r>
    </w:p>
    <w:p w14:paraId="2E5FAB47"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lastRenderedPageBreak/>
        <w:t xml:space="preserve">Tripathi R, Rai K, Singh S, Agrawal M, Agrawal SB (2019) Role of supplemental UV-B in changing the level of ozone toxicity in two cultivars of sunflower: growth, seed yield and oil quality. </w:t>
      </w:r>
      <w:r w:rsidRPr="00796C91">
        <w:rPr>
          <w:rFonts w:ascii="Cambria" w:hAnsi="Cambria"/>
          <w:i/>
          <w:sz w:val="24"/>
          <w:szCs w:val="24"/>
          <w:lang w:val="en-GB"/>
        </w:rPr>
        <w:t>Ecotoxicology</w:t>
      </w:r>
      <w:r w:rsidRPr="00796C91">
        <w:rPr>
          <w:rFonts w:ascii="Cambria" w:hAnsi="Cambria"/>
          <w:sz w:val="24"/>
          <w:szCs w:val="24"/>
          <w:lang w:val="en-GB"/>
        </w:rPr>
        <w:t xml:space="preserve">, </w:t>
      </w:r>
      <w:r w:rsidRPr="00796C91">
        <w:rPr>
          <w:rFonts w:ascii="Cambria" w:hAnsi="Cambria"/>
          <w:b/>
          <w:sz w:val="24"/>
          <w:szCs w:val="24"/>
          <w:lang w:val="en-GB"/>
        </w:rPr>
        <w:t>28</w:t>
      </w:r>
      <w:r w:rsidRPr="00796C91">
        <w:rPr>
          <w:rFonts w:ascii="Cambria" w:hAnsi="Cambria"/>
          <w:sz w:val="24"/>
          <w:szCs w:val="24"/>
          <w:lang w:val="en-GB"/>
        </w:rPr>
        <w:t>, 277–293.</w:t>
      </w:r>
    </w:p>
    <w:p w14:paraId="273A83FC"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Urban O, Tůma I, Holub P, Marek MV (2006) Photosynthesis and growth response of </w:t>
      </w:r>
      <w:r w:rsidRPr="00796C91">
        <w:rPr>
          <w:rFonts w:ascii="Cambria" w:hAnsi="Cambria"/>
          <w:i/>
          <w:sz w:val="24"/>
          <w:szCs w:val="24"/>
          <w:lang w:val="en-GB"/>
        </w:rPr>
        <w:t>Calamagrostis arundinacea</w:t>
      </w:r>
      <w:r w:rsidRPr="00796C91">
        <w:rPr>
          <w:rFonts w:ascii="Cambria" w:hAnsi="Cambria"/>
          <w:sz w:val="24"/>
          <w:szCs w:val="24"/>
          <w:lang w:val="en-GB"/>
        </w:rPr>
        <w:t xml:space="preserve"> and </w:t>
      </w:r>
      <w:r w:rsidRPr="00796C91">
        <w:rPr>
          <w:rFonts w:ascii="Cambria" w:hAnsi="Cambria"/>
          <w:i/>
          <w:sz w:val="24"/>
          <w:szCs w:val="24"/>
          <w:lang w:val="en-GB"/>
        </w:rPr>
        <w:t>C. villosa</w:t>
      </w:r>
      <w:r w:rsidRPr="00796C91">
        <w:rPr>
          <w:rFonts w:ascii="Cambria" w:hAnsi="Cambria"/>
          <w:sz w:val="24"/>
          <w:szCs w:val="24"/>
          <w:lang w:val="en-GB"/>
        </w:rPr>
        <w:t xml:space="preserve"> to enhanced UV-B radiation. </w:t>
      </w:r>
      <w:r w:rsidRPr="00796C91">
        <w:rPr>
          <w:rFonts w:ascii="Cambria" w:hAnsi="Cambria"/>
          <w:i/>
          <w:sz w:val="24"/>
          <w:szCs w:val="24"/>
          <w:lang w:val="en-GB"/>
        </w:rPr>
        <w:t>Photosynthetica</w:t>
      </w:r>
      <w:r w:rsidRPr="00796C91">
        <w:rPr>
          <w:rFonts w:ascii="Cambria" w:hAnsi="Cambria"/>
          <w:sz w:val="24"/>
          <w:szCs w:val="24"/>
          <w:lang w:val="en-GB"/>
        </w:rPr>
        <w:t xml:space="preserve">, </w:t>
      </w:r>
      <w:r w:rsidRPr="00796C91">
        <w:rPr>
          <w:rFonts w:ascii="Cambria" w:hAnsi="Cambria"/>
          <w:b/>
          <w:sz w:val="24"/>
          <w:szCs w:val="24"/>
          <w:lang w:val="en-GB"/>
        </w:rPr>
        <w:t>44</w:t>
      </w:r>
      <w:r w:rsidRPr="00796C91">
        <w:rPr>
          <w:rFonts w:ascii="Cambria" w:hAnsi="Cambria"/>
          <w:sz w:val="24"/>
          <w:szCs w:val="24"/>
          <w:lang w:val="en-GB"/>
        </w:rPr>
        <w:t>, 215–220.</w:t>
      </w:r>
    </w:p>
    <w:p w14:paraId="0AE60F13"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Vandenbussche F, Yu N, Li W, Vanhaelewyn L, Hamshou M, Van Der Straeten D, Smagghe G (2018) An ultraviolet B condition that affects growth and defense in Arabidopsis. </w:t>
      </w:r>
      <w:r w:rsidRPr="00796C91">
        <w:rPr>
          <w:rFonts w:ascii="Cambria" w:hAnsi="Cambria"/>
          <w:i/>
          <w:sz w:val="24"/>
          <w:szCs w:val="24"/>
          <w:lang w:val="en-GB"/>
        </w:rPr>
        <w:t>Plant Science</w:t>
      </w:r>
      <w:r w:rsidRPr="00796C91">
        <w:rPr>
          <w:rFonts w:ascii="Cambria" w:hAnsi="Cambria"/>
          <w:sz w:val="24"/>
          <w:szCs w:val="24"/>
          <w:lang w:val="en-GB"/>
        </w:rPr>
        <w:t xml:space="preserve">, </w:t>
      </w:r>
      <w:r w:rsidRPr="00796C91">
        <w:rPr>
          <w:rFonts w:ascii="Cambria" w:hAnsi="Cambria"/>
          <w:b/>
          <w:sz w:val="24"/>
          <w:szCs w:val="24"/>
          <w:lang w:val="en-GB"/>
        </w:rPr>
        <w:t>268</w:t>
      </w:r>
      <w:r w:rsidRPr="00796C91">
        <w:rPr>
          <w:rFonts w:ascii="Cambria" w:hAnsi="Cambria"/>
          <w:sz w:val="24"/>
          <w:szCs w:val="24"/>
          <w:lang w:val="en-GB"/>
        </w:rPr>
        <w:t>, 54–63.</w:t>
      </w:r>
    </w:p>
    <w:p w14:paraId="36DD0C0B"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Veselá B, Holub P, Urban O, Surá K, Hodaňová P, Oravec M, Divinová R, Jansen MAK, Klem K (2022) UV radiation and drought interact differently in grass and forb species of a mountain grassland. </w:t>
      </w:r>
      <w:r w:rsidRPr="00796C91">
        <w:rPr>
          <w:rFonts w:ascii="Cambria" w:hAnsi="Cambria"/>
          <w:i/>
          <w:sz w:val="24"/>
          <w:szCs w:val="24"/>
          <w:lang w:val="en-GB"/>
        </w:rPr>
        <w:t>Plant Science</w:t>
      </w:r>
      <w:r w:rsidRPr="00796C91">
        <w:rPr>
          <w:rFonts w:ascii="Cambria" w:hAnsi="Cambria"/>
          <w:sz w:val="24"/>
          <w:szCs w:val="24"/>
          <w:lang w:val="en-GB"/>
        </w:rPr>
        <w:t xml:space="preserve">, </w:t>
      </w:r>
      <w:r w:rsidRPr="00796C91">
        <w:rPr>
          <w:rFonts w:ascii="Cambria" w:hAnsi="Cambria"/>
          <w:b/>
          <w:sz w:val="24"/>
          <w:szCs w:val="24"/>
          <w:lang w:val="en-GB"/>
        </w:rPr>
        <w:t>325</w:t>
      </w:r>
      <w:r w:rsidRPr="00796C91">
        <w:rPr>
          <w:rFonts w:ascii="Cambria" w:hAnsi="Cambria"/>
          <w:sz w:val="24"/>
          <w:szCs w:val="24"/>
          <w:lang w:val="en-GB"/>
        </w:rPr>
        <w:t>, 111488.</w:t>
      </w:r>
    </w:p>
    <w:p w14:paraId="5923C80E"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Wargent JJ, Gegas VC, Jenkins GI, Doonan JH, Paul ND (2009) UVR8 in </w:t>
      </w:r>
      <w:r w:rsidRPr="00796C91">
        <w:rPr>
          <w:rFonts w:ascii="Cambria" w:hAnsi="Cambria"/>
          <w:i/>
          <w:sz w:val="24"/>
          <w:szCs w:val="24"/>
          <w:lang w:val="en-GB"/>
        </w:rPr>
        <w:t>Arabidopsis thaliana</w:t>
      </w:r>
      <w:r w:rsidRPr="00796C91">
        <w:rPr>
          <w:rFonts w:ascii="Cambria" w:hAnsi="Cambria"/>
          <w:sz w:val="24"/>
          <w:szCs w:val="24"/>
          <w:lang w:val="en-GB"/>
        </w:rPr>
        <w:t xml:space="preserve"> regulates multiple aspects of cellular differentiation during leaf development in response to ultraviolet B radiation. </w:t>
      </w:r>
      <w:r w:rsidRPr="00796C91">
        <w:rPr>
          <w:rFonts w:ascii="Cambria" w:hAnsi="Cambria"/>
          <w:i/>
          <w:sz w:val="24"/>
          <w:szCs w:val="24"/>
          <w:lang w:val="en-GB"/>
        </w:rPr>
        <w:t>New Phytologist</w:t>
      </w:r>
      <w:r w:rsidRPr="00796C91">
        <w:rPr>
          <w:rFonts w:ascii="Cambria" w:hAnsi="Cambria"/>
          <w:sz w:val="24"/>
          <w:szCs w:val="24"/>
          <w:lang w:val="en-GB"/>
        </w:rPr>
        <w:t xml:space="preserve">, </w:t>
      </w:r>
      <w:r w:rsidRPr="00796C91">
        <w:rPr>
          <w:rFonts w:ascii="Cambria" w:hAnsi="Cambria"/>
          <w:b/>
          <w:sz w:val="24"/>
          <w:szCs w:val="24"/>
          <w:lang w:val="en-GB"/>
        </w:rPr>
        <w:t>183</w:t>
      </w:r>
      <w:r w:rsidRPr="00796C91">
        <w:rPr>
          <w:rFonts w:ascii="Cambria" w:hAnsi="Cambria"/>
          <w:sz w:val="24"/>
          <w:szCs w:val="24"/>
          <w:lang w:val="en-GB"/>
        </w:rPr>
        <w:t>(2), 315–326.</w:t>
      </w:r>
    </w:p>
    <w:p w14:paraId="4CBE948E"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Yao X, Liu Q (2006) Changes in morphological, photosynthetic and physiological responses of Mono Maple seedlings to enhanced UV-B and to nitrogen addition. </w:t>
      </w:r>
      <w:r w:rsidRPr="00796C91">
        <w:rPr>
          <w:rFonts w:ascii="Cambria" w:hAnsi="Cambria"/>
          <w:i/>
          <w:sz w:val="24"/>
          <w:szCs w:val="24"/>
          <w:lang w:val="en-GB"/>
        </w:rPr>
        <w:t>Plant Growth Regulation</w:t>
      </w:r>
      <w:r w:rsidRPr="00796C91">
        <w:rPr>
          <w:rFonts w:ascii="Cambria" w:hAnsi="Cambria"/>
          <w:sz w:val="24"/>
          <w:szCs w:val="24"/>
          <w:lang w:val="en-GB"/>
        </w:rPr>
        <w:t xml:space="preserve">, </w:t>
      </w:r>
      <w:r w:rsidRPr="00796C91">
        <w:rPr>
          <w:rFonts w:ascii="Cambria" w:hAnsi="Cambria"/>
          <w:b/>
          <w:sz w:val="24"/>
          <w:szCs w:val="24"/>
          <w:lang w:val="en-GB"/>
        </w:rPr>
        <w:t>50</w:t>
      </w:r>
      <w:r w:rsidRPr="00796C91">
        <w:rPr>
          <w:rFonts w:ascii="Cambria" w:hAnsi="Cambria"/>
          <w:sz w:val="24"/>
          <w:szCs w:val="24"/>
          <w:lang w:val="en-GB"/>
        </w:rPr>
        <w:t>, 165–177.</w:t>
      </w:r>
    </w:p>
    <w:p w14:paraId="4655F2C3"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Zeuthen J, Mikkelsen TN, Paludan‐Müller G, Ro‐Poulsen H (1997) Effects of increased UV‐B radiation and elevated levels of tropospheric ozone on physiological processes in European beech (</w:t>
      </w:r>
      <w:r w:rsidRPr="00796C91">
        <w:rPr>
          <w:rFonts w:ascii="Cambria" w:hAnsi="Cambria"/>
          <w:i/>
          <w:sz w:val="24"/>
          <w:szCs w:val="24"/>
          <w:lang w:val="en-GB"/>
        </w:rPr>
        <w:t>Fagus sylvatica</w:t>
      </w:r>
      <w:r w:rsidRPr="00796C91">
        <w:rPr>
          <w:rFonts w:ascii="Cambria" w:hAnsi="Cambria"/>
          <w:sz w:val="24"/>
          <w:szCs w:val="24"/>
          <w:lang w:val="en-GB"/>
        </w:rPr>
        <w:t xml:space="preserve">). </w:t>
      </w:r>
      <w:r w:rsidRPr="00796C91">
        <w:rPr>
          <w:rFonts w:ascii="Cambria" w:hAnsi="Cambria"/>
          <w:i/>
          <w:sz w:val="24"/>
          <w:szCs w:val="24"/>
          <w:lang w:val="en-GB"/>
        </w:rPr>
        <w:t>Physiologia Plantarum</w:t>
      </w:r>
      <w:r w:rsidRPr="00796C91">
        <w:rPr>
          <w:rFonts w:ascii="Cambria" w:hAnsi="Cambria"/>
          <w:sz w:val="24"/>
          <w:szCs w:val="24"/>
          <w:lang w:val="en-GB"/>
        </w:rPr>
        <w:t xml:space="preserve">, </w:t>
      </w:r>
      <w:r w:rsidRPr="00796C91">
        <w:rPr>
          <w:rFonts w:ascii="Cambria" w:hAnsi="Cambria"/>
          <w:b/>
          <w:sz w:val="24"/>
          <w:szCs w:val="24"/>
          <w:lang w:val="en-GB"/>
        </w:rPr>
        <w:t>100</w:t>
      </w:r>
      <w:r w:rsidRPr="00796C91">
        <w:rPr>
          <w:rFonts w:ascii="Cambria" w:hAnsi="Cambria"/>
          <w:sz w:val="24"/>
          <w:szCs w:val="24"/>
          <w:lang w:val="en-GB"/>
        </w:rPr>
        <w:t>(2), 281–290.</w:t>
      </w:r>
    </w:p>
    <w:p w14:paraId="6A4F013F"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Zhao C, Wang X, Wang X, Wu K, Li P, Chang N, Wang J, Wang F, Li J, Bi Y (2015) Glucose-6-phosphate dehydrogenase and alternative oxidase are involved in the cross tolerance of highland barley to salt stress and UV-B radiation. </w:t>
      </w:r>
      <w:r w:rsidRPr="00796C91">
        <w:rPr>
          <w:rFonts w:ascii="Cambria" w:hAnsi="Cambria"/>
          <w:i/>
          <w:sz w:val="24"/>
          <w:szCs w:val="24"/>
          <w:lang w:val="en-GB"/>
        </w:rPr>
        <w:t>Journal of Plant Physiology</w:t>
      </w:r>
      <w:r w:rsidRPr="00796C91">
        <w:rPr>
          <w:rFonts w:ascii="Cambria" w:hAnsi="Cambria"/>
          <w:sz w:val="24"/>
          <w:szCs w:val="24"/>
          <w:lang w:val="en-GB"/>
        </w:rPr>
        <w:t xml:space="preserve">, </w:t>
      </w:r>
      <w:r w:rsidRPr="00796C91">
        <w:rPr>
          <w:rFonts w:ascii="Cambria" w:hAnsi="Cambria"/>
          <w:b/>
          <w:sz w:val="24"/>
          <w:szCs w:val="24"/>
          <w:lang w:val="en-GB"/>
        </w:rPr>
        <w:t>181</w:t>
      </w:r>
      <w:r w:rsidRPr="00796C91">
        <w:rPr>
          <w:rFonts w:ascii="Cambria" w:hAnsi="Cambria"/>
          <w:sz w:val="24"/>
          <w:szCs w:val="24"/>
          <w:lang w:val="en-GB"/>
        </w:rPr>
        <w:t xml:space="preserve">, 83–95. </w:t>
      </w:r>
    </w:p>
    <w:p w14:paraId="73EFC8FE" w14:textId="77777777" w:rsidR="00BD1EB7" w:rsidRPr="00796C91" w:rsidRDefault="00BD1EB7" w:rsidP="00BD1EB7">
      <w:pPr>
        <w:rPr>
          <w:rFonts w:ascii="Cambria" w:hAnsi="Cambria"/>
          <w:sz w:val="24"/>
          <w:szCs w:val="24"/>
          <w:lang w:val="en-GB"/>
        </w:rPr>
      </w:pPr>
      <w:r w:rsidRPr="00796C91">
        <w:rPr>
          <w:rFonts w:ascii="Cambria" w:hAnsi="Cambria"/>
          <w:sz w:val="24"/>
          <w:szCs w:val="24"/>
          <w:lang w:val="en-GB"/>
        </w:rPr>
        <w:t xml:space="preserve">Zhu Y, Ge XM, Wu MM, Li X, He JM (2014) The role and interactions of cytosolic alkalization and hydrogen peroxide in ultraviolet B-induced stomatal closure in Arabidopsis. </w:t>
      </w:r>
      <w:r w:rsidRPr="00796C91">
        <w:rPr>
          <w:rFonts w:ascii="Cambria" w:hAnsi="Cambria"/>
          <w:i/>
          <w:sz w:val="24"/>
          <w:szCs w:val="24"/>
          <w:lang w:val="en-GB"/>
        </w:rPr>
        <w:t>Plant Science</w:t>
      </w:r>
      <w:r w:rsidRPr="00796C91">
        <w:rPr>
          <w:rFonts w:ascii="Cambria" w:hAnsi="Cambria"/>
          <w:sz w:val="24"/>
          <w:szCs w:val="24"/>
          <w:lang w:val="en-GB"/>
        </w:rPr>
        <w:t xml:space="preserve">, </w:t>
      </w:r>
      <w:r w:rsidRPr="00796C91">
        <w:rPr>
          <w:rFonts w:ascii="Cambria" w:hAnsi="Cambria"/>
          <w:b/>
          <w:sz w:val="24"/>
          <w:szCs w:val="24"/>
          <w:lang w:val="en-GB"/>
        </w:rPr>
        <w:t>215</w:t>
      </w:r>
      <w:r w:rsidRPr="00796C91">
        <w:rPr>
          <w:rFonts w:ascii="Cambria" w:hAnsi="Cambria"/>
          <w:sz w:val="24"/>
          <w:szCs w:val="24"/>
          <w:lang w:val="en-GB"/>
        </w:rPr>
        <w:t>, 84–90.</w:t>
      </w:r>
    </w:p>
    <w:p w14:paraId="625EE88A" w14:textId="77777777" w:rsidR="00A7027F" w:rsidRPr="00A7027F" w:rsidRDefault="00A7027F">
      <w:pPr>
        <w:rPr>
          <w:rFonts w:ascii="Cambria" w:hAnsi="Cambria"/>
          <w:sz w:val="24"/>
          <w:szCs w:val="24"/>
        </w:rPr>
      </w:pPr>
    </w:p>
    <w:p w14:paraId="6D5BF7A0" w14:textId="77777777" w:rsidR="00A7027F" w:rsidRDefault="00A7027F">
      <w:pPr>
        <w:rPr>
          <w:rFonts w:ascii="Cambria" w:hAnsi="Cambria"/>
          <w:b/>
          <w:sz w:val="24"/>
          <w:szCs w:val="24"/>
          <w:u w:val="single"/>
        </w:rPr>
      </w:pPr>
      <w:r>
        <w:rPr>
          <w:rFonts w:ascii="Cambria" w:hAnsi="Cambria"/>
          <w:b/>
          <w:sz w:val="24"/>
          <w:szCs w:val="24"/>
          <w:u w:val="single"/>
        </w:rPr>
        <w:br w:type="page"/>
      </w:r>
    </w:p>
    <w:p w14:paraId="75734450" w14:textId="5B715593" w:rsidR="0059115E" w:rsidRPr="0047068A" w:rsidRDefault="00AF752C" w:rsidP="0047068A">
      <w:pPr>
        <w:spacing w:after="0" w:line="360" w:lineRule="auto"/>
        <w:rPr>
          <w:rFonts w:ascii="Cambria" w:hAnsi="Cambria"/>
          <w:b/>
          <w:sz w:val="24"/>
          <w:szCs w:val="24"/>
          <w:u w:val="single"/>
        </w:rPr>
      </w:pPr>
      <w:r w:rsidRPr="0047068A">
        <w:rPr>
          <w:rFonts w:ascii="Cambria" w:hAnsi="Cambria"/>
          <w:b/>
          <w:sz w:val="24"/>
          <w:szCs w:val="24"/>
          <w:u w:val="single"/>
        </w:rPr>
        <w:lastRenderedPageBreak/>
        <w:t>Supplementa</w:t>
      </w:r>
      <w:r w:rsidR="00384079">
        <w:rPr>
          <w:rFonts w:ascii="Cambria" w:hAnsi="Cambria"/>
          <w:b/>
          <w:sz w:val="24"/>
          <w:szCs w:val="24"/>
          <w:u w:val="single"/>
        </w:rPr>
        <w:t>l</w:t>
      </w:r>
      <w:r w:rsidRPr="0047068A">
        <w:rPr>
          <w:rFonts w:ascii="Cambria" w:hAnsi="Cambria"/>
          <w:b/>
          <w:sz w:val="24"/>
          <w:szCs w:val="24"/>
          <w:u w:val="single"/>
        </w:rPr>
        <w:t xml:space="preserve"> </w:t>
      </w:r>
      <w:r w:rsidR="00DA6C4B" w:rsidRPr="0047068A">
        <w:rPr>
          <w:rFonts w:ascii="Cambria" w:hAnsi="Cambria"/>
          <w:b/>
          <w:sz w:val="24"/>
          <w:szCs w:val="24"/>
          <w:u w:val="single"/>
        </w:rPr>
        <w:t>figures</w:t>
      </w:r>
    </w:p>
    <w:p w14:paraId="1CFA42C4" w14:textId="2DB9812A" w:rsidR="00AF752C" w:rsidRPr="00DA6C4B" w:rsidRDefault="00DA6C4B" w:rsidP="0047068A">
      <w:pPr>
        <w:spacing w:after="0" w:line="360" w:lineRule="auto"/>
        <w:rPr>
          <w:rFonts w:ascii="Cambria" w:hAnsi="Cambria"/>
          <w:sz w:val="24"/>
          <w:szCs w:val="24"/>
        </w:rPr>
      </w:pPr>
      <w:r w:rsidRPr="0047068A">
        <w:rPr>
          <w:rFonts w:ascii="Cambria" w:hAnsi="Cambria"/>
          <w:noProof/>
          <w:sz w:val="24"/>
          <w:szCs w:val="24"/>
        </w:rPr>
        <w:drawing>
          <wp:inline distT="0" distB="0" distL="0" distR="0" wp14:anchorId="179384D6" wp14:editId="115BC6B5">
            <wp:extent cx="4572000" cy="2743200"/>
            <wp:effectExtent l="0" t="0" r="0" b="0"/>
            <wp:docPr id="5" name="Graf 5">
              <a:extLst xmlns:a="http://schemas.openxmlformats.org/drawingml/2006/main">
                <a:ext uri="{FF2B5EF4-FFF2-40B4-BE49-F238E27FC236}">
                  <a16:creationId xmlns:a16="http://schemas.microsoft.com/office/drawing/2014/main" id="{2BE9497A-E94C-4238-8AF9-C0450E44FA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7E0082F" w14:textId="69362092" w:rsidR="00AF752C" w:rsidRPr="0047068A" w:rsidRDefault="00AF752C" w:rsidP="0047068A">
      <w:pPr>
        <w:spacing w:after="0" w:line="360" w:lineRule="auto"/>
        <w:rPr>
          <w:rFonts w:ascii="Cambria" w:hAnsi="Cambria"/>
          <w:sz w:val="24"/>
          <w:szCs w:val="24"/>
        </w:rPr>
      </w:pPr>
      <w:r w:rsidRPr="0047068A">
        <w:rPr>
          <w:rFonts w:ascii="Cambria" w:hAnsi="Cambria"/>
          <w:b/>
          <w:sz w:val="24"/>
          <w:szCs w:val="24"/>
        </w:rPr>
        <w:t>Supplementa</w:t>
      </w:r>
      <w:r w:rsidR="00384079">
        <w:rPr>
          <w:rFonts w:ascii="Cambria" w:hAnsi="Cambria"/>
          <w:b/>
          <w:sz w:val="24"/>
          <w:szCs w:val="24"/>
        </w:rPr>
        <w:t>l</w:t>
      </w:r>
      <w:r w:rsidRPr="0047068A">
        <w:rPr>
          <w:rFonts w:ascii="Cambria" w:hAnsi="Cambria"/>
          <w:b/>
          <w:sz w:val="24"/>
          <w:szCs w:val="24"/>
        </w:rPr>
        <w:t xml:space="preserve"> Figure S1</w:t>
      </w:r>
      <w:r w:rsidR="00DA6C4B" w:rsidRPr="00DA6C4B">
        <w:rPr>
          <w:rFonts w:ascii="Cambria" w:hAnsi="Cambria"/>
          <w:b/>
          <w:sz w:val="24"/>
          <w:szCs w:val="24"/>
        </w:rPr>
        <w:t>:</w:t>
      </w:r>
      <w:r w:rsidRPr="0047068A">
        <w:rPr>
          <w:rFonts w:ascii="Cambria" w:hAnsi="Cambria"/>
          <w:sz w:val="24"/>
          <w:szCs w:val="24"/>
        </w:rPr>
        <w:t xml:space="preserve"> Number of publications as a function of publication date. </w:t>
      </w:r>
    </w:p>
    <w:p w14:paraId="4A6AB0EA" w14:textId="225EA31F" w:rsidR="00DA6C4B" w:rsidRPr="00DA6C4B" w:rsidRDefault="00DA6C4B" w:rsidP="0047068A">
      <w:pPr>
        <w:spacing w:after="0" w:line="360" w:lineRule="auto"/>
        <w:rPr>
          <w:rFonts w:ascii="Cambria" w:hAnsi="Cambria"/>
          <w:sz w:val="24"/>
          <w:szCs w:val="24"/>
        </w:rPr>
      </w:pPr>
    </w:p>
    <w:p w14:paraId="23A4A086" w14:textId="77777777" w:rsidR="00DA6C4B" w:rsidRPr="00DA6C4B" w:rsidRDefault="00DA6C4B" w:rsidP="0047068A">
      <w:pPr>
        <w:spacing w:after="0" w:line="360" w:lineRule="auto"/>
        <w:rPr>
          <w:rFonts w:ascii="Cambria" w:hAnsi="Cambria"/>
          <w:sz w:val="24"/>
          <w:szCs w:val="24"/>
        </w:rPr>
      </w:pPr>
    </w:p>
    <w:p w14:paraId="104FC8AA" w14:textId="6E262CEF" w:rsidR="00EB5500" w:rsidRPr="00DA6C4B" w:rsidRDefault="008777AD" w:rsidP="00993EAB">
      <w:pPr>
        <w:spacing w:after="0" w:line="360" w:lineRule="auto"/>
        <w:rPr>
          <w:rFonts w:ascii="Cambria" w:hAnsi="Cambria"/>
          <w:sz w:val="24"/>
          <w:szCs w:val="24"/>
          <w:lang w:val="en-GB"/>
        </w:rPr>
      </w:pPr>
      <w:r>
        <w:rPr>
          <w:noProof/>
        </w:rPr>
        <w:drawing>
          <wp:inline distT="0" distB="0" distL="0" distR="0" wp14:anchorId="0DA7DADD" wp14:editId="7B840615">
            <wp:extent cx="4572000" cy="2743200"/>
            <wp:effectExtent l="0" t="0" r="0" b="0"/>
            <wp:docPr id="6" name="Graf 6">
              <a:extLst xmlns:a="http://schemas.openxmlformats.org/drawingml/2006/main">
                <a:ext uri="{FF2B5EF4-FFF2-40B4-BE49-F238E27FC236}">
                  <a16:creationId xmlns:a16="http://schemas.microsoft.com/office/drawing/2014/main" id="{316CEF02-EAFB-4B68-B3F8-6084EE5D0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FD1CC17" w14:textId="4FF30324" w:rsidR="00EB5500" w:rsidRPr="00993EAB" w:rsidRDefault="008777AD" w:rsidP="00993EAB">
      <w:pPr>
        <w:spacing w:after="0" w:line="360" w:lineRule="auto"/>
        <w:jc w:val="both"/>
        <w:rPr>
          <w:rFonts w:ascii="Cambria" w:hAnsi="Cambria"/>
          <w:sz w:val="24"/>
          <w:szCs w:val="24"/>
        </w:rPr>
      </w:pPr>
      <w:r w:rsidRPr="00993EAB">
        <w:rPr>
          <w:rFonts w:ascii="Cambria" w:hAnsi="Cambria"/>
          <w:b/>
          <w:sz w:val="24"/>
          <w:szCs w:val="24"/>
        </w:rPr>
        <w:t>Supplementa</w:t>
      </w:r>
      <w:r w:rsidR="00384079">
        <w:rPr>
          <w:rFonts w:ascii="Cambria" w:hAnsi="Cambria"/>
          <w:b/>
          <w:sz w:val="24"/>
          <w:szCs w:val="24"/>
        </w:rPr>
        <w:t xml:space="preserve">l </w:t>
      </w:r>
      <w:r w:rsidR="00EB5500" w:rsidRPr="00993EAB">
        <w:rPr>
          <w:rFonts w:ascii="Cambria" w:hAnsi="Cambria"/>
          <w:b/>
          <w:sz w:val="24"/>
          <w:szCs w:val="24"/>
        </w:rPr>
        <w:t>Figure S2</w:t>
      </w:r>
      <w:r>
        <w:rPr>
          <w:rFonts w:ascii="Cambria" w:hAnsi="Cambria"/>
          <w:b/>
          <w:sz w:val="24"/>
          <w:szCs w:val="24"/>
        </w:rPr>
        <w:t>:</w:t>
      </w:r>
      <w:r w:rsidRPr="00993EAB">
        <w:rPr>
          <w:rFonts w:ascii="Cambria" w:hAnsi="Cambria"/>
          <w:sz w:val="24"/>
          <w:szCs w:val="24"/>
        </w:rPr>
        <w:t xml:space="preserve"> </w:t>
      </w:r>
      <w:r w:rsidR="00111778">
        <w:rPr>
          <w:rFonts w:ascii="Cambria" w:hAnsi="Cambria"/>
          <w:sz w:val="24"/>
          <w:szCs w:val="24"/>
        </w:rPr>
        <w:t xml:space="preserve">Ultraviolet radiation conditions of case studies. </w:t>
      </w:r>
      <w:r w:rsidR="00111778" w:rsidRPr="00CE2572">
        <w:rPr>
          <w:rFonts w:ascii="Cambria" w:hAnsi="Cambria"/>
          <w:sz w:val="24"/>
          <w:szCs w:val="24"/>
          <w:lang w:val="en-GB"/>
        </w:rPr>
        <w:t>UV exclusion</w:t>
      </w:r>
      <w:r w:rsidR="00111778" w:rsidRPr="0002045B">
        <w:rPr>
          <w:rFonts w:ascii="Cambria" w:hAnsi="Cambria"/>
          <w:sz w:val="24"/>
          <w:szCs w:val="24"/>
          <w:lang w:val="en-GB"/>
        </w:rPr>
        <w:t xml:space="preserve"> </w:t>
      </w:r>
      <w:r w:rsidR="00111778">
        <w:rPr>
          <w:rFonts w:ascii="Cambria" w:hAnsi="Cambria"/>
          <w:sz w:val="24"/>
          <w:szCs w:val="24"/>
          <w:lang w:val="en-GB"/>
        </w:rPr>
        <w:t xml:space="preserve">(Ex; white column) and </w:t>
      </w:r>
      <w:r w:rsidR="00111778" w:rsidRPr="0002045B">
        <w:rPr>
          <w:rFonts w:ascii="Cambria" w:hAnsi="Cambria"/>
          <w:sz w:val="24"/>
          <w:szCs w:val="24"/>
          <w:lang w:val="en-GB"/>
        </w:rPr>
        <w:t>UV supplementation</w:t>
      </w:r>
      <w:r w:rsidR="00111778">
        <w:rPr>
          <w:rFonts w:ascii="Cambria" w:hAnsi="Cambria"/>
          <w:sz w:val="24"/>
          <w:szCs w:val="24"/>
        </w:rPr>
        <w:t xml:space="preserve"> experiments (Sup; grey columns) are shown. </w:t>
      </w:r>
      <w:r w:rsidR="00111778" w:rsidRPr="00287A08">
        <w:rPr>
          <w:rFonts w:ascii="Cambria" w:hAnsi="Cambria"/>
          <w:sz w:val="24"/>
          <w:szCs w:val="24"/>
          <w:lang w:val="en-GB"/>
        </w:rPr>
        <w:t xml:space="preserve">aUV </w:t>
      </w:r>
      <w:r w:rsidR="00111778">
        <w:rPr>
          <w:rFonts w:ascii="Cambria" w:hAnsi="Cambria"/>
          <w:sz w:val="24"/>
          <w:szCs w:val="24"/>
          <w:lang w:val="en-GB"/>
        </w:rPr>
        <w:t xml:space="preserve">refers to </w:t>
      </w:r>
      <w:r w:rsidR="00111778" w:rsidRPr="00287A08">
        <w:rPr>
          <w:rFonts w:ascii="Cambria" w:hAnsi="Cambria"/>
          <w:sz w:val="24"/>
          <w:szCs w:val="24"/>
          <w:lang w:val="en-GB"/>
        </w:rPr>
        <w:t xml:space="preserve">ambient UV </w:t>
      </w:r>
      <w:r w:rsidR="00111778">
        <w:rPr>
          <w:rFonts w:ascii="Cambria" w:hAnsi="Cambria"/>
          <w:sz w:val="24"/>
          <w:szCs w:val="24"/>
          <w:lang w:val="en-GB"/>
        </w:rPr>
        <w:t>intensity</w:t>
      </w:r>
      <w:r w:rsidR="00B149BE">
        <w:rPr>
          <w:rFonts w:ascii="Cambria" w:hAnsi="Cambria"/>
          <w:sz w:val="24"/>
          <w:szCs w:val="24"/>
          <w:lang w:val="en-GB"/>
        </w:rPr>
        <w:t xml:space="preserve"> which is </w:t>
      </w:r>
      <w:r w:rsidR="00111778" w:rsidRPr="00287A08">
        <w:rPr>
          <w:rFonts w:ascii="Cambria" w:hAnsi="Cambria"/>
          <w:sz w:val="24"/>
          <w:szCs w:val="24"/>
          <w:lang w:val="en-GB"/>
        </w:rPr>
        <w:t>relevant only for the “exclusion type” of the experiment</w:t>
      </w:r>
      <w:r w:rsidR="00B149BE">
        <w:rPr>
          <w:rFonts w:ascii="Cambria" w:hAnsi="Cambria"/>
          <w:sz w:val="24"/>
          <w:szCs w:val="24"/>
          <w:lang w:val="en-GB"/>
        </w:rPr>
        <w:t>s. T</w:t>
      </w:r>
      <w:r w:rsidR="00B149BE">
        <w:rPr>
          <w:rFonts w:ascii="Cambria" w:hAnsi="Cambria"/>
          <w:sz w:val="24"/>
          <w:szCs w:val="24"/>
        </w:rPr>
        <w:t>he</w:t>
      </w:r>
      <w:r w:rsidR="00EB5500" w:rsidRPr="00993EAB">
        <w:rPr>
          <w:rFonts w:ascii="Cambria" w:hAnsi="Cambria"/>
          <w:sz w:val="24"/>
          <w:szCs w:val="24"/>
        </w:rPr>
        <w:t xml:space="preserve"> </w:t>
      </w:r>
      <w:r w:rsidR="00111778">
        <w:rPr>
          <w:rFonts w:ascii="Cambria" w:hAnsi="Cambria"/>
          <w:sz w:val="24"/>
          <w:szCs w:val="24"/>
        </w:rPr>
        <w:t>level</w:t>
      </w:r>
      <w:r w:rsidR="00B149BE">
        <w:rPr>
          <w:rFonts w:ascii="Cambria" w:hAnsi="Cambria"/>
          <w:sz w:val="24"/>
          <w:szCs w:val="24"/>
        </w:rPr>
        <w:t>s</w:t>
      </w:r>
      <w:r w:rsidR="00111778">
        <w:rPr>
          <w:rFonts w:ascii="Cambria" w:hAnsi="Cambria"/>
          <w:sz w:val="24"/>
          <w:szCs w:val="24"/>
        </w:rPr>
        <w:t xml:space="preserve"> of </w:t>
      </w:r>
      <w:r w:rsidR="00EB5500" w:rsidRPr="00993EAB">
        <w:rPr>
          <w:rFonts w:ascii="Cambria" w:hAnsi="Cambria"/>
          <w:sz w:val="24"/>
          <w:szCs w:val="24"/>
        </w:rPr>
        <w:t>UV dose</w:t>
      </w:r>
      <w:r w:rsidR="00B149BE">
        <w:rPr>
          <w:rFonts w:ascii="Cambria" w:hAnsi="Cambria"/>
          <w:sz w:val="24"/>
          <w:szCs w:val="24"/>
        </w:rPr>
        <w:t xml:space="preserve"> applied in </w:t>
      </w:r>
      <w:r w:rsidR="00A7027F">
        <w:rPr>
          <w:rFonts w:ascii="Cambria" w:hAnsi="Cambria"/>
          <w:sz w:val="24"/>
          <w:szCs w:val="24"/>
        </w:rPr>
        <w:t xml:space="preserve">the </w:t>
      </w:r>
      <w:r w:rsidR="00B149BE">
        <w:rPr>
          <w:rFonts w:ascii="Cambria" w:hAnsi="Cambria"/>
          <w:sz w:val="24"/>
          <w:szCs w:val="24"/>
        </w:rPr>
        <w:t xml:space="preserve">“supplementation type” of experiments were </w:t>
      </w:r>
      <w:r w:rsidR="00A7027F">
        <w:rPr>
          <w:rFonts w:ascii="Cambria" w:hAnsi="Cambria"/>
          <w:sz w:val="24"/>
          <w:szCs w:val="24"/>
        </w:rPr>
        <w:t xml:space="preserve">grouped as </w:t>
      </w:r>
      <w:r w:rsidR="00B149BE">
        <w:rPr>
          <w:rFonts w:ascii="Cambria" w:hAnsi="Cambria"/>
          <w:sz w:val="24"/>
          <w:szCs w:val="24"/>
        </w:rPr>
        <w:t>Su</w:t>
      </w:r>
      <w:r w:rsidR="00111778" w:rsidRPr="00993EAB">
        <w:rPr>
          <w:rFonts w:ascii="Cambria" w:hAnsi="Cambria"/>
          <w:sz w:val="24"/>
          <w:szCs w:val="24"/>
          <w:lang w:val="en-GB"/>
        </w:rPr>
        <w:t>p_Low</w:t>
      </w:r>
      <w:r w:rsidR="00B149BE">
        <w:rPr>
          <w:rFonts w:ascii="Cambria" w:hAnsi="Cambria"/>
          <w:sz w:val="24"/>
          <w:szCs w:val="24"/>
          <w:lang w:val="en-GB"/>
        </w:rPr>
        <w:t xml:space="preserve"> (</w:t>
      </w:r>
      <w:r w:rsidR="00111778" w:rsidRPr="00993EAB">
        <w:rPr>
          <w:rFonts w:ascii="Cambria" w:hAnsi="Cambria"/>
          <w:sz w:val="24"/>
          <w:szCs w:val="24"/>
          <w:lang w:val="en-GB"/>
        </w:rPr>
        <w:t>below 5 kJ m</w:t>
      </w:r>
      <w:r w:rsidR="00111778" w:rsidRPr="00993EAB">
        <w:rPr>
          <w:rFonts w:ascii="Cambria" w:hAnsi="Cambria"/>
          <w:sz w:val="24"/>
          <w:szCs w:val="24"/>
          <w:vertAlign w:val="superscript"/>
          <w:lang w:val="en-GB"/>
        </w:rPr>
        <w:t>-2</w:t>
      </w:r>
      <w:r w:rsidR="00111778" w:rsidRPr="00993EAB">
        <w:rPr>
          <w:rFonts w:ascii="Cambria" w:hAnsi="Cambria"/>
          <w:sz w:val="24"/>
          <w:szCs w:val="24"/>
          <w:lang w:val="en-GB"/>
        </w:rPr>
        <w:t xml:space="preserve"> day</w:t>
      </w:r>
      <w:r w:rsidR="00111778" w:rsidRPr="00993EAB">
        <w:rPr>
          <w:rFonts w:ascii="Cambria" w:hAnsi="Cambria"/>
          <w:sz w:val="24"/>
          <w:szCs w:val="24"/>
          <w:vertAlign w:val="superscript"/>
          <w:lang w:val="en-GB"/>
        </w:rPr>
        <w:t>-1</w:t>
      </w:r>
      <w:r w:rsidR="00B149BE">
        <w:rPr>
          <w:rFonts w:ascii="Cambria" w:hAnsi="Cambria"/>
          <w:sz w:val="24"/>
          <w:szCs w:val="24"/>
          <w:lang w:val="en-GB"/>
        </w:rPr>
        <w:t>),</w:t>
      </w:r>
      <w:r w:rsidR="00111778" w:rsidRPr="00993EAB">
        <w:rPr>
          <w:rFonts w:ascii="Cambria" w:hAnsi="Cambria"/>
          <w:sz w:val="24"/>
          <w:szCs w:val="24"/>
          <w:lang w:val="en-GB"/>
        </w:rPr>
        <w:t xml:space="preserve"> Sup_Mid </w:t>
      </w:r>
      <w:r w:rsidR="00B149BE">
        <w:rPr>
          <w:rFonts w:ascii="Cambria" w:hAnsi="Cambria"/>
          <w:sz w:val="24"/>
          <w:szCs w:val="24"/>
          <w:lang w:val="en-GB"/>
        </w:rPr>
        <w:t>(be</w:t>
      </w:r>
      <w:r w:rsidR="00111778" w:rsidRPr="00993EAB">
        <w:rPr>
          <w:rFonts w:ascii="Cambria" w:hAnsi="Cambria"/>
          <w:sz w:val="24"/>
          <w:szCs w:val="24"/>
          <w:lang w:val="en-GB"/>
        </w:rPr>
        <w:t>tween 5 and 10 kJ m</w:t>
      </w:r>
      <w:r w:rsidR="00111778" w:rsidRPr="00993EAB">
        <w:rPr>
          <w:rFonts w:ascii="Cambria" w:hAnsi="Cambria"/>
          <w:sz w:val="24"/>
          <w:szCs w:val="24"/>
          <w:vertAlign w:val="superscript"/>
          <w:lang w:val="en-GB"/>
        </w:rPr>
        <w:t>-2</w:t>
      </w:r>
      <w:r w:rsidR="00111778" w:rsidRPr="00993EAB">
        <w:rPr>
          <w:rFonts w:ascii="Cambria" w:hAnsi="Cambria"/>
          <w:sz w:val="24"/>
          <w:szCs w:val="24"/>
          <w:lang w:val="en-GB"/>
        </w:rPr>
        <w:t xml:space="preserve"> day</w:t>
      </w:r>
      <w:r w:rsidR="00111778" w:rsidRPr="00993EAB">
        <w:rPr>
          <w:rFonts w:ascii="Cambria" w:hAnsi="Cambria"/>
          <w:sz w:val="24"/>
          <w:szCs w:val="24"/>
          <w:vertAlign w:val="superscript"/>
          <w:lang w:val="en-GB"/>
        </w:rPr>
        <w:t>-1</w:t>
      </w:r>
      <w:r w:rsidR="00B149BE">
        <w:rPr>
          <w:rFonts w:ascii="Cambria" w:hAnsi="Cambria"/>
          <w:sz w:val="24"/>
          <w:szCs w:val="24"/>
          <w:lang w:val="en-GB"/>
        </w:rPr>
        <w:t>), and</w:t>
      </w:r>
      <w:r w:rsidR="00111778" w:rsidRPr="00993EAB">
        <w:rPr>
          <w:rFonts w:ascii="Cambria" w:hAnsi="Cambria"/>
          <w:sz w:val="24"/>
          <w:szCs w:val="24"/>
          <w:lang w:val="en-GB"/>
        </w:rPr>
        <w:t xml:space="preserve"> Sup_High </w:t>
      </w:r>
      <w:r w:rsidR="00B149BE">
        <w:rPr>
          <w:rFonts w:ascii="Cambria" w:hAnsi="Cambria"/>
          <w:sz w:val="24"/>
          <w:szCs w:val="24"/>
          <w:lang w:val="en-GB"/>
        </w:rPr>
        <w:t>(</w:t>
      </w:r>
      <w:r w:rsidR="00111778" w:rsidRPr="00993EAB">
        <w:rPr>
          <w:rFonts w:ascii="Cambria" w:hAnsi="Cambria"/>
          <w:sz w:val="24"/>
          <w:szCs w:val="24"/>
          <w:lang w:val="en-GB"/>
        </w:rPr>
        <w:t>above 10 kJ m</w:t>
      </w:r>
      <w:r w:rsidR="00111778" w:rsidRPr="00993EAB">
        <w:rPr>
          <w:rFonts w:ascii="Cambria" w:hAnsi="Cambria"/>
          <w:sz w:val="24"/>
          <w:szCs w:val="24"/>
          <w:vertAlign w:val="superscript"/>
          <w:lang w:val="en-GB"/>
        </w:rPr>
        <w:t>-2</w:t>
      </w:r>
      <w:r w:rsidR="00111778" w:rsidRPr="00993EAB">
        <w:rPr>
          <w:rFonts w:ascii="Cambria" w:hAnsi="Cambria"/>
          <w:sz w:val="24"/>
          <w:szCs w:val="24"/>
          <w:lang w:val="en-GB"/>
        </w:rPr>
        <w:t xml:space="preserve"> day</w:t>
      </w:r>
      <w:r w:rsidR="00111778" w:rsidRPr="00993EAB">
        <w:rPr>
          <w:rFonts w:ascii="Cambria" w:hAnsi="Cambria"/>
          <w:sz w:val="24"/>
          <w:szCs w:val="24"/>
          <w:vertAlign w:val="superscript"/>
          <w:lang w:val="en-GB"/>
        </w:rPr>
        <w:t>-1</w:t>
      </w:r>
      <w:r w:rsidR="00B149BE">
        <w:rPr>
          <w:rFonts w:ascii="Cambria" w:hAnsi="Cambria"/>
          <w:sz w:val="24"/>
          <w:szCs w:val="24"/>
          <w:lang w:val="en-GB"/>
        </w:rPr>
        <w:t xml:space="preserve">). NotDef – refers to studies where UV dose in </w:t>
      </w:r>
      <w:r w:rsidR="00B149BE" w:rsidRPr="004806C0">
        <w:rPr>
          <w:rFonts w:ascii="Cambria" w:hAnsi="Cambria"/>
          <w:sz w:val="24"/>
          <w:szCs w:val="24"/>
          <w:lang w:val="en-GB"/>
        </w:rPr>
        <w:t>kJ m</w:t>
      </w:r>
      <w:r w:rsidR="00B149BE" w:rsidRPr="004806C0">
        <w:rPr>
          <w:rFonts w:ascii="Cambria" w:hAnsi="Cambria"/>
          <w:sz w:val="24"/>
          <w:szCs w:val="24"/>
          <w:vertAlign w:val="superscript"/>
          <w:lang w:val="en-GB"/>
        </w:rPr>
        <w:t>-2</w:t>
      </w:r>
      <w:r w:rsidR="00B149BE" w:rsidRPr="004806C0">
        <w:rPr>
          <w:rFonts w:ascii="Cambria" w:hAnsi="Cambria"/>
          <w:sz w:val="24"/>
          <w:szCs w:val="24"/>
          <w:lang w:val="en-GB"/>
        </w:rPr>
        <w:t xml:space="preserve"> day</w:t>
      </w:r>
      <w:r w:rsidR="00B149BE" w:rsidRPr="004806C0">
        <w:rPr>
          <w:rFonts w:ascii="Cambria" w:hAnsi="Cambria"/>
          <w:sz w:val="24"/>
          <w:szCs w:val="24"/>
          <w:vertAlign w:val="superscript"/>
          <w:lang w:val="en-GB"/>
        </w:rPr>
        <w:t>-1</w:t>
      </w:r>
      <w:r w:rsidR="00B149BE" w:rsidRPr="00993EAB">
        <w:rPr>
          <w:rFonts w:ascii="Cambria" w:hAnsi="Cambria"/>
          <w:sz w:val="24"/>
          <w:szCs w:val="24"/>
          <w:lang w:val="en-GB"/>
        </w:rPr>
        <w:t xml:space="preserve"> </w:t>
      </w:r>
      <w:r w:rsidR="00B149BE">
        <w:rPr>
          <w:rFonts w:ascii="Cambria" w:hAnsi="Cambria"/>
          <w:sz w:val="24"/>
          <w:szCs w:val="24"/>
          <w:lang w:val="en-GB"/>
        </w:rPr>
        <w:t>was not defined.</w:t>
      </w:r>
      <w:r w:rsidR="00111778" w:rsidRPr="00993EAB">
        <w:rPr>
          <w:rFonts w:ascii="Cambria" w:hAnsi="Cambria"/>
          <w:sz w:val="24"/>
          <w:szCs w:val="24"/>
          <w:lang w:val="en-GB"/>
        </w:rPr>
        <w:t xml:space="preserve"> </w:t>
      </w:r>
    </w:p>
    <w:p w14:paraId="0CBFF789" w14:textId="77777777" w:rsidR="00750D76" w:rsidRPr="00DA6C4B" w:rsidRDefault="00750D76" w:rsidP="00993EAB">
      <w:pPr>
        <w:spacing w:after="0" w:line="360" w:lineRule="auto"/>
        <w:rPr>
          <w:rFonts w:ascii="Cambria" w:hAnsi="Cambria"/>
          <w:sz w:val="24"/>
          <w:szCs w:val="24"/>
        </w:rPr>
      </w:pPr>
    </w:p>
    <w:p w14:paraId="1D3F118C" w14:textId="33C6C192" w:rsidR="003051B9" w:rsidRPr="00DA6C4B" w:rsidRDefault="00EB7A29" w:rsidP="0047068A">
      <w:pPr>
        <w:spacing w:after="0" w:line="360" w:lineRule="auto"/>
        <w:rPr>
          <w:rFonts w:ascii="Cambria" w:hAnsi="Cambria"/>
          <w:sz w:val="24"/>
          <w:szCs w:val="24"/>
          <w:lang w:val="en-GB"/>
        </w:rPr>
      </w:pPr>
      <w:r>
        <w:rPr>
          <w:rFonts w:ascii="Cambria" w:hAnsi="Cambria"/>
          <w:noProof/>
          <w:sz w:val="24"/>
          <w:szCs w:val="24"/>
          <w:lang w:val="en-GB"/>
        </w:rPr>
        <w:lastRenderedPageBreak/>
        <w:drawing>
          <wp:inline distT="0" distB="0" distL="0" distR="0" wp14:anchorId="342E453D" wp14:editId="3C3AFDF9">
            <wp:extent cx="3944620" cy="316992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44620" cy="3169920"/>
                    </a:xfrm>
                    <a:prstGeom prst="rect">
                      <a:avLst/>
                    </a:prstGeom>
                    <a:noFill/>
                  </pic:spPr>
                </pic:pic>
              </a:graphicData>
            </a:graphic>
          </wp:inline>
        </w:drawing>
      </w:r>
    </w:p>
    <w:p w14:paraId="1790DDAA" w14:textId="28701AEE" w:rsidR="003051B9" w:rsidRPr="0047068A" w:rsidRDefault="00EB7A29" w:rsidP="0047068A">
      <w:pPr>
        <w:spacing w:after="0" w:line="360" w:lineRule="auto"/>
        <w:rPr>
          <w:rFonts w:ascii="Cambria" w:hAnsi="Cambria"/>
          <w:bCs/>
          <w:sz w:val="24"/>
          <w:szCs w:val="24"/>
          <w:lang w:val="en-GB"/>
        </w:rPr>
      </w:pPr>
      <w:r w:rsidRPr="0047068A">
        <w:rPr>
          <w:rFonts w:ascii="Cambria" w:hAnsi="Cambria"/>
          <w:b/>
          <w:bCs/>
          <w:sz w:val="24"/>
          <w:szCs w:val="24"/>
          <w:lang w:val="en-GB"/>
        </w:rPr>
        <w:t>Supplementa</w:t>
      </w:r>
      <w:r w:rsidR="00384079">
        <w:rPr>
          <w:rFonts w:ascii="Cambria" w:hAnsi="Cambria"/>
          <w:b/>
          <w:bCs/>
          <w:sz w:val="24"/>
          <w:szCs w:val="24"/>
          <w:lang w:val="en-GB"/>
        </w:rPr>
        <w:t>l</w:t>
      </w:r>
      <w:r w:rsidRPr="0047068A">
        <w:rPr>
          <w:rFonts w:ascii="Cambria" w:hAnsi="Cambria"/>
          <w:b/>
          <w:bCs/>
          <w:sz w:val="24"/>
          <w:szCs w:val="24"/>
          <w:lang w:val="en-GB"/>
        </w:rPr>
        <w:t xml:space="preserve"> </w:t>
      </w:r>
      <w:r w:rsidR="003051B9" w:rsidRPr="0047068A">
        <w:rPr>
          <w:rFonts w:ascii="Cambria" w:hAnsi="Cambria"/>
          <w:b/>
          <w:bCs/>
          <w:sz w:val="24"/>
          <w:szCs w:val="24"/>
          <w:lang w:val="en-GB"/>
        </w:rPr>
        <w:t>Figure S3</w:t>
      </w:r>
      <w:r w:rsidRPr="0047068A">
        <w:rPr>
          <w:rFonts w:ascii="Cambria" w:hAnsi="Cambria"/>
          <w:b/>
          <w:bCs/>
          <w:sz w:val="24"/>
          <w:szCs w:val="24"/>
          <w:lang w:val="en-GB"/>
        </w:rPr>
        <w:t>:</w:t>
      </w:r>
      <w:r w:rsidR="003051B9" w:rsidRPr="0047068A">
        <w:rPr>
          <w:rFonts w:ascii="Cambria" w:hAnsi="Cambria"/>
          <w:bCs/>
          <w:sz w:val="24"/>
          <w:szCs w:val="24"/>
          <w:lang w:val="en-GB"/>
        </w:rPr>
        <w:t xml:space="preserve"> </w:t>
      </w:r>
      <w:r w:rsidR="005844C1">
        <w:rPr>
          <w:rFonts w:ascii="Cambria" w:hAnsi="Cambria"/>
          <w:bCs/>
          <w:sz w:val="24"/>
          <w:szCs w:val="24"/>
          <w:lang w:val="en-GB"/>
        </w:rPr>
        <w:t>Relationship between UV-induced changes in l</w:t>
      </w:r>
      <w:r w:rsidR="003051B9" w:rsidRPr="0047068A">
        <w:rPr>
          <w:rFonts w:ascii="Cambria" w:hAnsi="Cambria"/>
          <w:bCs/>
          <w:sz w:val="24"/>
          <w:szCs w:val="24"/>
          <w:lang w:val="en-GB"/>
        </w:rPr>
        <w:t xml:space="preserve">eaf area </w:t>
      </w:r>
      <w:r w:rsidR="005844C1">
        <w:rPr>
          <w:rFonts w:ascii="Cambria" w:hAnsi="Cambria"/>
          <w:bCs/>
          <w:sz w:val="24"/>
          <w:szCs w:val="24"/>
          <w:lang w:val="en-GB"/>
        </w:rPr>
        <w:t xml:space="preserve">and </w:t>
      </w:r>
      <w:r w:rsidR="003051B9" w:rsidRPr="0047068A">
        <w:rPr>
          <w:rFonts w:ascii="Cambria" w:hAnsi="Cambria"/>
          <w:bCs/>
          <w:sz w:val="24"/>
          <w:szCs w:val="24"/>
          <w:lang w:val="en-GB"/>
        </w:rPr>
        <w:t>stomatal size</w:t>
      </w:r>
      <w:r w:rsidR="005844C1">
        <w:rPr>
          <w:rFonts w:ascii="Cambria" w:hAnsi="Cambria"/>
          <w:bCs/>
          <w:sz w:val="24"/>
          <w:szCs w:val="24"/>
          <w:lang w:val="en-GB"/>
        </w:rPr>
        <w:t xml:space="preserve">. The red line indicates a 1:1 correlation. </w:t>
      </w:r>
    </w:p>
    <w:p w14:paraId="6CAAC1C7" w14:textId="77777777" w:rsidR="00750D76" w:rsidRPr="00DA6C4B" w:rsidRDefault="00750D76" w:rsidP="0047068A">
      <w:pPr>
        <w:spacing w:after="0" w:line="360" w:lineRule="auto"/>
        <w:rPr>
          <w:rFonts w:ascii="Cambria" w:hAnsi="Cambria"/>
          <w:sz w:val="24"/>
          <w:szCs w:val="24"/>
        </w:rPr>
      </w:pPr>
    </w:p>
    <w:p w14:paraId="3315D32A" w14:textId="77777777" w:rsidR="00750D76" w:rsidRPr="00DA6C4B" w:rsidRDefault="00750D76" w:rsidP="0047068A">
      <w:pPr>
        <w:spacing w:after="0" w:line="360" w:lineRule="auto"/>
        <w:rPr>
          <w:rFonts w:ascii="Cambria" w:hAnsi="Cambria"/>
          <w:sz w:val="24"/>
          <w:szCs w:val="24"/>
        </w:rPr>
      </w:pPr>
    </w:p>
    <w:p w14:paraId="2856F7C3" w14:textId="4221C9A1" w:rsidR="0082678B" w:rsidRPr="00DA6C4B" w:rsidRDefault="00A7027F" w:rsidP="00A7027F">
      <w:pPr>
        <w:spacing w:after="0" w:line="360" w:lineRule="auto"/>
        <w:rPr>
          <w:rFonts w:ascii="Cambria" w:hAnsi="Cambria"/>
          <w:sz w:val="24"/>
          <w:szCs w:val="24"/>
          <w:lang w:val="en-GB"/>
        </w:rPr>
      </w:pPr>
      <w:r>
        <w:rPr>
          <w:rFonts w:ascii="Cambria" w:hAnsi="Cambria"/>
          <w:noProof/>
          <w:sz w:val="24"/>
          <w:szCs w:val="24"/>
          <w:lang w:val="en-GB"/>
        </w:rPr>
        <w:drawing>
          <wp:inline distT="0" distB="0" distL="0" distR="0" wp14:anchorId="1340FF0A" wp14:editId="04927008">
            <wp:extent cx="5747385" cy="1960819"/>
            <wp:effectExtent l="0" t="0" r="5715"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86893" cy="1974298"/>
                    </a:xfrm>
                    <a:prstGeom prst="rect">
                      <a:avLst/>
                    </a:prstGeom>
                    <a:noFill/>
                  </pic:spPr>
                </pic:pic>
              </a:graphicData>
            </a:graphic>
          </wp:inline>
        </w:drawing>
      </w:r>
    </w:p>
    <w:p w14:paraId="2B6BAB10" w14:textId="6B0A55CB" w:rsidR="0082678B" w:rsidRPr="00A7027F" w:rsidRDefault="00A7027F" w:rsidP="00A7027F">
      <w:pPr>
        <w:spacing w:after="0" w:line="360" w:lineRule="auto"/>
        <w:rPr>
          <w:rFonts w:ascii="Cambria" w:hAnsi="Cambria"/>
          <w:sz w:val="24"/>
          <w:szCs w:val="24"/>
        </w:rPr>
      </w:pPr>
      <w:r w:rsidRPr="00A7027F">
        <w:rPr>
          <w:rFonts w:ascii="Cambria" w:hAnsi="Cambria"/>
          <w:b/>
          <w:sz w:val="24"/>
          <w:szCs w:val="24"/>
        </w:rPr>
        <w:t>Supplementa</w:t>
      </w:r>
      <w:r w:rsidR="00384079">
        <w:rPr>
          <w:rFonts w:ascii="Cambria" w:hAnsi="Cambria"/>
          <w:b/>
          <w:sz w:val="24"/>
          <w:szCs w:val="24"/>
        </w:rPr>
        <w:t>l</w:t>
      </w:r>
      <w:r w:rsidRPr="00A7027F">
        <w:rPr>
          <w:rFonts w:ascii="Cambria" w:hAnsi="Cambria"/>
          <w:b/>
          <w:sz w:val="24"/>
          <w:szCs w:val="24"/>
        </w:rPr>
        <w:t xml:space="preserve"> </w:t>
      </w:r>
      <w:r w:rsidR="0082678B" w:rsidRPr="00A7027F">
        <w:rPr>
          <w:rFonts w:ascii="Cambria" w:hAnsi="Cambria"/>
          <w:b/>
          <w:sz w:val="24"/>
          <w:szCs w:val="24"/>
        </w:rPr>
        <w:t xml:space="preserve">Figure </w:t>
      </w:r>
      <w:r w:rsidRPr="00A7027F">
        <w:rPr>
          <w:rFonts w:ascii="Cambria" w:hAnsi="Cambria"/>
          <w:b/>
          <w:sz w:val="24"/>
          <w:szCs w:val="24"/>
        </w:rPr>
        <w:t>S4:</w:t>
      </w:r>
      <w:r>
        <w:rPr>
          <w:rFonts w:ascii="Cambria" w:hAnsi="Cambria"/>
          <w:sz w:val="24"/>
          <w:szCs w:val="24"/>
        </w:rPr>
        <w:t xml:space="preserve"> Relationship between UV-induced changes in stomatal density and leaf area. Available data were categorized according to growth environment (panel A) and the level of UV dose applied (panel B). See the main text or Supplementa</w:t>
      </w:r>
      <w:r w:rsidR="00384079">
        <w:rPr>
          <w:rFonts w:ascii="Cambria" w:hAnsi="Cambria"/>
          <w:sz w:val="24"/>
          <w:szCs w:val="24"/>
        </w:rPr>
        <w:t>l</w:t>
      </w:r>
      <w:r>
        <w:rPr>
          <w:rFonts w:ascii="Cambria" w:hAnsi="Cambria"/>
          <w:sz w:val="24"/>
          <w:szCs w:val="24"/>
        </w:rPr>
        <w:t xml:space="preserve"> Figure S2 for details. </w:t>
      </w:r>
    </w:p>
    <w:p w14:paraId="3A14BCEB" w14:textId="77777777" w:rsidR="00750D76" w:rsidRPr="00DA6C4B" w:rsidRDefault="00750D76" w:rsidP="0047068A">
      <w:pPr>
        <w:spacing w:after="0" w:line="360" w:lineRule="auto"/>
        <w:rPr>
          <w:rFonts w:ascii="Cambria" w:hAnsi="Cambria"/>
          <w:sz w:val="24"/>
          <w:szCs w:val="24"/>
        </w:rPr>
      </w:pPr>
    </w:p>
    <w:sectPr w:rsidR="00750D76" w:rsidRPr="00DA6C4B" w:rsidSect="00993EAB">
      <w:pgSz w:w="11906" w:h="16838"/>
      <w:pgMar w:top="1440" w:right="1440" w:bottom="1440" w:left="1440" w:header="708" w:footer="708" w:gutter="0"/>
      <w:lnNumType w:countBy="1" w:restart="continuou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315943" w16cex:dateUtc="2023-10-30T09:51:00Z"/>
  <w16cex:commentExtensible w16cex:durableId="1B3AA7FD" w16cex:dateUtc="2023-10-30T10:42:00Z"/>
  <w16cex:commentExtensible w16cex:durableId="735D20AB" w16cex:dateUtc="2023-10-30T09:57:00Z"/>
  <w16cex:commentExtensible w16cex:durableId="0794A90A" w16cex:dateUtc="2023-10-30T10:02:00Z"/>
  <w16cex:commentExtensible w16cex:durableId="346BCBA6" w16cex:dateUtc="2023-10-30T10:25:00Z"/>
  <w16cex:commentExtensible w16cex:durableId="70A416EC" w16cex:dateUtc="2023-10-30T10:34:00Z"/>
  <w16cex:commentExtensible w16cex:durableId="3630ED8E" w16cex:dateUtc="2023-10-30T10:38:00Z"/>
  <w16cex:commentExtensible w16cex:durableId="7D523646" w16cex:dateUtc="2023-10-30T10:49:00Z"/>
  <w16cex:commentExtensible w16cex:durableId="472B227D" w16cex:dateUtc="2023-10-30T10:59:00Z"/>
  <w16cex:commentExtensible w16cex:durableId="76823533" w16cex:dateUtc="2023-10-30T11:05:00Z"/>
  <w16cex:commentExtensible w16cex:durableId="2CB1DAF7" w16cex:dateUtc="2023-10-30T11:07:00Z"/>
  <w16cex:commentExtensible w16cex:durableId="0BB94AC3" w16cex:dateUtc="2023-10-30T11:09:00Z"/>
  <w16cex:commentExtensible w16cex:durableId="4AB386DA" w16cex:dateUtc="2023-10-30T11:11:00Z"/>
  <w16cex:commentExtensible w16cex:durableId="05DA2BA7" w16cex:dateUtc="2023-10-30T11: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0C29D7" w14:textId="77777777" w:rsidR="00610E4F" w:rsidRDefault="00610E4F" w:rsidP="001F2E98">
      <w:pPr>
        <w:spacing w:after="0" w:line="240" w:lineRule="auto"/>
      </w:pPr>
      <w:r>
        <w:separator/>
      </w:r>
    </w:p>
  </w:endnote>
  <w:endnote w:type="continuationSeparator" w:id="0">
    <w:p w14:paraId="6F6E8D81" w14:textId="77777777" w:rsidR="00610E4F" w:rsidRDefault="00610E4F" w:rsidP="001F2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TIX">
    <w:altName w:val="STI Extra"/>
    <w:panose1 w:val="00000000000000000000"/>
    <w:charset w:val="00"/>
    <w:family w:val="swiss"/>
    <w:notTrueType/>
    <w:pitch w:val="default"/>
    <w:sig w:usb0="00000083" w:usb1="00000000" w:usb2="00000000" w:usb3="00000000" w:csb0="00000009"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8D6AF" w14:textId="77777777" w:rsidR="00610E4F" w:rsidRDefault="00610E4F" w:rsidP="001F2E98">
      <w:pPr>
        <w:spacing w:after="0" w:line="240" w:lineRule="auto"/>
      </w:pPr>
      <w:r>
        <w:separator/>
      </w:r>
    </w:p>
  </w:footnote>
  <w:footnote w:type="continuationSeparator" w:id="0">
    <w:p w14:paraId="42A0840B" w14:textId="77777777" w:rsidR="00610E4F" w:rsidRDefault="00610E4F" w:rsidP="001F2E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F45F1"/>
    <w:multiLevelType w:val="hybridMultilevel"/>
    <w:tmpl w:val="F348A5D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3C9450A"/>
    <w:multiLevelType w:val="hybridMultilevel"/>
    <w:tmpl w:val="840051E8"/>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3DC1AE0"/>
    <w:multiLevelType w:val="hybridMultilevel"/>
    <w:tmpl w:val="84EE3162"/>
    <w:lvl w:ilvl="0" w:tplc="E9FE427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01227B"/>
    <w:multiLevelType w:val="hybridMultilevel"/>
    <w:tmpl w:val="13120524"/>
    <w:lvl w:ilvl="0" w:tplc="0405000F">
      <w:start w:val="1"/>
      <w:numFmt w:val="decimal"/>
      <w:lvlText w:val="%1."/>
      <w:lvlJc w:val="left"/>
      <w:pPr>
        <w:ind w:left="720" w:hanging="360"/>
      </w:pPr>
    </w:lvl>
    <w:lvl w:ilvl="1" w:tplc="8840A7B0">
      <w:numFmt w:val="bullet"/>
      <w:lvlText w:val="-"/>
      <w:lvlJc w:val="left"/>
      <w:pPr>
        <w:ind w:left="1780" w:hanging="700"/>
      </w:pPr>
      <w:rPr>
        <w:rFonts w:ascii="Calibri" w:eastAsiaTheme="minorHAnsi" w:hAnsi="Calibri" w:cs="Calibri"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29794875"/>
    <w:multiLevelType w:val="hybridMultilevel"/>
    <w:tmpl w:val="85B00FF2"/>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BEB01FF"/>
    <w:multiLevelType w:val="hybridMultilevel"/>
    <w:tmpl w:val="BA4471C6"/>
    <w:lvl w:ilvl="0" w:tplc="18090011">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2A479CA"/>
    <w:multiLevelType w:val="hybridMultilevel"/>
    <w:tmpl w:val="4FD4F0BC"/>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91641B0"/>
    <w:multiLevelType w:val="hybridMultilevel"/>
    <w:tmpl w:val="8E62B130"/>
    <w:lvl w:ilvl="0" w:tplc="5EBA9E86">
      <w:start w:val="1"/>
      <w:numFmt w:val="bullet"/>
      <w:lvlText w:val="-"/>
      <w:lvlJc w:val="left"/>
      <w:pPr>
        <w:ind w:left="1440" w:hanging="360"/>
      </w:pPr>
      <w:rPr>
        <w:rFonts w:ascii="Calibri" w:eastAsiaTheme="minorHAnsi" w:hAnsi="Calibri" w:cs="Calibri"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8" w15:restartNumberingAfterBreak="0">
    <w:nsid w:val="458C4E93"/>
    <w:multiLevelType w:val="hybridMultilevel"/>
    <w:tmpl w:val="8D30E61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C3A109F"/>
    <w:multiLevelType w:val="hybridMultilevel"/>
    <w:tmpl w:val="1D04A92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590A24E3"/>
    <w:multiLevelType w:val="hybridMultilevel"/>
    <w:tmpl w:val="7DF212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5"/>
  </w:num>
  <w:num w:numId="3">
    <w:abstractNumId w:val="10"/>
  </w:num>
  <w:num w:numId="4">
    <w:abstractNumId w:val="6"/>
  </w:num>
  <w:num w:numId="5">
    <w:abstractNumId w:val="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0"/>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IwNzU3NLG0MDIyNjJR0lEKTi0uzszPAykwNKoFAGodtJQtAAAA"/>
  </w:docVars>
  <w:rsids>
    <w:rsidRoot w:val="0044215A"/>
    <w:rsid w:val="00000919"/>
    <w:rsid w:val="00004454"/>
    <w:rsid w:val="00005BED"/>
    <w:rsid w:val="00005FFE"/>
    <w:rsid w:val="00010A83"/>
    <w:rsid w:val="0001192D"/>
    <w:rsid w:val="0001268F"/>
    <w:rsid w:val="0001364E"/>
    <w:rsid w:val="000151E9"/>
    <w:rsid w:val="00015544"/>
    <w:rsid w:val="00020B9D"/>
    <w:rsid w:val="00021857"/>
    <w:rsid w:val="00026F8C"/>
    <w:rsid w:val="000270C3"/>
    <w:rsid w:val="00027F00"/>
    <w:rsid w:val="00030355"/>
    <w:rsid w:val="00030C8B"/>
    <w:rsid w:val="0003185D"/>
    <w:rsid w:val="0003317E"/>
    <w:rsid w:val="00033EBF"/>
    <w:rsid w:val="00034186"/>
    <w:rsid w:val="000420E0"/>
    <w:rsid w:val="00043BC8"/>
    <w:rsid w:val="0005285F"/>
    <w:rsid w:val="00054BD5"/>
    <w:rsid w:val="000551B5"/>
    <w:rsid w:val="000560D5"/>
    <w:rsid w:val="00056887"/>
    <w:rsid w:val="00057542"/>
    <w:rsid w:val="000578F5"/>
    <w:rsid w:val="00060ED5"/>
    <w:rsid w:val="00061A4F"/>
    <w:rsid w:val="0006210E"/>
    <w:rsid w:val="00064D17"/>
    <w:rsid w:val="00066657"/>
    <w:rsid w:val="0007284D"/>
    <w:rsid w:val="00072D90"/>
    <w:rsid w:val="000825BB"/>
    <w:rsid w:val="0008323A"/>
    <w:rsid w:val="00084B42"/>
    <w:rsid w:val="00084BC6"/>
    <w:rsid w:val="00087B65"/>
    <w:rsid w:val="00095852"/>
    <w:rsid w:val="00096A5F"/>
    <w:rsid w:val="000A072E"/>
    <w:rsid w:val="000A36BC"/>
    <w:rsid w:val="000A402E"/>
    <w:rsid w:val="000A549E"/>
    <w:rsid w:val="000A6C45"/>
    <w:rsid w:val="000A7095"/>
    <w:rsid w:val="000B1790"/>
    <w:rsid w:val="000B1D29"/>
    <w:rsid w:val="000B4578"/>
    <w:rsid w:val="000B55A3"/>
    <w:rsid w:val="000C2A78"/>
    <w:rsid w:val="000C51EA"/>
    <w:rsid w:val="000C7328"/>
    <w:rsid w:val="000D0D2A"/>
    <w:rsid w:val="000D13D8"/>
    <w:rsid w:val="000D2686"/>
    <w:rsid w:val="000D43FE"/>
    <w:rsid w:val="000D46E2"/>
    <w:rsid w:val="000D5D7D"/>
    <w:rsid w:val="000D630A"/>
    <w:rsid w:val="000E2719"/>
    <w:rsid w:val="000E34FE"/>
    <w:rsid w:val="000E7BB9"/>
    <w:rsid w:val="000F1EBD"/>
    <w:rsid w:val="000F40E9"/>
    <w:rsid w:val="000F4594"/>
    <w:rsid w:val="000F542B"/>
    <w:rsid w:val="000F5D34"/>
    <w:rsid w:val="001006D6"/>
    <w:rsid w:val="0010328C"/>
    <w:rsid w:val="00103805"/>
    <w:rsid w:val="00104679"/>
    <w:rsid w:val="001047AB"/>
    <w:rsid w:val="001047C1"/>
    <w:rsid w:val="0011042D"/>
    <w:rsid w:val="00111778"/>
    <w:rsid w:val="001120FD"/>
    <w:rsid w:val="00113395"/>
    <w:rsid w:val="00114968"/>
    <w:rsid w:val="001150F5"/>
    <w:rsid w:val="001173C4"/>
    <w:rsid w:val="001213F9"/>
    <w:rsid w:val="00122B1D"/>
    <w:rsid w:val="00124C59"/>
    <w:rsid w:val="0012713F"/>
    <w:rsid w:val="001273F6"/>
    <w:rsid w:val="00127682"/>
    <w:rsid w:val="00130662"/>
    <w:rsid w:val="00133BF2"/>
    <w:rsid w:val="00133C2E"/>
    <w:rsid w:val="00133DEA"/>
    <w:rsid w:val="00133F96"/>
    <w:rsid w:val="00135327"/>
    <w:rsid w:val="0013578A"/>
    <w:rsid w:val="0013661E"/>
    <w:rsid w:val="00140979"/>
    <w:rsid w:val="00141A66"/>
    <w:rsid w:val="0014292E"/>
    <w:rsid w:val="00143574"/>
    <w:rsid w:val="00143A7B"/>
    <w:rsid w:val="00143EF2"/>
    <w:rsid w:val="001447D1"/>
    <w:rsid w:val="001457B1"/>
    <w:rsid w:val="00146FC3"/>
    <w:rsid w:val="00147097"/>
    <w:rsid w:val="001520F2"/>
    <w:rsid w:val="0015490F"/>
    <w:rsid w:val="00154A6A"/>
    <w:rsid w:val="0015526E"/>
    <w:rsid w:val="0015568E"/>
    <w:rsid w:val="00155FC2"/>
    <w:rsid w:val="00156A76"/>
    <w:rsid w:val="00157327"/>
    <w:rsid w:val="00160116"/>
    <w:rsid w:val="00162CAC"/>
    <w:rsid w:val="00166E0F"/>
    <w:rsid w:val="00166F4E"/>
    <w:rsid w:val="00167199"/>
    <w:rsid w:val="00173BEC"/>
    <w:rsid w:val="00175985"/>
    <w:rsid w:val="00175CF3"/>
    <w:rsid w:val="00176D47"/>
    <w:rsid w:val="00180BBA"/>
    <w:rsid w:val="00181B2E"/>
    <w:rsid w:val="001840A1"/>
    <w:rsid w:val="0018623E"/>
    <w:rsid w:val="00187AB4"/>
    <w:rsid w:val="00187E53"/>
    <w:rsid w:val="00190AA4"/>
    <w:rsid w:val="00192881"/>
    <w:rsid w:val="00193000"/>
    <w:rsid w:val="0019395C"/>
    <w:rsid w:val="00194165"/>
    <w:rsid w:val="00194234"/>
    <w:rsid w:val="0019533A"/>
    <w:rsid w:val="00195EAD"/>
    <w:rsid w:val="001969A7"/>
    <w:rsid w:val="001969ED"/>
    <w:rsid w:val="001A1655"/>
    <w:rsid w:val="001A208B"/>
    <w:rsid w:val="001A26D9"/>
    <w:rsid w:val="001A4DA1"/>
    <w:rsid w:val="001B1629"/>
    <w:rsid w:val="001B1AAA"/>
    <w:rsid w:val="001B1C79"/>
    <w:rsid w:val="001B4A0B"/>
    <w:rsid w:val="001B5325"/>
    <w:rsid w:val="001C2067"/>
    <w:rsid w:val="001C20CB"/>
    <w:rsid w:val="001C59B1"/>
    <w:rsid w:val="001C703B"/>
    <w:rsid w:val="001D0223"/>
    <w:rsid w:val="001D0B2D"/>
    <w:rsid w:val="001D1CE3"/>
    <w:rsid w:val="001D21AE"/>
    <w:rsid w:val="001D23E1"/>
    <w:rsid w:val="001D2EE1"/>
    <w:rsid w:val="001D2EE7"/>
    <w:rsid w:val="001D4A4E"/>
    <w:rsid w:val="001D4F2D"/>
    <w:rsid w:val="001D6FE0"/>
    <w:rsid w:val="001D7163"/>
    <w:rsid w:val="001E000A"/>
    <w:rsid w:val="001E01C9"/>
    <w:rsid w:val="001E01D3"/>
    <w:rsid w:val="001E0874"/>
    <w:rsid w:val="001E224F"/>
    <w:rsid w:val="001E404C"/>
    <w:rsid w:val="001E5FF0"/>
    <w:rsid w:val="001E71C1"/>
    <w:rsid w:val="001F101E"/>
    <w:rsid w:val="001F233A"/>
    <w:rsid w:val="001F2E98"/>
    <w:rsid w:val="001F7490"/>
    <w:rsid w:val="001F7C6D"/>
    <w:rsid w:val="00200BC7"/>
    <w:rsid w:val="00201772"/>
    <w:rsid w:val="002017E0"/>
    <w:rsid w:val="0020195C"/>
    <w:rsid w:val="00202E6E"/>
    <w:rsid w:val="00203242"/>
    <w:rsid w:val="0020434C"/>
    <w:rsid w:val="0020696A"/>
    <w:rsid w:val="00210009"/>
    <w:rsid w:val="00210624"/>
    <w:rsid w:val="00210FFB"/>
    <w:rsid w:val="002113C5"/>
    <w:rsid w:val="002124AD"/>
    <w:rsid w:val="0021310D"/>
    <w:rsid w:val="002237DA"/>
    <w:rsid w:val="00224609"/>
    <w:rsid w:val="002257AF"/>
    <w:rsid w:val="002330A1"/>
    <w:rsid w:val="0023392B"/>
    <w:rsid w:val="00233CBE"/>
    <w:rsid w:val="002342D7"/>
    <w:rsid w:val="002342FA"/>
    <w:rsid w:val="00234818"/>
    <w:rsid w:val="00240A52"/>
    <w:rsid w:val="0024296B"/>
    <w:rsid w:val="00242E38"/>
    <w:rsid w:val="0024543F"/>
    <w:rsid w:val="002464D8"/>
    <w:rsid w:val="002527AD"/>
    <w:rsid w:val="00253E02"/>
    <w:rsid w:val="00254A23"/>
    <w:rsid w:val="0025611F"/>
    <w:rsid w:val="00260BA7"/>
    <w:rsid w:val="0026172A"/>
    <w:rsid w:val="00262554"/>
    <w:rsid w:val="002631D2"/>
    <w:rsid w:val="00265DB3"/>
    <w:rsid w:val="00265DF5"/>
    <w:rsid w:val="002666A9"/>
    <w:rsid w:val="00266E76"/>
    <w:rsid w:val="00267466"/>
    <w:rsid w:val="002676C8"/>
    <w:rsid w:val="00267C93"/>
    <w:rsid w:val="00271153"/>
    <w:rsid w:val="002711ED"/>
    <w:rsid w:val="00271DCB"/>
    <w:rsid w:val="002750E4"/>
    <w:rsid w:val="00275E75"/>
    <w:rsid w:val="00276F7F"/>
    <w:rsid w:val="0028005C"/>
    <w:rsid w:val="00280F48"/>
    <w:rsid w:val="00282662"/>
    <w:rsid w:val="00283D90"/>
    <w:rsid w:val="0029082B"/>
    <w:rsid w:val="002923BF"/>
    <w:rsid w:val="002925B0"/>
    <w:rsid w:val="00293D53"/>
    <w:rsid w:val="00293F27"/>
    <w:rsid w:val="00295376"/>
    <w:rsid w:val="00296100"/>
    <w:rsid w:val="00297A7D"/>
    <w:rsid w:val="002A0259"/>
    <w:rsid w:val="002A0F64"/>
    <w:rsid w:val="002A1A6F"/>
    <w:rsid w:val="002A1E23"/>
    <w:rsid w:val="002A25AE"/>
    <w:rsid w:val="002A3AF3"/>
    <w:rsid w:val="002A6861"/>
    <w:rsid w:val="002A6E98"/>
    <w:rsid w:val="002A750E"/>
    <w:rsid w:val="002A7BAA"/>
    <w:rsid w:val="002A7ED7"/>
    <w:rsid w:val="002B1B02"/>
    <w:rsid w:val="002B1EC8"/>
    <w:rsid w:val="002B3096"/>
    <w:rsid w:val="002B4918"/>
    <w:rsid w:val="002B6E23"/>
    <w:rsid w:val="002B7842"/>
    <w:rsid w:val="002B7A92"/>
    <w:rsid w:val="002C376A"/>
    <w:rsid w:val="002C3D80"/>
    <w:rsid w:val="002C50BF"/>
    <w:rsid w:val="002C6247"/>
    <w:rsid w:val="002D1C20"/>
    <w:rsid w:val="002D3C25"/>
    <w:rsid w:val="002D4F8A"/>
    <w:rsid w:val="002D5141"/>
    <w:rsid w:val="002D5D76"/>
    <w:rsid w:val="002D7730"/>
    <w:rsid w:val="002D7E03"/>
    <w:rsid w:val="002E0337"/>
    <w:rsid w:val="002E23B7"/>
    <w:rsid w:val="002E42FE"/>
    <w:rsid w:val="002E4F46"/>
    <w:rsid w:val="002E5D55"/>
    <w:rsid w:val="002F06FD"/>
    <w:rsid w:val="002F20CE"/>
    <w:rsid w:val="002F3404"/>
    <w:rsid w:val="002F45E6"/>
    <w:rsid w:val="002F5447"/>
    <w:rsid w:val="002F68B2"/>
    <w:rsid w:val="002F7B02"/>
    <w:rsid w:val="003051B9"/>
    <w:rsid w:val="003058C2"/>
    <w:rsid w:val="00306E18"/>
    <w:rsid w:val="00311205"/>
    <w:rsid w:val="003136A1"/>
    <w:rsid w:val="003144DF"/>
    <w:rsid w:val="003147AE"/>
    <w:rsid w:val="003162F8"/>
    <w:rsid w:val="00316AEE"/>
    <w:rsid w:val="00316F6E"/>
    <w:rsid w:val="003172A3"/>
    <w:rsid w:val="00321881"/>
    <w:rsid w:val="00321E1F"/>
    <w:rsid w:val="00321E59"/>
    <w:rsid w:val="003232D6"/>
    <w:rsid w:val="00333B06"/>
    <w:rsid w:val="00335FB7"/>
    <w:rsid w:val="00337146"/>
    <w:rsid w:val="00337D7B"/>
    <w:rsid w:val="00340F65"/>
    <w:rsid w:val="003416FE"/>
    <w:rsid w:val="00341B6B"/>
    <w:rsid w:val="00342381"/>
    <w:rsid w:val="00342613"/>
    <w:rsid w:val="00343F0D"/>
    <w:rsid w:val="00345127"/>
    <w:rsid w:val="00347A34"/>
    <w:rsid w:val="003539DE"/>
    <w:rsid w:val="00353DD4"/>
    <w:rsid w:val="00355436"/>
    <w:rsid w:val="003565AE"/>
    <w:rsid w:val="00360E90"/>
    <w:rsid w:val="00362DF4"/>
    <w:rsid w:val="00363003"/>
    <w:rsid w:val="00364B50"/>
    <w:rsid w:val="00367500"/>
    <w:rsid w:val="00370F54"/>
    <w:rsid w:val="00371101"/>
    <w:rsid w:val="0037158C"/>
    <w:rsid w:val="003721EE"/>
    <w:rsid w:val="003726F1"/>
    <w:rsid w:val="003736FE"/>
    <w:rsid w:val="0037385B"/>
    <w:rsid w:val="00374CF1"/>
    <w:rsid w:val="003761E7"/>
    <w:rsid w:val="0038103C"/>
    <w:rsid w:val="003810C9"/>
    <w:rsid w:val="00384079"/>
    <w:rsid w:val="00386386"/>
    <w:rsid w:val="00390231"/>
    <w:rsid w:val="003926B7"/>
    <w:rsid w:val="00392D5A"/>
    <w:rsid w:val="00395175"/>
    <w:rsid w:val="003A01C1"/>
    <w:rsid w:val="003A5999"/>
    <w:rsid w:val="003A668B"/>
    <w:rsid w:val="003A6804"/>
    <w:rsid w:val="003B022F"/>
    <w:rsid w:val="003B2B06"/>
    <w:rsid w:val="003B3444"/>
    <w:rsid w:val="003B4F10"/>
    <w:rsid w:val="003B6A55"/>
    <w:rsid w:val="003C35A9"/>
    <w:rsid w:val="003C3C83"/>
    <w:rsid w:val="003C58BB"/>
    <w:rsid w:val="003C5DF5"/>
    <w:rsid w:val="003C6202"/>
    <w:rsid w:val="003D0316"/>
    <w:rsid w:val="003D4C0C"/>
    <w:rsid w:val="003D522E"/>
    <w:rsid w:val="003D5F2D"/>
    <w:rsid w:val="003D76D3"/>
    <w:rsid w:val="003D77D7"/>
    <w:rsid w:val="003F011A"/>
    <w:rsid w:val="003F0881"/>
    <w:rsid w:val="003F1FE2"/>
    <w:rsid w:val="003F24D9"/>
    <w:rsid w:val="003F315F"/>
    <w:rsid w:val="003F3844"/>
    <w:rsid w:val="003F5C1D"/>
    <w:rsid w:val="003F7B2C"/>
    <w:rsid w:val="003F7BC7"/>
    <w:rsid w:val="003F7E11"/>
    <w:rsid w:val="00400870"/>
    <w:rsid w:val="00400D94"/>
    <w:rsid w:val="00401502"/>
    <w:rsid w:val="004033D2"/>
    <w:rsid w:val="004034E8"/>
    <w:rsid w:val="00405B42"/>
    <w:rsid w:val="00406049"/>
    <w:rsid w:val="00406BD4"/>
    <w:rsid w:val="00412525"/>
    <w:rsid w:val="004168A1"/>
    <w:rsid w:val="00416F3F"/>
    <w:rsid w:val="00417E47"/>
    <w:rsid w:val="00420411"/>
    <w:rsid w:val="0042541C"/>
    <w:rsid w:val="004265BB"/>
    <w:rsid w:val="00430114"/>
    <w:rsid w:val="00430289"/>
    <w:rsid w:val="00430F9A"/>
    <w:rsid w:val="0043306A"/>
    <w:rsid w:val="004334A1"/>
    <w:rsid w:val="004375D8"/>
    <w:rsid w:val="0044215A"/>
    <w:rsid w:val="00443245"/>
    <w:rsid w:val="00444181"/>
    <w:rsid w:val="00450695"/>
    <w:rsid w:val="00450FF5"/>
    <w:rsid w:val="004519EC"/>
    <w:rsid w:val="00451D3F"/>
    <w:rsid w:val="004540E6"/>
    <w:rsid w:val="00456D4C"/>
    <w:rsid w:val="00460EE1"/>
    <w:rsid w:val="0046103B"/>
    <w:rsid w:val="0046290E"/>
    <w:rsid w:val="00463BC5"/>
    <w:rsid w:val="00464FB2"/>
    <w:rsid w:val="004674FA"/>
    <w:rsid w:val="0047068A"/>
    <w:rsid w:val="004738A3"/>
    <w:rsid w:val="00473ACA"/>
    <w:rsid w:val="00475899"/>
    <w:rsid w:val="004758E6"/>
    <w:rsid w:val="0048404C"/>
    <w:rsid w:val="004865C8"/>
    <w:rsid w:val="004871F0"/>
    <w:rsid w:val="00487232"/>
    <w:rsid w:val="00491AEC"/>
    <w:rsid w:val="00494DCF"/>
    <w:rsid w:val="00495865"/>
    <w:rsid w:val="004958F5"/>
    <w:rsid w:val="00496442"/>
    <w:rsid w:val="0049654B"/>
    <w:rsid w:val="00496E2B"/>
    <w:rsid w:val="004975B2"/>
    <w:rsid w:val="00497F49"/>
    <w:rsid w:val="004A125B"/>
    <w:rsid w:val="004A1AFF"/>
    <w:rsid w:val="004A254B"/>
    <w:rsid w:val="004A33D2"/>
    <w:rsid w:val="004A63A3"/>
    <w:rsid w:val="004A6F6C"/>
    <w:rsid w:val="004A73BC"/>
    <w:rsid w:val="004B047D"/>
    <w:rsid w:val="004B33BB"/>
    <w:rsid w:val="004B619D"/>
    <w:rsid w:val="004B69A3"/>
    <w:rsid w:val="004C03FC"/>
    <w:rsid w:val="004C077E"/>
    <w:rsid w:val="004C133B"/>
    <w:rsid w:val="004C1E7F"/>
    <w:rsid w:val="004C42A5"/>
    <w:rsid w:val="004C56B5"/>
    <w:rsid w:val="004C57E7"/>
    <w:rsid w:val="004C6B83"/>
    <w:rsid w:val="004C763F"/>
    <w:rsid w:val="004D061A"/>
    <w:rsid w:val="004D3337"/>
    <w:rsid w:val="004D34BF"/>
    <w:rsid w:val="004D3CC9"/>
    <w:rsid w:val="004E1ECF"/>
    <w:rsid w:val="004E2604"/>
    <w:rsid w:val="004E449C"/>
    <w:rsid w:val="004E4AD7"/>
    <w:rsid w:val="004E7370"/>
    <w:rsid w:val="004F15B3"/>
    <w:rsid w:val="004F1CFC"/>
    <w:rsid w:val="004F1F92"/>
    <w:rsid w:val="004F2609"/>
    <w:rsid w:val="004F3763"/>
    <w:rsid w:val="004F3EBF"/>
    <w:rsid w:val="004F3EFE"/>
    <w:rsid w:val="0050015C"/>
    <w:rsid w:val="0050040C"/>
    <w:rsid w:val="00500F38"/>
    <w:rsid w:val="005014C4"/>
    <w:rsid w:val="00501BAF"/>
    <w:rsid w:val="00501EAC"/>
    <w:rsid w:val="00502334"/>
    <w:rsid w:val="00503B9C"/>
    <w:rsid w:val="0051021B"/>
    <w:rsid w:val="00511A11"/>
    <w:rsid w:val="005152B4"/>
    <w:rsid w:val="0051579E"/>
    <w:rsid w:val="00516959"/>
    <w:rsid w:val="00521ECF"/>
    <w:rsid w:val="00522355"/>
    <w:rsid w:val="00522711"/>
    <w:rsid w:val="00522F5F"/>
    <w:rsid w:val="005244AD"/>
    <w:rsid w:val="0052483A"/>
    <w:rsid w:val="00524A12"/>
    <w:rsid w:val="00524F7F"/>
    <w:rsid w:val="00524FBD"/>
    <w:rsid w:val="00525900"/>
    <w:rsid w:val="00526991"/>
    <w:rsid w:val="005279AD"/>
    <w:rsid w:val="0053039B"/>
    <w:rsid w:val="0053041C"/>
    <w:rsid w:val="005347DA"/>
    <w:rsid w:val="00535AAE"/>
    <w:rsid w:val="00537AC0"/>
    <w:rsid w:val="005405F8"/>
    <w:rsid w:val="00540DAA"/>
    <w:rsid w:val="00550360"/>
    <w:rsid w:val="005508BE"/>
    <w:rsid w:val="00550F92"/>
    <w:rsid w:val="00551788"/>
    <w:rsid w:val="00553D81"/>
    <w:rsid w:val="00556606"/>
    <w:rsid w:val="00556BE4"/>
    <w:rsid w:val="00556BED"/>
    <w:rsid w:val="00557921"/>
    <w:rsid w:val="00557B7A"/>
    <w:rsid w:val="005623AF"/>
    <w:rsid w:val="0056778B"/>
    <w:rsid w:val="00571664"/>
    <w:rsid w:val="005717B5"/>
    <w:rsid w:val="00573523"/>
    <w:rsid w:val="00577A2F"/>
    <w:rsid w:val="00577A75"/>
    <w:rsid w:val="00577ACF"/>
    <w:rsid w:val="005809FB"/>
    <w:rsid w:val="00580AC7"/>
    <w:rsid w:val="005828C4"/>
    <w:rsid w:val="0058422C"/>
    <w:rsid w:val="005844C1"/>
    <w:rsid w:val="00584658"/>
    <w:rsid w:val="005861FC"/>
    <w:rsid w:val="0058776A"/>
    <w:rsid w:val="0059094C"/>
    <w:rsid w:val="0059115E"/>
    <w:rsid w:val="00592F1A"/>
    <w:rsid w:val="00593268"/>
    <w:rsid w:val="00593413"/>
    <w:rsid w:val="00593DA1"/>
    <w:rsid w:val="0059561C"/>
    <w:rsid w:val="00595F41"/>
    <w:rsid w:val="005A0E0D"/>
    <w:rsid w:val="005A2DD2"/>
    <w:rsid w:val="005B24E4"/>
    <w:rsid w:val="005B60ED"/>
    <w:rsid w:val="005B6336"/>
    <w:rsid w:val="005B7B99"/>
    <w:rsid w:val="005C0556"/>
    <w:rsid w:val="005C0F0E"/>
    <w:rsid w:val="005C18CC"/>
    <w:rsid w:val="005C1966"/>
    <w:rsid w:val="005C314D"/>
    <w:rsid w:val="005C4468"/>
    <w:rsid w:val="005C670C"/>
    <w:rsid w:val="005D5494"/>
    <w:rsid w:val="005E13CB"/>
    <w:rsid w:val="005E36AA"/>
    <w:rsid w:val="005E6260"/>
    <w:rsid w:val="005E7C06"/>
    <w:rsid w:val="005F631A"/>
    <w:rsid w:val="005F676A"/>
    <w:rsid w:val="005F6A3F"/>
    <w:rsid w:val="005F720C"/>
    <w:rsid w:val="006033C2"/>
    <w:rsid w:val="00605C79"/>
    <w:rsid w:val="00607396"/>
    <w:rsid w:val="00607C74"/>
    <w:rsid w:val="00610E4F"/>
    <w:rsid w:val="00612841"/>
    <w:rsid w:val="00613C7A"/>
    <w:rsid w:val="00613E22"/>
    <w:rsid w:val="00614BA0"/>
    <w:rsid w:val="006210A3"/>
    <w:rsid w:val="006224B1"/>
    <w:rsid w:val="00624276"/>
    <w:rsid w:val="00625DF8"/>
    <w:rsid w:val="0062618E"/>
    <w:rsid w:val="006271B2"/>
    <w:rsid w:val="006272A2"/>
    <w:rsid w:val="00632531"/>
    <w:rsid w:val="00633497"/>
    <w:rsid w:val="00633E8D"/>
    <w:rsid w:val="00635312"/>
    <w:rsid w:val="006359F7"/>
    <w:rsid w:val="00635A3A"/>
    <w:rsid w:val="00636440"/>
    <w:rsid w:val="00641A27"/>
    <w:rsid w:val="00643513"/>
    <w:rsid w:val="00643B3E"/>
    <w:rsid w:val="00643E05"/>
    <w:rsid w:val="0064593F"/>
    <w:rsid w:val="00645AE0"/>
    <w:rsid w:val="00645ECD"/>
    <w:rsid w:val="00646DFB"/>
    <w:rsid w:val="006475BE"/>
    <w:rsid w:val="00651919"/>
    <w:rsid w:val="006531BA"/>
    <w:rsid w:val="00653441"/>
    <w:rsid w:val="00655E3C"/>
    <w:rsid w:val="00660147"/>
    <w:rsid w:val="00662392"/>
    <w:rsid w:val="006623D7"/>
    <w:rsid w:val="00662693"/>
    <w:rsid w:val="0066540D"/>
    <w:rsid w:val="00665CD7"/>
    <w:rsid w:val="0066673C"/>
    <w:rsid w:val="0066767F"/>
    <w:rsid w:val="00667FB2"/>
    <w:rsid w:val="0067472C"/>
    <w:rsid w:val="00684095"/>
    <w:rsid w:val="0068513F"/>
    <w:rsid w:val="006864C3"/>
    <w:rsid w:val="006906E0"/>
    <w:rsid w:val="006908B0"/>
    <w:rsid w:val="00691EB7"/>
    <w:rsid w:val="0069294C"/>
    <w:rsid w:val="006950F1"/>
    <w:rsid w:val="00696FC8"/>
    <w:rsid w:val="006A04A9"/>
    <w:rsid w:val="006A1CC5"/>
    <w:rsid w:val="006A2413"/>
    <w:rsid w:val="006A3ADB"/>
    <w:rsid w:val="006A49D7"/>
    <w:rsid w:val="006A6F85"/>
    <w:rsid w:val="006B0878"/>
    <w:rsid w:val="006B6270"/>
    <w:rsid w:val="006B71E8"/>
    <w:rsid w:val="006B7855"/>
    <w:rsid w:val="006C12D4"/>
    <w:rsid w:val="006C1512"/>
    <w:rsid w:val="006C3D39"/>
    <w:rsid w:val="006C54C5"/>
    <w:rsid w:val="006C5EA0"/>
    <w:rsid w:val="006C66C2"/>
    <w:rsid w:val="006C76A9"/>
    <w:rsid w:val="006D0847"/>
    <w:rsid w:val="006D3271"/>
    <w:rsid w:val="006D6B3F"/>
    <w:rsid w:val="006D7584"/>
    <w:rsid w:val="006D76A0"/>
    <w:rsid w:val="006D7AF6"/>
    <w:rsid w:val="006E1A8F"/>
    <w:rsid w:val="006E2922"/>
    <w:rsid w:val="006E2F52"/>
    <w:rsid w:val="006E477C"/>
    <w:rsid w:val="006E4D43"/>
    <w:rsid w:val="006E7340"/>
    <w:rsid w:val="006E7D4B"/>
    <w:rsid w:val="006F10A0"/>
    <w:rsid w:val="006F159E"/>
    <w:rsid w:val="006F2209"/>
    <w:rsid w:val="006F2869"/>
    <w:rsid w:val="006F312D"/>
    <w:rsid w:val="006F3B90"/>
    <w:rsid w:val="006F4828"/>
    <w:rsid w:val="006F4D98"/>
    <w:rsid w:val="006F58BB"/>
    <w:rsid w:val="006F710D"/>
    <w:rsid w:val="006F77B7"/>
    <w:rsid w:val="00700BE6"/>
    <w:rsid w:val="007046B8"/>
    <w:rsid w:val="00706ACB"/>
    <w:rsid w:val="0070756B"/>
    <w:rsid w:val="007078C6"/>
    <w:rsid w:val="00707E88"/>
    <w:rsid w:val="00707EB1"/>
    <w:rsid w:val="00710E77"/>
    <w:rsid w:val="00711D83"/>
    <w:rsid w:val="007128B0"/>
    <w:rsid w:val="007132B8"/>
    <w:rsid w:val="0071463D"/>
    <w:rsid w:val="00715724"/>
    <w:rsid w:val="007175B9"/>
    <w:rsid w:val="0071766E"/>
    <w:rsid w:val="0072140D"/>
    <w:rsid w:val="00723467"/>
    <w:rsid w:val="00725D1D"/>
    <w:rsid w:val="00727E42"/>
    <w:rsid w:val="00731907"/>
    <w:rsid w:val="00733C37"/>
    <w:rsid w:val="0073419F"/>
    <w:rsid w:val="00736F5D"/>
    <w:rsid w:val="00737815"/>
    <w:rsid w:val="00742160"/>
    <w:rsid w:val="007429DA"/>
    <w:rsid w:val="007466CE"/>
    <w:rsid w:val="00747A67"/>
    <w:rsid w:val="0075007F"/>
    <w:rsid w:val="007500DB"/>
    <w:rsid w:val="00750C58"/>
    <w:rsid w:val="00750D76"/>
    <w:rsid w:val="00750E3F"/>
    <w:rsid w:val="00753C40"/>
    <w:rsid w:val="00754B80"/>
    <w:rsid w:val="00755AF6"/>
    <w:rsid w:val="007578D1"/>
    <w:rsid w:val="00761A12"/>
    <w:rsid w:val="00765AFF"/>
    <w:rsid w:val="00767C0E"/>
    <w:rsid w:val="00767CAC"/>
    <w:rsid w:val="00770F8E"/>
    <w:rsid w:val="00771731"/>
    <w:rsid w:val="00773E23"/>
    <w:rsid w:val="007755C6"/>
    <w:rsid w:val="007772A0"/>
    <w:rsid w:val="00780A56"/>
    <w:rsid w:val="00781422"/>
    <w:rsid w:val="00781D61"/>
    <w:rsid w:val="0078370C"/>
    <w:rsid w:val="0079279F"/>
    <w:rsid w:val="00794EF7"/>
    <w:rsid w:val="0079571C"/>
    <w:rsid w:val="00795B4D"/>
    <w:rsid w:val="007965C2"/>
    <w:rsid w:val="00796F9A"/>
    <w:rsid w:val="00797B54"/>
    <w:rsid w:val="00797E41"/>
    <w:rsid w:val="007A1709"/>
    <w:rsid w:val="007A2897"/>
    <w:rsid w:val="007A2C1E"/>
    <w:rsid w:val="007A36A9"/>
    <w:rsid w:val="007A4053"/>
    <w:rsid w:val="007A47C8"/>
    <w:rsid w:val="007A68AB"/>
    <w:rsid w:val="007A707E"/>
    <w:rsid w:val="007B09D6"/>
    <w:rsid w:val="007B113B"/>
    <w:rsid w:val="007B11FE"/>
    <w:rsid w:val="007B177C"/>
    <w:rsid w:val="007B26F2"/>
    <w:rsid w:val="007B2FD7"/>
    <w:rsid w:val="007B4DBC"/>
    <w:rsid w:val="007B4E62"/>
    <w:rsid w:val="007B51A3"/>
    <w:rsid w:val="007B6330"/>
    <w:rsid w:val="007B635E"/>
    <w:rsid w:val="007B6FEC"/>
    <w:rsid w:val="007C2973"/>
    <w:rsid w:val="007C2FD2"/>
    <w:rsid w:val="007C3E80"/>
    <w:rsid w:val="007C52FB"/>
    <w:rsid w:val="007C60D4"/>
    <w:rsid w:val="007D375F"/>
    <w:rsid w:val="007D4138"/>
    <w:rsid w:val="007D4187"/>
    <w:rsid w:val="007D5509"/>
    <w:rsid w:val="007D5CE8"/>
    <w:rsid w:val="007E2486"/>
    <w:rsid w:val="007E2DD0"/>
    <w:rsid w:val="007E52B4"/>
    <w:rsid w:val="007E6167"/>
    <w:rsid w:val="007E6225"/>
    <w:rsid w:val="007E7F44"/>
    <w:rsid w:val="007F5E42"/>
    <w:rsid w:val="007F7A2F"/>
    <w:rsid w:val="008007C0"/>
    <w:rsid w:val="00801D0E"/>
    <w:rsid w:val="0080404A"/>
    <w:rsid w:val="00805C7D"/>
    <w:rsid w:val="00812419"/>
    <w:rsid w:val="00815784"/>
    <w:rsid w:val="00817CD1"/>
    <w:rsid w:val="00823B6D"/>
    <w:rsid w:val="00825921"/>
    <w:rsid w:val="00826471"/>
    <w:rsid w:val="0082678B"/>
    <w:rsid w:val="00827162"/>
    <w:rsid w:val="00827AAB"/>
    <w:rsid w:val="00830232"/>
    <w:rsid w:val="0083264E"/>
    <w:rsid w:val="00832DC5"/>
    <w:rsid w:val="0083471F"/>
    <w:rsid w:val="00835465"/>
    <w:rsid w:val="00840BA7"/>
    <w:rsid w:val="008419A1"/>
    <w:rsid w:val="00842509"/>
    <w:rsid w:val="008443EC"/>
    <w:rsid w:val="00846317"/>
    <w:rsid w:val="0084704D"/>
    <w:rsid w:val="00850051"/>
    <w:rsid w:val="00850C06"/>
    <w:rsid w:val="00850EA3"/>
    <w:rsid w:val="00851A8F"/>
    <w:rsid w:val="00851C2C"/>
    <w:rsid w:val="008540B9"/>
    <w:rsid w:val="00856C01"/>
    <w:rsid w:val="00863ED5"/>
    <w:rsid w:val="0086568D"/>
    <w:rsid w:val="008657A1"/>
    <w:rsid w:val="00866578"/>
    <w:rsid w:val="00866E63"/>
    <w:rsid w:val="00866F4D"/>
    <w:rsid w:val="008711D2"/>
    <w:rsid w:val="008718C7"/>
    <w:rsid w:val="00873071"/>
    <w:rsid w:val="00873486"/>
    <w:rsid w:val="008735E0"/>
    <w:rsid w:val="00873E74"/>
    <w:rsid w:val="00874E3C"/>
    <w:rsid w:val="00875CA7"/>
    <w:rsid w:val="0087639B"/>
    <w:rsid w:val="00876FFD"/>
    <w:rsid w:val="00877577"/>
    <w:rsid w:val="008777AD"/>
    <w:rsid w:val="00880C33"/>
    <w:rsid w:val="008817B5"/>
    <w:rsid w:val="00883841"/>
    <w:rsid w:val="008838CE"/>
    <w:rsid w:val="00883EB1"/>
    <w:rsid w:val="008851CF"/>
    <w:rsid w:val="00891AEF"/>
    <w:rsid w:val="008957C3"/>
    <w:rsid w:val="00895AED"/>
    <w:rsid w:val="0089600F"/>
    <w:rsid w:val="008965CE"/>
    <w:rsid w:val="008A0AA1"/>
    <w:rsid w:val="008A168D"/>
    <w:rsid w:val="008A1DBB"/>
    <w:rsid w:val="008A2D13"/>
    <w:rsid w:val="008A355A"/>
    <w:rsid w:val="008A56F0"/>
    <w:rsid w:val="008A66D4"/>
    <w:rsid w:val="008A69A1"/>
    <w:rsid w:val="008B02B8"/>
    <w:rsid w:val="008B1545"/>
    <w:rsid w:val="008B1850"/>
    <w:rsid w:val="008B3053"/>
    <w:rsid w:val="008B3B46"/>
    <w:rsid w:val="008B3FED"/>
    <w:rsid w:val="008B4CB8"/>
    <w:rsid w:val="008B660A"/>
    <w:rsid w:val="008B796B"/>
    <w:rsid w:val="008C069D"/>
    <w:rsid w:val="008C12A2"/>
    <w:rsid w:val="008C20F2"/>
    <w:rsid w:val="008C31C4"/>
    <w:rsid w:val="008C50DF"/>
    <w:rsid w:val="008C5172"/>
    <w:rsid w:val="008C61A0"/>
    <w:rsid w:val="008C6433"/>
    <w:rsid w:val="008C6FB8"/>
    <w:rsid w:val="008D0FA0"/>
    <w:rsid w:val="008D298F"/>
    <w:rsid w:val="008D3571"/>
    <w:rsid w:val="008D523A"/>
    <w:rsid w:val="008D5885"/>
    <w:rsid w:val="008D6173"/>
    <w:rsid w:val="008D6C80"/>
    <w:rsid w:val="008D7075"/>
    <w:rsid w:val="008D7179"/>
    <w:rsid w:val="008D7D09"/>
    <w:rsid w:val="008D7F36"/>
    <w:rsid w:val="008E2F86"/>
    <w:rsid w:val="008E3A58"/>
    <w:rsid w:val="008E40B7"/>
    <w:rsid w:val="008E619C"/>
    <w:rsid w:val="008E68BA"/>
    <w:rsid w:val="008E7B66"/>
    <w:rsid w:val="008F0F40"/>
    <w:rsid w:val="008F16F5"/>
    <w:rsid w:val="008F1E62"/>
    <w:rsid w:val="008F4693"/>
    <w:rsid w:val="00900DC5"/>
    <w:rsid w:val="00901297"/>
    <w:rsid w:val="009024F3"/>
    <w:rsid w:val="00904038"/>
    <w:rsid w:val="00907A0F"/>
    <w:rsid w:val="00910E8B"/>
    <w:rsid w:val="00910E9B"/>
    <w:rsid w:val="0091265B"/>
    <w:rsid w:val="00912793"/>
    <w:rsid w:val="0091365A"/>
    <w:rsid w:val="009143B9"/>
    <w:rsid w:val="009163FB"/>
    <w:rsid w:val="0091640E"/>
    <w:rsid w:val="009164AF"/>
    <w:rsid w:val="00916579"/>
    <w:rsid w:val="00920106"/>
    <w:rsid w:val="009201B5"/>
    <w:rsid w:val="00923776"/>
    <w:rsid w:val="0092391D"/>
    <w:rsid w:val="00926CB8"/>
    <w:rsid w:val="00926E08"/>
    <w:rsid w:val="009276AE"/>
    <w:rsid w:val="00930DCC"/>
    <w:rsid w:val="0093633E"/>
    <w:rsid w:val="00936509"/>
    <w:rsid w:val="0094135D"/>
    <w:rsid w:val="0094243B"/>
    <w:rsid w:val="00943667"/>
    <w:rsid w:val="00943E94"/>
    <w:rsid w:val="00945278"/>
    <w:rsid w:val="0094558D"/>
    <w:rsid w:val="0094748E"/>
    <w:rsid w:val="009476D1"/>
    <w:rsid w:val="00947EFC"/>
    <w:rsid w:val="00951137"/>
    <w:rsid w:val="0095191F"/>
    <w:rsid w:val="00953024"/>
    <w:rsid w:val="00955867"/>
    <w:rsid w:val="009562EC"/>
    <w:rsid w:val="0096193F"/>
    <w:rsid w:val="009645BD"/>
    <w:rsid w:val="00965E79"/>
    <w:rsid w:val="00966D4B"/>
    <w:rsid w:val="009675BD"/>
    <w:rsid w:val="00971662"/>
    <w:rsid w:val="00972E0D"/>
    <w:rsid w:val="00974D3A"/>
    <w:rsid w:val="00977E96"/>
    <w:rsid w:val="00980CA4"/>
    <w:rsid w:val="00981A64"/>
    <w:rsid w:val="00981CD0"/>
    <w:rsid w:val="00982B1B"/>
    <w:rsid w:val="009835F6"/>
    <w:rsid w:val="0098475B"/>
    <w:rsid w:val="00984D0B"/>
    <w:rsid w:val="00986AB1"/>
    <w:rsid w:val="00986FC1"/>
    <w:rsid w:val="00987767"/>
    <w:rsid w:val="00991BB7"/>
    <w:rsid w:val="009921B6"/>
    <w:rsid w:val="0099266A"/>
    <w:rsid w:val="00993C5B"/>
    <w:rsid w:val="00993EAB"/>
    <w:rsid w:val="00996FFA"/>
    <w:rsid w:val="00997A7E"/>
    <w:rsid w:val="009A02AD"/>
    <w:rsid w:val="009A054C"/>
    <w:rsid w:val="009A242B"/>
    <w:rsid w:val="009A4236"/>
    <w:rsid w:val="009A6604"/>
    <w:rsid w:val="009B016F"/>
    <w:rsid w:val="009B36CC"/>
    <w:rsid w:val="009B416A"/>
    <w:rsid w:val="009B4ABC"/>
    <w:rsid w:val="009B538F"/>
    <w:rsid w:val="009C01AE"/>
    <w:rsid w:val="009C0825"/>
    <w:rsid w:val="009C1665"/>
    <w:rsid w:val="009C18DE"/>
    <w:rsid w:val="009C1E20"/>
    <w:rsid w:val="009C2542"/>
    <w:rsid w:val="009C312B"/>
    <w:rsid w:val="009C3599"/>
    <w:rsid w:val="009C3915"/>
    <w:rsid w:val="009C40C1"/>
    <w:rsid w:val="009D08C0"/>
    <w:rsid w:val="009D214D"/>
    <w:rsid w:val="009D4212"/>
    <w:rsid w:val="009D4F9E"/>
    <w:rsid w:val="009D6B93"/>
    <w:rsid w:val="009E0E27"/>
    <w:rsid w:val="009E127D"/>
    <w:rsid w:val="009E2C33"/>
    <w:rsid w:val="009E41E2"/>
    <w:rsid w:val="009E56B6"/>
    <w:rsid w:val="009E660B"/>
    <w:rsid w:val="009E6ABB"/>
    <w:rsid w:val="009F01AF"/>
    <w:rsid w:val="009F3650"/>
    <w:rsid w:val="009F3BC2"/>
    <w:rsid w:val="009F3C77"/>
    <w:rsid w:val="009F49E2"/>
    <w:rsid w:val="009F4E4B"/>
    <w:rsid w:val="009F4ECA"/>
    <w:rsid w:val="009F7ED6"/>
    <w:rsid w:val="00A00418"/>
    <w:rsid w:val="00A019DE"/>
    <w:rsid w:val="00A034EC"/>
    <w:rsid w:val="00A0424C"/>
    <w:rsid w:val="00A053EB"/>
    <w:rsid w:val="00A0647A"/>
    <w:rsid w:val="00A072F5"/>
    <w:rsid w:val="00A1059F"/>
    <w:rsid w:val="00A107EE"/>
    <w:rsid w:val="00A11A9E"/>
    <w:rsid w:val="00A138D3"/>
    <w:rsid w:val="00A15E53"/>
    <w:rsid w:val="00A16417"/>
    <w:rsid w:val="00A16B3C"/>
    <w:rsid w:val="00A175B7"/>
    <w:rsid w:val="00A20694"/>
    <w:rsid w:val="00A216F8"/>
    <w:rsid w:val="00A21AD2"/>
    <w:rsid w:val="00A21CBE"/>
    <w:rsid w:val="00A2271F"/>
    <w:rsid w:val="00A241C7"/>
    <w:rsid w:val="00A252B0"/>
    <w:rsid w:val="00A31333"/>
    <w:rsid w:val="00A34642"/>
    <w:rsid w:val="00A35E07"/>
    <w:rsid w:val="00A40C84"/>
    <w:rsid w:val="00A41083"/>
    <w:rsid w:val="00A4198A"/>
    <w:rsid w:val="00A43C53"/>
    <w:rsid w:val="00A443B3"/>
    <w:rsid w:val="00A4488F"/>
    <w:rsid w:val="00A466F6"/>
    <w:rsid w:val="00A47149"/>
    <w:rsid w:val="00A500A6"/>
    <w:rsid w:val="00A51512"/>
    <w:rsid w:val="00A53917"/>
    <w:rsid w:val="00A5455E"/>
    <w:rsid w:val="00A56E3B"/>
    <w:rsid w:val="00A57368"/>
    <w:rsid w:val="00A617CD"/>
    <w:rsid w:val="00A61A01"/>
    <w:rsid w:val="00A640A1"/>
    <w:rsid w:val="00A65073"/>
    <w:rsid w:val="00A7027F"/>
    <w:rsid w:val="00A75418"/>
    <w:rsid w:val="00A76CD1"/>
    <w:rsid w:val="00A774F8"/>
    <w:rsid w:val="00A82C3D"/>
    <w:rsid w:val="00A83B4D"/>
    <w:rsid w:val="00A84C66"/>
    <w:rsid w:val="00A90504"/>
    <w:rsid w:val="00A91019"/>
    <w:rsid w:val="00A91C4A"/>
    <w:rsid w:val="00A92B52"/>
    <w:rsid w:val="00A93E92"/>
    <w:rsid w:val="00A95B63"/>
    <w:rsid w:val="00A95CFF"/>
    <w:rsid w:val="00A96A0E"/>
    <w:rsid w:val="00AA0820"/>
    <w:rsid w:val="00AA0A49"/>
    <w:rsid w:val="00AA2BDF"/>
    <w:rsid w:val="00AA6796"/>
    <w:rsid w:val="00AA7CE3"/>
    <w:rsid w:val="00AB02F7"/>
    <w:rsid w:val="00AB1176"/>
    <w:rsid w:val="00AB4A2B"/>
    <w:rsid w:val="00AB53DB"/>
    <w:rsid w:val="00AB5BE9"/>
    <w:rsid w:val="00AB70CC"/>
    <w:rsid w:val="00AC1564"/>
    <w:rsid w:val="00AC30A1"/>
    <w:rsid w:val="00AC427E"/>
    <w:rsid w:val="00AC4B99"/>
    <w:rsid w:val="00AC626F"/>
    <w:rsid w:val="00AC7F00"/>
    <w:rsid w:val="00AD1F2C"/>
    <w:rsid w:val="00AD360F"/>
    <w:rsid w:val="00AD6A4F"/>
    <w:rsid w:val="00AD79DA"/>
    <w:rsid w:val="00AE1E49"/>
    <w:rsid w:val="00AE3117"/>
    <w:rsid w:val="00AE3604"/>
    <w:rsid w:val="00AE501F"/>
    <w:rsid w:val="00AE7201"/>
    <w:rsid w:val="00AF0BF3"/>
    <w:rsid w:val="00AF195D"/>
    <w:rsid w:val="00AF1D46"/>
    <w:rsid w:val="00AF37B7"/>
    <w:rsid w:val="00AF752C"/>
    <w:rsid w:val="00B004A5"/>
    <w:rsid w:val="00B01D23"/>
    <w:rsid w:val="00B035DF"/>
    <w:rsid w:val="00B03F3F"/>
    <w:rsid w:val="00B075A4"/>
    <w:rsid w:val="00B1051C"/>
    <w:rsid w:val="00B10CE5"/>
    <w:rsid w:val="00B11B64"/>
    <w:rsid w:val="00B12573"/>
    <w:rsid w:val="00B12B2E"/>
    <w:rsid w:val="00B149BE"/>
    <w:rsid w:val="00B14F3D"/>
    <w:rsid w:val="00B156A2"/>
    <w:rsid w:val="00B20AF7"/>
    <w:rsid w:val="00B20D7D"/>
    <w:rsid w:val="00B22222"/>
    <w:rsid w:val="00B23B14"/>
    <w:rsid w:val="00B23E59"/>
    <w:rsid w:val="00B24A24"/>
    <w:rsid w:val="00B251A9"/>
    <w:rsid w:val="00B25C31"/>
    <w:rsid w:val="00B31269"/>
    <w:rsid w:val="00B33529"/>
    <w:rsid w:val="00B33691"/>
    <w:rsid w:val="00B342AE"/>
    <w:rsid w:val="00B3511C"/>
    <w:rsid w:val="00B360DC"/>
    <w:rsid w:val="00B37A94"/>
    <w:rsid w:val="00B40F43"/>
    <w:rsid w:val="00B414BD"/>
    <w:rsid w:val="00B44FC3"/>
    <w:rsid w:val="00B451B5"/>
    <w:rsid w:val="00B45355"/>
    <w:rsid w:val="00B466C8"/>
    <w:rsid w:val="00B50B47"/>
    <w:rsid w:val="00B51247"/>
    <w:rsid w:val="00B535FD"/>
    <w:rsid w:val="00B53916"/>
    <w:rsid w:val="00B53B2E"/>
    <w:rsid w:val="00B53F1C"/>
    <w:rsid w:val="00B54B7C"/>
    <w:rsid w:val="00B55C23"/>
    <w:rsid w:val="00B61332"/>
    <w:rsid w:val="00B61E12"/>
    <w:rsid w:val="00B65238"/>
    <w:rsid w:val="00B66514"/>
    <w:rsid w:val="00B66B96"/>
    <w:rsid w:val="00B670F9"/>
    <w:rsid w:val="00B713F8"/>
    <w:rsid w:val="00B7287D"/>
    <w:rsid w:val="00B80523"/>
    <w:rsid w:val="00B81BCF"/>
    <w:rsid w:val="00B81F85"/>
    <w:rsid w:val="00B84756"/>
    <w:rsid w:val="00B86E52"/>
    <w:rsid w:val="00B8774E"/>
    <w:rsid w:val="00B9018C"/>
    <w:rsid w:val="00B92846"/>
    <w:rsid w:val="00B931B3"/>
    <w:rsid w:val="00B968D8"/>
    <w:rsid w:val="00B9762A"/>
    <w:rsid w:val="00BA0000"/>
    <w:rsid w:val="00BA01C4"/>
    <w:rsid w:val="00BA7985"/>
    <w:rsid w:val="00BB0D4A"/>
    <w:rsid w:val="00BB3E3F"/>
    <w:rsid w:val="00BB4E86"/>
    <w:rsid w:val="00BB5C72"/>
    <w:rsid w:val="00BB64D0"/>
    <w:rsid w:val="00BB7378"/>
    <w:rsid w:val="00BB766A"/>
    <w:rsid w:val="00BC1E40"/>
    <w:rsid w:val="00BC3BC9"/>
    <w:rsid w:val="00BC6261"/>
    <w:rsid w:val="00BC72EC"/>
    <w:rsid w:val="00BD00E2"/>
    <w:rsid w:val="00BD15D1"/>
    <w:rsid w:val="00BD1CEB"/>
    <w:rsid w:val="00BD1EB7"/>
    <w:rsid w:val="00BD2190"/>
    <w:rsid w:val="00BD6901"/>
    <w:rsid w:val="00BE1AD6"/>
    <w:rsid w:val="00BE44FB"/>
    <w:rsid w:val="00BE7925"/>
    <w:rsid w:val="00BF1E00"/>
    <w:rsid w:val="00BF502C"/>
    <w:rsid w:val="00BF66E3"/>
    <w:rsid w:val="00BF726B"/>
    <w:rsid w:val="00BF75F3"/>
    <w:rsid w:val="00C0079E"/>
    <w:rsid w:val="00C05AB7"/>
    <w:rsid w:val="00C079A9"/>
    <w:rsid w:val="00C123B7"/>
    <w:rsid w:val="00C12B7A"/>
    <w:rsid w:val="00C1404A"/>
    <w:rsid w:val="00C1616D"/>
    <w:rsid w:val="00C16CF4"/>
    <w:rsid w:val="00C20C37"/>
    <w:rsid w:val="00C212CC"/>
    <w:rsid w:val="00C251D8"/>
    <w:rsid w:val="00C2690A"/>
    <w:rsid w:val="00C27D71"/>
    <w:rsid w:val="00C313E0"/>
    <w:rsid w:val="00C32EA7"/>
    <w:rsid w:val="00C3321C"/>
    <w:rsid w:val="00C35881"/>
    <w:rsid w:val="00C37DC8"/>
    <w:rsid w:val="00C41735"/>
    <w:rsid w:val="00C43101"/>
    <w:rsid w:val="00C438EF"/>
    <w:rsid w:val="00C441CA"/>
    <w:rsid w:val="00C46F7B"/>
    <w:rsid w:val="00C52FBE"/>
    <w:rsid w:val="00C53408"/>
    <w:rsid w:val="00C53E03"/>
    <w:rsid w:val="00C54781"/>
    <w:rsid w:val="00C5515F"/>
    <w:rsid w:val="00C5603E"/>
    <w:rsid w:val="00C573E7"/>
    <w:rsid w:val="00C57BEB"/>
    <w:rsid w:val="00C62027"/>
    <w:rsid w:val="00C66B72"/>
    <w:rsid w:val="00C71471"/>
    <w:rsid w:val="00C71D74"/>
    <w:rsid w:val="00C71F70"/>
    <w:rsid w:val="00C7584B"/>
    <w:rsid w:val="00C75FA2"/>
    <w:rsid w:val="00C8270B"/>
    <w:rsid w:val="00C82718"/>
    <w:rsid w:val="00C866A5"/>
    <w:rsid w:val="00C904DD"/>
    <w:rsid w:val="00C93CAF"/>
    <w:rsid w:val="00C93F58"/>
    <w:rsid w:val="00C941B1"/>
    <w:rsid w:val="00C96065"/>
    <w:rsid w:val="00C961C1"/>
    <w:rsid w:val="00C96A87"/>
    <w:rsid w:val="00C97F32"/>
    <w:rsid w:val="00CA1CFC"/>
    <w:rsid w:val="00CA2E2B"/>
    <w:rsid w:val="00CA4054"/>
    <w:rsid w:val="00CA6161"/>
    <w:rsid w:val="00CA6B8C"/>
    <w:rsid w:val="00CB25CA"/>
    <w:rsid w:val="00CB28B6"/>
    <w:rsid w:val="00CB2EFB"/>
    <w:rsid w:val="00CB4D69"/>
    <w:rsid w:val="00CB7362"/>
    <w:rsid w:val="00CC133B"/>
    <w:rsid w:val="00CC165C"/>
    <w:rsid w:val="00CC2133"/>
    <w:rsid w:val="00CC2CD0"/>
    <w:rsid w:val="00CC3578"/>
    <w:rsid w:val="00CC39F2"/>
    <w:rsid w:val="00CC3EB0"/>
    <w:rsid w:val="00CC5F42"/>
    <w:rsid w:val="00CD2D14"/>
    <w:rsid w:val="00CD38CC"/>
    <w:rsid w:val="00CD5BDB"/>
    <w:rsid w:val="00CD6DC2"/>
    <w:rsid w:val="00CD7095"/>
    <w:rsid w:val="00CD733D"/>
    <w:rsid w:val="00CD7E26"/>
    <w:rsid w:val="00CE35DE"/>
    <w:rsid w:val="00CE5C94"/>
    <w:rsid w:val="00CF25FA"/>
    <w:rsid w:val="00CF2BAF"/>
    <w:rsid w:val="00CF2C21"/>
    <w:rsid w:val="00CF3099"/>
    <w:rsid w:val="00CF5744"/>
    <w:rsid w:val="00CF774F"/>
    <w:rsid w:val="00D0051E"/>
    <w:rsid w:val="00D00E9D"/>
    <w:rsid w:val="00D01D73"/>
    <w:rsid w:val="00D0343C"/>
    <w:rsid w:val="00D0539F"/>
    <w:rsid w:val="00D05C1F"/>
    <w:rsid w:val="00D07895"/>
    <w:rsid w:val="00D11118"/>
    <w:rsid w:val="00D1242A"/>
    <w:rsid w:val="00D1397F"/>
    <w:rsid w:val="00D154A4"/>
    <w:rsid w:val="00D15C1D"/>
    <w:rsid w:val="00D1614C"/>
    <w:rsid w:val="00D1670F"/>
    <w:rsid w:val="00D175DB"/>
    <w:rsid w:val="00D23320"/>
    <w:rsid w:val="00D2376E"/>
    <w:rsid w:val="00D23FD3"/>
    <w:rsid w:val="00D243BD"/>
    <w:rsid w:val="00D249E9"/>
    <w:rsid w:val="00D24F60"/>
    <w:rsid w:val="00D26D02"/>
    <w:rsid w:val="00D26D41"/>
    <w:rsid w:val="00D26F96"/>
    <w:rsid w:val="00D271AB"/>
    <w:rsid w:val="00D32643"/>
    <w:rsid w:val="00D3298B"/>
    <w:rsid w:val="00D33824"/>
    <w:rsid w:val="00D35468"/>
    <w:rsid w:val="00D35CFA"/>
    <w:rsid w:val="00D36B5D"/>
    <w:rsid w:val="00D36F6F"/>
    <w:rsid w:val="00D402D4"/>
    <w:rsid w:val="00D41D41"/>
    <w:rsid w:val="00D42B04"/>
    <w:rsid w:val="00D43A6F"/>
    <w:rsid w:val="00D445E0"/>
    <w:rsid w:val="00D45F02"/>
    <w:rsid w:val="00D47C19"/>
    <w:rsid w:val="00D50DA8"/>
    <w:rsid w:val="00D5491B"/>
    <w:rsid w:val="00D55517"/>
    <w:rsid w:val="00D57405"/>
    <w:rsid w:val="00D57764"/>
    <w:rsid w:val="00D60E5A"/>
    <w:rsid w:val="00D61E59"/>
    <w:rsid w:val="00D61FF7"/>
    <w:rsid w:val="00D64925"/>
    <w:rsid w:val="00D6688F"/>
    <w:rsid w:val="00D66B67"/>
    <w:rsid w:val="00D67B1B"/>
    <w:rsid w:val="00D70876"/>
    <w:rsid w:val="00D734B8"/>
    <w:rsid w:val="00D76187"/>
    <w:rsid w:val="00D76516"/>
    <w:rsid w:val="00D8182A"/>
    <w:rsid w:val="00D834F7"/>
    <w:rsid w:val="00D865CB"/>
    <w:rsid w:val="00D877D9"/>
    <w:rsid w:val="00D90D3D"/>
    <w:rsid w:val="00D911CB"/>
    <w:rsid w:val="00D92CFA"/>
    <w:rsid w:val="00D951A4"/>
    <w:rsid w:val="00DA04D7"/>
    <w:rsid w:val="00DA25F2"/>
    <w:rsid w:val="00DA3215"/>
    <w:rsid w:val="00DA5703"/>
    <w:rsid w:val="00DA6C4B"/>
    <w:rsid w:val="00DB008E"/>
    <w:rsid w:val="00DB0389"/>
    <w:rsid w:val="00DB05F0"/>
    <w:rsid w:val="00DB1542"/>
    <w:rsid w:val="00DB1A5F"/>
    <w:rsid w:val="00DB3EFD"/>
    <w:rsid w:val="00DB4DD5"/>
    <w:rsid w:val="00DB5647"/>
    <w:rsid w:val="00DB572C"/>
    <w:rsid w:val="00DB6DF3"/>
    <w:rsid w:val="00DC13E2"/>
    <w:rsid w:val="00DC206F"/>
    <w:rsid w:val="00DC34E9"/>
    <w:rsid w:val="00DC404A"/>
    <w:rsid w:val="00DC53F3"/>
    <w:rsid w:val="00DD05AF"/>
    <w:rsid w:val="00DD1947"/>
    <w:rsid w:val="00DD2C9C"/>
    <w:rsid w:val="00DD4023"/>
    <w:rsid w:val="00DD4C98"/>
    <w:rsid w:val="00DD5EE0"/>
    <w:rsid w:val="00DD6B9A"/>
    <w:rsid w:val="00DE1728"/>
    <w:rsid w:val="00DE1771"/>
    <w:rsid w:val="00DE20BB"/>
    <w:rsid w:val="00DE318D"/>
    <w:rsid w:val="00DE60B5"/>
    <w:rsid w:val="00DE6874"/>
    <w:rsid w:val="00DE7660"/>
    <w:rsid w:val="00DE7B27"/>
    <w:rsid w:val="00DF1649"/>
    <w:rsid w:val="00DF235D"/>
    <w:rsid w:val="00DF3BE1"/>
    <w:rsid w:val="00DF56F6"/>
    <w:rsid w:val="00DF6780"/>
    <w:rsid w:val="00DF72E1"/>
    <w:rsid w:val="00E04165"/>
    <w:rsid w:val="00E122C7"/>
    <w:rsid w:val="00E125EB"/>
    <w:rsid w:val="00E15B67"/>
    <w:rsid w:val="00E15BBD"/>
    <w:rsid w:val="00E1656C"/>
    <w:rsid w:val="00E166A1"/>
    <w:rsid w:val="00E17242"/>
    <w:rsid w:val="00E2084C"/>
    <w:rsid w:val="00E22561"/>
    <w:rsid w:val="00E22568"/>
    <w:rsid w:val="00E22E4A"/>
    <w:rsid w:val="00E23711"/>
    <w:rsid w:val="00E24BA8"/>
    <w:rsid w:val="00E261F5"/>
    <w:rsid w:val="00E27CA2"/>
    <w:rsid w:val="00E30CFC"/>
    <w:rsid w:val="00E30FFE"/>
    <w:rsid w:val="00E3143D"/>
    <w:rsid w:val="00E32203"/>
    <w:rsid w:val="00E33108"/>
    <w:rsid w:val="00E33170"/>
    <w:rsid w:val="00E33C19"/>
    <w:rsid w:val="00E3579E"/>
    <w:rsid w:val="00E37225"/>
    <w:rsid w:val="00E45C7E"/>
    <w:rsid w:val="00E4735B"/>
    <w:rsid w:val="00E52F5B"/>
    <w:rsid w:val="00E57517"/>
    <w:rsid w:val="00E6556A"/>
    <w:rsid w:val="00E70142"/>
    <w:rsid w:val="00E73334"/>
    <w:rsid w:val="00E75F7E"/>
    <w:rsid w:val="00E8068E"/>
    <w:rsid w:val="00E8113C"/>
    <w:rsid w:val="00E8257D"/>
    <w:rsid w:val="00E82A2B"/>
    <w:rsid w:val="00E84DA8"/>
    <w:rsid w:val="00E850A0"/>
    <w:rsid w:val="00E855C9"/>
    <w:rsid w:val="00E85B83"/>
    <w:rsid w:val="00E8607D"/>
    <w:rsid w:val="00E87FBE"/>
    <w:rsid w:val="00E87FE2"/>
    <w:rsid w:val="00E9021A"/>
    <w:rsid w:val="00E9107F"/>
    <w:rsid w:val="00E92270"/>
    <w:rsid w:val="00E94DD8"/>
    <w:rsid w:val="00E95D6D"/>
    <w:rsid w:val="00E96FB6"/>
    <w:rsid w:val="00E97E58"/>
    <w:rsid w:val="00EA2B1A"/>
    <w:rsid w:val="00EA2FAF"/>
    <w:rsid w:val="00EA483E"/>
    <w:rsid w:val="00EA7CED"/>
    <w:rsid w:val="00EB0D61"/>
    <w:rsid w:val="00EB1889"/>
    <w:rsid w:val="00EB1C7E"/>
    <w:rsid w:val="00EB209A"/>
    <w:rsid w:val="00EB301B"/>
    <w:rsid w:val="00EB432D"/>
    <w:rsid w:val="00EB51AD"/>
    <w:rsid w:val="00EB5500"/>
    <w:rsid w:val="00EB7A29"/>
    <w:rsid w:val="00EC0B68"/>
    <w:rsid w:val="00EC19DD"/>
    <w:rsid w:val="00EC2602"/>
    <w:rsid w:val="00EC7BB7"/>
    <w:rsid w:val="00EC7E2E"/>
    <w:rsid w:val="00ED1916"/>
    <w:rsid w:val="00ED2BFA"/>
    <w:rsid w:val="00ED450F"/>
    <w:rsid w:val="00ED476A"/>
    <w:rsid w:val="00ED4D40"/>
    <w:rsid w:val="00ED6E3C"/>
    <w:rsid w:val="00ED7B00"/>
    <w:rsid w:val="00ED7D12"/>
    <w:rsid w:val="00EE1C77"/>
    <w:rsid w:val="00EE3254"/>
    <w:rsid w:val="00EE782A"/>
    <w:rsid w:val="00EF373D"/>
    <w:rsid w:val="00EF556D"/>
    <w:rsid w:val="00EF6BEC"/>
    <w:rsid w:val="00EF788E"/>
    <w:rsid w:val="00F02B0F"/>
    <w:rsid w:val="00F02BE0"/>
    <w:rsid w:val="00F0318F"/>
    <w:rsid w:val="00F048D0"/>
    <w:rsid w:val="00F04B33"/>
    <w:rsid w:val="00F04E76"/>
    <w:rsid w:val="00F05B74"/>
    <w:rsid w:val="00F05EE5"/>
    <w:rsid w:val="00F07A8A"/>
    <w:rsid w:val="00F10331"/>
    <w:rsid w:val="00F112B5"/>
    <w:rsid w:val="00F1136D"/>
    <w:rsid w:val="00F11F85"/>
    <w:rsid w:val="00F20776"/>
    <w:rsid w:val="00F226AE"/>
    <w:rsid w:val="00F248EB"/>
    <w:rsid w:val="00F25DBB"/>
    <w:rsid w:val="00F25E34"/>
    <w:rsid w:val="00F26447"/>
    <w:rsid w:val="00F3101A"/>
    <w:rsid w:val="00F318B3"/>
    <w:rsid w:val="00F31F67"/>
    <w:rsid w:val="00F332E8"/>
    <w:rsid w:val="00F35471"/>
    <w:rsid w:val="00F3656E"/>
    <w:rsid w:val="00F367DD"/>
    <w:rsid w:val="00F36A25"/>
    <w:rsid w:val="00F36AAF"/>
    <w:rsid w:val="00F401D0"/>
    <w:rsid w:val="00F4035D"/>
    <w:rsid w:val="00F429F8"/>
    <w:rsid w:val="00F43688"/>
    <w:rsid w:val="00F4475F"/>
    <w:rsid w:val="00F44BF3"/>
    <w:rsid w:val="00F545BC"/>
    <w:rsid w:val="00F55270"/>
    <w:rsid w:val="00F55F34"/>
    <w:rsid w:val="00F563F3"/>
    <w:rsid w:val="00F56FCE"/>
    <w:rsid w:val="00F5791A"/>
    <w:rsid w:val="00F60153"/>
    <w:rsid w:val="00F60F26"/>
    <w:rsid w:val="00F61964"/>
    <w:rsid w:val="00F61A34"/>
    <w:rsid w:val="00F633B5"/>
    <w:rsid w:val="00F63A5C"/>
    <w:rsid w:val="00F6502E"/>
    <w:rsid w:val="00F6630C"/>
    <w:rsid w:val="00F71D4B"/>
    <w:rsid w:val="00F73BEB"/>
    <w:rsid w:val="00F75B7E"/>
    <w:rsid w:val="00F75FC9"/>
    <w:rsid w:val="00F7760D"/>
    <w:rsid w:val="00F80F66"/>
    <w:rsid w:val="00F8117A"/>
    <w:rsid w:val="00F86062"/>
    <w:rsid w:val="00F86A4A"/>
    <w:rsid w:val="00F87CEC"/>
    <w:rsid w:val="00F90282"/>
    <w:rsid w:val="00F90AD4"/>
    <w:rsid w:val="00F914D8"/>
    <w:rsid w:val="00F9220A"/>
    <w:rsid w:val="00F92DA8"/>
    <w:rsid w:val="00F95A05"/>
    <w:rsid w:val="00F95A7B"/>
    <w:rsid w:val="00F95D07"/>
    <w:rsid w:val="00F965A4"/>
    <w:rsid w:val="00FA0BF2"/>
    <w:rsid w:val="00FA1746"/>
    <w:rsid w:val="00FA260B"/>
    <w:rsid w:val="00FA39A8"/>
    <w:rsid w:val="00FA566A"/>
    <w:rsid w:val="00FA6B20"/>
    <w:rsid w:val="00FB3343"/>
    <w:rsid w:val="00FB4A07"/>
    <w:rsid w:val="00FB4F5F"/>
    <w:rsid w:val="00FC17A7"/>
    <w:rsid w:val="00FC1AAE"/>
    <w:rsid w:val="00FC1AD2"/>
    <w:rsid w:val="00FC3F6D"/>
    <w:rsid w:val="00FC7D3D"/>
    <w:rsid w:val="00FD1046"/>
    <w:rsid w:val="00FD387F"/>
    <w:rsid w:val="00FD44E9"/>
    <w:rsid w:val="00FD45B5"/>
    <w:rsid w:val="00FD6F29"/>
    <w:rsid w:val="00FE0DA0"/>
    <w:rsid w:val="00FE2462"/>
    <w:rsid w:val="00FE401B"/>
    <w:rsid w:val="00FE45C3"/>
    <w:rsid w:val="00FE57D2"/>
    <w:rsid w:val="00FE591A"/>
    <w:rsid w:val="00FE6C9F"/>
    <w:rsid w:val="00FE6DF6"/>
    <w:rsid w:val="00FE6F8A"/>
    <w:rsid w:val="00FE7718"/>
    <w:rsid w:val="00FF27B9"/>
    <w:rsid w:val="00FF786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6D67F"/>
  <w15:chartTrackingRefBased/>
  <w15:docId w15:val="{773A43B5-19C7-423B-8A0D-20EB84C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link w:val="Nadpis1Char"/>
    <w:uiPriority w:val="9"/>
    <w:qFormat/>
    <w:rsid w:val="00A466F6"/>
    <w:pPr>
      <w:spacing w:before="100" w:beforeAutospacing="1" w:after="100" w:afterAutospacing="1" w:line="240" w:lineRule="auto"/>
      <w:outlineLvl w:val="0"/>
    </w:pPr>
    <w:rPr>
      <w:rFonts w:ascii="Times New Roman" w:eastAsia="Times New Roman" w:hAnsi="Times New Roman" w:cs="Times New Roman"/>
      <w:b/>
      <w:bCs/>
      <w:kern w:val="36"/>
      <w:sz w:val="48"/>
      <w:szCs w:val="48"/>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93268"/>
    <w:pPr>
      <w:ind w:left="720"/>
      <w:contextualSpacing/>
    </w:pPr>
  </w:style>
  <w:style w:type="character" w:styleId="Odkaznakoment">
    <w:name w:val="annotation reference"/>
    <w:basedOn w:val="Standardnpsmoodstavce"/>
    <w:uiPriority w:val="99"/>
    <w:semiHidden/>
    <w:unhideWhenUsed/>
    <w:rsid w:val="00FE6C9F"/>
    <w:rPr>
      <w:sz w:val="16"/>
      <w:szCs w:val="16"/>
    </w:rPr>
  </w:style>
  <w:style w:type="paragraph" w:styleId="Textkomente">
    <w:name w:val="annotation text"/>
    <w:basedOn w:val="Normln"/>
    <w:link w:val="TextkomenteChar"/>
    <w:uiPriority w:val="99"/>
    <w:unhideWhenUsed/>
    <w:rsid w:val="00FE6C9F"/>
    <w:pPr>
      <w:spacing w:line="240" w:lineRule="auto"/>
    </w:pPr>
    <w:rPr>
      <w:sz w:val="20"/>
      <w:szCs w:val="20"/>
    </w:rPr>
  </w:style>
  <w:style w:type="character" w:customStyle="1" w:styleId="TextkomenteChar">
    <w:name w:val="Text komentáře Char"/>
    <w:basedOn w:val="Standardnpsmoodstavce"/>
    <w:link w:val="Textkomente"/>
    <w:uiPriority w:val="99"/>
    <w:rsid w:val="00FE6C9F"/>
    <w:rPr>
      <w:sz w:val="20"/>
      <w:szCs w:val="20"/>
    </w:rPr>
  </w:style>
  <w:style w:type="character" w:styleId="Zdraznn">
    <w:name w:val="Emphasis"/>
    <w:basedOn w:val="Standardnpsmoodstavce"/>
    <w:uiPriority w:val="20"/>
    <w:qFormat/>
    <w:rsid w:val="00C41735"/>
    <w:rPr>
      <w:i/>
      <w:iCs/>
    </w:rPr>
  </w:style>
  <w:style w:type="paragraph" w:styleId="Pedmtkomente">
    <w:name w:val="annotation subject"/>
    <w:basedOn w:val="Textkomente"/>
    <w:next w:val="Textkomente"/>
    <w:link w:val="PedmtkomenteChar"/>
    <w:uiPriority w:val="99"/>
    <w:semiHidden/>
    <w:unhideWhenUsed/>
    <w:rsid w:val="00AE501F"/>
    <w:rPr>
      <w:b/>
      <w:bCs/>
    </w:rPr>
  </w:style>
  <w:style w:type="character" w:customStyle="1" w:styleId="PedmtkomenteChar">
    <w:name w:val="Předmět komentáře Char"/>
    <w:basedOn w:val="TextkomenteChar"/>
    <w:link w:val="Pedmtkomente"/>
    <w:uiPriority w:val="99"/>
    <w:semiHidden/>
    <w:rsid w:val="00AE501F"/>
    <w:rPr>
      <w:b/>
      <w:bCs/>
      <w:sz w:val="20"/>
      <w:szCs w:val="20"/>
    </w:rPr>
  </w:style>
  <w:style w:type="paragraph" w:styleId="Textbubliny">
    <w:name w:val="Balloon Text"/>
    <w:basedOn w:val="Normln"/>
    <w:link w:val="TextbublinyChar"/>
    <w:uiPriority w:val="99"/>
    <w:semiHidden/>
    <w:unhideWhenUsed/>
    <w:rsid w:val="000825B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25BB"/>
    <w:rPr>
      <w:rFonts w:ascii="Segoe UI" w:hAnsi="Segoe UI" w:cs="Segoe UI"/>
      <w:sz w:val="18"/>
      <w:szCs w:val="18"/>
    </w:rPr>
  </w:style>
  <w:style w:type="paragraph" w:styleId="Revize">
    <w:name w:val="Revision"/>
    <w:hidden/>
    <w:uiPriority w:val="99"/>
    <w:semiHidden/>
    <w:rsid w:val="0071463D"/>
    <w:pPr>
      <w:spacing w:after="0" w:line="240" w:lineRule="auto"/>
    </w:pPr>
  </w:style>
  <w:style w:type="character" w:customStyle="1" w:styleId="Nadpis1Char">
    <w:name w:val="Nadpis 1 Char"/>
    <w:basedOn w:val="Standardnpsmoodstavce"/>
    <w:link w:val="Nadpis1"/>
    <w:uiPriority w:val="9"/>
    <w:rsid w:val="00A466F6"/>
    <w:rPr>
      <w:rFonts w:ascii="Times New Roman" w:eastAsia="Times New Roman" w:hAnsi="Times New Roman" w:cs="Times New Roman"/>
      <w:b/>
      <w:bCs/>
      <w:kern w:val="36"/>
      <w:sz w:val="48"/>
      <w:szCs w:val="48"/>
      <w:lang w:val="cs-CZ" w:eastAsia="cs-CZ"/>
    </w:rPr>
  </w:style>
  <w:style w:type="paragraph" w:customStyle="1" w:styleId="pf0">
    <w:name w:val="pf0"/>
    <w:basedOn w:val="Normln"/>
    <w:rsid w:val="00943667"/>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cf01">
    <w:name w:val="cf01"/>
    <w:basedOn w:val="Standardnpsmoodstavce"/>
    <w:rsid w:val="00943667"/>
    <w:rPr>
      <w:rFonts w:ascii="Segoe UI" w:hAnsi="Segoe UI" w:cs="Segoe UI" w:hint="default"/>
      <w:sz w:val="18"/>
      <w:szCs w:val="18"/>
    </w:rPr>
  </w:style>
  <w:style w:type="paragraph" w:styleId="Normlnweb">
    <w:name w:val="Normal (Web)"/>
    <w:basedOn w:val="Normln"/>
    <w:uiPriority w:val="99"/>
    <w:semiHidden/>
    <w:unhideWhenUsed/>
    <w:rsid w:val="00943667"/>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cf11">
    <w:name w:val="cf11"/>
    <w:basedOn w:val="Standardnpsmoodstavce"/>
    <w:rsid w:val="00711D83"/>
    <w:rPr>
      <w:rFonts w:ascii="Segoe UI" w:hAnsi="Segoe UI" w:cs="Segoe UI" w:hint="default"/>
      <w:i/>
      <w:iCs/>
      <w:color w:val="222222"/>
      <w:sz w:val="18"/>
      <w:szCs w:val="18"/>
    </w:rPr>
  </w:style>
  <w:style w:type="character" w:customStyle="1" w:styleId="cf21">
    <w:name w:val="cf21"/>
    <w:basedOn w:val="Standardnpsmoodstavce"/>
    <w:rsid w:val="00C53408"/>
    <w:rPr>
      <w:rFonts w:ascii="Segoe UI" w:hAnsi="Segoe UI" w:cs="Segoe UI" w:hint="default"/>
      <w:b/>
      <w:bCs/>
      <w:sz w:val="18"/>
      <w:szCs w:val="18"/>
    </w:rPr>
  </w:style>
  <w:style w:type="character" w:styleId="Hypertextovodkaz">
    <w:name w:val="Hyperlink"/>
    <w:basedOn w:val="Standardnpsmoodstavce"/>
    <w:uiPriority w:val="99"/>
    <w:unhideWhenUsed/>
    <w:rsid w:val="005C4468"/>
    <w:rPr>
      <w:color w:val="0563C1" w:themeColor="hyperlink"/>
      <w:u w:val="single"/>
    </w:rPr>
  </w:style>
  <w:style w:type="character" w:styleId="Nevyeenzmnka">
    <w:name w:val="Unresolved Mention"/>
    <w:basedOn w:val="Standardnpsmoodstavce"/>
    <w:uiPriority w:val="99"/>
    <w:semiHidden/>
    <w:unhideWhenUsed/>
    <w:rsid w:val="005C4468"/>
    <w:rPr>
      <w:color w:val="605E5C"/>
      <w:shd w:val="clear" w:color="auto" w:fill="E1DFDD"/>
    </w:rPr>
  </w:style>
  <w:style w:type="paragraph" w:styleId="Zhlav">
    <w:name w:val="header"/>
    <w:basedOn w:val="Normln"/>
    <w:link w:val="ZhlavChar"/>
    <w:uiPriority w:val="99"/>
    <w:unhideWhenUsed/>
    <w:rsid w:val="001F2E98"/>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1F2E98"/>
  </w:style>
  <w:style w:type="paragraph" w:styleId="Zpat">
    <w:name w:val="footer"/>
    <w:basedOn w:val="Normln"/>
    <w:link w:val="ZpatChar"/>
    <w:uiPriority w:val="99"/>
    <w:unhideWhenUsed/>
    <w:rsid w:val="001F2E98"/>
    <w:pPr>
      <w:tabs>
        <w:tab w:val="center" w:pos="4513"/>
        <w:tab w:val="right" w:pos="9026"/>
      </w:tabs>
      <w:spacing w:after="0" w:line="240" w:lineRule="auto"/>
    </w:pPr>
  </w:style>
  <w:style w:type="character" w:customStyle="1" w:styleId="ZpatChar">
    <w:name w:val="Zápatí Char"/>
    <w:basedOn w:val="Standardnpsmoodstavce"/>
    <w:link w:val="Zpat"/>
    <w:uiPriority w:val="99"/>
    <w:rsid w:val="001F2E98"/>
  </w:style>
  <w:style w:type="character" w:customStyle="1" w:styleId="author">
    <w:name w:val="author"/>
    <w:basedOn w:val="Standardnpsmoodstavce"/>
    <w:rsid w:val="006E4D43"/>
  </w:style>
  <w:style w:type="character" w:customStyle="1" w:styleId="pubyear">
    <w:name w:val="pubyear"/>
    <w:basedOn w:val="Standardnpsmoodstavce"/>
    <w:rsid w:val="006E4D43"/>
  </w:style>
  <w:style w:type="character" w:customStyle="1" w:styleId="articletitle">
    <w:name w:val="articletitle"/>
    <w:basedOn w:val="Standardnpsmoodstavce"/>
    <w:rsid w:val="006E4D43"/>
  </w:style>
  <w:style w:type="character" w:customStyle="1" w:styleId="vol">
    <w:name w:val="vol"/>
    <w:basedOn w:val="Standardnpsmoodstavce"/>
    <w:rsid w:val="006E4D43"/>
  </w:style>
  <w:style w:type="character" w:customStyle="1" w:styleId="citedissue">
    <w:name w:val="citedissue"/>
    <w:basedOn w:val="Standardnpsmoodstavce"/>
    <w:rsid w:val="006E4D43"/>
  </w:style>
  <w:style w:type="character" w:customStyle="1" w:styleId="pagefirst">
    <w:name w:val="pagefirst"/>
    <w:basedOn w:val="Standardnpsmoodstavce"/>
    <w:rsid w:val="006E4D43"/>
  </w:style>
  <w:style w:type="character" w:customStyle="1" w:styleId="pagelast">
    <w:name w:val="pagelast"/>
    <w:basedOn w:val="Standardnpsmoodstavce"/>
    <w:rsid w:val="006E4D43"/>
  </w:style>
  <w:style w:type="character" w:styleId="slodku">
    <w:name w:val="line number"/>
    <w:basedOn w:val="Standardnpsmoodstavce"/>
    <w:uiPriority w:val="99"/>
    <w:semiHidden/>
    <w:unhideWhenUsed/>
    <w:rsid w:val="0094558D"/>
  </w:style>
  <w:style w:type="paragraph" w:customStyle="1" w:styleId="elementtoproof">
    <w:name w:val="elementtoproof"/>
    <w:basedOn w:val="Normln"/>
    <w:rsid w:val="00A0424C"/>
    <w:pPr>
      <w:spacing w:after="0" w:line="240" w:lineRule="auto"/>
    </w:pPr>
    <w:rPr>
      <w:rFonts w:ascii="Calibri" w:hAnsi="Calibri" w:cs="Calibri"/>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98035">
      <w:bodyDiv w:val="1"/>
      <w:marLeft w:val="0"/>
      <w:marRight w:val="0"/>
      <w:marTop w:val="0"/>
      <w:marBottom w:val="0"/>
      <w:divBdr>
        <w:top w:val="none" w:sz="0" w:space="0" w:color="auto"/>
        <w:left w:val="none" w:sz="0" w:space="0" w:color="auto"/>
        <w:bottom w:val="none" w:sz="0" w:space="0" w:color="auto"/>
        <w:right w:val="none" w:sz="0" w:space="0" w:color="auto"/>
      </w:divBdr>
    </w:div>
    <w:div w:id="35279230">
      <w:bodyDiv w:val="1"/>
      <w:marLeft w:val="0"/>
      <w:marRight w:val="0"/>
      <w:marTop w:val="0"/>
      <w:marBottom w:val="0"/>
      <w:divBdr>
        <w:top w:val="none" w:sz="0" w:space="0" w:color="auto"/>
        <w:left w:val="none" w:sz="0" w:space="0" w:color="auto"/>
        <w:bottom w:val="none" w:sz="0" w:space="0" w:color="auto"/>
        <w:right w:val="none" w:sz="0" w:space="0" w:color="auto"/>
      </w:divBdr>
    </w:div>
    <w:div w:id="79720459">
      <w:bodyDiv w:val="1"/>
      <w:marLeft w:val="0"/>
      <w:marRight w:val="0"/>
      <w:marTop w:val="0"/>
      <w:marBottom w:val="0"/>
      <w:divBdr>
        <w:top w:val="none" w:sz="0" w:space="0" w:color="auto"/>
        <w:left w:val="none" w:sz="0" w:space="0" w:color="auto"/>
        <w:bottom w:val="none" w:sz="0" w:space="0" w:color="auto"/>
        <w:right w:val="none" w:sz="0" w:space="0" w:color="auto"/>
      </w:divBdr>
    </w:div>
    <w:div w:id="118886743">
      <w:bodyDiv w:val="1"/>
      <w:marLeft w:val="0"/>
      <w:marRight w:val="0"/>
      <w:marTop w:val="0"/>
      <w:marBottom w:val="0"/>
      <w:divBdr>
        <w:top w:val="none" w:sz="0" w:space="0" w:color="auto"/>
        <w:left w:val="none" w:sz="0" w:space="0" w:color="auto"/>
        <w:bottom w:val="none" w:sz="0" w:space="0" w:color="auto"/>
        <w:right w:val="none" w:sz="0" w:space="0" w:color="auto"/>
      </w:divBdr>
    </w:div>
    <w:div w:id="155074492">
      <w:bodyDiv w:val="1"/>
      <w:marLeft w:val="0"/>
      <w:marRight w:val="0"/>
      <w:marTop w:val="0"/>
      <w:marBottom w:val="0"/>
      <w:divBdr>
        <w:top w:val="none" w:sz="0" w:space="0" w:color="auto"/>
        <w:left w:val="none" w:sz="0" w:space="0" w:color="auto"/>
        <w:bottom w:val="none" w:sz="0" w:space="0" w:color="auto"/>
        <w:right w:val="none" w:sz="0" w:space="0" w:color="auto"/>
      </w:divBdr>
    </w:div>
    <w:div w:id="213852387">
      <w:bodyDiv w:val="1"/>
      <w:marLeft w:val="0"/>
      <w:marRight w:val="0"/>
      <w:marTop w:val="0"/>
      <w:marBottom w:val="0"/>
      <w:divBdr>
        <w:top w:val="none" w:sz="0" w:space="0" w:color="auto"/>
        <w:left w:val="none" w:sz="0" w:space="0" w:color="auto"/>
        <w:bottom w:val="none" w:sz="0" w:space="0" w:color="auto"/>
        <w:right w:val="none" w:sz="0" w:space="0" w:color="auto"/>
      </w:divBdr>
    </w:div>
    <w:div w:id="248851362">
      <w:bodyDiv w:val="1"/>
      <w:marLeft w:val="0"/>
      <w:marRight w:val="0"/>
      <w:marTop w:val="0"/>
      <w:marBottom w:val="0"/>
      <w:divBdr>
        <w:top w:val="none" w:sz="0" w:space="0" w:color="auto"/>
        <w:left w:val="none" w:sz="0" w:space="0" w:color="auto"/>
        <w:bottom w:val="none" w:sz="0" w:space="0" w:color="auto"/>
        <w:right w:val="none" w:sz="0" w:space="0" w:color="auto"/>
      </w:divBdr>
    </w:div>
    <w:div w:id="279725800">
      <w:bodyDiv w:val="1"/>
      <w:marLeft w:val="0"/>
      <w:marRight w:val="0"/>
      <w:marTop w:val="0"/>
      <w:marBottom w:val="0"/>
      <w:divBdr>
        <w:top w:val="none" w:sz="0" w:space="0" w:color="auto"/>
        <w:left w:val="none" w:sz="0" w:space="0" w:color="auto"/>
        <w:bottom w:val="none" w:sz="0" w:space="0" w:color="auto"/>
        <w:right w:val="none" w:sz="0" w:space="0" w:color="auto"/>
      </w:divBdr>
    </w:div>
    <w:div w:id="292447833">
      <w:bodyDiv w:val="1"/>
      <w:marLeft w:val="0"/>
      <w:marRight w:val="0"/>
      <w:marTop w:val="0"/>
      <w:marBottom w:val="0"/>
      <w:divBdr>
        <w:top w:val="none" w:sz="0" w:space="0" w:color="auto"/>
        <w:left w:val="none" w:sz="0" w:space="0" w:color="auto"/>
        <w:bottom w:val="none" w:sz="0" w:space="0" w:color="auto"/>
        <w:right w:val="none" w:sz="0" w:space="0" w:color="auto"/>
      </w:divBdr>
      <w:divsChild>
        <w:div w:id="1809126075">
          <w:marLeft w:val="0"/>
          <w:marRight w:val="0"/>
          <w:marTop w:val="0"/>
          <w:marBottom w:val="0"/>
          <w:divBdr>
            <w:top w:val="none" w:sz="0" w:space="0" w:color="auto"/>
            <w:left w:val="none" w:sz="0" w:space="0" w:color="auto"/>
            <w:bottom w:val="none" w:sz="0" w:space="0" w:color="auto"/>
            <w:right w:val="none" w:sz="0" w:space="0" w:color="auto"/>
          </w:divBdr>
        </w:div>
      </w:divsChild>
    </w:div>
    <w:div w:id="300039250">
      <w:bodyDiv w:val="1"/>
      <w:marLeft w:val="0"/>
      <w:marRight w:val="0"/>
      <w:marTop w:val="0"/>
      <w:marBottom w:val="0"/>
      <w:divBdr>
        <w:top w:val="none" w:sz="0" w:space="0" w:color="auto"/>
        <w:left w:val="none" w:sz="0" w:space="0" w:color="auto"/>
        <w:bottom w:val="none" w:sz="0" w:space="0" w:color="auto"/>
        <w:right w:val="none" w:sz="0" w:space="0" w:color="auto"/>
      </w:divBdr>
    </w:div>
    <w:div w:id="334307402">
      <w:bodyDiv w:val="1"/>
      <w:marLeft w:val="0"/>
      <w:marRight w:val="0"/>
      <w:marTop w:val="0"/>
      <w:marBottom w:val="0"/>
      <w:divBdr>
        <w:top w:val="none" w:sz="0" w:space="0" w:color="auto"/>
        <w:left w:val="none" w:sz="0" w:space="0" w:color="auto"/>
        <w:bottom w:val="none" w:sz="0" w:space="0" w:color="auto"/>
        <w:right w:val="none" w:sz="0" w:space="0" w:color="auto"/>
      </w:divBdr>
    </w:div>
    <w:div w:id="410397628">
      <w:bodyDiv w:val="1"/>
      <w:marLeft w:val="0"/>
      <w:marRight w:val="0"/>
      <w:marTop w:val="0"/>
      <w:marBottom w:val="0"/>
      <w:divBdr>
        <w:top w:val="none" w:sz="0" w:space="0" w:color="auto"/>
        <w:left w:val="none" w:sz="0" w:space="0" w:color="auto"/>
        <w:bottom w:val="none" w:sz="0" w:space="0" w:color="auto"/>
        <w:right w:val="none" w:sz="0" w:space="0" w:color="auto"/>
      </w:divBdr>
    </w:div>
    <w:div w:id="414521279">
      <w:bodyDiv w:val="1"/>
      <w:marLeft w:val="0"/>
      <w:marRight w:val="0"/>
      <w:marTop w:val="0"/>
      <w:marBottom w:val="0"/>
      <w:divBdr>
        <w:top w:val="none" w:sz="0" w:space="0" w:color="auto"/>
        <w:left w:val="none" w:sz="0" w:space="0" w:color="auto"/>
        <w:bottom w:val="none" w:sz="0" w:space="0" w:color="auto"/>
        <w:right w:val="none" w:sz="0" w:space="0" w:color="auto"/>
      </w:divBdr>
    </w:div>
    <w:div w:id="432479817">
      <w:bodyDiv w:val="1"/>
      <w:marLeft w:val="0"/>
      <w:marRight w:val="0"/>
      <w:marTop w:val="0"/>
      <w:marBottom w:val="0"/>
      <w:divBdr>
        <w:top w:val="none" w:sz="0" w:space="0" w:color="auto"/>
        <w:left w:val="none" w:sz="0" w:space="0" w:color="auto"/>
        <w:bottom w:val="none" w:sz="0" w:space="0" w:color="auto"/>
        <w:right w:val="none" w:sz="0" w:space="0" w:color="auto"/>
      </w:divBdr>
    </w:div>
    <w:div w:id="467012744">
      <w:bodyDiv w:val="1"/>
      <w:marLeft w:val="0"/>
      <w:marRight w:val="0"/>
      <w:marTop w:val="0"/>
      <w:marBottom w:val="0"/>
      <w:divBdr>
        <w:top w:val="none" w:sz="0" w:space="0" w:color="auto"/>
        <w:left w:val="none" w:sz="0" w:space="0" w:color="auto"/>
        <w:bottom w:val="none" w:sz="0" w:space="0" w:color="auto"/>
        <w:right w:val="none" w:sz="0" w:space="0" w:color="auto"/>
      </w:divBdr>
    </w:div>
    <w:div w:id="477303647">
      <w:bodyDiv w:val="1"/>
      <w:marLeft w:val="0"/>
      <w:marRight w:val="0"/>
      <w:marTop w:val="0"/>
      <w:marBottom w:val="0"/>
      <w:divBdr>
        <w:top w:val="none" w:sz="0" w:space="0" w:color="auto"/>
        <w:left w:val="none" w:sz="0" w:space="0" w:color="auto"/>
        <w:bottom w:val="none" w:sz="0" w:space="0" w:color="auto"/>
        <w:right w:val="none" w:sz="0" w:space="0" w:color="auto"/>
      </w:divBdr>
    </w:div>
    <w:div w:id="499928378">
      <w:bodyDiv w:val="1"/>
      <w:marLeft w:val="0"/>
      <w:marRight w:val="0"/>
      <w:marTop w:val="0"/>
      <w:marBottom w:val="0"/>
      <w:divBdr>
        <w:top w:val="none" w:sz="0" w:space="0" w:color="auto"/>
        <w:left w:val="none" w:sz="0" w:space="0" w:color="auto"/>
        <w:bottom w:val="none" w:sz="0" w:space="0" w:color="auto"/>
        <w:right w:val="none" w:sz="0" w:space="0" w:color="auto"/>
      </w:divBdr>
    </w:div>
    <w:div w:id="605120337">
      <w:bodyDiv w:val="1"/>
      <w:marLeft w:val="0"/>
      <w:marRight w:val="0"/>
      <w:marTop w:val="0"/>
      <w:marBottom w:val="0"/>
      <w:divBdr>
        <w:top w:val="none" w:sz="0" w:space="0" w:color="auto"/>
        <w:left w:val="none" w:sz="0" w:space="0" w:color="auto"/>
        <w:bottom w:val="none" w:sz="0" w:space="0" w:color="auto"/>
        <w:right w:val="none" w:sz="0" w:space="0" w:color="auto"/>
      </w:divBdr>
    </w:div>
    <w:div w:id="668287172">
      <w:bodyDiv w:val="1"/>
      <w:marLeft w:val="0"/>
      <w:marRight w:val="0"/>
      <w:marTop w:val="0"/>
      <w:marBottom w:val="0"/>
      <w:divBdr>
        <w:top w:val="none" w:sz="0" w:space="0" w:color="auto"/>
        <w:left w:val="none" w:sz="0" w:space="0" w:color="auto"/>
        <w:bottom w:val="none" w:sz="0" w:space="0" w:color="auto"/>
        <w:right w:val="none" w:sz="0" w:space="0" w:color="auto"/>
      </w:divBdr>
    </w:div>
    <w:div w:id="694379361">
      <w:bodyDiv w:val="1"/>
      <w:marLeft w:val="0"/>
      <w:marRight w:val="0"/>
      <w:marTop w:val="0"/>
      <w:marBottom w:val="0"/>
      <w:divBdr>
        <w:top w:val="none" w:sz="0" w:space="0" w:color="auto"/>
        <w:left w:val="none" w:sz="0" w:space="0" w:color="auto"/>
        <w:bottom w:val="none" w:sz="0" w:space="0" w:color="auto"/>
        <w:right w:val="none" w:sz="0" w:space="0" w:color="auto"/>
      </w:divBdr>
    </w:div>
    <w:div w:id="726412431">
      <w:bodyDiv w:val="1"/>
      <w:marLeft w:val="0"/>
      <w:marRight w:val="0"/>
      <w:marTop w:val="0"/>
      <w:marBottom w:val="0"/>
      <w:divBdr>
        <w:top w:val="none" w:sz="0" w:space="0" w:color="auto"/>
        <w:left w:val="none" w:sz="0" w:space="0" w:color="auto"/>
        <w:bottom w:val="none" w:sz="0" w:space="0" w:color="auto"/>
        <w:right w:val="none" w:sz="0" w:space="0" w:color="auto"/>
      </w:divBdr>
    </w:div>
    <w:div w:id="808665756">
      <w:bodyDiv w:val="1"/>
      <w:marLeft w:val="0"/>
      <w:marRight w:val="0"/>
      <w:marTop w:val="0"/>
      <w:marBottom w:val="0"/>
      <w:divBdr>
        <w:top w:val="none" w:sz="0" w:space="0" w:color="auto"/>
        <w:left w:val="none" w:sz="0" w:space="0" w:color="auto"/>
        <w:bottom w:val="none" w:sz="0" w:space="0" w:color="auto"/>
        <w:right w:val="none" w:sz="0" w:space="0" w:color="auto"/>
      </w:divBdr>
    </w:div>
    <w:div w:id="947657320">
      <w:bodyDiv w:val="1"/>
      <w:marLeft w:val="0"/>
      <w:marRight w:val="0"/>
      <w:marTop w:val="0"/>
      <w:marBottom w:val="0"/>
      <w:divBdr>
        <w:top w:val="none" w:sz="0" w:space="0" w:color="auto"/>
        <w:left w:val="none" w:sz="0" w:space="0" w:color="auto"/>
        <w:bottom w:val="none" w:sz="0" w:space="0" w:color="auto"/>
        <w:right w:val="none" w:sz="0" w:space="0" w:color="auto"/>
      </w:divBdr>
    </w:div>
    <w:div w:id="1141339478">
      <w:bodyDiv w:val="1"/>
      <w:marLeft w:val="0"/>
      <w:marRight w:val="0"/>
      <w:marTop w:val="0"/>
      <w:marBottom w:val="0"/>
      <w:divBdr>
        <w:top w:val="none" w:sz="0" w:space="0" w:color="auto"/>
        <w:left w:val="none" w:sz="0" w:space="0" w:color="auto"/>
        <w:bottom w:val="none" w:sz="0" w:space="0" w:color="auto"/>
        <w:right w:val="none" w:sz="0" w:space="0" w:color="auto"/>
      </w:divBdr>
    </w:div>
    <w:div w:id="1344475269">
      <w:bodyDiv w:val="1"/>
      <w:marLeft w:val="0"/>
      <w:marRight w:val="0"/>
      <w:marTop w:val="0"/>
      <w:marBottom w:val="0"/>
      <w:divBdr>
        <w:top w:val="none" w:sz="0" w:space="0" w:color="auto"/>
        <w:left w:val="none" w:sz="0" w:space="0" w:color="auto"/>
        <w:bottom w:val="none" w:sz="0" w:space="0" w:color="auto"/>
        <w:right w:val="none" w:sz="0" w:space="0" w:color="auto"/>
      </w:divBdr>
      <w:divsChild>
        <w:div w:id="1043212800">
          <w:marLeft w:val="0"/>
          <w:marRight w:val="0"/>
          <w:marTop w:val="0"/>
          <w:marBottom w:val="0"/>
          <w:divBdr>
            <w:top w:val="none" w:sz="0" w:space="0" w:color="auto"/>
            <w:left w:val="none" w:sz="0" w:space="0" w:color="auto"/>
            <w:bottom w:val="none" w:sz="0" w:space="0" w:color="auto"/>
            <w:right w:val="none" w:sz="0" w:space="0" w:color="auto"/>
          </w:divBdr>
        </w:div>
      </w:divsChild>
    </w:div>
    <w:div w:id="1366440082">
      <w:bodyDiv w:val="1"/>
      <w:marLeft w:val="0"/>
      <w:marRight w:val="0"/>
      <w:marTop w:val="0"/>
      <w:marBottom w:val="0"/>
      <w:divBdr>
        <w:top w:val="none" w:sz="0" w:space="0" w:color="auto"/>
        <w:left w:val="none" w:sz="0" w:space="0" w:color="auto"/>
        <w:bottom w:val="none" w:sz="0" w:space="0" w:color="auto"/>
        <w:right w:val="none" w:sz="0" w:space="0" w:color="auto"/>
      </w:divBdr>
    </w:div>
    <w:div w:id="1461068325">
      <w:bodyDiv w:val="1"/>
      <w:marLeft w:val="0"/>
      <w:marRight w:val="0"/>
      <w:marTop w:val="0"/>
      <w:marBottom w:val="0"/>
      <w:divBdr>
        <w:top w:val="none" w:sz="0" w:space="0" w:color="auto"/>
        <w:left w:val="none" w:sz="0" w:space="0" w:color="auto"/>
        <w:bottom w:val="none" w:sz="0" w:space="0" w:color="auto"/>
        <w:right w:val="none" w:sz="0" w:space="0" w:color="auto"/>
      </w:divBdr>
    </w:div>
    <w:div w:id="1534339951">
      <w:bodyDiv w:val="1"/>
      <w:marLeft w:val="0"/>
      <w:marRight w:val="0"/>
      <w:marTop w:val="0"/>
      <w:marBottom w:val="0"/>
      <w:divBdr>
        <w:top w:val="none" w:sz="0" w:space="0" w:color="auto"/>
        <w:left w:val="none" w:sz="0" w:space="0" w:color="auto"/>
        <w:bottom w:val="none" w:sz="0" w:space="0" w:color="auto"/>
        <w:right w:val="none" w:sz="0" w:space="0" w:color="auto"/>
      </w:divBdr>
    </w:div>
    <w:div w:id="1678147056">
      <w:bodyDiv w:val="1"/>
      <w:marLeft w:val="0"/>
      <w:marRight w:val="0"/>
      <w:marTop w:val="0"/>
      <w:marBottom w:val="0"/>
      <w:divBdr>
        <w:top w:val="none" w:sz="0" w:space="0" w:color="auto"/>
        <w:left w:val="none" w:sz="0" w:space="0" w:color="auto"/>
        <w:bottom w:val="none" w:sz="0" w:space="0" w:color="auto"/>
        <w:right w:val="none" w:sz="0" w:space="0" w:color="auto"/>
      </w:divBdr>
    </w:div>
    <w:div w:id="1702703811">
      <w:bodyDiv w:val="1"/>
      <w:marLeft w:val="0"/>
      <w:marRight w:val="0"/>
      <w:marTop w:val="0"/>
      <w:marBottom w:val="0"/>
      <w:divBdr>
        <w:top w:val="none" w:sz="0" w:space="0" w:color="auto"/>
        <w:left w:val="none" w:sz="0" w:space="0" w:color="auto"/>
        <w:bottom w:val="none" w:sz="0" w:space="0" w:color="auto"/>
        <w:right w:val="none" w:sz="0" w:space="0" w:color="auto"/>
      </w:divBdr>
    </w:div>
    <w:div w:id="1778065380">
      <w:bodyDiv w:val="1"/>
      <w:marLeft w:val="0"/>
      <w:marRight w:val="0"/>
      <w:marTop w:val="0"/>
      <w:marBottom w:val="0"/>
      <w:divBdr>
        <w:top w:val="none" w:sz="0" w:space="0" w:color="auto"/>
        <w:left w:val="none" w:sz="0" w:space="0" w:color="auto"/>
        <w:bottom w:val="none" w:sz="0" w:space="0" w:color="auto"/>
        <w:right w:val="none" w:sz="0" w:space="0" w:color="auto"/>
      </w:divBdr>
    </w:div>
    <w:div w:id="1797989052">
      <w:bodyDiv w:val="1"/>
      <w:marLeft w:val="0"/>
      <w:marRight w:val="0"/>
      <w:marTop w:val="0"/>
      <w:marBottom w:val="0"/>
      <w:divBdr>
        <w:top w:val="none" w:sz="0" w:space="0" w:color="auto"/>
        <w:left w:val="none" w:sz="0" w:space="0" w:color="auto"/>
        <w:bottom w:val="none" w:sz="0" w:space="0" w:color="auto"/>
        <w:right w:val="none" w:sz="0" w:space="0" w:color="auto"/>
      </w:divBdr>
    </w:div>
    <w:div w:id="1843469768">
      <w:bodyDiv w:val="1"/>
      <w:marLeft w:val="0"/>
      <w:marRight w:val="0"/>
      <w:marTop w:val="0"/>
      <w:marBottom w:val="0"/>
      <w:divBdr>
        <w:top w:val="none" w:sz="0" w:space="0" w:color="auto"/>
        <w:left w:val="none" w:sz="0" w:space="0" w:color="auto"/>
        <w:bottom w:val="none" w:sz="0" w:space="0" w:color="auto"/>
        <w:right w:val="none" w:sz="0" w:space="0" w:color="auto"/>
      </w:divBdr>
    </w:div>
    <w:div w:id="2083208778">
      <w:bodyDiv w:val="1"/>
      <w:marLeft w:val="0"/>
      <w:marRight w:val="0"/>
      <w:marTop w:val="0"/>
      <w:marBottom w:val="0"/>
      <w:divBdr>
        <w:top w:val="none" w:sz="0" w:space="0" w:color="auto"/>
        <w:left w:val="none" w:sz="0" w:space="0" w:color="auto"/>
        <w:bottom w:val="none" w:sz="0" w:space="0" w:color="auto"/>
        <w:right w:val="none" w:sz="0" w:space="0" w:color="auto"/>
      </w:divBdr>
    </w:div>
    <w:div w:id="2084790561">
      <w:bodyDiv w:val="1"/>
      <w:marLeft w:val="0"/>
      <w:marRight w:val="0"/>
      <w:marTop w:val="0"/>
      <w:marBottom w:val="0"/>
      <w:divBdr>
        <w:top w:val="none" w:sz="0" w:space="0" w:color="auto"/>
        <w:left w:val="none" w:sz="0" w:space="0" w:color="auto"/>
        <w:bottom w:val="none" w:sz="0" w:space="0" w:color="auto"/>
        <w:right w:val="none" w:sz="0" w:space="0" w:color="auto"/>
      </w:divBdr>
      <w:divsChild>
        <w:div w:id="441076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emf"/><Relationship Id="rId18" Type="http://schemas.openxmlformats.org/officeDocument/2006/relationships/chart" Target="charts/chart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hyperlink" Target="https://dx.doi.org/10.1017/9781009157896" TargetMode="External"/><Relationship Id="rId20" Type="http://schemas.openxmlformats.org/officeDocument/2006/relationships/image" Target="media/image8.png"/><Relationship Id="rId29"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microsoft.com/office/2011/relationships/people" Target="peop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urban.o\Documents\Data_zachrana\Dokumenty\Grantov&#233;%20projekty\OPVK%202.3\Skola2014_MarcelJ\UV_workshop\Review\UV-StomatalConductance\Table_layout_Gs_10_02_23_All+grafy.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rban.o\Documents\Data_zachrana\Dokumenty\Grantov&#233;%20projekty\OPVK%202.3\Skola2014_MarcelJ\UV_workshop\Review\UV-StomatalConductance\Table_layout_Gs_10_02_23_All+grafy.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Grafy!$B$1</c:f>
              <c:strCache>
                <c:ptCount val="1"/>
                <c:pt idx="0">
                  <c:v>Art.no.</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Grafy!$A$2:$A$41</c:f>
              <c:numCache>
                <c:formatCode>General</c:formatCode>
                <c:ptCount val="40"/>
                <c:pt idx="0">
                  <c:v>1983</c:v>
                </c:pt>
                <c:pt idx="1">
                  <c:v>1984</c:v>
                </c:pt>
                <c:pt idx="2">
                  <c:v>1985</c:v>
                </c:pt>
                <c:pt idx="3">
                  <c:v>1986</c:v>
                </c:pt>
                <c:pt idx="4">
                  <c:v>1987</c:v>
                </c:pt>
                <c:pt idx="5">
                  <c:v>1988</c:v>
                </c:pt>
                <c:pt idx="6">
                  <c:v>1989</c:v>
                </c:pt>
                <c:pt idx="7">
                  <c:v>1990</c:v>
                </c:pt>
                <c:pt idx="8">
                  <c:v>1991</c:v>
                </c:pt>
                <c:pt idx="9">
                  <c:v>1992</c:v>
                </c:pt>
                <c:pt idx="10">
                  <c:v>1993</c:v>
                </c:pt>
                <c:pt idx="11">
                  <c:v>1994</c:v>
                </c:pt>
                <c:pt idx="12">
                  <c:v>1995</c:v>
                </c:pt>
                <c:pt idx="13">
                  <c:v>1996</c:v>
                </c:pt>
                <c:pt idx="14">
                  <c:v>1997</c:v>
                </c:pt>
                <c:pt idx="15">
                  <c:v>1998</c:v>
                </c:pt>
                <c:pt idx="16">
                  <c:v>1999</c:v>
                </c:pt>
                <c:pt idx="17">
                  <c:v>2000</c:v>
                </c:pt>
                <c:pt idx="18">
                  <c:v>2001</c:v>
                </c:pt>
                <c:pt idx="19">
                  <c:v>2002</c:v>
                </c:pt>
                <c:pt idx="20">
                  <c:v>2003</c:v>
                </c:pt>
                <c:pt idx="21">
                  <c:v>2004</c:v>
                </c:pt>
                <c:pt idx="22">
                  <c:v>2005</c:v>
                </c:pt>
                <c:pt idx="23">
                  <c:v>2006</c:v>
                </c:pt>
                <c:pt idx="24">
                  <c:v>2007</c:v>
                </c:pt>
                <c:pt idx="25">
                  <c:v>2008</c:v>
                </c:pt>
                <c:pt idx="26">
                  <c:v>2009</c:v>
                </c:pt>
                <c:pt idx="27">
                  <c:v>2010</c:v>
                </c:pt>
                <c:pt idx="28">
                  <c:v>2011</c:v>
                </c:pt>
                <c:pt idx="29">
                  <c:v>2012</c:v>
                </c:pt>
                <c:pt idx="30">
                  <c:v>2013</c:v>
                </c:pt>
                <c:pt idx="31">
                  <c:v>2014</c:v>
                </c:pt>
                <c:pt idx="32">
                  <c:v>2015</c:v>
                </c:pt>
                <c:pt idx="33">
                  <c:v>2016</c:v>
                </c:pt>
                <c:pt idx="34">
                  <c:v>2017</c:v>
                </c:pt>
                <c:pt idx="35">
                  <c:v>2018</c:v>
                </c:pt>
                <c:pt idx="36">
                  <c:v>2019</c:v>
                </c:pt>
                <c:pt idx="37">
                  <c:v>2020</c:v>
                </c:pt>
                <c:pt idx="38">
                  <c:v>2021</c:v>
                </c:pt>
                <c:pt idx="39">
                  <c:v>2022</c:v>
                </c:pt>
              </c:numCache>
            </c:numRef>
          </c:xVal>
          <c:yVal>
            <c:numRef>
              <c:f>Grafy!$B$2:$B$41</c:f>
              <c:numCache>
                <c:formatCode>General</c:formatCode>
                <c:ptCount val="40"/>
                <c:pt idx="0">
                  <c:v>1</c:v>
                </c:pt>
                <c:pt idx="1">
                  <c:v>0</c:v>
                </c:pt>
                <c:pt idx="2">
                  <c:v>0</c:v>
                </c:pt>
                <c:pt idx="3">
                  <c:v>1</c:v>
                </c:pt>
                <c:pt idx="4">
                  <c:v>0</c:v>
                </c:pt>
                <c:pt idx="5">
                  <c:v>0</c:v>
                </c:pt>
                <c:pt idx="6">
                  <c:v>0</c:v>
                </c:pt>
                <c:pt idx="7">
                  <c:v>0</c:v>
                </c:pt>
                <c:pt idx="8">
                  <c:v>0</c:v>
                </c:pt>
                <c:pt idx="9">
                  <c:v>0</c:v>
                </c:pt>
                <c:pt idx="10">
                  <c:v>1</c:v>
                </c:pt>
                <c:pt idx="11">
                  <c:v>1</c:v>
                </c:pt>
                <c:pt idx="12">
                  <c:v>0</c:v>
                </c:pt>
                <c:pt idx="13">
                  <c:v>1</c:v>
                </c:pt>
                <c:pt idx="14">
                  <c:v>3</c:v>
                </c:pt>
                <c:pt idx="15">
                  <c:v>2</c:v>
                </c:pt>
                <c:pt idx="16">
                  <c:v>1</c:v>
                </c:pt>
                <c:pt idx="17">
                  <c:v>2</c:v>
                </c:pt>
                <c:pt idx="18">
                  <c:v>2</c:v>
                </c:pt>
                <c:pt idx="19">
                  <c:v>1</c:v>
                </c:pt>
                <c:pt idx="20">
                  <c:v>1</c:v>
                </c:pt>
                <c:pt idx="21">
                  <c:v>0</c:v>
                </c:pt>
                <c:pt idx="22">
                  <c:v>2</c:v>
                </c:pt>
                <c:pt idx="23">
                  <c:v>2</c:v>
                </c:pt>
                <c:pt idx="24">
                  <c:v>0</c:v>
                </c:pt>
                <c:pt idx="25">
                  <c:v>1</c:v>
                </c:pt>
                <c:pt idx="26">
                  <c:v>1</c:v>
                </c:pt>
                <c:pt idx="27">
                  <c:v>1</c:v>
                </c:pt>
                <c:pt idx="28">
                  <c:v>2</c:v>
                </c:pt>
                <c:pt idx="29">
                  <c:v>0</c:v>
                </c:pt>
                <c:pt idx="30">
                  <c:v>4</c:v>
                </c:pt>
                <c:pt idx="31">
                  <c:v>5</c:v>
                </c:pt>
                <c:pt idx="32">
                  <c:v>2</c:v>
                </c:pt>
                <c:pt idx="33">
                  <c:v>1</c:v>
                </c:pt>
                <c:pt idx="34">
                  <c:v>1</c:v>
                </c:pt>
                <c:pt idx="35">
                  <c:v>2</c:v>
                </c:pt>
                <c:pt idx="36">
                  <c:v>3</c:v>
                </c:pt>
                <c:pt idx="37">
                  <c:v>0</c:v>
                </c:pt>
                <c:pt idx="38">
                  <c:v>0</c:v>
                </c:pt>
                <c:pt idx="39">
                  <c:v>1</c:v>
                </c:pt>
              </c:numCache>
            </c:numRef>
          </c:yVal>
          <c:smooth val="0"/>
          <c:extLst>
            <c:ext xmlns:c16="http://schemas.microsoft.com/office/drawing/2014/chart" uri="{C3380CC4-5D6E-409C-BE32-E72D297353CC}">
              <c16:uniqueId val="{00000000-757B-47CA-9B41-C859C25A1B31}"/>
            </c:ext>
          </c:extLst>
        </c:ser>
        <c:dLbls>
          <c:showLegendKey val="0"/>
          <c:showVal val="0"/>
          <c:showCatName val="0"/>
          <c:showSerName val="0"/>
          <c:showPercent val="0"/>
          <c:showBubbleSize val="0"/>
        </c:dLbls>
        <c:axId val="1001713983"/>
        <c:axId val="1000730847"/>
      </c:scatterChart>
      <c:valAx>
        <c:axId val="1001713983"/>
        <c:scaling>
          <c:orientation val="minMax"/>
        </c:scaling>
        <c:delete val="0"/>
        <c:axPos val="b"/>
        <c:majorGridlines>
          <c:spPr>
            <a:ln w="9525" cap="flat" cmpd="sng" algn="ctr">
              <a:solidFill>
                <a:schemeClr val="tx1">
                  <a:lumMod val="15000"/>
                  <a:lumOff val="85000"/>
                </a:schemeClr>
              </a:solidFill>
              <a:prstDash val="sysDash"/>
              <a:round/>
            </a:ln>
            <a:effectLst/>
          </c:spPr>
        </c:majorGridlines>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cs-CZ"/>
          </a:p>
        </c:txPr>
        <c:crossAx val="1000730847"/>
        <c:crosses val="autoZero"/>
        <c:crossBetween val="midCat"/>
      </c:valAx>
      <c:valAx>
        <c:axId val="1000730847"/>
        <c:scaling>
          <c:orientation val="minMax"/>
        </c:scaling>
        <c:delete val="0"/>
        <c:axPos val="l"/>
        <c:majorGridlines>
          <c:spPr>
            <a:ln w="9525" cap="flat" cmpd="sng" algn="ctr">
              <a:solidFill>
                <a:schemeClr val="tx1">
                  <a:lumMod val="15000"/>
                  <a:lumOff val="85000"/>
                </a:schemeClr>
              </a:solidFill>
              <a:prstDash val="sysDash"/>
              <a:round/>
            </a:ln>
            <a:effectLst/>
          </c:spPr>
        </c:majorGridlines>
        <c:title>
          <c:tx>
            <c:rich>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cs-CZ" sz="1200" b="1">
                    <a:solidFill>
                      <a:sysClr val="windowText" lastClr="000000"/>
                    </a:solidFill>
                  </a:rPr>
                  <a:t>Number of publications</a:t>
                </a:r>
              </a:p>
            </c:rich>
          </c:tx>
          <c:overlay val="0"/>
          <c:spPr>
            <a:noFill/>
            <a:ln>
              <a:noFill/>
            </a:ln>
            <a:effectLst/>
          </c:spPr>
          <c:txPr>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cs-CZ"/>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cs-CZ"/>
          </a:p>
        </c:txPr>
        <c:crossAx val="1001713983"/>
        <c:crosses val="autoZero"/>
        <c:crossBetween val="midCat"/>
        <c:majorUnit val="1"/>
      </c:valAx>
      <c:spPr>
        <a:noFill/>
        <a:ln>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cs-CZ"/>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a:solidFill>
                  <a:sysClr val="windowText" lastClr="000000"/>
                </a:solidFill>
              </a:rPr>
              <a:t>Exp</a:t>
            </a:r>
            <a:r>
              <a:rPr lang="cs-CZ">
                <a:solidFill>
                  <a:sysClr val="windowText" lastClr="000000"/>
                </a:solidFill>
              </a:rPr>
              <a:t>erimental </a:t>
            </a:r>
            <a:r>
              <a:rPr lang="en-US">
                <a:solidFill>
                  <a:sysClr val="windowText" lastClr="000000"/>
                </a:solidFill>
              </a:rPr>
              <a:t>conditions: UV dose</a:t>
            </a:r>
          </a:p>
        </c:rich>
      </c:tx>
      <c:layout>
        <c:manualLayout>
          <c:xMode val="edge"/>
          <c:yMode val="edge"/>
          <c:x val="0.31499300087489063"/>
          <c:y val="6.944444444444444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cs-CZ"/>
        </a:p>
      </c:txPr>
    </c:title>
    <c:autoTitleDeleted val="0"/>
    <c:plotArea>
      <c:layout>
        <c:manualLayout>
          <c:layoutTarget val="inner"/>
          <c:xMode val="edge"/>
          <c:yMode val="edge"/>
          <c:x val="0.14307436570428697"/>
          <c:y val="5.4652960046660842E-2"/>
          <c:w val="0.82637007874015744"/>
          <c:h val="0.81216754155730531"/>
        </c:manualLayout>
      </c:layout>
      <c:barChart>
        <c:barDir val="col"/>
        <c:grouping val="clustered"/>
        <c:varyColors val="0"/>
        <c:ser>
          <c:idx val="0"/>
          <c:order val="0"/>
          <c:tx>
            <c:strRef>
              <c:f>Grafy!$D$65</c:f>
              <c:strCache>
                <c:ptCount val="1"/>
                <c:pt idx="0">
                  <c:v>Studies no.</c:v>
                </c:pt>
              </c:strCache>
            </c:strRef>
          </c:tx>
          <c:spPr>
            <a:solidFill>
              <a:schemeClr val="bg1">
                <a:lumMod val="65000"/>
              </a:schemeClr>
            </a:solidFill>
            <a:ln>
              <a:solidFill>
                <a:schemeClr val="tx1"/>
              </a:solidFill>
            </a:ln>
            <a:effectLst/>
          </c:spPr>
          <c:invertIfNegative val="0"/>
          <c:dPt>
            <c:idx val="0"/>
            <c:invertIfNegative val="0"/>
            <c:bubble3D val="0"/>
            <c:spPr>
              <a:solidFill>
                <a:schemeClr val="bg1"/>
              </a:solidFill>
              <a:ln>
                <a:solidFill>
                  <a:schemeClr val="tx1"/>
                </a:solidFill>
              </a:ln>
              <a:effectLst/>
            </c:spPr>
            <c:extLst>
              <c:ext xmlns:c16="http://schemas.microsoft.com/office/drawing/2014/chart" uri="{C3380CC4-5D6E-409C-BE32-E72D297353CC}">
                <c16:uniqueId val="{00000001-8F02-4D71-9996-3F1CAD6B829C}"/>
              </c:ext>
            </c:extLst>
          </c:dPt>
          <c:cat>
            <c:strRef>
              <c:f>Grafy!$C$66:$C$70</c:f>
              <c:strCache>
                <c:ptCount val="5"/>
                <c:pt idx="0">
                  <c:v>Ex_aUV</c:v>
                </c:pt>
                <c:pt idx="1">
                  <c:v>Sup_Low</c:v>
                </c:pt>
                <c:pt idx="2">
                  <c:v>Sup_Mid</c:v>
                </c:pt>
                <c:pt idx="3">
                  <c:v>Sup_High</c:v>
                </c:pt>
                <c:pt idx="4">
                  <c:v>NotDef</c:v>
                </c:pt>
              </c:strCache>
            </c:strRef>
          </c:cat>
          <c:val>
            <c:numRef>
              <c:f>Grafy!$D$66:$D$70</c:f>
              <c:numCache>
                <c:formatCode>General</c:formatCode>
                <c:ptCount val="5"/>
                <c:pt idx="0">
                  <c:v>33</c:v>
                </c:pt>
                <c:pt idx="1">
                  <c:v>19</c:v>
                </c:pt>
                <c:pt idx="2">
                  <c:v>23</c:v>
                </c:pt>
                <c:pt idx="3">
                  <c:v>35</c:v>
                </c:pt>
                <c:pt idx="4">
                  <c:v>34</c:v>
                </c:pt>
              </c:numCache>
            </c:numRef>
          </c:val>
          <c:extLst>
            <c:ext xmlns:c16="http://schemas.microsoft.com/office/drawing/2014/chart" uri="{C3380CC4-5D6E-409C-BE32-E72D297353CC}">
              <c16:uniqueId val="{00000002-8F02-4D71-9996-3F1CAD6B829C}"/>
            </c:ext>
          </c:extLst>
        </c:ser>
        <c:dLbls>
          <c:showLegendKey val="0"/>
          <c:showVal val="0"/>
          <c:showCatName val="0"/>
          <c:showSerName val="0"/>
          <c:showPercent val="0"/>
          <c:showBubbleSize val="0"/>
        </c:dLbls>
        <c:gapWidth val="219"/>
        <c:overlap val="-27"/>
        <c:axId val="2101872127"/>
        <c:axId val="267780271"/>
      </c:barChart>
      <c:catAx>
        <c:axId val="2101872127"/>
        <c:scaling>
          <c:orientation val="minMax"/>
        </c:scaling>
        <c:delete val="0"/>
        <c:axPos val="b"/>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cs-CZ"/>
          </a:p>
        </c:txPr>
        <c:crossAx val="267780271"/>
        <c:crosses val="autoZero"/>
        <c:auto val="1"/>
        <c:lblAlgn val="ctr"/>
        <c:lblOffset val="100"/>
        <c:noMultiLvlLbl val="0"/>
      </c:catAx>
      <c:valAx>
        <c:axId val="267780271"/>
        <c:scaling>
          <c:orientation val="minMax"/>
          <c:max val="50"/>
        </c:scaling>
        <c:delete val="0"/>
        <c:axPos val="l"/>
        <c:majorGridlines>
          <c:spPr>
            <a:ln w="9525" cap="flat" cmpd="sng" algn="ctr">
              <a:solidFill>
                <a:schemeClr val="tx1">
                  <a:lumMod val="15000"/>
                  <a:lumOff val="85000"/>
                </a:schemeClr>
              </a:solidFill>
              <a:prstDash val="sysDash"/>
              <a:round/>
            </a:ln>
            <a:effectLst/>
          </c:spPr>
        </c:majorGridlines>
        <c:title>
          <c:tx>
            <c:rich>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cs-CZ" sz="1200" b="1">
                    <a:solidFill>
                      <a:sysClr val="windowText" lastClr="000000"/>
                    </a:solidFill>
                  </a:rPr>
                  <a:t>Number of case studies</a:t>
                </a:r>
              </a:p>
            </c:rich>
          </c:tx>
          <c:layout>
            <c:manualLayout>
              <c:xMode val="edge"/>
              <c:yMode val="edge"/>
              <c:x val="1.9444444444444445E-2"/>
              <c:y val="0.1774033974919802"/>
            </c:manualLayout>
          </c:layout>
          <c:overlay val="0"/>
          <c:spPr>
            <a:noFill/>
            <a:ln>
              <a:noFill/>
            </a:ln>
            <a:effectLst/>
          </c:spPr>
          <c:txPr>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cs-CZ"/>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cs-CZ"/>
          </a:p>
        </c:txPr>
        <c:crossAx val="2101872127"/>
        <c:crosses val="autoZero"/>
        <c:crossBetween val="between"/>
        <c:majorUnit val="10"/>
      </c:valAx>
      <c:spPr>
        <a:noFill/>
        <a:ln>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cs-CZ"/>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0.1257</cdr:x>
      <cdr:y>0.0463</cdr:y>
    </cdr:from>
    <cdr:to>
      <cdr:x>0.49097</cdr:x>
      <cdr:y>0.21296</cdr:y>
    </cdr:to>
    <cdr:sp macro="" textlink="">
      <cdr:nvSpPr>
        <cdr:cNvPr id="2" name="TextovéPole 1">
          <a:extLst xmlns:a="http://schemas.openxmlformats.org/drawingml/2006/main">
            <a:ext uri="{FF2B5EF4-FFF2-40B4-BE49-F238E27FC236}">
              <a16:creationId xmlns:a16="http://schemas.microsoft.com/office/drawing/2014/main" id="{C0A86314-CEDB-4400-97F4-71EFAFCAA2D2}"/>
            </a:ext>
          </a:extLst>
        </cdr:cNvPr>
        <cdr:cNvSpPr txBox="1"/>
      </cdr:nvSpPr>
      <cdr:spPr>
        <a:xfrm xmlns:a="http://schemas.openxmlformats.org/drawingml/2006/main">
          <a:off x="574685" y="127003"/>
          <a:ext cx="1670015" cy="4571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cs-CZ" sz="1100"/>
            <a:t>Papers</a:t>
          </a:r>
          <a:r>
            <a:rPr lang="cs-CZ" sz="1100" baseline="0"/>
            <a:t> in total: 45</a:t>
          </a:r>
        </a:p>
        <a:p xmlns:a="http://schemas.openxmlformats.org/drawingml/2006/main">
          <a:r>
            <a:rPr lang="cs-CZ" sz="1100" baseline="0"/>
            <a:t>Case studies in total: 143</a:t>
          </a:r>
          <a:endParaRPr lang="cs-CZ" sz="1100"/>
        </a:p>
      </cdr:txBody>
    </cdr:sp>
  </cdr:relSizeAnchor>
</c:userShapes>
</file>

<file path=word/drawings/drawing2.xml><?xml version="1.0" encoding="utf-8"?>
<c:userShapes xmlns:c="http://schemas.openxmlformats.org/drawingml/2006/chart">
  <cdr:relSizeAnchor xmlns:cdr="http://schemas.openxmlformats.org/drawingml/2006/chartDrawing">
    <cdr:from>
      <cdr:x>0.30824</cdr:x>
      <cdr:y>0.05324</cdr:y>
    </cdr:from>
    <cdr:to>
      <cdr:x>0.30824</cdr:x>
      <cdr:y>0.86343</cdr:y>
    </cdr:to>
    <cdr:cxnSp macro="">
      <cdr:nvCxnSpPr>
        <cdr:cNvPr id="3" name="Přímá spojnice 2">
          <a:extLst xmlns:a="http://schemas.openxmlformats.org/drawingml/2006/main">
            <a:ext uri="{FF2B5EF4-FFF2-40B4-BE49-F238E27FC236}">
              <a16:creationId xmlns:a16="http://schemas.microsoft.com/office/drawing/2014/main" id="{97055957-9A95-49EF-B260-EB97FFCBAE0E}"/>
            </a:ext>
          </a:extLst>
        </cdr:cNvPr>
        <cdr:cNvCxnSpPr/>
      </cdr:nvCxnSpPr>
      <cdr:spPr>
        <a:xfrm xmlns:a="http://schemas.openxmlformats.org/drawingml/2006/main" flipV="1">
          <a:off x="1405634" y="147499"/>
          <a:ext cx="0" cy="2244548"/>
        </a:xfrm>
        <a:prstGeom xmlns:a="http://schemas.openxmlformats.org/drawingml/2006/main" prst="line">
          <a:avLst/>
        </a:prstGeom>
        <a:ln xmlns:a="http://schemas.openxmlformats.org/drawingml/2006/main">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10649</Words>
  <Characters>62834</Characters>
  <Application>Microsoft Office Word</Application>
  <DocSecurity>0</DocSecurity>
  <Lines>523</Lines>
  <Paragraphs>146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Jansen</dc:creator>
  <cp:keywords/>
  <dc:description/>
  <cp:lastModifiedBy> </cp:lastModifiedBy>
  <cp:revision>2</cp:revision>
  <dcterms:created xsi:type="dcterms:W3CDTF">2023-11-03T09:48:00Z</dcterms:created>
  <dcterms:modified xsi:type="dcterms:W3CDTF">2023-11-03T09:48:00Z</dcterms:modified>
</cp:coreProperties>
</file>