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4DF3D" w14:textId="220936EF" w:rsidR="00EE63F6" w:rsidRPr="00357E70" w:rsidRDefault="00EE63F6" w:rsidP="00EE63F6">
      <w:pPr>
        <w:tabs>
          <w:tab w:val="left" w:pos="-142"/>
        </w:tabs>
        <w:rPr>
          <w:rFonts w:cstheme="minorHAnsi"/>
          <w:b/>
          <w:szCs w:val="20"/>
        </w:rPr>
      </w:pPr>
      <w:r w:rsidRPr="00357E70">
        <w:rPr>
          <w:rFonts w:cstheme="minorHAnsi"/>
          <w:b/>
          <w:szCs w:val="20"/>
        </w:rPr>
        <w:t xml:space="preserve">Table </w:t>
      </w:r>
      <w:r w:rsidR="00DA48E9">
        <w:rPr>
          <w:rFonts w:cstheme="minorHAnsi"/>
          <w:b/>
          <w:szCs w:val="20"/>
        </w:rPr>
        <w:t>1</w:t>
      </w:r>
      <w:r w:rsidRPr="00357E70">
        <w:rPr>
          <w:rFonts w:cstheme="minorHAnsi"/>
          <w:b/>
          <w:szCs w:val="20"/>
        </w:rPr>
        <w:t xml:space="preserve">. </w:t>
      </w:r>
      <w:r w:rsidR="002B2897">
        <w:rPr>
          <w:rFonts w:cstheme="minorHAnsi"/>
          <w:b/>
          <w:szCs w:val="20"/>
        </w:rPr>
        <w:t>Key t</w:t>
      </w:r>
      <w:r w:rsidR="007D58B8">
        <w:rPr>
          <w:rFonts w:cstheme="minorHAnsi"/>
          <w:b/>
          <w:szCs w:val="20"/>
        </w:rPr>
        <w:t xml:space="preserve">ransition resources </w:t>
      </w:r>
      <w:r w:rsidRPr="00357E70">
        <w:rPr>
          <w:rFonts w:cstheme="minorHAnsi"/>
          <w:b/>
          <w:szCs w:val="20"/>
        </w:rPr>
        <w:t>for healthcare professionals</w:t>
      </w:r>
      <w:r w:rsidR="00B8587B">
        <w:rPr>
          <w:rFonts w:cstheme="minorHAnsi"/>
          <w:b/>
          <w:szCs w:val="20"/>
        </w:rPr>
        <w:t xml:space="preserve">  </w:t>
      </w:r>
    </w:p>
    <w:p w14:paraId="33600043" w14:textId="7C2BC010" w:rsidR="005C5810" w:rsidRDefault="005C5810" w:rsidP="00EE63F6">
      <w:pPr>
        <w:tabs>
          <w:tab w:val="left" w:pos="-142"/>
        </w:tabs>
        <w:rPr>
          <w:b/>
          <w:sz w:val="20"/>
          <w:szCs w:val="20"/>
        </w:rPr>
      </w:pPr>
    </w:p>
    <w:p w14:paraId="05AAF13A" w14:textId="1552D161" w:rsidR="00841288" w:rsidRDefault="00841288" w:rsidP="00841288">
      <w:pPr>
        <w:spacing w:after="200" w:line="276" w:lineRule="auto"/>
        <w:rPr>
          <w:bCs/>
          <w:sz w:val="20"/>
          <w:szCs w:val="20"/>
        </w:rPr>
      </w:pPr>
      <w:r>
        <w:rPr>
          <w:bCs/>
          <w:sz w:val="20"/>
          <w:szCs w:val="20"/>
        </w:rPr>
        <w:t>Abbreviations: AYA: Adolescents and young adults; CBT: cognitive-behavioural therapy; HCP: Healthcare professionals</w:t>
      </w:r>
      <w:r w:rsidR="00DF41F2">
        <w:rPr>
          <w:bCs/>
          <w:sz w:val="20"/>
          <w:szCs w:val="20"/>
        </w:rPr>
        <w:t xml:space="preserve">; MI: </w:t>
      </w:r>
      <w:r w:rsidR="00DF41F2">
        <w:rPr>
          <w:sz w:val="20"/>
          <w:szCs w:val="20"/>
        </w:rPr>
        <w:t>Motivational Interviewing</w:t>
      </w:r>
      <w:r w:rsidR="00DF41F2">
        <w:rPr>
          <w:sz w:val="20"/>
          <w:szCs w:val="20"/>
        </w:rPr>
        <w:t xml:space="preserve">. </w:t>
      </w:r>
    </w:p>
    <w:p w14:paraId="194FFB32" w14:textId="22D65A00" w:rsidR="0049599F" w:rsidRDefault="0049599F" w:rsidP="0049599F">
      <w:pPr>
        <w:ind w:left="-108" w:right="-106"/>
        <w:rPr>
          <w:rFonts w:cstheme="minorHAnsi"/>
          <w:sz w:val="20"/>
          <w:szCs w:val="20"/>
        </w:rPr>
      </w:pPr>
      <w:r w:rsidRPr="0026535B">
        <w:rPr>
          <w:rFonts w:cstheme="minorHAnsi"/>
          <w:sz w:val="20"/>
          <w:szCs w:val="20"/>
          <w:vertAlign w:val="superscript"/>
        </w:rPr>
        <w:t>1</w:t>
      </w:r>
      <w:r w:rsidRPr="0026535B">
        <w:rPr>
          <w:rFonts w:cstheme="minorHAnsi"/>
          <w:sz w:val="20"/>
          <w:szCs w:val="20"/>
        </w:rPr>
        <w:t xml:space="preserve"> The evidenced-based approach was reviewed and agreed by the Task Force members and judged in a pragmatic </w:t>
      </w:r>
      <w:r>
        <w:rPr>
          <w:rFonts w:cstheme="minorHAnsi"/>
          <w:sz w:val="20"/>
          <w:szCs w:val="20"/>
        </w:rPr>
        <w:t xml:space="preserve">way </w:t>
      </w:r>
      <w:r w:rsidRPr="0026535B">
        <w:rPr>
          <w:rFonts w:cstheme="minorHAnsi"/>
          <w:sz w:val="20"/>
          <w:szCs w:val="20"/>
        </w:rPr>
        <w:t>into</w:t>
      </w:r>
      <w:r>
        <w:rPr>
          <w:rFonts w:cstheme="minorHAnsi"/>
          <w:sz w:val="20"/>
          <w:szCs w:val="20"/>
        </w:rPr>
        <w:t xml:space="preserve"> three</w:t>
      </w:r>
      <w:r w:rsidRPr="0026535B">
        <w:rPr>
          <w:rFonts w:cstheme="minorHAnsi"/>
          <w:sz w:val="20"/>
          <w:szCs w:val="20"/>
        </w:rPr>
        <w:t xml:space="preserve"> categories</w:t>
      </w:r>
      <w:r>
        <w:rPr>
          <w:rFonts w:cstheme="minorHAnsi"/>
          <w:sz w:val="20"/>
          <w:szCs w:val="20"/>
        </w:rPr>
        <w:t xml:space="preserve"> with</w:t>
      </w:r>
      <w:r w:rsidRPr="0049599F">
        <w:rPr>
          <w:rFonts w:cstheme="minorHAnsi"/>
          <w:sz w:val="20"/>
          <w:szCs w:val="20"/>
        </w:rPr>
        <w:t xml:space="preserve"> </w:t>
      </w:r>
      <w:r w:rsidRPr="0026535B">
        <w:rPr>
          <w:rFonts w:cstheme="minorHAnsi"/>
          <w:sz w:val="20"/>
          <w:szCs w:val="20"/>
        </w:rPr>
        <w:t>increasing level of evidence-based approach: *moderate- some evidence-based approach noted</w:t>
      </w:r>
      <w:r>
        <w:rPr>
          <w:rFonts w:cstheme="minorHAnsi"/>
          <w:sz w:val="20"/>
          <w:szCs w:val="20"/>
        </w:rPr>
        <w:t>, t</w:t>
      </w:r>
      <w:r w:rsidRPr="0026535B">
        <w:rPr>
          <w:rFonts w:cstheme="minorHAnsi"/>
          <w:sz w:val="20"/>
          <w:szCs w:val="20"/>
        </w:rPr>
        <w:t>he resource was included because of well-rounded clinical and practical (professional) experience; ** good and *** very good.</w:t>
      </w:r>
    </w:p>
    <w:p w14:paraId="14477E21" w14:textId="15BE8072" w:rsidR="0049599F" w:rsidRDefault="0049599F" w:rsidP="0049599F">
      <w:pPr>
        <w:ind w:left="-108" w:right="-106"/>
        <w:rPr>
          <w:rFonts w:cstheme="minorHAnsi"/>
          <w:sz w:val="20"/>
          <w:szCs w:val="20"/>
        </w:rPr>
      </w:pPr>
    </w:p>
    <w:p w14:paraId="495DD9A3" w14:textId="77777777" w:rsidR="0049599F" w:rsidRDefault="0049599F" w:rsidP="0049599F">
      <w:pPr>
        <w:spacing w:after="200" w:line="276" w:lineRule="auto"/>
        <w:rPr>
          <w:sz w:val="20"/>
          <w:szCs w:val="20"/>
        </w:rPr>
      </w:pPr>
      <w:r w:rsidRPr="008A269C">
        <w:rPr>
          <w:sz w:val="20"/>
          <w:szCs w:val="20"/>
          <w:vertAlign w:val="superscript"/>
        </w:rPr>
        <w:t>2</w:t>
      </w:r>
      <w:r>
        <w:rPr>
          <w:sz w:val="20"/>
          <w:szCs w:val="20"/>
          <w:vertAlign w:val="superscript"/>
        </w:rPr>
        <w:t xml:space="preserve"> </w:t>
      </w:r>
      <w:r w:rsidRPr="008A269C">
        <w:rPr>
          <w:sz w:val="20"/>
          <w:szCs w:val="20"/>
        </w:rPr>
        <w:t xml:space="preserve">* </w:t>
      </w:r>
      <w:r>
        <w:rPr>
          <w:sz w:val="20"/>
          <w:szCs w:val="20"/>
        </w:rPr>
        <w:t xml:space="preserve">User-friendliness </w:t>
      </w:r>
      <w:r w:rsidRPr="008A269C">
        <w:rPr>
          <w:sz w:val="20"/>
          <w:szCs w:val="20"/>
        </w:rPr>
        <w:t xml:space="preserve">was reviewed and agreed by the Task Force members and judged in a pragmatic </w:t>
      </w:r>
      <w:r>
        <w:rPr>
          <w:sz w:val="20"/>
          <w:szCs w:val="20"/>
        </w:rPr>
        <w:t xml:space="preserve">way into </w:t>
      </w:r>
      <w:r w:rsidRPr="008A269C">
        <w:rPr>
          <w:sz w:val="20"/>
          <w:szCs w:val="20"/>
        </w:rPr>
        <w:t xml:space="preserve">moderate; ** good; *** very good. </w:t>
      </w:r>
    </w:p>
    <w:p w14:paraId="5A05F836" w14:textId="3C144605" w:rsidR="0049599F" w:rsidRPr="000C5D52" w:rsidRDefault="0049599F" w:rsidP="0049599F">
      <w:pPr>
        <w:spacing w:after="200" w:line="276" w:lineRule="auto"/>
        <w:rPr>
          <w:sz w:val="20"/>
          <w:szCs w:val="20"/>
        </w:rPr>
      </w:pPr>
      <w:r w:rsidRPr="008A269C">
        <w:rPr>
          <w:sz w:val="20"/>
          <w:szCs w:val="20"/>
        </w:rPr>
        <w:t>All the web links provided were last accesse</w:t>
      </w:r>
      <w:r>
        <w:rPr>
          <w:sz w:val="20"/>
          <w:szCs w:val="20"/>
        </w:rPr>
        <w:t xml:space="preserve">d </w:t>
      </w:r>
      <w:r>
        <w:rPr>
          <w:sz w:val="20"/>
          <w:szCs w:val="20"/>
        </w:rPr>
        <w:t xml:space="preserve">on </w:t>
      </w:r>
      <w:r w:rsidRPr="00F95D2E">
        <w:rPr>
          <w:sz w:val="20"/>
          <w:szCs w:val="20"/>
        </w:rPr>
        <w:t>18/02/2022.</w:t>
      </w:r>
      <w:r>
        <w:rPr>
          <w:sz w:val="20"/>
          <w:szCs w:val="20"/>
        </w:rPr>
        <w:t xml:space="preserve"> </w:t>
      </w:r>
    </w:p>
    <w:p w14:paraId="357421D2" w14:textId="77777777" w:rsidR="0049599F" w:rsidRPr="0012020B" w:rsidRDefault="0049599F" w:rsidP="00EE63F6">
      <w:pPr>
        <w:tabs>
          <w:tab w:val="left" w:pos="-142"/>
        </w:tabs>
        <w:rPr>
          <w:ins w:id="0" w:author="Pasquale Comberiati" w:date="2021-11-07T22:44:00Z"/>
          <w:b/>
          <w:sz w:val="20"/>
          <w:szCs w:val="20"/>
        </w:rPr>
      </w:pPr>
    </w:p>
    <w:p w14:paraId="7B5AC978" w14:textId="77777777" w:rsidR="005C5810" w:rsidRPr="0012020B" w:rsidRDefault="005C5810" w:rsidP="00EE63F6">
      <w:pPr>
        <w:tabs>
          <w:tab w:val="left" w:pos="-142"/>
        </w:tabs>
        <w:rPr>
          <w:b/>
          <w:sz w:val="20"/>
          <w:szCs w:val="20"/>
        </w:rPr>
      </w:pPr>
    </w:p>
    <w:tbl>
      <w:tblPr>
        <w:tblStyle w:val="Tablaconcuadrcula"/>
        <w:tblW w:w="15167" w:type="dxa"/>
        <w:tblInd w:w="-426" w:type="dxa"/>
        <w:tblLayout w:type="fixed"/>
        <w:tblLook w:val="04A0" w:firstRow="1" w:lastRow="0" w:firstColumn="1" w:lastColumn="0" w:noHBand="0" w:noVBand="1"/>
      </w:tblPr>
      <w:tblGrid>
        <w:gridCol w:w="5383"/>
        <w:gridCol w:w="1276"/>
        <w:gridCol w:w="992"/>
        <w:gridCol w:w="1134"/>
        <w:gridCol w:w="1275"/>
        <w:gridCol w:w="5107"/>
      </w:tblGrid>
      <w:tr w:rsidR="00EE63F6" w:rsidRPr="0012020B" w14:paraId="59734D0E" w14:textId="77777777" w:rsidTr="00E15020">
        <w:trPr>
          <w:trHeight w:val="579"/>
        </w:trPr>
        <w:tc>
          <w:tcPr>
            <w:tcW w:w="5383" w:type="dxa"/>
            <w:shd w:val="clear" w:color="auto" w:fill="D9D9D9" w:themeFill="background1" w:themeFillShade="D9"/>
          </w:tcPr>
          <w:p w14:paraId="74891CBE" w14:textId="4B6B0E82" w:rsidR="00EE63F6" w:rsidRPr="0012020B" w:rsidRDefault="00EE63F6" w:rsidP="00E15020">
            <w:pPr>
              <w:tabs>
                <w:tab w:val="left" w:pos="-142"/>
              </w:tabs>
              <w:spacing w:after="120"/>
              <w:ind w:right="174"/>
              <w:jc w:val="center"/>
              <w:rPr>
                <w:b/>
                <w:sz w:val="20"/>
                <w:szCs w:val="20"/>
              </w:rPr>
            </w:pPr>
            <w:r w:rsidRPr="0012020B">
              <w:rPr>
                <w:b/>
                <w:sz w:val="20"/>
                <w:szCs w:val="20"/>
              </w:rPr>
              <w:t>Resource</w:t>
            </w:r>
            <w:r w:rsidR="00D62D25" w:rsidRPr="0012020B">
              <w:rPr>
                <w:b/>
                <w:sz w:val="20"/>
                <w:szCs w:val="20"/>
              </w:rPr>
              <w:t xml:space="preserve"> </w:t>
            </w:r>
            <w:r w:rsidR="0017370B" w:rsidRPr="00BF24BB">
              <w:rPr>
                <w:bCs/>
                <w:sz w:val="20"/>
                <w:szCs w:val="20"/>
              </w:rPr>
              <w:t>(</w:t>
            </w:r>
            <w:r w:rsidR="007D58B8" w:rsidRPr="00BF24BB">
              <w:rPr>
                <w:bCs/>
                <w:sz w:val="20"/>
                <w:szCs w:val="20"/>
              </w:rPr>
              <w:t xml:space="preserve">title, reference/link, </w:t>
            </w:r>
            <w:r w:rsidR="0017370B" w:rsidRPr="00BF24BB">
              <w:rPr>
                <w:bCs/>
                <w:sz w:val="20"/>
                <w:szCs w:val="20"/>
              </w:rPr>
              <w:t>language,</w:t>
            </w:r>
            <w:r w:rsidRPr="00BF24BB">
              <w:rPr>
                <w:bCs/>
                <w:sz w:val="20"/>
                <w:szCs w:val="20"/>
              </w:rPr>
              <w:t xml:space="preserve"> country, year of publication or last update)</w:t>
            </w:r>
          </w:p>
        </w:tc>
        <w:tc>
          <w:tcPr>
            <w:tcW w:w="1276" w:type="dxa"/>
            <w:shd w:val="clear" w:color="auto" w:fill="D9D9D9" w:themeFill="background1" w:themeFillShade="D9"/>
          </w:tcPr>
          <w:p w14:paraId="4B20AD64" w14:textId="77777777" w:rsidR="00EE63F6" w:rsidRPr="0012020B" w:rsidRDefault="00EE63F6" w:rsidP="00E15020">
            <w:pPr>
              <w:tabs>
                <w:tab w:val="left" w:pos="-142"/>
              </w:tabs>
              <w:spacing w:after="120"/>
              <w:jc w:val="center"/>
              <w:rPr>
                <w:b/>
                <w:sz w:val="20"/>
                <w:szCs w:val="20"/>
              </w:rPr>
            </w:pPr>
            <w:r w:rsidRPr="0012020B">
              <w:rPr>
                <w:b/>
                <w:sz w:val="20"/>
                <w:szCs w:val="20"/>
              </w:rPr>
              <w:t>Document type</w:t>
            </w:r>
          </w:p>
          <w:p w14:paraId="3FA8C5A5" w14:textId="77777777" w:rsidR="00EE63F6" w:rsidRPr="0012020B" w:rsidRDefault="00EE63F6" w:rsidP="00E15020">
            <w:pPr>
              <w:tabs>
                <w:tab w:val="left" w:pos="-142"/>
              </w:tabs>
              <w:spacing w:after="120"/>
              <w:jc w:val="center"/>
              <w:rPr>
                <w:b/>
                <w:sz w:val="20"/>
                <w:szCs w:val="20"/>
              </w:rPr>
            </w:pPr>
          </w:p>
        </w:tc>
        <w:tc>
          <w:tcPr>
            <w:tcW w:w="992" w:type="dxa"/>
            <w:shd w:val="clear" w:color="auto" w:fill="D9D9D9" w:themeFill="background1" w:themeFillShade="D9"/>
          </w:tcPr>
          <w:p w14:paraId="48B32F7F" w14:textId="77777777" w:rsidR="00EE63F6" w:rsidRPr="0012020B" w:rsidRDefault="00EE63F6" w:rsidP="00E15020">
            <w:pPr>
              <w:tabs>
                <w:tab w:val="left" w:pos="-142"/>
              </w:tabs>
              <w:spacing w:after="120"/>
              <w:jc w:val="center"/>
              <w:rPr>
                <w:b/>
                <w:sz w:val="20"/>
                <w:szCs w:val="20"/>
              </w:rPr>
            </w:pPr>
            <w:r w:rsidRPr="0012020B">
              <w:rPr>
                <w:b/>
                <w:sz w:val="20"/>
                <w:szCs w:val="20"/>
              </w:rPr>
              <w:t>Target audience</w:t>
            </w:r>
          </w:p>
          <w:p w14:paraId="1D31EBD6" w14:textId="77777777" w:rsidR="00EE63F6" w:rsidRPr="0012020B" w:rsidRDefault="00EE63F6" w:rsidP="00E15020">
            <w:pPr>
              <w:tabs>
                <w:tab w:val="left" w:pos="-142"/>
              </w:tabs>
              <w:spacing w:after="120"/>
              <w:jc w:val="center"/>
              <w:rPr>
                <w:b/>
                <w:sz w:val="20"/>
                <w:szCs w:val="20"/>
              </w:rPr>
            </w:pPr>
          </w:p>
        </w:tc>
        <w:tc>
          <w:tcPr>
            <w:tcW w:w="1134" w:type="dxa"/>
            <w:shd w:val="clear" w:color="auto" w:fill="D9D9D9" w:themeFill="background1" w:themeFillShade="D9"/>
          </w:tcPr>
          <w:p w14:paraId="3EE20081" w14:textId="44551A72" w:rsidR="00EE63F6" w:rsidRPr="0012020B" w:rsidRDefault="00EE63F6" w:rsidP="00E15020">
            <w:pPr>
              <w:tabs>
                <w:tab w:val="left" w:pos="-142"/>
              </w:tabs>
              <w:spacing w:after="120"/>
              <w:jc w:val="center"/>
              <w:rPr>
                <w:b/>
                <w:sz w:val="20"/>
                <w:szCs w:val="20"/>
              </w:rPr>
            </w:pPr>
            <w:r w:rsidRPr="0012020B">
              <w:rPr>
                <w:b/>
                <w:sz w:val="20"/>
                <w:szCs w:val="20"/>
                <w:vertAlign w:val="superscript"/>
              </w:rPr>
              <w:t>1</w:t>
            </w:r>
            <w:r w:rsidRPr="0012020B">
              <w:rPr>
                <w:b/>
                <w:sz w:val="20"/>
                <w:szCs w:val="20"/>
              </w:rPr>
              <w:t>Evidence based approach</w:t>
            </w:r>
          </w:p>
        </w:tc>
        <w:tc>
          <w:tcPr>
            <w:tcW w:w="1275" w:type="dxa"/>
            <w:shd w:val="clear" w:color="auto" w:fill="D9D9D9" w:themeFill="background1" w:themeFillShade="D9"/>
          </w:tcPr>
          <w:p w14:paraId="7F3A1BBE" w14:textId="77777777" w:rsidR="00EE63F6" w:rsidRPr="0012020B" w:rsidRDefault="00EE63F6" w:rsidP="00E15020">
            <w:pPr>
              <w:tabs>
                <w:tab w:val="left" w:pos="-142"/>
              </w:tabs>
              <w:spacing w:after="120"/>
              <w:ind w:right="-5"/>
              <w:jc w:val="center"/>
              <w:rPr>
                <w:b/>
                <w:sz w:val="20"/>
                <w:szCs w:val="20"/>
              </w:rPr>
            </w:pPr>
            <w:r w:rsidRPr="0012020B">
              <w:rPr>
                <w:b/>
                <w:sz w:val="20"/>
                <w:szCs w:val="20"/>
                <w:vertAlign w:val="superscript"/>
              </w:rPr>
              <w:t>2</w:t>
            </w:r>
            <w:r w:rsidRPr="0012020B">
              <w:rPr>
                <w:b/>
                <w:sz w:val="20"/>
                <w:szCs w:val="20"/>
              </w:rPr>
              <w:t>User friendliness</w:t>
            </w:r>
          </w:p>
          <w:p w14:paraId="734741C7" w14:textId="77777777" w:rsidR="00EE63F6" w:rsidRPr="0012020B" w:rsidRDefault="00EE63F6" w:rsidP="00E15020">
            <w:pPr>
              <w:tabs>
                <w:tab w:val="left" w:pos="-142"/>
              </w:tabs>
              <w:spacing w:after="120"/>
              <w:ind w:right="-5"/>
              <w:jc w:val="center"/>
              <w:rPr>
                <w:b/>
                <w:sz w:val="20"/>
                <w:szCs w:val="20"/>
              </w:rPr>
            </w:pPr>
          </w:p>
        </w:tc>
        <w:tc>
          <w:tcPr>
            <w:tcW w:w="5107" w:type="dxa"/>
            <w:shd w:val="clear" w:color="auto" w:fill="D9D9D9" w:themeFill="background1" w:themeFillShade="D9"/>
          </w:tcPr>
          <w:p w14:paraId="0FB375F1" w14:textId="77777777" w:rsidR="00EE63F6" w:rsidRPr="0012020B" w:rsidRDefault="00EE63F6" w:rsidP="00E15020">
            <w:pPr>
              <w:spacing w:after="120"/>
              <w:jc w:val="center"/>
              <w:rPr>
                <w:b/>
                <w:sz w:val="20"/>
                <w:szCs w:val="20"/>
              </w:rPr>
            </w:pPr>
            <w:r w:rsidRPr="0012020B">
              <w:rPr>
                <w:b/>
                <w:sz w:val="20"/>
                <w:szCs w:val="20"/>
              </w:rPr>
              <w:t>Comments</w:t>
            </w:r>
          </w:p>
          <w:p w14:paraId="72C061C2" w14:textId="77777777" w:rsidR="00EE63F6" w:rsidRPr="0012020B" w:rsidRDefault="00EE63F6" w:rsidP="00E15020">
            <w:pPr>
              <w:spacing w:after="120"/>
              <w:jc w:val="center"/>
              <w:rPr>
                <w:b/>
                <w:sz w:val="20"/>
                <w:szCs w:val="20"/>
              </w:rPr>
            </w:pPr>
          </w:p>
        </w:tc>
      </w:tr>
      <w:tr w:rsidR="00EE63F6" w:rsidRPr="0012020B" w14:paraId="78631851" w14:textId="77777777" w:rsidTr="00EF6D55">
        <w:tc>
          <w:tcPr>
            <w:tcW w:w="15167" w:type="dxa"/>
            <w:gridSpan w:val="6"/>
            <w:shd w:val="clear" w:color="auto" w:fill="D9D9D9" w:themeFill="background1" w:themeFillShade="D9"/>
          </w:tcPr>
          <w:p w14:paraId="375FFC69" w14:textId="7129F164" w:rsidR="00EE63F6" w:rsidRPr="0012020B" w:rsidRDefault="002B2897" w:rsidP="00E15020">
            <w:pPr>
              <w:spacing w:after="120"/>
              <w:rPr>
                <w:b/>
                <w:color w:val="000000" w:themeColor="text1"/>
                <w:sz w:val="20"/>
                <w:szCs w:val="20"/>
              </w:rPr>
            </w:pPr>
            <w:r>
              <w:rPr>
                <w:b/>
                <w:sz w:val="20"/>
                <w:szCs w:val="20"/>
              </w:rPr>
              <w:t xml:space="preserve">A. </w:t>
            </w:r>
            <w:r w:rsidR="00EF6D55" w:rsidRPr="0012020B">
              <w:rPr>
                <w:b/>
                <w:sz w:val="20"/>
                <w:szCs w:val="20"/>
              </w:rPr>
              <w:t xml:space="preserve">Guidelines and transition programmes </w:t>
            </w:r>
          </w:p>
        </w:tc>
      </w:tr>
      <w:tr w:rsidR="00EF6D55" w:rsidRPr="0012020B" w14:paraId="2E5FF83C" w14:textId="77777777" w:rsidTr="00371FDF">
        <w:tc>
          <w:tcPr>
            <w:tcW w:w="15167" w:type="dxa"/>
            <w:gridSpan w:val="6"/>
            <w:shd w:val="clear" w:color="auto" w:fill="D9D9D9" w:themeFill="background1" w:themeFillShade="D9"/>
          </w:tcPr>
          <w:p w14:paraId="1B29D1BD" w14:textId="767C6AEB" w:rsidR="00EF6D55" w:rsidRPr="0012020B" w:rsidRDefault="00EF6D55" w:rsidP="00E15020">
            <w:pPr>
              <w:spacing w:after="120"/>
              <w:rPr>
                <w:b/>
                <w:color w:val="000000" w:themeColor="text1"/>
                <w:sz w:val="20"/>
                <w:szCs w:val="20"/>
              </w:rPr>
            </w:pPr>
            <w:r w:rsidRPr="0012020B">
              <w:rPr>
                <w:b/>
                <w:color w:val="000000" w:themeColor="text1"/>
                <w:sz w:val="20"/>
                <w:szCs w:val="20"/>
              </w:rPr>
              <w:t>Allergy &amp; asthma specific AYA transition resources</w:t>
            </w:r>
          </w:p>
        </w:tc>
      </w:tr>
      <w:tr w:rsidR="00EE63F6" w:rsidRPr="0012020B" w14:paraId="51F0B824" w14:textId="77777777" w:rsidTr="007D58B8">
        <w:tc>
          <w:tcPr>
            <w:tcW w:w="5383" w:type="dxa"/>
            <w:shd w:val="clear" w:color="auto" w:fill="auto"/>
          </w:tcPr>
          <w:p w14:paraId="5ED60476" w14:textId="77777777" w:rsidR="00A56444" w:rsidRDefault="00EE63F6" w:rsidP="00E15020">
            <w:pPr>
              <w:spacing w:after="120"/>
              <w:ind w:right="174"/>
              <w:rPr>
                <w:sz w:val="20"/>
                <w:szCs w:val="20"/>
              </w:rPr>
            </w:pPr>
            <w:r w:rsidRPr="0012020B">
              <w:rPr>
                <w:bCs/>
                <w:sz w:val="20"/>
                <w:szCs w:val="20"/>
              </w:rPr>
              <w:t xml:space="preserve">EAACI </w:t>
            </w:r>
            <w:r w:rsidR="0025083F" w:rsidRPr="0012020B">
              <w:rPr>
                <w:bCs/>
                <w:sz w:val="20"/>
                <w:szCs w:val="20"/>
              </w:rPr>
              <w:t>g</w:t>
            </w:r>
            <w:r w:rsidRPr="0012020B">
              <w:rPr>
                <w:bCs/>
                <w:sz w:val="20"/>
                <w:szCs w:val="20"/>
              </w:rPr>
              <w:t>uideline on the effective transition of adolescents and young adults with allergy and asthma</w:t>
            </w:r>
          </w:p>
          <w:p w14:paraId="55F0FEE6" w14:textId="77777777" w:rsidR="00A56444" w:rsidRDefault="002907DD" w:rsidP="00E15020">
            <w:pPr>
              <w:spacing w:after="120"/>
              <w:ind w:right="174"/>
              <w:rPr>
                <w:sz w:val="20"/>
                <w:szCs w:val="20"/>
              </w:rPr>
            </w:pPr>
            <w:hyperlink r:id="rId8" w:history="1">
              <w:r w:rsidR="00A56444" w:rsidRPr="00B268AE">
                <w:rPr>
                  <w:rStyle w:val="Hipervnculo"/>
                  <w:sz w:val="20"/>
                  <w:szCs w:val="20"/>
                </w:rPr>
                <w:t>https://onlinelibrary.wiley.com/doi/full/10.1111/all.14459</w:t>
              </w:r>
            </w:hyperlink>
            <w:r w:rsidR="00EE63F6" w:rsidRPr="0012020B">
              <w:rPr>
                <w:sz w:val="20"/>
                <w:szCs w:val="20"/>
              </w:rPr>
              <w:t xml:space="preserve"> </w:t>
            </w:r>
          </w:p>
          <w:p w14:paraId="0CA8C2E8" w14:textId="13216823" w:rsidR="00EE63F6" w:rsidRPr="0012020B" w:rsidRDefault="00EE63F6" w:rsidP="00E15020">
            <w:pPr>
              <w:spacing w:after="120"/>
              <w:ind w:right="174"/>
              <w:rPr>
                <w:sz w:val="20"/>
                <w:szCs w:val="20"/>
              </w:rPr>
            </w:pPr>
            <w:r w:rsidRPr="0012020B">
              <w:rPr>
                <w:sz w:val="20"/>
                <w:szCs w:val="20"/>
              </w:rPr>
              <w:t>(English, Europe, 2020)</w:t>
            </w:r>
          </w:p>
        </w:tc>
        <w:tc>
          <w:tcPr>
            <w:tcW w:w="1276" w:type="dxa"/>
            <w:shd w:val="clear" w:color="auto" w:fill="auto"/>
          </w:tcPr>
          <w:p w14:paraId="4149EBEA" w14:textId="77777777" w:rsidR="00EE63F6" w:rsidRPr="0012020B" w:rsidRDefault="00EE63F6" w:rsidP="00E15020">
            <w:pPr>
              <w:tabs>
                <w:tab w:val="left" w:pos="-142"/>
              </w:tabs>
              <w:spacing w:after="120"/>
              <w:rPr>
                <w:bCs/>
                <w:sz w:val="20"/>
                <w:szCs w:val="20"/>
              </w:rPr>
            </w:pPr>
            <w:r w:rsidRPr="0012020B">
              <w:rPr>
                <w:bCs/>
                <w:sz w:val="20"/>
                <w:szCs w:val="20"/>
              </w:rPr>
              <w:t>Guideline</w:t>
            </w:r>
          </w:p>
        </w:tc>
        <w:tc>
          <w:tcPr>
            <w:tcW w:w="992" w:type="dxa"/>
            <w:shd w:val="clear" w:color="auto" w:fill="auto"/>
          </w:tcPr>
          <w:p w14:paraId="4BEC3B3C" w14:textId="77777777" w:rsidR="00EE63F6" w:rsidRPr="0012020B" w:rsidRDefault="00EE63F6" w:rsidP="00E15020">
            <w:pPr>
              <w:tabs>
                <w:tab w:val="left" w:pos="-142"/>
              </w:tabs>
              <w:spacing w:after="120"/>
              <w:rPr>
                <w:bCs/>
                <w:sz w:val="20"/>
                <w:szCs w:val="20"/>
              </w:rPr>
            </w:pPr>
            <w:r w:rsidRPr="0012020B">
              <w:rPr>
                <w:bCs/>
                <w:sz w:val="20"/>
                <w:szCs w:val="20"/>
              </w:rPr>
              <w:t>HCP</w:t>
            </w:r>
          </w:p>
        </w:tc>
        <w:tc>
          <w:tcPr>
            <w:tcW w:w="1134" w:type="dxa"/>
            <w:shd w:val="clear" w:color="auto" w:fill="auto"/>
          </w:tcPr>
          <w:p w14:paraId="40A954B9" w14:textId="77777777" w:rsidR="00EE63F6" w:rsidRPr="0012020B" w:rsidRDefault="00EE63F6" w:rsidP="00E15020">
            <w:pPr>
              <w:tabs>
                <w:tab w:val="left" w:pos="-142"/>
              </w:tabs>
              <w:spacing w:after="120"/>
              <w:ind w:right="-166"/>
              <w:rPr>
                <w:bCs/>
                <w:sz w:val="20"/>
                <w:szCs w:val="20"/>
              </w:rPr>
            </w:pPr>
            <w:r w:rsidRPr="0012020B">
              <w:rPr>
                <w:bCs/>
                <w:sz w:val="20"/>
                <w:szCs w:val="20"/>
              </w:rPr>
              <w:t>***</w:t>
            </w:r>
          </w:p>
        </w:tc>
        <w:tc>
          <w:tcPr>
            <w:tcW w:w="1275" w:type="dxa"/>
            <w:shd w:val="clear" w:color="auto" w:fill="auto"/>
          </w:tcPr>
          <w:p w14:paraId="3B241493" w14:textId="77777777" w:rsidR="00EE63F6" w:rsidRPr="0012020B" w:rsidRDefault="00EE63F6" w:rsidP="00E15020">
            <w:pPr>
              <w:tabs>
                <w:tab w:val="left" w:pos="-142"/>
              </w:tabs>
              <w:spacing w:after="120"/>
              <w:ind w:right="-5"/>
              <w:rPr>
                <w:bCs/>
                <w:sz w:val="20"/>
                <w:szCs w:val="20"/>
              </w:rPr>
            </w:pPr>
            <w:r w:rsidRPr="0012020B">
              <w:rPr>
                <w:bCs/>
                <w:sz w:val="20"/>
                <w:szCs w:val="20"/>
              </w:rPr>
              <w:t>***</w:t>
            </w:r>
          </w:p>
        </w:tc>
        <w:tc>
          <w:tcPr>
            <w:tcW w:w="5107" w:type="dxa"/>
            <w:shd w:val="clear" w:color="auto" w:fill="auto"/>
          </w:tcPr>
          <w:p w14:paraId="72361D4C" w14:textId="280AC315" w:rsidR="00EE63F6" w:rsidRPr="0012020B" w:rsidRDefault="00EE63F6" w:rsidP="00E15020">
            <w:pPr>
              <w:tabs>
                <w:tab w:val="left" w:pos="-142"/>
              </w:tabs>
              <w:spacing w:after="120"/>
              <w:rPr>
                <w:bCs/>
                <w:sz w:val="20"/>
                <w:szCs w:val="20"/>
              </w:rPr>
            </w:pPr>
            <w:r w:rsidRPr="0012020B">
              <w:rPr>
                <w:bCs/>
                <w:sz w:val="20"/>
                <w:szCs w:val="20"/>
              </w:rPr>
              <w:t xml:space="preserve"> Specifically addresses transition for AYA with allergies, asthma</w:t>
            </w:r>
          </w:p>
          <w:p w14:paraId="210EDAE8" w14:textId="77777777" w:rsidR="00EE63F6" w:rsidRPr="0012020B" w:rsidRDefault="00EE63F6" w:rsidP="00E15020">
            <w:pPr>
              <w:tabs>
                <w:tab w:val="left" w:pos="-142"/>
              </w:tabs>
              <w:spacing w:after="120"/>
              <w:rPr>
                <w:bCs/>
                <w:sz w:val="20"/>
                <w:szCs w:val="20"/>
              </w:rPr>
            </w:pPr>
          </w:p>
        </w:tc>
      </w:tr>
      <w:tr w:rsidR="00EE63F6" w:rsidRPr="0012020B" w14:paraId="1F665F76" w14:textId="77777777" w:rsidTr="00371FDF">
        <w:tc>
          <w:tcPr>
            <w:tcW w:w="15167" w:type="dxa"/>
            <w:gridSpan w:val="6"/>
            <w:shd w:val="clear" w:color="auto" w:fill="D9D9D9" w:themeFill="background1" w:themeFillShade="D9"/>
          </w:tcPr>
          <w:p w14:paraId="1195157F" w14:textId="77777777" w:rsidR="00EE63F6" w:rsidRPr="0012020B" w:rsidRDefault="00EE63F6" w:rsidP="00E15020">
            <w:pPr>
              <w:tabs>
                <w:tab w:val="left" w:pos="-142"/>
              </w:tabs>
              <w:spacing w:after="120"/>
              <w:rPr>
                <w:b/>
                <w:bCs/>
                <w:sz w:val="20"/>
                <w:szCs w:val="20"/>
              </w:rPr>
            </w:pPr>
            <w:r w:rsidRPr="0012020B">
              <w:rPr>
                <w:b/>
                <w:bCs/>
                <w:color w:val="000000" w:themeColor="text1"/>
                <w:sz w:val="20"/>
                <w:szCs w:val="20"/>
              </w:rPr>
              <w:t>Generic AYA Transition Resources</w:t>
            </w:r>
          </w:p>
        </w:tc>
      </w:tr>
      <w:tr w:rsidR="00F93850" w:rsidRPr="0012020B" w14:paraId="0B986CE3" w14:textId="77777777" w:rsidTr="007D58B8">
        <w:tc>
          <w:tcPr>
            <w:tcW w:w="5383" w:type="dxa"/>
            <w:shd w:val="clear" w:color="auto" w:fill="auto"/>
          </w:tcPr>
          <w:p w14:paraId="413B6D07" w14:textId="77777777" w:rsidR="00A56444" w:rsidRDefault="00F93850" w:rsidP="00E15020">
            <w:pPr>
              <w:spacing w:after="120"/>
              <w:ind w:right="174"/>
              <w:rPr>
                <w:bCs/>
                <w:sz w:val="20"/>
                <w:szCs w:val="20"/>
              </w:rPr>
            </w:pPr>
            <w:r w:rsidRPr="0012020B">
              <w:rPr>
                <w:bCs/>
                <w:sz w:val="20"/>
                <w:szCs w:val="20"/>
              </w:rPr>
              <w:t>Got Transition (USA)</w:t>
            </w:r>
          </w:p>
          <w:p w14:paraId="7B1D29A9" w14:textId="77777777" w:rsidR="00A56444" w:rsidRDefault="002907DD" w:rsidP="00E15020">
            <w:pPr>
              <w:spacing w:after="120"/>
              <w:ind w:right="174"/>
              <w:rPr>
                <w:bCs/>
                <w:sz w:val="20"/>
                <w:szCs w:val="20"/>
              </w:rPr>
            </w:pPr>
            <w:hyperlink r:id="rId9" w:history="1">
              <w:r w:rsidR="00F93850" w:rsidRPr="0012020B">
                <w:rPr>
                  <w:rStyle w:val="Hipervnculo"/>
                  <w:bCs/>
                  <w:sz w:val="20"/>
                  <w:szCs w:val="20"/>
                </w:rPr>
                <w:t>https://www.gottransition.org/</w:t>
              </w:r>
            </w:hyperlink>
            <w:r w:rsidR="00F93850" w:rsidRPr="0012020B">
              <w:rPr>
                <w:bCs/>
                <w:sz w:val="20"/>
                <w:szCs w:val="20"/>
              </w:rPr>
              <w:t xml:space="preserve">  </w:t>
            </w:r>
          </w:p>
          <w:p w14:paraId="4B0953F7" w14:textId="6922E7A2" w:rsidR="00F93850" w:rsidRPr="0012020B" w:rsidRDefault="00F93850" w:rsidP="00E15020">
            <w:pPr>
              <w:spacing w:after="120"/>
              <w:ind w:right="174"/>
              <w:rPr>
                <w:bCs/>
                <w:color w:val="FF0000"/>
                <w:sz w:val="20"/>
                <w:szCs w:val="20"/>
              </w:rPr>
            </w:pPr>
            <w:r w:rsidRPr="0012020B">
              <w:rPr>
                <w:bCs/>
                <w:sz w:val="20"/>
                <w:szCs w:val="20"/>
              </w:rPr>
              <w:t xml:space="preserve">(English, USA, regularly updated) </w:t>
            </w:r>
          </w:p>
        </w:tc>
        <w:tc>
          <w:tcPr>
            <w:tcW w:w="1276" w:type="dxa"/>
            <w:shd w:val="clear" w:color="auto" w:fill="auto"/>
          </w:tcPr>
          <w:p w14:paraId="3FE70D7C" w14:textId="77777777" w:rsidR="00F93850" w:rsidRPr="0012020B" w:rsidRDefault="00F93850" w:rsidP="00E15020">
            <w:pPr>
              <w:tabs>
                <w:tab w:val="left" w:pos="-142"/>
              </w:tabs>
              <w:spacing w:after="120"/>
              <w:rPr>
                <w:bCs/>
                <w:sz w:val="20"/>
                <w:szCs w:val="20"/>
              </w:rPr>
            </w:pPr>
            <w:r w:rsidRPr="0012020B">
              <w:rPr>
                <w:bCs/>
                <w:sz w:val="20"/>
                <w:szCs w:val="20"/>
              </w:rPr>
              <w:t>Toolkit</w:t>
            </w:r>
          </w:p>
        </w:tc>
        <w:tc>
          <w:tcPr>
            <w:tcW w:w="992" w:type="dxa"/>
            <w:shd w:val="clear" w:color="auto" w:fill="auto"/>
          </w:tcPr>
          <w:p w14:paraId="1DFD3753" w14:textId="77777777" w:rsidR="00F93850" w:rsidRPr="0012020B" w:rsidRDefault="00F93850" w:rsidP="00E15020">
            <w:pPr>
              <w:spacing w:after="120"/>
              <w:rPr>
                <w:bCs/>
                <w:sz w:val="20"/>
                <w:szCs w:val="20"/>
              </w:rPr>
            </w:pPr>
            <w:r w:rsidRPr="0012020B">
              <w:rPr>
                <w:bCs/>
                <w:sz w:val="20"/>
                <w:szCs w:val="20"/>
              </w:rPr>
              <w:t>HCP, AYA, Parents</w:t>
            </w:r>
          </w:p>
          <w:p w14:paraId="16402680" w14:textId="77777777" w:rsidR="00F93850" w:rsidRPr="0012020B" w:rsidRDefault="00F93850" w:rsidP="00E15020">
            <w:pPr>
              <w:tabs>
                <w:tab w:val="left" w:pos="-142"/>
              </w:tabs>
              <w:spacing w:after="120"/>
              <w:rPr>
                <w:bCs/>
                <w:sz w:val="20"/>
                <w:szCs w:val="20"/>
              </w:rPr>
            </w:pPr>
            <w:r w:rsidRPr="0012020B">
              <w:rPr>
                <w:bCs/>
                <w:sz w:val="20"/>
                <w:szCs w:val="20"/>
              </w:rPr>
              <w:t>All</w:t>
            </w:r>
          </w:p>
        </w:tc>
        <w:tc>
          <w:tcPr>
            <w:tcW w:w="1134" w:type="dxa"/>
            <w:shd w:val="clear" w:color="auto" w:fill="auto"/>
          </w:tcPr>
          <w:p w14:paraId="3611AA95" w14:textId="77777777" w:rsidR="00F93850" w:rsidRPr="0012020B" w:rsidRDefault="00F93850" w:rsidP="00E15020">
            <w:pPr>
              <w:tabs>
                <w:tab w:val="left" w:pos="-142"/>
              </w:tabs>
              <w:spacing w:after="120"/>
              <w:ind w:right="-166"/>
              <w:rPr>
                <w:bCs/>
                <w:sz w:val="20"/>
                <w:szCs w:val="20"/>
              </w:rPr>
            </w:pPr>
            <w:r w:rsidRPr="0012020B">
              <w:rPr>
                <w:bCs/>
                <w:sz w:val="20"/>
                <w:szCs w:val="20"/>
              </w:rPr>
              <w:t>**</w:t>
            </w:r>
          </w:p>
        </w:tc>
        <w:tc>
          <w:tcPr>
            <w:tcW w:w="1275" w:type="dxa"/>
            <w:shd w:val="clear" w:color="auto" w:fill="auto"/>
          </w:tcPr>
          <w:p w14:paraId="5EC9E4CD" w14:textId="77777777" w:rsidR="00F93850" w:rsidRPr="0012020B" w:rsidRDefault="00F93850" w:rsidP="00E15020">
            <w:pPr>
              <w:tabs>
                <w:tab w:val="left" w:pos="-142"/>
              </w:tabs>
              <w:spacing w:after="120"/>
              <w:ind w:right="-5"/>
              <w:rPr>
                <w:bCs/>
                <w:sz w:val="20"/>
                <w:szCs w:val="20"/>
              </w:rPr>
            </w:pPr>
            <w:r w:rsidRPr="0012020B">
              <w:rPr>
                <w:bCs/>
                <w:sz w:val="20"/>
                <w:szCs w:val="20"/>
              </w:rPr>
              <w:t>***</w:t>
            </w:r>
          </w:p>
        </w:tc>
        <w:tc>
          <w:tcPr>
            <w:tcW w:w="5107" w:type="dxa"/>
            <w:shd w:val="clear" w:color="auto" w:fill="auto"/>
          </w:tcPr>
          <w:p w14:paraId="025B820A" w14:textId="3FEACC47" w:rsidR="00F93850" w:rsidRPr="0012020B" w:rsidRDefault="00F93850" w:rsidP="00E15020">
            <w:pPr>
              <w:tabs>
                <w:tab w:val="left" w:pos="-142"/>
              </w:tabs>
              <w:spacing w:after="120"/>
              <w:rPr>
                <w:bCs/>
                <w:sz w:val="20"/>
                <w:szCs w:val="20"/>
              </w:rPr>
            </w:pPr>
            <w:r w:rsidRPr="0012020B">
              <w:rPr>
                <w:bCs/>
                <w:sz w:val="20"/>
                <w:szCs w:val="20"/>
              </w:rPr>
              <w:t xml:space="preserve">Designed to allow stakeholders to ‘get going’. Describes 6 core elements, consists of </w:t>
            </w:r>
            <w:r w:rsidR="00D14D26" w:rsidRPr="0012020B">
              <w:rPr>
                <w:bCs/>
                <w:sz w:val="20"/>
                <w:szCs w:val="20"/>
              </w:rPr>
              <w:t xml:space="preserve">a range </w:t>
            </w:r>
            <w:r w:rsidRPr="0012020B">
              <w:rPr>
                <w:bCs/>
                <w:sz w:val="20"/>
                <w:szCs w:val="20"/>
              </w:rPr>
              <w:t>of helpful figures</w:t>
            </w:r>
            <w:r w:rsidR="00D14D26" w:rsidRPr="0012020B">
              <w:rPr>
                <w:bCs/>
                <w:sz w:val="20"/>
                <w:szCs w:val="20"/>
              </w:rPr>
              <w:t xml:space="preserve">, </w:t>
            </w:r>
            <w:r w:rsidRPr="0012020B">
              <w:rPr>
                <w:bCs/>
                <w:sz w:val="20"/>
                <w:szCs w:val="20"/>
              </w:rPr>
              <w:t>tables and leaflets to better understand the transition process.</w:t>
            </w:r>
          </w:p>
        </w:tc>
      </w:tr>
      <w:tr w:rsidR="00787E56" w:rsidRPr="0012020B" w14:paraId="026BAEC2" w14:textId="77777777" w:rsidTr="00DB1ED1">
        <w:tc>
          <w:tcPr>
            <w:tcW w:w="5383" w:type="dxa"/>
          </w:tcPr>
          <w:p w14:paraId="713C68BA" w14:textId="77777777" w:rsidR="00A56444" w:rsidRDefault="00787E56" w:rsidP="00E15020">
            <w:pPr>
              <w:tabs>
                <w:tab w:val="left" w:pos="-142"/>
              </w:tabs>
              <w:spacing w:after="120"/>
              <w:ind w:right="174"/>
              <w:rPr>
                <w:bCs/>
                <w:sz w:val="20"/>
                <w:szCs w:val="20"/>
              </w:rPr>
            </w:pPr>
            <w:r w:rsidRPr="0012020B">
              <w:rPr>
                <w:bCs/>
                <w:sz w:val="20"/>
                <w:szCs w:val="20"/>
              </w:rPr>
              <w:t>Children and young people’s allergy network Scotland. Young People’s Transition Pathway to Independent Self-Management of Allergies</w:t>
            </w:r>
          </w:p>
          <w:p w14:paraId="7B56D920" w14:textId="77777777" w:rsidR="00A56444" w:rsidRDefault="002907DD" w:rsidP="00E15020">
            <w:pPr>
              <w:tabs>
                <w:tab w:val="left" w:pos="-142"/>
              </w:tabs>
              <w:spacing w:after="120"/>
              <w:ind w:right="174"/>
              <w:rPr>
                <w:rStyle w:val="Hipervnculo"/>
                <w:bCs/>
                <w:sz w:val="20"/>
                <w:szCs w:val="20"/>
              </w:rPr>
            </w:pPr>
            <w:hyperlink r:id="rId10" w:history="1">
              <w:r w:rsidR="00787E56" w:rsidRPr="0012020B">
                <w:rPr>
                  <w:rStyle w:val="Hipervnculo"/>
                  <w:bCs/>
                  <w:sz w:val="20"/>
                  <w:szCs w:val="20"/>
                </w:rPr>
                <w:t>https://www.cyans.scot.nhs.uk/wp-content/uploads/2019/10/Transition-allergy-pathway-v1.1.pdf?x54518</w:t>
              </w:r>
            </w:hyperlink>
            <w:r w:rsidR="00787E56" w:rsidRPr="0012020B">
              <w:rPr>
                <w:rStyle w:val="Hipervnculo"/>
                <w:bCs/>
                <w:sz w:val="20"/>
                <w:szCs w:val="20"/>
              </w:rPr>
              <w:t xml:space="preserve"> </w:t>
            </w:r>
          </w:p>
          <w:p w14:paraId="3290F2CE" w14:textId="23E2941F" w:rsidR="00787E56" w:rsidRPr="0012020B" w:rsidRDefault="00787E56" w:rsidP="00E15020">
            <w:pPr>
              <w:tabs>
                <w:tab w:val="left" w:pos="-142"/>
              </w:tabs>
              <w:spacing w:after="120"/>
              <w:ind w:right="174"/>
              <w:rPr>
                <w:bCs/>
                <w:sz w:val="20"/>
                <w:szCs w:val="20"/>
              </w:rPr>
            </w:pPr>
            <w:r w:rsidRPr="0012020B">
              <w:rPr>
                <w:bCs/>
                <w:sz w:val="20"/>
                <w:szCs w:val="20"/>
              </w:rPr>
              <w:t>(English, Scot</w:t>
            </w:r>
            <w:r w:rsidR="00A56444">
              <w:rPr>
                <w:bCs/>
                <w:sz w:val="20"/>
                <w:szCs w:val="20"/>
              </w:rPr>
              <w:t>land</w:t>
            </w:r>
            <w:r w:rsidRPr="0012020B">
              <w:rPr>
                <w:bCs/>
                <w:sz w:val="20"/>
                <w:szCs w:val="20"/>
              </w:rPr>
              <w:t>, 2019)</w:t>
            </w:r>
          </w:p>
        </w:tc>
        <w:tc>
          <w:tcPr>
            <w:tcW w:w="1276" w:type="dxa"/>
          </w:tcPr>
          <w:p w14:paraId="7DBFA66B" w14:textId="77777777" w:rsidR="00787E56" w:rsidRPr="0012020B" w:rsidRDefault="00787E56" w:rsidP="00E15020">
            <w:pPr>
              <w:tabs>
                <w:tab w:val="left" w:pos="-142"/>
              </w:tabs>
              <w:spacing w:after="120"/>
              <w:rPr>
                <w:bCs/>
                <w:sz w:val="20"/>
                <w:szCs w:val="20"/>
              </w:rPr>
            </w:pPr>
            <w:r w:rsidRPr="0012020B">
              <w:rPr>
                <w:bCs/>
                <w:sz w:val="20"/>
                <w:szCs w:val="20"/>
              </w:rPr>
              <w:lastRenderedPageBreak/>
              <w:t>Pathway</w:t>
            </w:r>
          </w:p>
        </w:tc>
        <w:tc>
          <w:tcPr>
            <w:tcW w:w="992" w:type="dxa"/>
          </w:tcPr>
          <w:p w14:paraId="3C60520E" w14:textId="77777777" w:rsidR="00787E56" w:rsidRPr="0012020B" w:rsidRDefault="00787E56" w:rsidP="00E15020">
            <w:pPr>
              <w:tabs>
                <w:tab w:val="left" w:pos="-142"/>
              </w:tabs>
              <w:spacing w:after="120"/>
              <w:rPr>
                <w:bCs/>
                <w:sz w:val="20"/>
                <w:szCs w:val="20"/>
              </w:rPr>
            </w:pPr>
            <w:r w:rsidRPr="0012020B">
              <w:rPr>
                <w:bCs/>
                <w:sz w:val="20"/>
                <w:szCs w:val="20"/>
              </w:rPr>
              <w:t>HCP</w:t>
            </w:r>
          </w:p>
        </w:tc>
        <w:tc>
          <w:tcPr>
            <w:tcW w:w="1134" w:type="dxa"/>
          </w:tcPr>
          <w:p w14:paraId="5638AE3D" w14:textId="77777777" w:rsidR="00787E56" w:rsidRPr="0012020B" w:rsidRDefault="00787E56" w:rsidP="00E15020">
            <w:pPr>
              <w:tabs>
                <w:tab w:val="left" w:pos="-142"/>
              </w:tabs>
              <w:spacing w:after="120"/>
              <w:ind w:right="-166"/>
              <w:rPr>
                <w:bCs/>
                <w:sz w:val="20"/>
                <w:szCs w:val="20"/>
              </w:rPr>
            </w:pPr>
            <w:r w:rsidRPr="0012020B">
              <w:rPr>
                <w:bCs/>
                <w:sz w:val="20"/>
                <w:szCs w:val="20"/>
              </w:rPr>
              <w:t>*</w:t>
            </w:r>
          </w:p>
        </w:tc>
        <w:tc>
          <w:tcPr>
            <w:tcW w:w="1275" w:type="dxa"/>
          </w:tcPr>
          <w:p w14:paraId="57813B1E" w14:textId="77777777" w:rsidR="00787E56" w:rsidRPr="0012020B" w:rsidRDefault="00787E56" w:rsidP="00E15020">
            <w:pPr>
              <w:tabs>
                <w:tab w:val="left" w:pos="-142"/>
              </w:tabs>
              <w:spacing w:after="120"/>
              <w:ind w:right="-5"/>
              <w:rPr>
                <w:bCs/>
                <w:sz w:val="20"/>
                <w:szCs w:val="20"/>
              </w:rPr>
            </w:pPr>
            <w:r w:rsidRPr="0012020B">
              <w:rPr>
                <w:bCs/>
                <w:sz w:val="20"/>
                <w:szCs w:val="20"/>
              </w:rPr>
              <w:t>***</w:t>
            </w:r>
          </w:p>
        </w:tc>
        <w:tc>
          <w:tcPr>
            <w:tcW w:w="5107" w:type="dxa"/>
          </w:tcPr>
          <w:p w14:paraId="11A502DE" w14:textId="704E6316" w:rsidR="00787E56" w:rsidRPr="0012020B" w:rsidRDefault="00D14D26" w:rsidP="00E15020">
            <w:pPr>
              <w:tabs>
                <w:tab w:val="left" w:pos="-142"/>
              </w:tabs>
              <w:spacing w:after="120"/>
              <w:rPr>
                <w:bCs/>
                <w:sz w:val="20"/>
                <w:szCs w:val="20"/>
              </w:rPr>
            </w:pPr>
            <w:r w:rsidRPr="0012020B">
              <w:rPr>
                <w:bCs/>
                <w:sz w:val="20"/>
                <w:szCs w:val="20"/>
              </w:rPr>
              <w:t xml:space="preserve">Includes </w:t>
            </w:r>
            <w:r w:rsidR="00787E56" w:rsidRPr="0012020B">
              <w:rPr>
                <w:bCs/>
                <w:sz w:val="20"/>
                <w:szCs w:val="20"/>
              </w:rPr>
              <w:t>condition</w:t>
            </w:r>
            <w:r w:rsidR="00371FDF">
              <w:rPr>
                <w:bCs/>
                <w:sz w:val="20"/>
                <w:szCs w:val="20"/>
              </w:rPr>
              <w:t>-</w:t>
            </w:r>
            <w:r w:rsidR="00787E56" w:rsidRPr="0012020B">
              <w:rPr>
                <w:bCs/>
                <w:sz w:val="20"/>
                <w:szCs w:val="20"/>
              </w:rPr>
              <w:t>specific transition guidance</w:t>
            </w:r>
            <w:r w:rsidR="00371FDF">
              <w:rPr>
                <w:bCs/>
                <w:sz w:val="20"/>
                <w:szCs w:val="20"/>
              </w:rPr>
              <w:t xml:space="preserve"> for asthma and allergies</w:t>
            </w:r>
            <w:r w:rsidRPr="0012020B">
              <w:rPr>
                <w:bCs/>
                <w:sz w:val="20"/>
                <w:szCs w:val="20"/>
              </w:rPr>
              <w:t>, b</w:t>
            </w:r>
            <w:r w:rsidR="00787E56" w:rsidRPr="0012020B">
              <w:rPr>
                <w:bCs/>
                <w:sz w:val="20"/>
                <w:szCs w:val="20"/>
              </w:rPr>
              <w:t>ite-sized topics, transition plan</w:t>
            </w:r>
            <w:r w:rsidR="00371FDF">
              <w:rPr>
                <w:bCs/>
                <w:sz w:val="20"/>
                <w:szCs w:val="20"/>
              </w:rPr>
              <w:t xml:space="preserve"> and example </w:t>
            </w:r>
            <w:r w:rsidR="00787E56" w:rsidRPr="0012020B">
              <w:rPr>
                <w:bCs/>
                <w:sz w:val="20"/>
                <w:szCs w:val="20"/>
              </w:rPr>
              <w:t>questions for discussion with AYA</w:t>
            </w:r>
            <w:r w:rsidRPr="0012020B">
              <w:rPr>
                <w:bCs/>
                <w:sz w:val="20"/>
                <w:szCs w:val="20"/>
              </w:rPr>
              <w:t xml:space="preserve"> in clinic</w:t>
            </w:r>
            <w:r w:rsidR="00787E56" w:rsidRPr="0012020B">
              <w:rPr>
                <w:bCs/>
                <w:sz w:val="20"/>
                <w:szCs w:val="20"/>
              </w:rPr>
              <w:t>.</w:t>
            </w:r>
          </w:p>
        </w:tc>
      </w:tr>
      <w:tr w:rsidR="00E56958" w:rsidRPr="00E56958" w14:paraId="02945DAC" w14:textId="77777777" w:rsidTr="00E56958">
        <w:tc>
          <w:tcPr>
            <w:tcW w:w="15167" w:type="dxa"/>
            <w:gridSpan w:val="6"/>
            <w:shd w:val="clear" w:color="auto" w:fill="D9D9D9" w:themeFill="background1" w:themeFillShade="D9"/>
          </w:tcPr>
          <w:p w14:paraId="360896F7" w14:textId="60982474" w:rsidR="00E56958" w:rsidRPr="00E56958" w:rsidRDefault="002B2897" w:rsidP="00E56958">
            <w:pPr>
              <w:spacing w:after="120"/>
              <w:rPr>
                <w:b/>
                <w:sz w:val="20"/>
                <w:szCs w:val="20"/>
              </w:rPr>
            </w:pPr>
            <w:r>
              <w:rPr>
                <w:b/>
                <w:sz w:val="20"/>
                <w:szCs w:val="20"/>
              </w:rPr>
              <w:t xml:space="preserve">B. </w:t>
            </w:r>
            <w:r w:rsidR="00E56958" w:rsidRPr="00E56958">
              <w:rPr>
                <w:b/>
                <w:sz w:val="20"/>
                <w:szCs w:val="20"/>
                <w:rPrChange w:id="1" w:author="Pasquale Comberiati" w:date="2021-11-07T23:16:00Z">
                  <w:rPr>
                    <w:rFonts w:cstheme="minorHAnsi"/>
                    <w:b/>
                    <w:bCs/>
                  </w:rPr>
                </w:rPrChange>
              </w:rPr>
              <w:t xml:space="preserve">Transition readiness assessment tools </w:t>
            </w:r>
          </w:p>
        </w:tc>
      </w:tr>
      <w:tr w:rsidR="001865F4" w:rsidRPr="00BE19CB" w14:paraId="223DEB33" w14:textId="77777777" w:rsidTr="005B72F9">
        <w:tc>
          <w:tcPr>
            <w:tcW w:w="5383" w:type="dxa"/>
          </w:tcPr>
          <w:p w14:paraId="0045EAC4" w14:textId="45FA0090" w:rsidR="001865F4" w:rsidRPr="0012020B" w:rsidRDefault="001865F4" w:rsidP="001865F4">
            <w:pPr>
              <w:pStyle w:val="Sinespaciado"/>
              <w:spacing w:after="120"/>
              <w:rPr>
                <w:rFonts w:ascii="Times New Roman" w:hAnsi="Times New Roman" w:cs="Times New Roman"/>
                <w:sz w:val="20"/>
                <w:szCs w:val="20"/>
              </w:rPr>
            </w:pPr>
            <w:r w:rsidRPr="0012020B">
              <w:rPr>
                <w:rFonts w:ascii="Times New Roman" w:hAnsi="Times New Roman" w:cs="Times New Roman"/>
                <w:sz w:val="20"/>
                <w:szCs w:val="20"/>
              </w:rPr>
              <w:t>Leaving home: Helping teens with allergic conditions become independent</w:t>
            </w:r>
            <w:r w:rsidR="00432400">
              <w:rPr>
                <w:rFonts w:ascii="Times New Roman" w:hAnsi="Times New Roman" w:cs="Times New Roman"/>
                <w:sz w:val="20"/>
                <w:szCs w:val="20"/>
              </w:rPr>
              <w:t xml:space="preserve">. </w:t>
            </w:r>
            <w:r w:rsidRPr="0012020B">
              <w:rPr>
                <w:rFonts w:ascii="Times New Roman" w:hAnsi="Times New Roman" w:cs="Times New Roman"/>
                <w:sz w:val="20"/>
                <w:szCs w:val="20"/>
              </w:rPr>
              <w:t xml:space="preserve"> </w:t>
            </w:r>
          </w:p>
          <w:p w14:paraId="154C0A6B" w14:textId="22F45EA5" w:rsidR="001865F4" w:rsidRPr="0012020B" w:rsidRDefault="001865F4" w:rsidP="001865F4">
            <w:pPr>
              <w:rPr>
                <w:sz w:val="20"/>
                <w:szCs w:val="20"/>
              </w:rPr>
            </w:pPr>
            <w:proofErr w:type="spellStart"/>
            <w:r w:rsidRPr="0012020B">
              <w:rPr>
                <w:sz w:val="20"/>
                <w:szCs w:val="20"/>
              </w:rPr>
              <w:t>Stukus</w:t>
            </w:r>
            <w:proofErr w:type="spellEnd"/>
            <w:r w:rsidRPr="0012020B">
              <w:rPr>
                <w:sz w:val="20"/>
                <w:szCs w:val="20"/>
              </w:rPr>
              <w:t xml:space="preserve"> DR, </w:t>
            </w:r>
            <w:proofErr w:type="spellStart"/>
            <w:r w:rsidRPr="0012020B">
              <w:rPr>
                <w:sz w:val="20"/>
                <w:szCs w:val="20"/>
              </w:rPr>
              <w:t>Nassef</w:t>
            </w:r>
            <w:proofErr w:type="spellEnd"/>
            <w:r w:rsidRPr="0012020B">
              <w:rPr>
                <w:sz w:val="20"/>
                <w:szCs w:val="20"/>
              </w:rPr>
              <w:t xml:space="preserve"> M, Rubin M. Ann Allergy Asthma Immunol. 2016;116(5):388-91.</w:t>
            </w:r>
          </w:p>
          <w:p w14:paraId="21385A9B" w14:textId="77777777" w:rsidR="001865F4" w:rsidRPr="0012020B" w:rsidRDefault="001865F4" w:rsidP="001865F4">
            <w:pPr>
              <w:rPr>
                <w:sz w:val="20"/>
                <w:szCs w:val="20"/>
              </w:rPr>
            </w:pPr>
          </w:p>
          <w:p w14:paraId="5FE86A5C" w14:textId="13DF9A9D" w:rsidR="001865F4" w:rsidRPr="0012020B" w:rsidRDefault="001865F4" w:rsidP="00432400">
            <w:pPr>
              <w:pStyle w:val="Sinespaciado"/>
              <w:spacing w:after="120"/>
              <w:rPr>
                <w:rFonts w:ascii="Times New Roman" w:hAnsi="Times New Roman" w:cs="Times New Roman"/>
                <w:b/>
                <w:bCs/>
                <w:sz w:val="20"/>
                <w:szCs w:val="20"/>
                <w:highlight w:val="green"/>
              </w:rPr>
            </w:pPr>
            <w:r w:rsidRPr="0012020B">
              <w:rPr>
                <w:rFonts w:ascii="Times New Roman" w:hAnsi="Times New Roman" w:cs="Times New Roman"/>
                <w:bCs/>
                <w:sz w:val="20"/>
                <w:szCs w:val="20"/>
              </w:rPr>
              <w:t>(English, US, 2016)</w:t>
            </w:r>
          </w:p>
        </w:tc>
        <w:tc>
          <w:tcPr>
            <w:tcW w:w="1276" w:type="dxa"/>
          </w:tcPr>
          <w:p w14:paraId="72452974" w14:textId="2BA8468D" w:rsidR="001865F4" w:rsidRPr="0012020B" w:rsidRDefault="001865F4" w:rsidP="001865F4">
            <w:pPr>
              <w:tabs>
                <w:tab w:val="left" w:pos="-142"/>
              </w:tabs>
              <w:spacing w:after="120"/>
              <w:rPr>
                <w:bCs/>
                <w:sz w:val="20"/>
                <w:szCs w:val="20"/>
              </w:rPr>
            </w:pPr>
            <w:r w:rsidRPr="0012020B">
              <w:rPr>
                <w:sz w:val="20"/>
                <w:szCs w:val="20"/>
              </w:rPr>
              <w:t>Review</w:t>
            </w:r>
          </w:p>
        </w:tc>
        <w:tc>
          <w:tcPr>
            <w:tcW w:w="992" w:type="dxa"/>
          </w:tcPr>
          <w:p w14:paraId="625445C5" w14:textId="71A75953" w:rsidR="001865F4" w:rsidRPr="0012020B" w:rsidRDefault="001865F4" w:rsidP="001865F4">
            <w:pPr>
              <w:tabs>
                <w:tab w:val="left" w:pos="-142"/>
              </w:tabs>
              <w:spacing w:after="120"/>
              <w:rPr>
                <w:bCs/>
                <w:sz w:val="20"/>
                <w:szCs w:val="20"/>
              </w:rPr>
            </w:pPr>
            <w:r w:rsidRPr="0012020B">
              <w:rPr>
                <w:sz w:val="20"/>
                <w:szCs w:val="20"/>
              </w:rPr>
              <w:t>HCP</w:t>
            </w:r>
          </w:p>
        </w:tc>
        <w:tc>
          <w:tcPr>
            <w:tcW w:w="1134" w:type="dxa"/>
          </w:tcPr>
          <w:p w14:paraId="56056F81" w14:textId="3C1AB7A5" w:rsidR="001865F4" w:rsidRPr="0012020B" w:rsidRDefault="001865F4" w:rsidP="001865F4">
            <w:pPr>
              <w:tabs>
                <w:tab w:val="left" w:pos="-142"/>
              </w:tabs>
              <w:spacing w:after="120"/>
              <w:ind w:right="-166"/>
              <w:rPr>
                <w:bCs/>
                <w:sz w:val="20"/>
                <w:szCs w:val="20"/>
              </w:rPr>
            </w:pPr>
            <w:r w:rsidRPr="0012020B">
              <w:rPr>
                <w:sz w:val="20"/>
                <w:szCs w:val="20"/>
              </w:rPr>
              <w:t>**</w:t>
            </w:r>
          </w:p>
        </w:tc>
        <w:tc>
          <w:tcPr>
            <w:tcW w:w="1275" w:type="dxa"/>
          </w:tcPr>
          <w:p w14:paraId="29939902" w14:textId="6803FD65" w:rsidR="001865F4" w:rsidRPr="0012020B" w:rsidRDefault="001865F4" w:rsidP="001865F4">
            <w:pPr>
              <w:tabs>
                <w:tab w:val="left" w:pos="-142"/>
              </w:tabs>
              <w:spacing w:after="120"/>
              <w:ind w:right="-5"/>
              <w:rPr>
                <w:bCs/>
                <w:sz w:val="20"/>
                <w:szCs w:val="20"/>
              </w:rPr>
            </w:pPr>
            <w:r w:rsidRPr="0012020B">
              <w:rPr>
                <w:sz w:val="20"/>
                <w:szCs w:val="20"/>
              </w:rPr>
              <w:t>***</w:t>
            </w:r>
          </w:p>
        </w:tc>
        <w:tc>
          <w:tcPr>
            <w:tcW w:w="5107" w:type="dxa"/>
          </w:tcPr>
          <w:p w14:paraId="1E619FD8" w14:textId="58B1B6AB" w:rsidR="001865F4" w:rsidRPr="0012020B" w:rsidRDefault="001865F4" w:rsidP="001865F4">
            <w:pPr>
              <w:tabs>
                <w:tab w:val="left" w:pos="-142"/>
              </w:tabs>
              <w:spacing w:after="120"/>
              <w:rPr>
                <w:bCs/>
                <w:noProof/>
                <w:sz w:val="20"/>
                <w:szCs w:val="20"/>
                <w:lang w:val="it-IT" w:eastAsia="it-IT"/>
              </w:rPr>
            </w:pPr>
            <w:r w:rsidRPr="0012020B">
              <w:rPr>
                <w:bCs/>
                <w:sz w:val="20"/>
                <w:szCs w:val="20"/>
              </w:rPr>
              <w:t>Includes</w:t>
            </w:r>
            <w:r w:rsidR="00BE19CB">
              <w:rPr>
                <w:bCs/>
                <w:sz w:val="20"/>
                <w:szCs w:val="20"/>
              </w:rPr>
              <w:t xml:space="preserve"> overview and</w:t>
            </w:r>
            <w:r w:rsidRPr="0012020B">
              <w:rPr>
                <w:bCs/>
                <w:sz w:val="20"/>
                <w:szCs w:val="20"/>
              </w:rPr>
              <w:t xml:space="preserve"> checklist of issues to address in food allergy, asthma and allergic rhinitis</w:t>
            </w:r>
            <w:r w:rsidR="002C1BEE">
              <w:rPr>
                <w:bCs/>
                <w:sz w:val="20"/>
                <w:szCs w:val="20"/>
              </w:rPr>
              <w:t xml:space="preserve"> during transition</w:t>
            </w:r>
            <w:r w:rsidRPr="0012020B">
              <w:rPr>
                <w:bCs/>
                <w:sz w:val="20"/>
                <w:szCs w:val="20"/>
              </w:rPr>
              <w:t>.</w:t>
            </w:r>
          </w:p>
        </w:tc>
      </w:tr>
      <w:tr w:rsidR="001865F4" w:rsidRPr="0012020B" w14:paraId="0B1D04C0" w14:textId="77777777" w:rsidTr="005B72F9">
        <w:tc>
          <w:tcPr>
            <w:tcW w:w="5383" w:type="dxa"/>
          </w:tcPr>
          <w:p w14:paraId="5FF6F5BD" w14:textId="61DFDA63" w:rsidR="00A56444" w:rsidRDefault="001865F4" w:rsidP="001865F4">
            <w:pPr>
              <w:pStyle w:val="NormalWeb"/>
              <w:spacing w:before="0" w:beforeAutospacing="0" w:after="120" w:afterAutospacing="0"/>
              <w:rPr>
                <w:bCs/>
                <w:sz w:val="20"/>
                <w:szCs w:val="20"/>
              </w:rPr>
            </w:pPr>
            <w:r w:rsidRPr="0012020B">
              <w:rPr>
                <w:bCs/>
                <w:sz w:val="20"/>
                <w:szCs w:val="20"/>
              </w:rPr>
              <w:t>’Ready Steady Go’</w:t>
            </w:r>
            <w:r w:rsidR="00A56444">
              <w:rPr>
                <w:bCs/>
                <w:sz w:val="20"/>
                <w:szCs w:val="20"/>
              </w:rPr>
              <w:t xml:space="preserve"> Transition Programme</w:t>
            </w:r>
          </w:p>
          <w:p w14:paraId="7F55D945" w14:textId="4DC6D570" w:rsidR="001865F4" w:rsidRPr="0012020B" w:rsidRDefault="002907DD" w:rsidP="001865F4">
            <w:pPr>
              <w:pStyle w:val="NormalWeb"/>
              <w:spacing w:before="0" w:beforeAutospacing="0" w:after="120" w:afterAutospacing="0"/>
              <w:rPr>
                <w:bCs/>
                <w:sz w:val="20"/>
                <w:szCs w:val="20"/>
              </w:rPr>
            </w:pPr>
            <w:hyperlink r:id="rId11" w:history="1">
              <w:r w:rsidR="001865F4" w:rsidRPr="0012020B">
                <w:rPr>
                  <w:rStyle w:val="Hipervnculo"/>
                  <w:bCs/>
                  <w:sz w:val="20"/>
                  <w:szCs w:val="20"/>
                </w:rPr>
                <w:t>https://www.readysteadygo.net/</w:t>
              </w:r>
            </w:hyperlink>
            <w:r w:rsidR="001865F4" w:rsidRPr="0012020B">
              <w:rPr>
                <w:bCs/>
                <w:sz w:val="20"/>
                <w:szCs w:val="20"/>
              </w:rPr>
              <w:t xml:space="preserve"> </w:t>
            </w:r>
          </w:p>
          <w:p w14:paraId="1B7D168B" w14:textId="77777777" w:rsidR="001865F4" w:rsidRPr="0012020B" w:rsidRDefault="001865F4" w:rsidP="001865F4">
            <w:pPr>
              <w:pStyle w:val="NormalWeb"/>
              <w:spacing w:before="0" w:beforeAutospacing="0" w:after="120" w:afterAutospacing="0"/>
              <w:rPr>
                <w:bCs/>
                <w:sz w:val="20"/>
                <w:szCs w:val="20"/>
              </w:rPr>
            </w:pPr>
            <w:proofErr w:type="spellStart"/>
            <w:r w:rsidRPr="0012020B">
              <w:rPr>
                <w:bCs/>
                <w:sz w:val="20"/>
                <w:szCs w:val="20"/>
              </w:rPr>
              <w:t>Nagra</w:t>
            </w:r>
            <w:proofErr w:type="spellEnd"/>
            <w:r w:rsidRPr="0012020B">
              <w:rPr>
                <w:bCs/>
                <w:sz w:val="20"/>
                <w:szCs w:val="20"/>
              </w:rPr>
              <w:t xml:space="preserve"> A, et al. Arch Dis Child </w:t>
            </w:r>
            <w:proofErr w:type="spellStart"/>
            <w:r w:rsidRPr="0012020B">
              <w:rPr>
                <w:bCs/>
                <w:sz w:val="20"/>
                <w:szCs w:val="20"/>
              </w:rPr>
              <w:t>Educ</w:t>
            </w:r>
            <w:proofErr w:type="spellEnd"/>
            <w:r w:rsidRPr="0012020B">
              <w:rPr>
                <w:bCs/>
                <w:sz w:val="20"/>
                <w:szCs w:val="20"/>
              </w:rPr>
              <w:t xml:space="preserve"> </w:t>
            </w:r>
            <w:proofErr w:type="spellStart"/>
            <w:r w:rsidRPr="0012020B">
              <w:rPr>
                <w:bCs/>
                <w:sz w:val="20"/>
                <w:szCs w:val="20"/>
              </w:rPr>
              <w:t>Pract</w:t>
            </w:r>
            <w:proofErr w:type="spellEnd"/>
            <w:r w:rsidRPr="0012020B">
              <w:rPr>
                <w:bCs/>
                <w:sz w:val="20"/>
                <w:szCs w:val="20"/>
              </w:rPr>
              <w:t xml:space="preserve"> Ed 2015;0:1–8.</w:t>
            </w:r>
          </w:p>
          <w:p w14:paraId="28D68A52" w14:textId="77777777" w:rsidR="001865F4" w:rsidRPr="0012020B" w:rsidRDefault="001865F4" w:rsidP="001865F4">
            <w:pPr>
              <w:pStyle w:val="NormalWeb"/>
              <w:spacing w:before="0" w:beforeAutospacing="0" w:after="120" w:afterAutospacing="0"/>
              <w:rPr>
                <w:bCs/>
                <w:sz w:val="20"/>
                <w:szCs w:val="20"/>
              </w:rPr>
            </w:pPr>
            <w:r w:rsidRPr="0012020B">
              <w:rPr>
                <w:bCs/>
                <w:sz w:val="20"/>
                <w:szCs w:val="20"/>
              </w:rPr>
              <w:t>(English, UK, regularly updated)</w:t>
            </w:r>
          </w:p>
          <w:p w14:paraId="0DEBD14B" w14:textId="77777777" w:rsidR="001865F4" w:rsidRPr="0012020B" w:rsidRDefault="001865F4" w:rsidP="001865F4">
            <w:pPr>
              <w:tabs>
                <w:tab w:val="left" w:pos="-142"/>
              </w:tabs>
              <w:spacing w:after="120"/>
              <w:ind w:right="174"/>
              <w:rPr>
                <w:b/>
                <w:bCs/>
                <w:sz w:val="20"/>
                <w:szCs w:val="20"/>
                <w:highlight w:val="green"/>
              </w:rPr>
            </w:pPr>
          </w:p>
        </w:tc>
        <w:tc>
          <w:tcPr>
            <w:tcW w:w="1276" w:type="dxa"/>
          </w:tcPr>
          <w:p w14:paraId="2AC8E478" w14:textId="49852BA1" w:rsidR="001865F4" w:rsidRPr="0012020B" w:rsidRDefault="001865F4" w:rsidP="001865F4">
            <w:pPr>
              <w:tabs>
                <w:tab w:val="left" w:pos="-142"/>
              </w:tabs>
              <w:spacing w:after="120"/>
              <w:rPr>
                <w:bCs/>
                <w:sz w:val="20"/>
                <w:szCs w:val="20"/>
              </w:rPr>
            </w:pPr>
            <w:r w:rsidRPr="0012020B">
              <w:rPr>
                <w:bCs/>
                <w:sz w:val="20"/>
                <w:szCs w:val="20"/>
              </w:rPr>
              <w:t>Generic transition programme</w:t>
            </w:r>
          </w:p>
        </w:tc>
        <w:tc>
          <w:tcPr>
            <w:tcW w:w="992" w:type="dxa"/>
          </w:tcPr>
          <w:p w14:paraId="77F1883D" w14:textId="14E7900A" w:rsidR="001865F4" w:rsidRPr="0012020B" w:rsidRDefault="001865F4" w:rsidP="001865F4">
            <w:pPr>
              <w:tabs>
                <w:tab w:val="left" w:pos="-142"/>
              </w:tabs>
              <w:spacing w:after="120"/>
              <w:rPr>
                <w:bCs/>
                <w:sz w:val="20"/>
                <w:szCs w:val="20"/>
              </w:rPr>
            </w:pPr>
            <w:r w:rsidRPr="0012020B">
              <w:rPr>
                <w:bCs/>
                <w:sz w:val="20"/>
                <w:szCs w:val="20"/>
              </w:rPr>
              <w:t>HCP, Parent/AYA</w:t>
            </w:r>
          </w:p>
        </w:tc>
        <w:tc>
          <w:tcPr>
            <w:tcW w:w="1134" w:type="dxa"/>
          </w:tcPr>
          <w:p w14:paraId="0804724B" w14:textId="128D8D3A" w:rsidR="001865F4" w:rsidRPr="0012020B" w:rsidRDefault="001865F4" w:rsidP="001865F4">
            <w:pPr>
              <w:tabs>
                <w:tab w:val="left" w:pos="-142"/>
              </w:tabs>
              <w:spacing w:after="120"/>
              <w:ind w:right="-166"/>
              <w:rPr>
                <w:bCs/>
                <w:sz w:val="20"/>
                <w:szCs w:val="20"/>
              </w:rPr>
            </w:pPr>
            <w:r w:rsidRPr="0012020B">
              <w:rPr>
                <w:bCs/>
                <w:sz w:val="20"/>
                <w:szCs w:val="20"/>
              </w:rPr>
              <w:t>*</w:t>
            </w:r>
          </w:p>
        </w:tc>
        <w:tc>
          <w:tcPr>
            <w:tcW w:w="1275" w:type="dxa"/>
          </w:tcPr>
          <w:p w14:paraId="2DA14A8A" w14:textId="5B6FA962" w:rsidR="001865F4" w:rsidRPr="0012020B" w:rsidRDefault="001865F4" w:rsidP="001865F4">
            <w:pPr>
              <w:tabs>
                <w:tab w:val="left" w:pos="-142"/>
              </w:tabs>
              <w:spacing w:after="120"/>
              <w:ind w:right="-5"/>
              <w:rPr>
                <w:bCs/>
                <w:sz w:val="20"/>
                <w:szCs w:val="20"/>
              </w:rPr>
            </w:pPr>
            <w:r w:rsidRPr="0012020B">
              <w:rPr>
                <w:bCs/>
                <w:sz w:val="20"/>
                <w:szCs w:val="20"/>
              </w:rPr>
              <w:t>***</w:t>
            </w:r>
          </w:p>
        </w:tc>
        <w:tc>
          <w:tcPr>
            <w:tcW w:w="5107" w:type="dxa"/>
          </w:tcPr>
          <w:p w14:paraId="1FB558D1" w14:textId="7F8118E1" w:rsidR="001865F4" w:rsidRPr="002C1BEE" w:rsidRDefault="001865F4" w:rsidP="002C1BEE">
            <w:pPr>
              <w:spacing w:after="120"/>
              <w:rPr>
                <w:bCs/>
                <w:sz w:val="20"/>
                <w:szCs w:val="20"/>
              </w:rPr>
            </w:pPr>
            <w:r w:rsidRPr="0012020B">
              <w:rPr>
                <w:bCs/>
                <w:sz w:val="20"/>
                <w:szCs w:val="20"/>
              </w:rPr>
              <w:t xml:space="preserve">Holistic gradual and tailored approach to transition. Includes introductory information to parents and AYA (leaflet, video) and questionnaires for the 4 gradual stages: ‘Ready’, ‘Steady’, ‘Go’ and ‘Hello to Adult Services’. Promotes AYA’s independence by encouraging proactiveness, goal setting, self-advocacy and shared decision making. Involves parents/carers to support AYA and ’let go’ throughout transition. </w:t>
            </w:r>
            <w:r w:rsidR="002C1BEE">
              <w:rPr>
                <w:bCs/>
                <w:sz w:val="20"/>
                <w:szCs w:val="20"/>
              </w:rPr>
              <w:t xml:space="preserve">Covers </w:t>
            </w:r>
            <w:r w:rsidRPr="0012020B">
              <w:rPr>
                <w:bCs/>
                <w:sz w:val="20"/>
                <w:szCs w:val="20"/>
              </w:rPr>
              <w:t xml:space="preserve">a number of areas: knowledge, self-advocacy, health &amp; lifestyle, daily living, leisure, studies/work/future, emotions and transfer. ’Easy read’ versions in other languages available (English, Dutch, Greek., French, Portuguese).  </w:t>
            </w:r>
          </w:p>
        </w:tc>
      </w:tr>
      <w:tr w:rsidR="001865F4" w:rsidRPr="0012020B" w14:paraId="79F5B15F" w14:textId="77777777" w:rsidTr="001865F4">
        <w:tc>
          <w:tcPr>
            <w:tcW w:w="5383" w:type="dxa"/>
          </w:tcPr>
          <w:p w14:paraId="45EE2F5F" w14:textId="77777777" w:rsidR="001865F4" w:rsidRPr="0012020B" w:rsidRDefault="001865F4" w:rsidP="001865F4">
            <w:pPr>
              <w:shd w:val="clear" w:color="auto" w:fill="FFFFFF"/>
              <w:spacing w:after="120"/>
              <w:rPr>
                <w:bCs/>
                <w:sz w:val="20"/>
                <w:szCs w:val="20"/>
              </w:rPr>
            </w:pPr>
            <w:r w:rsidRPr="0012020B">
              <w:rPr>
                <w:bCs/>
                <w:sz w:val="20"/>
                <w:szCs w:val="20"/>
              </w:rPr>
              <w:t xml:space="preserve">Transition Readiness Assessment Questionnaire ’TRAQ’ </w:t>
            </w:r>
          </w:p>
          <w:p w14:paraId="5D9C2E4B" w14:textId="77777777" w:rsidR="001865F4" w:rsidRPr="0012020B" w:rsidRDefault="001865F4" w:rsidP="001865F4">
            <w:pPr>
              <w:shd w:val="clear" w:color="auto" w:fill="FFFFFF"/>
              <w:spacing w:after="120"/>
              <w:rPr>
                <w:rStyle w:val="cf01"/>
                <w:rFonts w:ascii="Times New Roman" w:hAnsi="Times New Roman" w:cs="Times New Roman"/>
                <w:bCs/>
                <w:sz w:val="20"/>
                <w:szCs w:val="20"/>
              </w:rPr>
            </w:pPr>
            <w:r w:rsidRPr="0012020B">
              <w:rPr>
                <w:rStyle w:val="cf01"/>
                <w:rFonts w:ascii="Times New Roman" w:hAnsi="Times New Roman" w:cs="Times New Roman"/>
                <w:bCs/>
                <w:sz w:val="20"/>
                <w:szCs w:val="20"/>
              </w:rPr>
              <w:t xml:space="preserve">Wood. </w:t>
            </w:r>
            <w:proofErr w:type="spellStart"/>
            <w:r w:rsidRPr="0012020B">
              <w:rPr>
                <w:rStyle w:val="cf01"/>
                <w:rFonts w:ascii="Times New Roman" w:hAnsi="Times New Roman" w:cs="Times New Roman"/>
                <w:bCs/>
                <w:sz w:val="20"/>
                <w:szCs w:val="20"/>
              </w:rPr>
              <w:t>Acad</w:t>
            </w:r>
            <w:proofErr w:type="spellEnd"/>
            <w:r w:rsidRPr="0012020B">
              <w:rPr>
                <w:rStyle w:val="cf01"/>
                <w:rFonts w:ascii="Times New Roman" w:hAnsi="Times New Roman" w:cs="Times New Roman"/>
                <w:bCs/>
                <w:sz w:val="20"/>
                <w:szCs w:val="20"/>
              </w:rPr>
              <w:t xml:space="preserve"> </w:t>
            </w:r>
            <w:proofErr w:type="spellStart"/>
            <w:r w:rsidRPr="0012020B">
              <w:rPr>
                <w:rStyle w:val="cf01"/>
                <w:rFonts w:ascii="Times New Roman" w:hAnsi="Times New Roman" w:cs="Times New Roman"/>
                <w:bCs/>
                <w:sz w:val="20"/>
                <w:szCs w:val="20"/>
              </w:rPr>
              <w:t>Pediatr</w:t>
            </w:r>
            <w:proofErr w:type="spellEnd"/>
            <w:r w:rsidRPr="0012020B">
              <w:rPr>
                <w:rStyle w:val="cf01"/>
                <w:rFonts w:ascii="Times New Roman" w:hAnsi="Times New Roman" w:cs="Times New Roman"/>
                <w:bCs/>
                <w:sz w:val="20"/>
                <w:szCs w:val="20"/>
              </w:rPr>
              <w:t xml:space="preserve"> 2014;14(4):415-22. Johnson. J </w:t>
            </w:r>
            <w:proofErr w:type="spellStart"/>
            <w:r w:rsidRPr="0012020B">
              <w:rPr>
                <w:rStyle w:val="cf01"/>
                <w:rFonts w:ascii="Times New Roman" w:hAnsi="Times New Roman" w:cs="Times New Roman"/>
                <w:bCs/>
                <w:sz w:val="20"/>
                <w:szCs w:val="20"/>
              </w:rPr>
              <w:t>Pediatr</w:t>
            </w:r>
            <w:proofErr w:type="spellEnd"/>
            <w:r w:rsidRPr="0012020B">
              <w:rPr>
                <w:rStyle w:val="cf01"/>
                <w:rFonts w:ascii="Times New Roman" w:hAnsi="Times New Roman" w:cs="Times New Roman"/>
                <w:bCs/>
                <w:sz w:val="20"/>
                <w:szCs w:val="20"/>
              </w:rPr>
              <w:t xml:space="preserve"> </w:t>
            </w:r>
            <w:proofErr w:type="spellStart"/>
            <w:r w:rsidRPr="0012020B">
              <w:rPr>
                <w:rStyle w:val="cf01"/>
                <w:rFonts w:ascii="Times New Roman" w:hAnsi="Times New Roman" w:cs="Times New Roman"/>
                <w:bCs/>
                <w:sz w:val="20"/>
                <w:szCs w:val="20"/>
              </w:rPr>
              <w:t>Nurs</w:t>
            </w:r>
            <w:proofErr w:type="spellEnd"/>
            <w:r w:rsidRPr="0012020B">
              <w:rPr>
                <w:rStyle w:val="cf01"/>
                <w:rFonts w:ascii="Times New Roman" w:hAnsi="Times New Roman" w:cs="Times New Roman"/>
                <w:bCs/>
                <w:sz w:val="20"/>
                <w:szCs w:val="20"/>
              </w:rPr>
              <w:t xml:space="preserve"> 2021;59:188-195</w:t>
            </w:r>
          </w:p>
          <w:p w14:paraId="4BA8EAD5" w14:textId="77777777" w:rsidR="001865F4" w:rsidRPr="0012020B" w:rsidRDefault="001865F4" w:rsidP="001865F4">
            <w:pPr>
              <w:tabs>
                <w:tab w:val="left" w:pos="-142"/>
              </w:tabs>
              <w:spacing w:after="120"/>
              <w:ind w:right="174"/>
              <w:rPr>
                <w:bCs/>
                <w:sz w:val="20"/>
                <w:szCs w:val="20"/>
              </w:rPr>
            </w:pPr>
            <w:r w:rsidRPr="0012020B">
              <w:rPr>
                <w:bCs/>
                <w:sz w:val="20"/>
                <w:szCs w:val="20"/>
              </w:rPr>
              <w:t>(English, US, 2021)</w:t>
            </w:r>
          </w:p>
          <w:p w14:paraId="2AA7A9A3" w14:textId="77777777" w:rsidR="001865F4" w:rsidRPr="0012020B" w:rsidRDefault="001865F4" w:rsidP="001865F4">
            <w:pPr>
              <w:tabs>
                <w:tab w:val="left" w:pos="-142"/>
              </w:tabs>
              <w:spacing w:after="120"/>
              <w:ind w:right="174"/>
              <w:rPr>
                <w:b/>
                <w:bCs/>
                <w:sz w:val="20"/>
                <w:szCs w:val="20"/>
                <w:highlight w:val="green"/>
              </w:rPr>
            </w:pPr>
          </w:p>
        </w:tc>
        <w:tc>
          <w:tcPr>
            <w:tcW w:w="1276" w:type="dxa"/>
          </w:tcPr>
          <w:p w14:paraId="7D238F0E" w14:textId="2A45C353" w:rsidR="001865F4" w:rsidRPr="0012020B" w:rsidRDefault="001865F4" w:rsidP="001865F4">
            <w:pPr>
              <w:tabs>
                <w:tab w:val="left" w:pos="-142"/>
              </w:tabs>
              <w:spacing w:after="120"/>
              <w:rPr>
                <w:bCs/>
                <w:sz w:val="20"/>
                <w:szCs w:val="20"/>
              </w:rPr>
            </w:pPr>
            <w:r w:rsidRPr="0012020B">
              <w:rPr>
                <w:bCs/>
                <w:sz w:val="20"/>
                <w:szCs w:val="20"/>
              </w:rPr>
              <w:t>Generic transition programme</w:t>
            </w:r>
          </w:p>
        </w:tc>
        <w:tc>
          <w:tcPr>
            <w:tcW w:w="992" w:type="dxa"/>
          </w:tcPr>
          <w:p w14:paraId="5833F8CE" w14:textId="516307BD" w:rsidR="001865F4" w:rsidRPr="0012020B" w:rsidRDefault="001865F4" w:rsidP="001865F4">
            <w:pPr>
              <w:tabs>
                <w:tab w:val="left" w:pos="-142"/>
              </w:tabs>
              <w:spacing w:after="120"/>
              <w:rPr>
                <w:bCs/>
                <w:sz w:val="20"/>
                <w:szCs w:val="20"/>
              </w:rPr>
            </w:pPr>
            <w:r w:rsidRPr="0012020B">
              <w:rPr>
                <w:bCs/>
                <w:sz w:val="20"/>
                <w:szCs w:val="20"/>
              </w:rPr>
              <w:t>HCP, Parent/AYA</w:t>
            </w:r>
          </w:p>
        </w:tc>
        <w:tc>
          <w:tcPr>
            <w:tcW w:w="1134" w:type="dxa"/>
          </w:tcPr>
          <w:p w14:paraId="5CDCE641" w14:textId="5F2CCD87" w:rsidR="001865F4" w:rsidRPr="0012020B" w:rsidRDefault="001865F4" w:rsidP="001865F4">
            <w:pPr>
              <w:tabs>
                <w:tab w:val="left" w:pos="-142"/>
              </w:tabs>
              <w:spacing w:after="120"/>
              <w:ind w:right="-166"/>
              <w:rPr>
                <w:bCs/>
                <w:sz w:val="20"/>
                <w:szCs w:val="20"/>
              </w:rPr>
            </w:pPr>
            <w:r w:rsidRPr="0012020B">
              <w:rPr>
                <w:bCs/>
                <w:color w:val="000000" w:themeColor="text1"/>
                <w:sz w:val="20"/>
                <w:szCs w:val="20"/>
              </w:rPr>
              <w:t>***</w:t>
            </w:r>
          </w:p>
        </w:tc>
        <w:tc>
          <w:tcPr>
            <w:tcW w:w="1275" w:type="dxa"/>
          </w:tcPr>
          <w:p w14:paraId="217A2947" w14:textId="54D59526" w:rsidR="001865F4" w:rsidRPr="0012020B" w:rsidRDefault="001865F4" w:rsidP="001865F4">
            <w:pPr>
              <w:tabs>
                <w:tab w:val="left" w:pos="-142"/>
              </w:tabs>
              <w:spacing w:after="120"/>
              <w:ind w:right="-5"/>
              <w:rPr>
                <w:bCs/>
                <w:sz w:val="20"/>
                <w:szCs w:val="20"/>
              </w:rPr>
            </w:pPr>
            <w:r w:rsidRPr="0012020B">
              <w:rPr>
                <w:bCs/>
                <w:sz w:val="20"/>
                <w:szCs w:val="20"/>
              </w:rPr>
              <w:t>**</w:t>
            </w:r>
          </w:p>
        </w:tc>
        <w:tc>
          <w:tcPr>
            <w:tcW w:w="5107" w:type="dxa"/>
          </w:tcPr>
          <w:p w14:paraId="668E3E37" w14:textId="6157B7F4" w:rsidR="001865F4" w:rsidRPr="00C41840" w:rsidRDefault="001865F4" w:rsidP="00C41840">
            <w:pPr>
              <w:spacing w:after="120"/>
              <w:rPr>
                <w:bCs/>
                <w:sz w:val="20"/>
                <w:szCs w:val="20"/>
              </w:rPr>
            </w:pPr>
            <w:r w:rsidRPr="0012020B">
              <w:rPr>
                <w:bCs/>
                <w:sz w:val="20"/>
                <w:szCs w:val="20"/>
              </w:rPr>
              <w:t>Single questionnaire covering AYA’s individual skills in a range of practical areas related to self-management: managing medications, appointment keeping, tracking health issues, talking with providers, managing daily activities. Validated, Translation into other languages underway.</w:t>
            </w:r>
          </w:p>
        </w:tc>
      </w:tr>
      <w:tr w:rsidR="001865F4" w:rsidRPr="0012020B" w14:paraId="0CFE172A" w14:textId="77777777" w:rsidTr="001865F4">
        <w:tc>
          <w:tcPr>
            <w:tcW w:w="5383" w:type="dxa"/>
          </w:tcPr>
          <w:p w14:paraId="54FC3595" w14:textId="77777777" w:rsidR="00A56444" w:rsidRDefault="001865F4" w:rsidP="001865F4">
            <w:pPr>
              <w:tabs>
                <w:tab w:val="left" w:pos="-142"/>
              </w:tabs>
              <w:spacing w:after="120"/>
              <w:ind w:right="174"/>
              <w:rPr>
                <w:sz w:val="20"/>
                <w:szCs w:val="20"/>
              </w:rPr>
            </w:pPr>
            <w:r w:rsidRPr="0012020B">
              <w:rPr>
                <w:bCs/>
                <w:sz w:val="20"/>
                <w:szCs w:val="20"/>
              </w:rPr>
              <w:t xml:space="preserve">ADAPT Survey, </w:t>
            </w:r>
            <w:r w:rsidRPr="0012020B">
              <w:rPr>
                <w:sz w:val="20"/>
                <w:szCs w:val="20"/>
              </w:rPr>
              <w:t xml:space="preserve">CEPQM. Measuring the preparation for transition from paediatric-focused to adult focused health care: The adolescent assessment of preparation for transition (ADAPT) survey. Boston, MA: </w:t>
            </w:r>
            <w:proofErr w:type="spellStart"/>
            <w:r w:rsidRPr="0012020B">
              <w:rPr>
                <w:sz w:val="20"/>
                <w:szCs w:val="20"/>
              </w:rPr>
              <w:t>Center</w:t>
            </w:r>
            <w:proofErr w:type="spellEnd"/>
            <w:r w:rsidRPr="0012020B">
              <w:rPr>
                <w:sz w:val="20"/>
                <w:szCs w:val="20"/>
              </w:rPr>
              <w:t xml:space="preserve"> of Excellence for </w:t>
            </w:r>
            <w:proofErr w:type="spellStart"/>
            <w:r w:rsidRPr="0012020B">
              <w:rPr>
                <w:sz w:val="20"/>
                <w:szCs w:val="20"/>
              </w:rPr>
              <w:lastRenderedPageBreak/>
              <w:t>Pediatric</w:t>
            </w:r>
            <w:proofErr w:type="spellEnd"/>
            <w:r w:rsidRPr="0012020B">
              <w:rPr>
                <w:sz w:val="20"/>
                <w:szCs w:val="20"/>
              </w:rPr>
              <w:t xml:space="preserve"> Quality Measurement; July 2014. </w:t>
            </w:r>
            <w:r w:rsidRPr="0012020B">
              <w:rPr>
                <w:bCs/>
                <w:sz w:val="20"/>
                <w:szCs w:val="20"/>
              </w:rPr>
              <w:t xml:space="preserve">Patient reported experience measure (PREM) </w:t>
            </w:r>
            <w:r w:rsidRPr="0012020B">
              <w:rPr>
                <w:sz w:val="20"/>
                <w:szCs w:val="20"/>
              </w:rPr>
              <w:t xml:space="preserve"> </w:t>
            </w:r>
          </w:p>
          <w:p w14:paraId="1E61F4AF" w14:textId="1E128454" w:rsidR="001865F4" w:rsidRPr="0012020B" w:rsidRDefault="002907DD" w:rsidP="001865F4">
            <w:pPr>
              <w:tabs>
                <w:tab w:val="left" w:pos="-142"/>
              </w:tabs>
              <w:spacing w:after="120"/>
              <w:ind w:right="174"/>
              <w:rPr>
                <w:sz w:val="20"/>
                <w:szCs w:val="20"/>
              </w:rPr>
            </w:pPr>
            <w:hyperlink r:id="rId12" w:history="1">
              <w:r w:rsidR="00A56444" w:rsidRPr="00B268AE">
                <w:rPr>
                  <w:rStyle w:val="Hipervnculo"/>
                  <w:sz w:val="20"/>
                  <w:szCs w:val="20"/>
                </w:rPr>
                <w:t>http://www.childrenshospital.org/research/centers-departmental-programs/center-of-excellence-for-pediatric-quality-measurement-cepqm/cepqm-measures/transition-from-child-focused-to-adult-focused-care</w:t>
              </w:r>
            </w:hyperlink>
            <w:r w:rsidR="001865F4" w:rsidRPr="0012020B">
              <w:rPr>
                <w:sz w:val="20"/>
                <w:szCs w:val="20"/>
              </w:rPr>
              <w:t xml:space="preserve">  (Overview) </w:t>
            </w:r>
          </w:p>
          <w:p w14:paraId="2EF4AD00" w14:textId="77777777" w:rsidR="001865F4" w:rsidRPr="0012020B" w:rsidRDefault="001865F4" w:rsidP="001865F4">
            <w:pPr>
              <w:spacing w:after="120"/>
              <w:rPr>
                <w:sz w:val="20"/>
                <w:szCs w:val="20"/>
                <w:lang w:val="it-IT"/>
                <w:rPrChange w:id="2" w:author="Pasquale Comberiati" w:date="2021-11-07T22:44:00Z">
                  <w:rPr>
                    <w:rFonts w:cstheme="minorHAnsi"/>
                    <w:sz w:val="20"/>
                    <w:szCs w:val="20"/>
                  </w:rPr>
                </w:rPrChange>
              </w:rPr>
            </w:pPr>
            <w:r w:rsidRPr="0012020B">
              <w:fldChar w:fldCharType="begin"/>
            </w:r>
            <w:r w:rsidRPr="0012020B">
              <w:rPr>
                <w:sz w:val="20"/>
                <w:szCs w:val="20"/>
                <w:lang w:val="it-IT"/>
                <w:rPrChange w:id="3" w:author="Pasquale Comberiati" w:date="2021-11-07T22:44:00Z">
                  <w:rPr/>
                </w:rPrChange>
              </w:rPr>
              <w:instrText xml:space="preserve"> HYPERLINK "http://www.childrenshospital.org/research/centers-departmental-programs/center-of-excellence-for-pediatric-quality-measurement-cepqm/cepqm-measures/transition-from-child-focused-to-adult-focused-care/content" </w:instrText>
            </w:r>
            <w:r w:rsidRPr="0012020B">
              <w:fldChar w:fldCharType="separate"/>
            </w:r>
            <w:r w:rsidRPr="0012020B">
              <w:rPr>
                <w:rStyle w:val="Hipervnculo"/>
                <w:sz w:val="20"/>
                <w:szCs w:val="20"/>
                <w:lang w:val="it-IT"/>
                <w:rPrChange w:id="4" w:author="Pasquale Comberiati" w:date="2021-11-07T22:44:00Z">
                  <w:rPr>
                    <w:rStyle w:val="Hipervnculo"/>
                    <w:rFonts w:cstheme="minorHAnsi"/>
                    <w:sz w:val="20"/>
                    <w:szCs w:val="20"/>
                  </w:rPr>
                </w:rPrChange>
              </w:rPr>
              <w:t>http://www.childrenshospital.org/research/centers-departmental-programs/center-of-excellence-for-pediatric-quality-measurement-cepqm/cepqm-measures/transition-from-child-focused-to-adult-focused-care/content</w:t>
            </w:r>
            <w:r w:rsidRPr="0012020B">
              <w:rPr>
                <w:rStyle w:val="Hipervnculo"/>
                <w:sz w:val="20"/>
                <w:szCs w:val="20"/>
              </w:rPr>
              <w:fldChar w:fldCharType="end"/>
            </w:r>
            <w:r w:rsidRPr="0012020B">
              <w:rPr>
                <w:sz w:val="20"/>
                <w:szCs w:val="20"/>
                <w:lang w:val="it-IT"/>
                <w:rPrChange w:id="5" w:author="Pasquale Comberiati" w:date="2021-11-07T22:44:00Z">
                  <w:rPr>
                    <w:rFonts w:cstheme="minorHAnsi"/>
                    <w:sz w:val="20"/>
                    <w:szCs w:val="20"/>
                  </w:rPr>
                </w:rPrChange>
              </w:rPr>
              <w:t xml:space="preserve"> (Content). </w:t>
            </w:r>
          </w:p>
          <w:p w14:paraId="267A8C14" w14:textId="27353DA0" w:rsidR="001865F4" w:rsidRPr="0012020B" w:rsidRDefault="001865F4" w:rsidP="001865F4">
            <w:pPr>
              <w:tabs>
                <w:tab w:val="left" w:pos="-142"/>
              </w:tabs>
              <w:spacing w:after="120"/>
              <w:ind w:right="174"/>
              <w:rPr>
                <w:b/>
                <w:bCs/>
                <w:sz w:val="20"/>
                <w:szCs w:val="20"/>
                <w:highlight w:val="green"/>
              </w:rPr>
            </w:pPr>
            <w:r w:rsidRPr="0012020B">
              <w:rPr>
                <w:sz w:val="20"/>
                <w:szCs w:val="20"/>
              </w:rPr>
              <w:t>(English</w:t>
            </w:r>
            <w:r w:rsidR="00511D89">
              <w:rPr>
                <w:sz w:val="20"/>
                <w:szCs w:val="20"/>
              </w:rPr>
              <w:t>/</w:t>
            </w:r>
            <w:r w:rsidRPr="0012020B">
              <w:rPr>
                <w:sz w:val="20"/>
                <w:szCs w:val="20"/>
              </w:rPr>
              <w:t>Spanish, USA</w:t>
            </w:r>
            <w:r w:rsidR="00511D89">
              <w:rPr>
                <w:sz w:val="20"/>
                <w:szCs w:val="20"/>
              </w:rPr>
              <w:t>, 2014</w:t>
            </w:r>
            <w:r w:rsidRPr="0012020B">
              <w:rPr>
                <w:sz w:val="20"/>
                <w:szCs w:val="20"/>
              </w:rPr>
              <w:t>)</w:t>
            </w:r>
          </w:p>
        </w:tc>
        <w:tc>
          <w:tcPr>
            <w:tcW w:w="1276" w:type="dxa"/>
          </w:tcPr>
          <w:p w14:paraId="465C91BD" w14:textId="1381680E" w:rsidR="001865F4" w:rsidRPr="0012020B" w:rsidRDefault="001865F4" w:rsidP="001865F4">
            <w:pPr>
              <w:tabs>
                <w:tab w:val="left" w:pos="-142"/>
              </w:tabs>
              <w:spacing w:after="120"/>
              <w:rPr>
                <w:bCs/>
                <w:sz w:val="20"/>
                <w:szCs w:val="20"/>
              </w:rPr>
            </w:pPr>
            <w:r w:rsidRPr="0012020B">
              <w:rPr>
                <w:bCs/>
                <w:sz w:val="20"/>
                <w:szCs w:val="20"/>
              </w:rPr>
              <w:lastRenderedPageBreak/>
              <w:t>Outcome measure</w:t>
            </w:r>
          </w:p>
        </w:tc>
        <w:tc>
          <w:tcPr>
            <w:tcW w:w="992" w:type="dxa"/>
          </w:tcPr>
          <w:p w14:paraId="684FDB85" w14:textId="4A2E14A3" w:rsidR="001865F4" w:rsidRPr="0012020B" w:rsidRDefault="001865F4" w:rsidP="001865F4">
            <w:pPr>
              <w:tabs>
                <w:tab w:val="left" w:pos="-142"/>
              </w:tabs>
              <w:spacing w:after="120"/>
              <w:rPr>
                <w:bCs/>
                <w:sz w:val="20"/>
                <w:szCs w:val="20"/>
              </w:rPr>
            </w:pPr>
            <w:r w:rsidRPr="0012020B">
              <w:rPr>
                <w:bCs/>
                <w:sz w:val="20"/>
                <w:szCs w:val="20"/>
              </w:rPr>
              <w:t>All (AYA feedback tool)</w:t>
            </w:r>
          </w:p>
        </w:tc>
        <w:tc>
          <w:tcPr>
            <w:tcW w:w="1134" w:type="dxa"/>
          </w:tcPr>
          <w:p w14:paraId="5AA571AE" w14:textId="64DA81B0" w:rsidR="001865F4" w:rsidRPr="0012020B" w:rsidRDefault="001865F4" w:rsidP="001865F4">
            <w:pPr>
              <w:tabs>
                <w:tab w:val="left" w:pos="-142"/>
              </w:tabs>
              <w:spacing w:after="120"/>
              <w:ind w:right="-166"/>
              <w:rPr>
                <w:bCs/>
                <w:sz w:val="20"/>
                <w:szCs w:val="20"/>
              </w:rPr>
            </w:pPr>
            <w:r w:rsidRPr="0012020B">
              <w:rPr>
                <w:bCs/>
                <w:sz w:val="20"/>
                <w:szCs w:val="20"/>
              </w:rPr>
              <w:t>**</w:t>
            </w:r>
          </w:p>
        </w:tc>
        <w:tc>
          <w:tcPr>
            <w:tcW w:w="1275" w:type="dxa"/>
          </w:tcPr>
          <w:p w14:paraId="1806FD6D" w14:textId="2DAE19ED" w:rsidR="001865F4" w:rsidRPr="0012020B" w:rsidRDefault="001865F4" w:rsidP="001865F4">
            <w:pPr>
              <w:tabs>
                <w:tab w:val="left" w:pos="-142"/>
              </w:tabs>
              <w:spacing w:after="120"/>
              <w:ind w:right="-5"/>
              <w:rPr>
                <w:bCs/>
                <w:sz w:val="20"/>
                <w:szCs w:val="20"/>
              </w:rPr>
            </w:pPr>
            <w:r w:rsidRPr="0012020B">
              <w:rPr>
                <w:bCs/>
                <w:sz w:val="20"/>
                <w:szCs w:val="20"/>
              </w:rPr>
              <w:t>**</w:t>
            </w:r>
          </w:p>
        </w:tc>
        <w:tc>
          <w:tcPr>
            <w:tcW w:w="5107" w:type="dxa"/>
          </w:tcPr>
          <w:p w14:paraId="0B255C89" w14:textId="7E178BEC" w:rsidR="001865F4" w:rsidRPr="0012020B" w:rsidRDefault="001865F4" w:rsidP="001865F4">
            <w:pPr>
              <w:spacing w:after="120"/>
              <w:rPr>
                <w:color w:val="333333"/>
                <w:sz w:val="20"/>
                <w:szCs w:val="20"/>
                <w:shd w:val="clear" w:color="auto" w:fill="FFFFFF"/>
              </w:rPr>
            </w:pPr>
            <w:r w:rsidRPr="0012020B">
              <w:rPr>
                <w:color w:val="333333"/>
                <w:sz w:val="20"/>
                <w:szCs w:val="20"/>
                <w:shd w:val="clear" w:color="auto" w:fill="FFFFFF"/>
              </w:rPr>
              <w:t xml:space="preserve">The only validated transition specific outcome measure </w:t>
            </w:r>
            <w:r w:rsidR="00F504A2">
              <w:rPr>
                <w:color w:val="333333"/>
                <w:sz w:val="20"/>
                <w:szCs w:val="20"/>
                <w:shd w:val="clear" w:color="auto" w:fill="FFFFFF"/>
              </w:rPr>
              <w:t>identified.</w:t>
            </w:r>
          </w:p>
          <w:p w14:paraId="335BB987" w14:textId="77777777" w:rsidR="001865F4" w:rsidRPr="0012020B" w:rsidRDefault="001865F4" w:rsidP="001865F4">
            <w:pPr>
              <w:spacing w:after="120"/>
              <w:rPr>
                <w:color w:val="333333"/>
                <w:sz w:val="20"/>
                <w:szCs w:val="20"/>
                <w:shd w:val="clear" w:color="auto" w:fill="FFFFFF"/>
              </w:rPr>
            </w:pPr>
          </w:p>
          <w:p w14:paraId="5F34F093" w14:textId="77777777" w:rsidR="001865F4" w:rsidRPr="0012020B" w:rsidRDefault="001865F4" w:rsidP="001865F4">
            <w:pPr>
              <w:tabs>
                <w:tab w:val="left" w:pos="-142"/>
              </w:tabs>
              <w:spacing w:after="120"/>
              <w:rPr>
                <w:bCs/>
                <w:noProof/>
                <w:sz w:val="20"/>
                <w:szCs w:val="20"/>
                <w:lang w:val="it-IT" w:eastAsia="it-IT"/>
              </w:rPr>
            </w:pPr>
          </w:p>
        </w:tc>
      </w:tr>
      <w:tr w:rsidR="00F504A2" w:rsidRPr="0012020B" w14:paraId="58EA6AE2" w14:textId="77777777" w:rsidTr="00B53C85">
        <w:tc>
          <w:tcPr>
            <w:tcW w:w="15167" w:type="dxa"/>
            <w:gridSpan w:val="6"/>
            <w:shd w:val="clear" w:color="auto" w:fill="D9D9D9" w:themeFill="background1" w:themeFillShade="D9"/>
          </w:tcPr>
          <w:p w14:paraId="1BCE6AF8" w14:textId="346CCEBF" w:rsidR="00F504A2" w:rsidRPr="0012020B" w:rsidRDefault="002B2897" w:rsidP="001865F4">
            <w:pPr>
              <w:spacing w:after="120"/>
              <w:rPr>
                <w:color w:val="333333"/>
                <w:sz w:val="20"/>
                <w:szCs w:val="20"/>
                <w:shd w:val="clear" w:color="auto" w:fill="FFFFFF"/>
              </w:rPr>
            </w:pPr>
            <w:r>
              <w:rPr>
                <w:b/>
                <w:bCs/>
                <w:color w:val="000000" w:themeColor="text1"/>
                <w:sz w:val="20"/>
                <w:szCs w:val="20"/>
              </w:rPr>
              <w:t>C.</w:t>
            </w:r>
            <w:r w:rsidR="00674454">
              <w:rPr>
                <w:b/>
                <w:bCs/>
                <w:color w:val="000000" w:themeColor="text1"/>
                <w:sz w:val="20"/>
                <w:szCs w:val="20"/>
              </w:rPr>
              <w:t xml:space="preserve"> A</w:t>
            </w:r>
            <w:r w:rsidR="00F504A2" w:rsidRPr="0012020B">
              <w:rPr>
                <w:b/>
                <w:bCs/>
                <w:color w:val="000000" w:themeColor="text1"/>
                <w:sz w:val="20"/>
                <w:szCs w:val="20"/>
              </w:rPr>
              <w:t xml:space="preserve">pproach to </w:t>
            </w:r>
            <w:r>
              <w:rPr>
                <w:b/>
                <w:bCs/>
                <w:color w:val="000000" w:themeColor="text1"/>
                <w:sz w:val="20"/>
                <w:szCs w:val="20"/>
              </w:rPr>
              <w:t xml:space="preserve">AYA </w:t>
            </w:r>
          </w:p>
        </w:tc>
      </w:tr>
      <w:tr w:rsidR="00674454" w:rsidRPr="0012020B" w14:paraId="1AE93ED5" w14:textId="77777777" w:rsidTr="00B53C85">
        <w:tc>
          <w:tcPr>
            <w:tcW w:w="15167" w:type="dxa"/>
            <w:gridSpan w:val="6"/>
            <w:shd w:val="clear" w:color="auto" w:fill="D9D9D9" w:themeFill="background1" w:themeFillShade="D9"/>
          </w:tcPr>
          <w:p w14:paraId="4F58C0CC" w14:textId="78F389AD" w:rsidR="00674454" w:rsidRDefault="00674454" w:rsidP="001865F4">
            <w:pPr>
              <w:spacing w:after="120"/>
              <w:rPr>
                <w:b/>
                <w:bCs/>
                <w:color w:val="000000" w:themeColor="text1"/>
                <w:sz w:val="20"/>
                <w:szCs w:val="20"/>
              </w:rPr>
            </w:pPr>
            <w:r w:rsidRPr="0012020B">
              <w:rPr>
                <w:b/>
                <w:bCs/>
                <w:color w:val="000000" w:themeColor="text1"/>
                <w:sz w:val="20"/>
                <w:szCs w:val="20"/>
              </w:rPr>
              <w:t>General approach including communication</w:t>
            </w:r>
            <w:r>
              <w:rPr>
                <w:b/>
                <w:bCs/>
                <w:color w:val="000000" w:themeColor="text1"/>
                <w:sz w:val="20"/>
                <w:szCs w:val="20"/>
              </w:rPr>
              <w:t xml:space="preserve"> skills</w:t>
            </w:r>
          </w:p>
        </w:tc>
      </w:tr>
      <w:tr w:rsidR="00270F85" w:rsidRPr="0012020B" w14:paraId="73A88531" w14:textId="77777777" w:rsidTr="001865F4">
        <w:tc>
          <w:tcPr>
            <w:tcW w:w="5383" w:type="dxa"/>
          </w:tcPr>
          <w:p w14:paraId="7E373E7A" w14:textId="77777777" w:rsidR="00270F85" w:rsidRPr="006D249A" w:rsidRDefault="00270F85" w:rsidP="00270F85">
            <w:pPr>
              <w:pStyle w:val="NormalWeb"/>
              <w:spacing w:before="0" w:beforeAutospacing="0" w:after="120" w:afterAutospacing="0"/>
              <w:rPr>
                <w:sz w:val="20"/>
                <w:szCs w:val="20"/>
              </w:rPr>
            </w:pPr>
            <w:r w:rsidRPr="006D249A">
              <w:rPr>
                <w:sz w:val="20"/>
                <w:szCs w:val="20"/>
              </w:rPr>
              <w:t xml:space="preserve">Canadian Association of Paediatric Health Centres - Transition YSHCN Guideline </w:t>
            </w:r>
          </w:p>
          <w:p w14:paraId="2864B9D8" w14:textId="268F5962" w:rsidR="00270F85" w:rsidRPr="0012020B" w:rsidRDefault="00270F85" w:rsidP="00270F85">
            <w:pPr>
              <w:rPr>
                <w:color w:val="222222"/>
                <w:sz w:val="20"/>
                <w:szCs w:val="20"/>
                <w:shd w:val="clear" w:color="auto" w:fill="FFFFFF"/>
              </w:rPr>
            </w:pPr>
            <w:r w:rsidRPr="0012020B">
              <w:rPr>
                <w:color w:val="222222"/>
                <w:sz w:val="20"/>
                <w:szCs w:val="20"/>
                <w:shd w:val="clear" w:color="auto" w:fill="FFFFFF"/>
              </w:rPr>
              <w:t xml:space="preserve">Canadian Association of Paediatric Health Centres, 2016. A guideline for transition from paediatric to adult health care for youth with special health care needs: a national </w:t>
            </w:r>
            <w:r w:rsidR="008430DB">
              <w:rPr>
                <w:color w:val="222222"/>
                <w:sz w:val="20"/>
                <w:szCs w:val="20"/>
                <w:shd w:val="clear" w:color="auto" w:fill="FFFFFF"/>
              </w:rPr>
              <w:t>a</w:t>
            </w:r>
            <w:r w:rsidRPr="0012020B">
              <w:rPr>
                <w:color w:val="222222"/>
                <w:sz w:val="20"/>
                <w:szCs w:val="20"/>
                <w:shd w:val="clear" w:color="auto" w:fill="FFFFFF"/>
              </w:rPr>
              <w:t>pproach.</w:t>
            </w:r>
            <w:r w:rsidRPr="0012020B">
              <w:rPr>
                <w:rStyle w:val="apple-converted-space"/>
                <w:color w:val="222222"/>
                <w:sz w:val="20"/>
                <w:szCs w:val="20"/>
                <w:shd w:val="clear" w:color="auto" w:fill="FFFFFF"/>
              </w:rPr>
              <w:t> </w:t>
            </w:r>
            <w:r w:rsidRPr="0012020B">
              <w:rPr>
                <w:i/>
                <w:iCs/>
                <w:color w:val="222222"/>
                <w:sz w:val="20"/>
                <w:szCs w:val="20"/>
              </w:rPr>
              <w:t xml:space="preserve">CAPHC Natl Transitions Community </w:t>
            </w:r>
            <w:proofErr w:type="spellStart"/>
            <w:r w:rsidRPr="0012020B">
              <w:rPr>
                <w:i/>
                <w:iCs/>
                <w:color w:val="222222"/>
                <w:sz w:val="20"/>
                <w:szCs w:val="20"/>
              </w:rPr>
              <w:t>Pract</w:t>
            </w:r>
            <w:proofErr w:type="spellEnd"/>
            <w:r w:rsidRPr="0012020B">
              <w:rPr>
                <w:color w:val="222222"/>
                <w:sz w:val="20"/>
                <w:szCs w:val="20"/>
                <w:shd w:val="clear" w:color="auto" w:fill="FFFFFF"/>
              </w:rPr>
              <w:t>, pp.1-30.</w:t>
            </w:r>
          </w:p>
          <w:p w14:paraId="3B3A601F" w14:textId="77777777" w:rsidR="00270F85" w:rsidRPr="0012020B" w:rsidRDefault="00270F85" w:rsidP="00270F85">
            <w:pPr>
              <w:rPr>
                <w:sz w:val="20"/>
                <w:szCs w:val="20"/>
              </w:rPr>
            </w:pPr>
          </w:p>
          <w:p w14:paraId="51033C91" w14:textId="49865822" w:rsidR="00270F85" w:rsidRPr="0012020B" w:rsidRDefault="00270F85" w:rsidP="00270F85">
            <w:pPr>
              <w:tabs>
                <w:tab w:val="left" w:pos="-142"/>
              </w:tabs>
              <w:spacing w:after="120"/>
              <w:ind w:right="174"/>
              <w:rPr>
                <w:b/>
                <w:bCs/>
                <w:color w:val="000000" w:themeColor="text1"/>
                <w:sz w:val="20"/>
                <w:szCs w:val="20"/>
              </w:rPr>
            </w:pPr>
            <w:r w:rsidRPr="0012020B">
              <w:rPr>
                <w:color w:val="000000" w:themeColor="text1"/>
                <w:sz w:val="20"/>
                <w:szCs w:val="20"/>
              </w:rPr>
              <w:t>(English, Canada, 2016)</w:t>
            </w:r>
          </w:p>
        </w:tc>
        <w:tc>
          <w:tcPr>
            <w:tcW w:w="1276" w:type="dxa"/>
          </w:tcPr>
          <w:p w14:paraId="04375BB9" w14:textId="41EFE625" w:rsidR="00270F85" w:rsidRPr="0012020B" w:rsidRDefault="00270F85" w:rsidP="00270F85">
            <w:pPr>
              <w:tabs>
                <w:tab w:val="left" w:pos="-142"/>
              </w:tabs>
              <w:spacing w:after="120"/>
              <w:rPr>
                <w:bCs/>
                <w:sz w:val="20"/>
                <w:szCs w:val="20"/>
              </w:rPr>
            </w:pPr>
            <w:r w:rsidRPr="0012020B">
              <w:rPr>
                <w:sz w:val="20"/>
                <w:szCs w:val="20"/>
              </w:rPr>
              <w:t>Guideline</w:t>
            </w:r>
          </w:p>
        </w:tc>
        <w:tc>
          <w:tcPr>
            <w:tcW w:w="992" w:type="dxa"/>
          </w:tcPr>
          <w:p w14:paraId="5AC681E7" w14:textId="2B5CF275" w:rsidR="00270F85" w:rsidRPr="0012020B" w:rsidRDefault="00270F85" w:rsidP="00270F85">
            <w:pPr>
              <w:tabs>
                <w:tab w:val="left" w:pos="-142"/>
              </w:tabs>
              <w:spacing w:after="120"/>
              <w:rPr>
                <w:bCs/>
                <w:sz w:val="20"/>
                <w:szCs w:val="20"/>
              </w:rPr>
            </w:pPr>
            <w:r w:rsidRPr="0012020B">
              <w:rPr>
                <w:sz w:val="20"/>
                <w:szCs w:val="20"/>
              </w:rPr>
              <w:t>HCP</w:t>
            </w:r>
          </w:p>
        </w:tc>
        <w:tc>
          <w:tcPr>
            <w:tcW w:w="1134" w:type="dxa"/>
          </w:tcPr>
          <w:p w14:paraId="0C724F84" w14:textId="27CE4441" w:rsidR="00270F85" w:rsidRPr="0012020B" w:rsidRDefault="00270F85" w:rsidP="00270F85">
            <w:pPr>
              <w:tabs>
                <w:tab w:val="left" w:pos="-142"/>
              </w:tabs>
              <w:spacing w:after="120"/>
              <w:ind w:right="-166"/>
              <w:rPr>
                <w:bCs/>
                <w:sz w:val="20"/>
                <w:szCs w:val="20"/>
              </w:rPr>
            </w:pPr>
            <w:r w:rsidRPr="0012020B">
              <w:rPr>
                <w:sz w:val="20"/>
                <w:szCs w:val="20"/>
              </w:rPr>
              <w:t>***</w:t>
            </w:r>
          </w:p>
        </w:tc>
        <w:tc>
          <w:tcPr>
            <w:tcW w:w="1275" w:type="dxa"/>
          </w:tcPr>
          <w:p w14:paraId="18613134" w14:textId="2F1D2B9C" w:rsidR="00270F85" w:rsidRPr="0012020B" w:rsidRDefault="00270F85" w:rsidP="00270F85">
            <w:pPr>
              <w:tabs>
                <w:tab w:val="left" w:pos="-142"/>
              </w:tabs>
              <w:spacing w:after="120"/>
              <w:ind w:right="-5"/>
              <w:rPr>
                <w:bCs/>
                <w:sz w:val="20"/>
                <w:szCs w:val="20"/>
              </w:rPr>
            </w:pPr>
            <w:r w:rsidRPr="0012020B">
              <w:rPr>
                <w:sz w:val="20"/>
                <w:szCs w:val="20"/>
              </w:rPr>
              <w:t>**</w:t>
            </w:r>
          </w:p>
        </w:tc>
        <w:tc>
          <w:tcPr>
            <w:tcW w:w="5107" w:type="dxa"/>
          </w:tcPr>
          <w:p w14:paraId="63A95ED9" w14:textId="2007EB32" w:rsidR="00270F85" w:rsidRPr="0012020B" w:rsidRDefault="00270F85" w:rsidP="00270F85">
            <w:pPr>
              <w:spacing w:after="120"/>
              <w:rPr>
                <w:color w:val="333333"/>
                <w:sz w:val="20"/>
                <w:szCs w:val="20"/>
                <w:shd w:val="clear" w:color="auto" w:fill="FFFFFF"/>
              </w:rPr>
            </w:pPr>
            <w:r w:rsidRPr="0012020B">
              <w:rPr>
                <w:color w:val="000000" w:themeColor="text1"/>
                <w:sz w:val="20"/>
                <w:szCs w:val="20"/>
              </w:rPr>
              <w:t>Guideline resource with focus on general approach</w:t>
            </w:r>
            <w:r w:rsidR="00586CA5">
              <w:rPr>
                <w:color w:val="000000" w:themeColor="text1"/>
                <w:sz w:val="20"/>
                <w:szCs w:val="20"/>
              </w:rPr>
              <w:t xml:space="preserve"> (see </w:t>
            </w:r>
            <w:r w:rsidRPr="0012020B">
              <w:rPr>
                <w:color w:val="000000" w:themeColor="text1"/>
                <w:sz w:val="20"/>
                <w:szCs w:val="20"/>
              </w:rPr>
              <w:t>Appendix 2</w:t>
            </w:r>
            <w:r w:rsidR="00586CA5">
              <w:rPr>
                <w:color w:val="000000" w:themeColor="text1"/>
                <w:sz w:val="20"/>
                <w:szCs w:val="20"/>
              </w:rPr>
              <w:t xml:space="preserve">, </w:t>
            </w:r>
            <w:r w:rsidRPr="0012020B">
              <w:rPr>
                <w:color w:val="000000" w:themeColor="text1"/>
                <w:sz w:val="20"/>
                <w:szCs w:val="20"/>
              </w:rPr>
              <w:t>Domain 1</w:t>
            </w:r>
            <w:r w:rsidR="00586CA5">
              <w:rPr>
                <w:color w:val="000000" w:themeColor="text1"/>
                <w:sz w:val="20"/>
                <w:szCs w:val="20"/>
              </w:rPr>
              <w:t>).</w:t>
            </w:r>
            <w:r w:rsidR="008430DB">
              <w:rPr>
                <w:color w:val="000000" w:themeColor="text1"/>
                <w:sz w:val="20"/>
                <w:szCs w:val="20"/>
              </w:rPr>
              <w:t xml:space="preserve"> </w:t>
            </w:r>
            <w:r w:rsidRPr="0012020B">
              <w:rPr>
                <w:color w:val="000000" w:themeColor="text1"/>
                <w:sz w:val="20"/>
                <w:szCs w:val="20"/>
              </w:rPr>
              <w:t>Person-centred holistic approach, focus</w:t>
            </w:r>
            <w:r w:rsidR="00586CA5">
              <w:rPr>
                <w:color w:val="000000" w:themeColor="text1"/>
                <w:sz w:val="20"/>
                <w:szCs w:val="20"/>
              </w:rPr>
              <w:t>ed</w:t>
            </w:r>
            <w:r w:rsidRPr="0012020B">
              <w:rPr>
                <w:color w:val="000000" w:themeColor="text1"/>
                <w:sz w:val="20"/>
                <w:szCs w:val="20"/>
              </w:rPr>
              <w:t xml:space="preserve"> approach on adolescent development, scope and timeframe for transition</w:t>
            </w:r>
            <w:r w:rsidR="00586CA5">
              <w:rPr>
                <w:color w:val="000000" w:themeColor="text1"/>
                <w:sz w:val="20"/>
                <w:szCs w:val="20"/>
              </w:rPr>
              <w:t xml:space="preserve">. </w:t>
            </w:r>
          </w:p>
        </w:tc>
      </w:tr>
      <w:tr w:rsidR="00270F85" w:rsidRPr="0012020B" w14:paraId="7B32FAE4" w14:textId="77777777" w:rsidTr="001865F4">
        <w:tc>
          <w:tcPr>
            <w:tcW w:w="5383" w:type="dxa"/>
          </w:tcPr>
          <w:p w14:paraId="712FA36B" w14:textId="77777777" w:rsidR="00270F85" w:rsidRPr="0012020B" w:rsidRDefault="00270F85" w:rsidP="00270F85">
            <w:pPr>
              <w:pStyle w:val="NormalWeb"/>
              <w:spacing w:before="0" w:beforeAutospacing="0" w:after="120" w:afterAutospacing="0"/>
              <w:rPr>
                <w:sz w:val="20"/>
                <w:szCs w:val="20"/>
              </w:rPr>
            </w:pPr>
            <w:r w:rsidRPr="0012020B">
              <w:rPr>
                <w:sz w:val="20"/>
                <w:szCs w:val="20"/>
              </w:rPr>
              <w:t>Key Principles for Transition of Young People</w:t>
            </w:r>
            <w:r w:rsidRPr="0012020B">
              <w:rPr>
                <w:sz w:val="20"/>
                <w:szCs w:val="20"/>
              </w:rPr>
              <w:br/>
              <w:t xml:space="preserve">from Paediatric to Adult Health Care </w:t>
            </w:r>
          </w:p>
          <w:p w14:paraId="4B9D2EB1" w14:textId="77777777" w:rsidR="00270F85" w:rsidRPr="0012020B" w:rsidRDefault="00270F85" w:rsidP="00270F85">
            <w:pPr>
              <w:pStyle w:val="NormalWeb"/>
              <w:spacing w:after="120"/>
              <w:rPr>
                <w:sz w:val="20"/>
                <w:szCs w:val="20"/>
              </w:rPr>
            </w:pPr>
            <w:r w:rsidRPr="0012020B">
              <w:rPr>
                <w:sz w:val="20"/>
                <w:szCs w:val="20"/>
              </w:rPr>
              <w:t>Agency for Clinical Innovation and Trapeze, The Sydney Children's Hospital Network, 2014. Key principles for transition of young people from paediatric to adult health care.</w:t>
            </w:r>
          </w:p>
          <w:p w14:paraId="0F8837E1" w14:textId="681508A7" w:rsidR="00270F85" w:rsidRPr="0012020B" w:rsidRDefault="00270F85" w:rsidP="00270F85">
            <w:pPr>
              <w:tabs>
                <w:tab w:val="left" w:pos="-142"/>
              </w:tabs>
              <w:spacing w:after="120"/>
              <w:ind w:right="174"/>
              <w:rPr>
                <w:b/>
                <w:bCs/>
                <w:color w:val="000000" w:themeColor="text1"/>
                <w:sz w:val="20"/>
                <w:szCs w:val="20"/>
              </w:rPr>
            </w:pPr>
            <w:r w:rsidRPr="0012020B">
              <w:rPr>
                <w:sz w:val="20"/>
                <w:szCs w:val="20"/>
              </w:rPr>
              <w:t>(English, Australia 2014)</w:t>
            </w:r>
          </w:p>
        </w:tc>
        <w:tc>
          <w:tcPr>
            <w:tcW w:w="1276" w:type="dxa"/>
          </w:tcPr>
          <w:p w14:paraId="77D4799E" w14:textId="09F9CC08" w:rsidR="00270F85" w:rsidRPr="0012020B" w:rsidRDefault="00270F85" w:rsidP="00270F85">
            <w:pPr>
              <w:tabs>
                <w:tab w:val="left" w:pos="-142"/>
              </w:tabs>
              <w:spacing w:after="120"/>
              <w:rPr>
                <w:bCs/>
                <w:sz w:val="20"/>
                <w:szCs w:val="20"/>
              </w:rPr>
            </w:pPr>
            <w:r w:rsidRPr="0012020B">
              <w:rPr>
                <w:sz w:val="20"/>
                <w:szCs w:val="20"/>
              </w:rPr>
              <w:t>Guideline</w:t>
            </w:r>
          </w:p>
        </w:tc>
        <w:tc>
          <w:tcPr>
            <w:tcW w:w="992" w:type="dxa"/>
          </w:tcPr>
          <w:p w14:paraId="2D4A9C29" w14:textId="4F150ED2" w:rsidR="00270F85" w:rsidRPr="0012020B" w:rsidRDefault="00270F85" w:rsidP="00270F85">
            <w:pPr>
              <w:tabs>
                <w:tab w:val="left" w:pos="-142"/>
              </w:tabs>
              <w:spacing w:after="120"/>
              <w:rPr>
                <w:bCs/>
                <w:sz w:val="20"/>
                <w:szCs w:val="20"/>
              </w:rPr>
            </w:pPr>
            <w:r w:rsidRPr="0012020B">
              <w:rPr>
                <w:sz w:val="20"/>
                <w:szCs w:val="20"/>
              </w:rPr>
              <w:t>HCP</w:t>
            </w:r>
          </w:p>
        </w:tc>
        <w:tc>
          <w:tcPr>
            <w:tcW w:w="1134" w:type="dxa"/>
          </w:tcPr>
          <w:p w14:paraId="22558AD1" w14:textId="75E665CD" w:rsidR="00270F85" w:rsidRPr="0012020B" w:rsidRDefault="00270F85" w:rsidP="00270F85">
            <w:pPr>
              <w:tabs>
                <w:tab w:val="left" w:pos="-142"/>
              </w:tabs>
              <w:spacing w:after="120"/>
              <w:ind w:right="-166"/>
              <w:rPr>
                <w:bCs/>
                <w:sz w:val="20"/>
                <w:szCs w:val="20"/>
              </w:rPr>
            </w:pPr>
            <w:r w:rsidRPr="0012020B">
              <w:rPr>
                <w:sz w:val="20"/>
                <w:szCs w:val="20"/>
              </w:rPr>
              <w:t>***</w:t>
            </w:r>
          </w:p>
        </w:tc>
        <w:tc>
          <w:tcPr>
            <w:tcW w:w="1275" w:type="dxa"/>
          </w:tcPr>
          <w:p w14:paraId="46BB3710" w14:textId="22DC6FAC" w:rsidR="00270F85" w:rsidRPr="0012020B" w:rsidRDefault="00270F85" w:rsidP="00270F85">
            <w:pPr>
              <w:tabs>
                <w:tab w:val="left" w:pos="-142"/>
              </w:tabs>
              <w:spacing w:after="120"/>
              <w:ind w:right="-5"/>
              <w:rPr>
                <w:bCs/>
                <w:sz w:val="20"/>
                <w:szCs w:val="20"/>
              </w:rPr>
            </w:pPr>
            <w:r w:rsidRPr="0012020B">
              <w:rPr>
                <w:sz w:val="20"/>
                <w:szCs w:val="20"/>
              </w:rPr>
              <w:t>**</w:t>
            </w:r>
          </w:p>
        </w:tc>
        <w:tc>
          <w:tcPr>
            <w:tcW w:w="5107" w:type="dxa"/>
          </w:tcPr>
          <w:p w14:paraId="7DB4D93F" w14:textId="31341785" w:rsidR="00270F85" w:rsidRPr="0012020B" w:rsidRDefault="00270F85" w:rsidP="00270F85">
            <w:pPr>
              <w:shd w:val="clear" w:color="auto" w:fill="FFFFFF"/>
              <w:spacing w:after="120"/>
              <w:rPr>
                <w:color w:val="000000" w:themeColor="text1"/>
                <w:sz w:val="20"/>
                <w:szCs w:val="20"/>
              </w:rPr>
            </w:pPr>
            <w:r w:rsidRPr="0012020B">
              <w:rPr>
                <w:color w:val="000000" w:themeColor="text1"/>
                <w:sz w:val="20"/>
                <w:szCs w:val="20"/>
              </w:rPr>
              <w:t>Guideline resource with focus on general approach</w:t>
            </w:r>
            <w:r w:rsidR="000650CE">
              <w:rPr>
                <w:color w:val="000000" w:themeColor="text1"/>
                <w:sz w:val="20"/>
                <w:szCs w:val="20"/>
              </w:rPr>
              <w:t xml:space="preserve"> (see </w:t>
            </w:r>
            <w:r w:rsidRPr="0012020B">
              <w:rPr>
                <w:color w:val="000000" w:themeColor="text1"/>
                <w:sz w:val="20"/>
                <w:szCs w:val="20"/>
              </w:rPr>
              <w:t>Principle 4 - Good communication and shared responsibility</w:t>
            </w:r>
            <w:r w:rsidR="000650CE">
              <w:rPr>
                <w:color w:val="000000" w:themeColor="text1"/>
                <w:sz w:val="20"/>
                <w:szCs w:val="20"/>
              </w:rPr>
              <w:t xml:space="preserve">). </w:t>
            </w:r>
          </w:p>
          <w:p w14:paraId="173C3110" w14:textId="77777777" w:rsidR="00270F85" w:rsidRPr="0012020B" w:rsidRDefault="00270F85" w:rsidP="00270F85">
            <w:pPr>
              <w:spacing w:after="120"/>
              <w:rPr>
                <w:color w:val="333333"/>
                <w:sz w:val="20"/>
                <w:szCs w:val="20"/>
                <w:shd w:val="clear" w:color="auto" w:fill="FFFFFF"/>
              </w:rPr>
            </w:pPr>
          </w:p>
        </w:tc>
      </w:tr>
      <w:tr w:rsidR="000650CE" w:rsidRPr="0012020B" w14:paraId="227AC4E1" w14:textId="77777777" w:rsidTr="000A1A9E">
        <w:tc>
          <w:tcPr>
            <w:tcW w:w="15167" w:type="dxa"/>
            <w:gridSpan w:val="6"/>
            <w:shd w:val="clear" w:color="auto" w:fill="D9D9D9" w:themeFill="background1" w:themeFillShade="D9"/>
          </w:tcPr>
          <w:p w14:paraId="23CA49B7" w14:textId="197AFC23" w:rsidR="000650CE" w:rsidRPr="0012020B" w:rsidRDefault="000650CE" w:rsidP="001865F4">
            <w:pPr>
              <w:spacing w:after="120"/>
              <w:rPr>
                <w:color w:val="333333"/>
                <w:sz w:val="20"/>
                <w:szCs w:val="20"/>
                <w:shd w:val="clear" w:color="auto" w:fill="FFFFFF"/>
              </w:rPr>
            </w:pPr>
            <w:r w:rsidRPr="0012020B">
              <w:rPr>
                <w:b/>
                <w:sz w:val="20"/>
                <w:szCs w:val="20"/>
              </w:rPr>
              <w:t xml:space="preserve">Psychosocial assessment of </w:t>
            </w:r>
            <w:r w:rsidR="002B2897">
              <w:rPr>
                <w:b/>
                <w:sz w:val="20"/>
                <w:szCs w:val="20"/>
              </w:rPr>
              <w:t xml:space="preserve">AYA </w:t>
            </w:r>
            <w:r w:rsidRPr="0012020B">
              <w:rPr>
                <w:b/>
                <w:sz w:val="20"/>
                <w:szCs w:val="20"/>
              </w:rPr>
              <w:t>patient</w:t>
            </w:r>
            <w:r w:rsidR="002B2897">
              <w:rPr>
                <w:b/>
                <w:sz w:val="20"/>
                <w:szCs w:val="20"/>
              </w:rPr>
              <w:t>s</w:t>
            </w:r>
            <w:r w:rsidRPr="0012020B">
              <w:rPr>
                <w:b/>
                <w:sz w:val="20"/>
                <w:szCs w:val="20"/>
              </w:rPr>
              <w:t xml:space="preserve"> </w:t>
            </w:r>
          </w:p>
        </w:tc>
      </w:tr>
      <w:tr w:rsidR="008029ED" w:rsidRPr="0012020B" w14:paraId="3C8E183D" w14:textId="77777777" w:rsidTr="00C30BE9">
        <w:tc>
          <w:tcPr>
            <w:tcW w:w="5383" w:type="dxa"/>
          </w:tcPr>
          <w:p w14:paraId="46B67853" w14:textId="77777777" w:rsidR="008029ED" w:rsidRPr="0012020B" w:rsidRDefault="008029ED" w:rsidP="008029ED">
            <w:pPr>
              <w:tabs>
                <w:tab w:val="left" w:pos="-142"/>
              </w:tabs>
              <w:spacing w:after="120"/>
              <w:ind w:right="174"/>
              <w:rPr>
                <w:sz w:val="20"/>
                <w:szCs w:val="20"/>
              </w:rPr>
            </w:pPr>
            <w:r w:rsidRPr="0012020B">
              <w:rPr>
                <w:sz w:val="20"/>
                <w:szCs w:val="20"/>
              </w:rPr>
              <w:lastRenderedPageBreak/>
              <w:t xml:space="preserve">Fifteen-minute consultation: Communicating with young people—how to use HEEADSSS, a psychosocial interview for adolescents </w:t>
            </w:r>
          </w:p>
          <w:p w14:paraId="6132EF67" w14:textId="6C0B66E9" w:rsidR="008029ED" w:rsidRPr="0012020B" w:rsidRDefault="008029ED" w:rsidP="008029ED">
            <w:pPr>
              <w:rPr>
                <w:sz w:val="20"/>
                <w:szCs w:val="20"/>
              </w:rPr>
            </w:pPr>
            <w:proofErr w:type="spellStart"/>
            <w:r w:rsidRPr="0012020B">
              <w:rPr>
                <w:color w:val="222222"/>
                <w:sz w:val="20"/>
                <w:szCs w:val="20"/>
                <w:shd w:val="clear" w:color="auto" w:fill="FFFFFF"/>
              </w:rPr>
              <w:t>Doukrou</w:t>
            </w:r>
            <w:proofErr w:type="spellEnd"/>
            <w:r w:rsidRPr="0012020B">
              <w:rPr>
                <w:color w:val="222222"/>
                <w:sz w:val="20"/>
                <w:szCs w:val="20"/>
                <w:shd w:val="clear" w:color="auto" w:fill="FFFFFF"/>
              </w:rPr>
              <w:t xml:space="preserve"> M, Segal TY. Fifteen-minute consultation: Communicating with young people—How to use HEEADSSS, a psychosocial interview for adolescents. Archives of Disease in Childhood-Education and Practice. 2018;103(1):15-9.</w:t>
            </w:r>
          </w:p>
          <w:p w14:paraId="7A1727CB" w14:textId="77777777" w:rsidR="008029ED" w:rsidRPr="0012020B" w:rsidRDefault="008029ED" w:rsidP="008029ED">
            <w:pPr>
              <w:rPr>
                <w:sz w:val="20"/>
                <w:szCs w:val="20"/>
              </w:rPr>
            </w:pPr>
          </w:p>
          <w:p w14:paraId="69FD1A62" w14:textId="655E8DBB" w:rsidR="008029ED" w:rsidRPr="0012020B" w:rsidRDefault="008029ED" w:rsidP="008029ED">
            <w:pPr>
              <w:tabs>
                <w:tab w:val="left" w:pos="-142"/>
              </w:tabs>
              <w:spacing w:after="120"/>
              <w:ind w:right="174"/>
              <w:rPr>
                <w:b/>
                <w:bCs/>
                <w:color w:val="000000" w:themeColor="text1"/>
                <w:sz w:val="20"/>
                <w:szCs w:val="20"/>
              </w:rPr>
            </w:pPr>
            <w:r w:rsidRPr="0012020B">
              <w:rPr>
                <w:sz w:val="20"/>
                <w:szCs w:val="20"/>
              </w:rPr>
              <w:t>(English, UK, 2018)</w:t>
            </w:r>
          </w:p>
        </w:tc>
        <w:tc>
          <w:tcPr>
            <w:tcW w:w="1276" w:type="dxa"/>
          </w:tcPr>
          <w:p w14:paraId="2DEA0628" w14:textId="777029DA" w:rsidR="008029ED" w:rsidRPr="0012020B" w:rsidRDefault="008029ED" w:rsidP="008029ED">
            <w:pPr>
              <w:tabs>
                <w:tab w:val="left" w:pos="-142"/>
              </w:tabs>
              <w:spacing w:after="120"/>
              <w:rPr>
                <w:bCs/>
                <w:sz w:val="20"/>
                <w:szCs w:val="20"/>
              </w:rPr>
            </w:pPr>
            <w:r w:rsidRPr="0012020B">
              <w:rPr>
                <w:sz w:val="20"/>
                <w:szCs w:val="20"/>
              </w:rPr>
              <w:t xml:space="preserve">Consultation tool </w:t>
            </w:r>
          </w:p>
        </w:tc>
        <w:tc>
          <w:tcPr>
            <w:tcW w:w="992" w:type="dxa"/>
          </w:tcPr>
          <w:p w14:paraId="05FAFD3C" w14:textId="2502981E" w:rsidR="008029ED" w:rsidRPr="0012020B" w:rsidRDefault="008029ED" w:rsidP="008029ED">
            <w:pPr>
              <w:tabs>
                <w:tab w:val="left" w:pos="-142"/>
              </w:tabs>
              <w:spacing w:after="120"/>
              <w:rPr>
                <w:bCs/>
                <w:sz w:val="20"/>
                <w:szCs w:val="20"/>
              </w:rPr>
            </w:pPr>
            <w:r w:rsidRPr="0012020B">
              <w:rPr>
                <w:sz w:val="20"/>
                <w:szCs w:val="20"/>
              </w:rPr>
              <w:t>HCP</w:t>
            </w:r>
          </w:p>
        </w:tc>
        <w:tc>
          <w:tcPr>
            <w:tcW w:w="1134" w:type="dxa"/>
          </w:tcPr>
          <w:p w14:paraId="08D18BF7" w14:textId="6F927D8E" w:rsidR="008029ED" w:rsidRPr="0012020B" w:rsidRDefault="008029ED" w:rsidP="008029ED">
            <w:pPr>
              <w:tabs>
                <w:tab w:val="left" w:pos="-142"/>
              </w:tabs>
              <w:spacing w:after="120"/>
              <w:ind w:right="-166"/>
              <w:rPr>
                <w:bCs/>
                <w:sz w:val="20"/>
                <w:szCs w:val="20"/>
              </w:rPr>
            </w:pPr>
            <w:r w:rsidRPr="0012020B">
              <w:rPr>
                <w:sz w:val="20"/>
                <w:szCs w:val="20"/>
              </w:rPr>
              <w:t>*</w:t>
            </w:r>
          </w:p>
        </w:tc>
        <w:tc>
          <w:tcPr>
            <w:tcW w:w="1275" w:type="dxa"/>
          </w:tcPr>
          <w:p w14:paraId="69F339CD" w14:textId="61E79570" w:rsidR="008029ED" w:rsidRPr="0012020B" w:rsidRDefault="008029ED" w:rsidP="008029ED">
            <w:pPr>
              <w:tabs>
                <w:tab w:val="left" w:pos="-142"/>
              </w:tabs>
              <w:spacing w:after="120"/>
              <w:ind w:right="-5"/>
              <w:rPr>
                <w:bCs/>
                <w:sz w:val="20"/>
                <w:szCs w:val="20"/>
              </w:rPr>
            </w:pPr>
            <w:r w:rsidRPr="0012020B">
              <w:rPr>
                <w:sz w:val="20"/>
                <w:szCs w:val="20"/>
              </w:rPr>
              <w:t>***</w:t>
            </w:r>
          </w:p>
        </w:tc>
        <w:tc>
          <w:tcPr>
            <w:tcW w:w="5107" w:type="dxa"/>
          </w:tcPr>
          <w:p w14:paraId="32FD5AB8" w14:textId="41C03429" w:rsidR="008029ED" w:rsidRPr="0012020B" w:rsidRDefault="008029ED" w:rsidP="008029ED">
            <w:pPr>
              <w:spacing w:after="120"/>
              <w:rPr>
                <w:color w:val="333333"/>
                <w:sz w:val="20"/>
                <w:szCs w:val="20"/>
                <w:shd w:val="clear" w:color="auto" w:fill="FFFFFF"/>
              </w:rPr>
            </w:pPr>
            <w:r w:rsidRPr="0012020B">
              <w:rPr>
                <w:sz w:val="20"/>
                <w:szCs w:val="20"/>
              </w:rPr>
              <w:t>Covers HEADSSS</w:t>
            </w:r>
            <w:r w:rsidR="008430DB">
              <w:rPr>
                <w:sz w:val="20"/>
                <w:szCs w:val="20"/>
              </w:rPr>
              <w:t xml:space="preserve"> (psychosocial </w:t>
            </w:r>
            <w:r w:rsidR="00762976">
              <w:rPr>
                <w:sz w:val="20"/>
                <w:szCs w:val="20"/>
              </w:rPr>
              <w:t xml:space="preserve">risk </w:t>
            </w:r>
            <w:r w:rsidR="008430DB">
              <w:rPr>
                <w:sz w:val="20"/>
                <w:szCs w:val="20"/>
              </w:rPr>
              <w:t>assessment tool)</w:t>
            </w:r>
            <w:r w:rsidRPr="0012020B">
              <w:rPr>
                <w:sz w:val="20"/>
                <w:szCs w:val="20"/>
              </w:rPr>
              <w:t>, CRAFFT</w:t>
            </w:r>
            <w:r w:rsidR="008430DB">
              <w:rPr>
                <w:sz w:val="20"/>
                <w:szCs w:val="20"/>
              </w:rPr>
              <w:t xml:space="preserve"> (substance use screening tool)</w:t>
            </w:r>
            <w:r w:rsidRPr="0012020B">
              <w:rPr>
                <w:sz w:val="20"/>
                <w:szCs w:val="20"/>
              </w:rPr>
              <w:t xml:space="preserve"> </w:t>
            </w:r>
            <w:r w:rsidR="008430DB">
              <w:rPr>
                <w:sz w:val="20"/>
                <w:szCs w:val="20"/>
              </w:rPr>
              <w:t xml:space="preserve">and a </w:t>
            </w:r>
            <w:r w:rsidRPr="0012020B">
              <w:rPr>
                <w:sz w:val="20"/>
                <w:szCs w:val="20"/>
              </w:rPr>
              <w:t>screening tool to assess depression</w:t>
            </w:r>
            <w:r w:rsidR="00762976">
              <w:rPr>
                <w:sz w:val="20"/>
                <w:szCs w:val="20"/>
              </w:rPr>
              <w:t xml:space="preserve">. HEADSSS stands for </w:t>
            </w:r>
            <w:r w:rsidR="00781ECD">
              <w:rPr>
                <w:sz w:val="20"/>
                <w:szCs w:val="20"/>
              </w:rPr>
              <w:t>‘</w:t>
            </w:r>
            <w:r w:rsidR="00762976" w:rsidRPr="00725421">
              <w:rPr>
                <w:sz w:val="20"/>
                <w:szCs w:val="20"/>
              </w:rPr>
              <w:t>Home</w:t>
            </w:r>
            <w:r w:rsidR="00762976">
              <w:rPr>
                <w:sz w:val="20"/>
                <w:szCs w:val="20"/>
              </w:rPr>
              <w:t xml:space="preserve">, </w:t>
            </w:r>
            <w:r w:rsidR="00762976" w:rsidRPr="00725421">
              <w:rPr>
                <w:sz w:val="20"/>
                <w:szCs w:val="20"/>
              </w:rPr>
              <w:t>Education &amp; Employment</w:t>
            </w:r>
            <w:r w:rsidR="00762976">
              <w:rPr>
                <w:sz w:val="20"/>
                <w:szCs w:val="20"/>
              </w:rPr>
              <w:t xml:space="preserve">, </w:t>
            </w:r>
            <w:r w:rsidR="00762976" w:rsidRPr="00725421">
              <w:rPr>
                <w:sz w:val="20"/>
                <w:szCs w:val="20"/>
              </w:rPr>
              <w:t>Activities</w:t>
            </w:r>
            <w:r w:rsidR="00762976">
              <w:rPr>
                <w:sz w:val="20"/>
                <w:szCs w:val="20"/>
              </w:rPr>
              <w:t xml:space="preserve">, </w:t>
            </w:r>
            <w:r w:rsidR="00762976" w:rsidRPr="00725421">
              <w:rPr>
                <w:sz w:val="20"/>
                <w:szCs w:val="20"/>
              </w:rPr>
              <w:t>Drugs/Drinking</w:t>
            </w:r>
            <w:r w:rsidR="00762976">
              <w:rPr>
                <w:sz w:val="20"/>
                <w:szCs w:val="20"/>
              </w:rPr>
              <w:t xml:space="preserve">, </w:t>
            </w:r>
            <w:r w:rsidR="00762976" w:rsidRPr="00725421">
              <w:rPr>
                <w:sz w:val="20"/>
                <w:szCs w:val="20"/>
              </w:rPr>
              <w:t>Sex</w:t>
            </w:r>
            <w:r w:rsidR="00762976">
              <w:rPr>
                <w:sz w:val="20"/>
                <w:szCs w:val="20"/>
              </w:rPr>
              <w:t xml:space="preserve">, </w:t>
            </w:r>
            <w:r w:rsidR="00762976" w:rsidRPr="00725421">
              <w:rPr>
                <w:sz w:val="20"/>
                <w:szCs w:val="20"/>
              </w:rPr>
              <w:t>Self-harm, depression &amp; suicide</w:t>
            </w:r>
            <w:r w:rsidR="00762976">
              <w:rPr>
                <w:sz w:val="20"/>
                <w:szCs w:val="20"/>
              </w:rPr>
              <w:t xml:space="preserve">, </w:t>
            </w:r>
            <w:r w:rsidR="00762976" w:rsidRPr="00725421">
              <w:rPr>
                <w:sz w:val="20"/>
                <w:szCs w:val="20"/>
              </w:rPr>
              <w:t>Safety (including social media/online</w:t>
            </w:r>
            <w:r w:rsidR="00781ECD">
              <w:rPr>
                <w:sz w:val="20"/>
                <w:szCs w:val="20"/>
              </w:rPr>
              <w:t>)’</w:t>
            </w:r>
            <w:r w:rsidR="00762976">
              <w:rPr>
                <w:sz w:val="20"/>
                <w:szCs w:val="20"/>
              </w:rPr>
              <w:t xml:space="preserve">. </w:t>
            </w:r>
            <w:r w:rsidR="00762976" w:rsidRPr="0012020B">
              <w:rPr>
                <w:sz w:val="20"/>
                <w:szCs w:val="20"/>
              </w:rPr>
              <w:t>CRAFFT</w:t>
            </w:r>
            <w:r w:rsidR="00762976">
              <w:rPr>
                <w:sz w:val="20"/>
                <w:szCs w:val="20"/>
              </w:rPr>
              <w:t xml:space="preserve"> stands for </w:t>
            </w:r>
            <w:r w:rsidR="00781ECD">
              <w:rPr>
                <w:sz w:val="20"/>
                <w:szCs w:val="20"/>
              </w:rPr>
              <w:t>‘</w:t>
            </w:r>
            <w:r w:rsidR="00762976">
              <w:rPr>
                <w:sz w:val="20"/>
                <w:szCs w:val="20"/>
              </w:rPr>
              <w:t>Car, Relax, Alone, Forget, Friends, Trouble</w:t>
            </w:r>
            <w:r w:rsidR="00781ECD">
              <w:rPr>
                <w:sz w:val="20"/>
                <w:szCs w:val="20"/>
              </w:rPr>
              <w:t>’</w:t>
            </w:r>
            <w:r w:rsidR="00762976">
              <w:rPr>
                <w:sz w:val="20"/>
                <w:szCs w:val="20"/>
              </w:rPr>
              <w:t xml:space="preserve">. </w:t>
            </w:r>
          </w:p>
        </w:tc>
      </w:tr>
      <w:tr w:rsidR="00F9243C" w:rsidRPr="0012020B" w14:paraId="3B2B3485" w14:textId="77777777" w:rsidTr="001C1FD9">
        <w:tc>
          <w:tcPr>
            <w:tcW w:w="15167" w:type="dxa"/>
            <w:gridSpan w:val="6"/>
            <w:shd w:val="clear" w:color="auto" w:fill="D9D9D9" w:themeFill="background1" w:themeFillShade="D9"/>
          </w:tcPr>
          <w:p w14:paraId="3E2C0E3E" w14:textId="6C12901E" w:rsidR="00F9243C" w:rsidRPr="0012020B" w:rsidRDefault="00674454" w:rsidP="001865F4">
            <w:pPr>
              <w:spacing w:after="120"/>
              <w:rPr>
                <w:color w:val="333333"/>
                <w:sz w:val="20"/>
                <w:szCs w:val="20"/>
                <w:shd w:val="clear" w:color="auto" w:fill="FFFFFF"/>
              </w:rPr>
            </w:pPr>
            <w:r>
              <w:rPr>
                <w:b/>
                <w:color w:val="000000" w:themeColor="text1"/>
                <w:sz w:val="20"/>
                <w:szCs w:val="20"/>
              </w:rPr>
              <w:t>D</w:t>
            </w:r>
            <w:r w:rsidR="002B2897">
              <w:rPr>
                <w:b/>
                <w:color w:val="000000" w:themeColor="text1"/>
                <w:sz w:val="20"/>
                <w:szCs w:val="20"/>
              </w:rPr>
              <w:t xml:space="preserve">. </w:t>
            </w:r>
            <w:r w:rsidR="00F9243C" w:rsidRPr="0012020B">
              <w:rPr>
                <w:b/>
                <w:color w:val="000000" w:themeColor="text1"/>
                <w:sz w:val="20"/>
                <w:szCs w:val="20"/>
              </w:rPr>
              <w:t>Transition report</w:t>
            </w:r>
          </w:p>
        </w:tc>
      </w:tr>
      <w:tr w:rsidR="005E2A63" w:rsidRPr="0012020B" w14:paraId="366AE3F5" w14:textId="77777777" w:rsidTr="00900254">
        <w:tc>
          <w:tcPr>
            <w:tcW w:w="5383" w:type="dxa"/>
          </w:tcPr>
          <w:p w14:paraId="21EA635E" w14:textId="77777777" w:rsidR="005E2A63" w:rsidRPr="0012020B" w:rsidRDefault="005E2A63" w:rsidP="005E2A63">
            <w:pPr>
              <w:spacing w:after="120"/>
              <w:rPr>
                <w:sz w:val="20"/>
                <w:szCs w:val="20"/>
              </w:rPr>
            </w:pPr>
            <w:r w:rsidRPr="0012020B">
              <w:rPr>
                <w:sz w:val="20"/>
                <w:szCs w:val="20"/>
              </w:rPr>
              <w:t xml:space="preserve">GOT Transition: Implementation Guide, Core Element 5 - Transfer of Care </w:t>
            </w:r>
          </w:p>
          <w:p w14:paraId="37F2D0CF" w14:textId="17EB9A8E" w:rsidR="005E2A63" w:rsidRPr="0012020B" w:rsidRDefault="005E2A63" w:rsidP="005E2A63">
            <w:pPr>
              <w:pStyle w:val="NormalWeb"/>
              <w:rPr>
                <w:sz w:val="20"/>
                <w:szCs w:val="20"/>
              </w:rPr>
            </w:pPr>
            <w:r w:rsidRPr="0012020B">
              <w:rPr>
                <w:sz w:val="20"/>
                <w:szCs w:val="20"/>
              </w:rPr>
              <w:t xml:space="preserve">White P, Schmidt A, Ilango S, </w:t>
            </w:r>
            <w:proofErr w:type="spellStart"/>
            <w:r w:rsidRPr="0012020B">
              <w:rPr>
                <w:sz w:val="20"/>
                <w:szCs w:val="20"/>
              </w:rPr>
              <w:t>Shorr</w:t>
            </w:r>
            <w:proofErr w:type="spellEnd"/>
            <w:r w:rsidRPr="0012020B">
              <w:rPr>
                <w:sz w:val="20"/>
                <w:szCs w:val="20"/>
              </w:rPr>
              <w:t xml:space="preserve"> J, Beck D, McManus M. </w:t>
            </w:r>
            <w:r w:rsidRPr="0012020B">
              <w:rPr>
                <w:i/>
                <w:iCs/>
                <w:sz w:val="20"/>
                <w:szCs w:val="20"/>
              </w:rPr>
              <w:t>Six Core Elements of Health Care Transition</w:t>
            </w:r>
            <w:r w:rsidR="00F9243C">
              <w:rPr>
                <w:i/>
                <w:iCs/>
                <w:sz w:val="20"/>
                <w:szCs w:val="20"/>
              </w:rPr>
              <w:t xml:space="preserve"> </w:t>
            </w:r>
            <w:r w:rsidRPr="0012020B">
              <w:rPr>
                <w:i/>
                <w:iCs/>
                <w:sz w:val="20"/>
                <w:szCs w:val="20"/>
              </w:rPr>
              <w:t xml:space="preserve">TM 3.0: An Implementation Guide. </w:t>
            </w:r>
            <w:r w:rsidRPr="0012020B">
              <w:rPr>
                <w:sz w:val="20"/>
                <w:szCs w:val="20"/>
              </w:rPr>
              <w:t xml:space="preserve">Washington, DC: Got Transition, The National Alliance to Advance Adolescent Health, July 2020. </w:t>
            </w:r>
          </w:p>
          <w:p w14:paraId="37355612" w14:textId="79416FDC" w:rsidR="005E2A63" w:rsidRPr="0012020B" w:rsidRDefault="005E2A63" w:rsidP="005E2A63">
            <w:pPr>
              <w:tabs>
                <w:tab w:val="left" w:pos="-142"/>
              </w:tabs>
              <w:spacing w:after="120"/>
              <w:ind w:right="174"/>
              <w:rPr>
                <w:b/>
                <w:color w:val="000000" w:themeColor="text1"/>
                <w:sz w:val="20"/>
                <w:szCs w:val="20"/>
              </w:rPr>
            </w:pPr>
            <w:r w:rsidRPr="0012020B">
              <w:rPr>
                <w:sz w:val="20"/>
                <w:szCs w:val="20"/>
              </w:rPr>
              <w:t>(English, US, 2020)</w:t>
            </w:r>
          </w:p>
        </w:tc>
        <w:tc>
          <w:tcPr>
            <w:tcW w:w="1276" w:type="dxa"/>
          </w:tcPr>
          <w:p w14:paraId="1433CFED" w14:textId="5E6D42E1" w:rsidR="005E2A63" w:rsidRPr="0012020B" w:rsidRDefault="005E2A63" w:rsidP="005E2A63">
            <w:pPr>
              <w:tabs>
                <w:tab w:val="left" w:pos="-142"/>
              </w:tabs>
              <w:spacing w:after="120"/>
              <w:rPr>
                <w:bCs/>
                <w:sz w:val="20"/>
                <w:szCs w:val="20"/>
              </w:rPr>
            </w:pPr>
            <w:r w:rsidRPr="0012020B">
              <w:rPr>
                <w:bCs/>
                <w:sz w:val="20"/>
                <w:szCs w:val="20"/>
              </w:rPr>
              <w:t>Implementation Guide from Guideline</w:t>
            </w:r>
          </w:p>
        </w:tc>
        <w:tc>
          <w:tcPr>
            <w:tcW w:w="992" w:type="dxa"/>
          </w:tcPr>
          <w:p w14:paraId="22BC7358" w14:textId="20ABAA9A" w:rsidR="005E2A63" w:rsidRPr="0012020B" w:rsidRDefault="005E2A63" w:rsidP="005E2A63">
            <w:pPr>
              <w:tabs>
                <w:tab w:val="left" w:pos="-142"/>
              </w:tabs>
              <w:spacing w:after="120"/>
              <w:rPr>
                <w:bCs/>
                <w:sz w:val="20"/>
                <w:szCs w:val="20"/>
              </w:rPr>
            </w:pPr>
            <w:r w:rsidRPr="0012020B">
              <w:rPr>
                <w:bCs/>
                <w:sz w:val="20"/>
                <w:szCs w:val="20"/>
              </w:rPr>
              <w:t>HCP</w:t>
            </w:r>
          </w:p>
        </w:tc>
        <w:tc>
          <w:tcPr>
            <w:tcW w:w="1134" w:type="dxa"/>
          </w:tcPr>
          <w:p w14:paraId="32A1ABF2" w14:textId="74BC88E5" w:rsidR="005E2A63" w:rsidRPr="0012020B" w:rsidRDefault="005E2A63" w:rsidP="005E2A63">
            <w:pPr>
              <w:tabs>
                <w:tab w:val="left" w:pos="-142"/>
              </w:tabs>
              <w:spacing w:after="120"/>
              <w:ind w:right="-166"/>
              <w:rPr>
                <w:bCs/>
                <w:sz w:val="20"/>
                <w:szCs w:val="20"/>
              </w:rPr>
            </w:pPr>
            <w:r w:rsidRPr="0012020B">
              <w:rPr>
                <w:b/>
                <w:color w:val="000000" w:themeColor="text1"/>
                <w:sz w:val="20"/>
                <w:szCs w:val="20"/>
              </w:rPr>
              <w:t>**</w:t>
            </w:r>
          </w:p>
        </w:tc>
        <w:tc>
          <w:tcPr>
            <w:tcW w:w="1275" w:type="dxa"/>
          </w:tcPr>
          <w:p w14:paraId="7F4E267F" w14:textId="7FDCA6CF" w:rsidR="005E2A63" w:rsidRPr="0012020B" w:rsidRDefault="005E2A63" w:rsidP="005E2A63">
            <w:pPr>
              <w:tabs>
                <w:tab w:val="left" w:pos="-142"/>
              </w:tabs>
              <w:spacing w:after="120"/>
              <w:ind w:right="-5"/>
              <w:rPr>
                <w:bCs/>
                <w:sz w:val="20"/>
                <w:szCs w:val="20"/>
              </w:rPr>
            </w:pPr>
            <w:r w:rsidRPr="0012020B">
              <w:rPr>
                <w:b/>
                <w:sz w:val="20"/>
                <w:szCs w:val="20"/>
              </w:rPr>
              <w:t>***</w:t>
            </w:r>
          </w:p>
        </w:tc>
        <w:tc>
          <w:tcPr>
            <w:tcW w:w="5107" w:type="dxa"/>
          </w:tcPr>
          <w:p w14:paraId="7427D031" w14:textId="4EF84983" w:rsidR="005E2A63" w:rsidRPr="0012020B" w:rsidRDefault="005E2A63" w:rsidP="005E2A63">
            <w:pPr>
              <w:spacing w:after="120"/>
              <w:rPr>
                <w:color w:val="333333"/>
                <w:sz w:val="20"/>
                <w:szCs w:val="20"/>
                <w:shd w:val="clear" w:color="auto" w:fill="FFFFFF"/>
              </w:rPr>
            </w:pPr>
            <w:r w:rsidRPr="0012020B">
              <w:rPr>
                <w:bCs/>
                <w:sz w:val="20"/>
                <w:szCs w:val="20"/>
              </w:rPr>
              <w:t xml:space="preserve">This implementation guide focuses on transfer of care as the one of the six core elements of transitioning youth to an adult health care provider.  It includes quality improvement considerations, tools and measurements as well as sample transfer of care tools. </w:t>
            </w:r>
          </w:p>
        </w:tc>
      </w:tr>
      <w:tr w:rsidR="00433FBC" w:rsidRPr="0012020B" w14:paraId="268DD0B5" w14:textId="77777777" w:rsidTr="007C01E5">
        <w:tc>
          <w:tcPr>
            <w:tcW w:w="15167" w:type="dxa"/>
            <w:gridSpan w:val="6"/>
            <w:shd w:val="clear" w:color="auto" w:fill="D9D9D9" w:themeFill="background1" w:themeFillShade="D9"/>
          </w:tcPr>
          <w:p w14:paraId="5A05AB69" w14:textId="056E698C" w:rsidR="00433FBC" w:rsidRPr="0012020B" w:rsidRDefault="00674454" w:rsidP="005E2A63">
            <w:pPr>
              <w:spacing w:after="120"/>
              <w:rPr>
                <w:bCs/>
                <w:sz w:val="20"/>
                <w:szCs w:val="20"/>
              </w:rPr>
            </w:pPr>
            <w:r>
              <w:rPr>
                <w:b/>
                <w:sz w:val="20"/>
                <w:szCs w:val="20"/>
              </w:rPr>
              <w:t>E</w:t>
            </w:r>
            <w:r w:rsidR="002B2897">
              <w:rPr>
                <w:b/>
                <w:sz w:val="20"/>
                <w:szCs w:val="20"/>
              </w:rPr>
              <w:t xml:space="preserve">. </w:t>
            </w:r>
            <w:r w:rsidR="00433FBC" w:rsidRPr="0012020B">
              <w:rPr>
                <w:b/>
                <w:sz w:val="20"/>
                <w:szCs w:val="20"/>
              </w:rPr>
              <w:t xml:space="preserve">Audit and key performance indicators    </w:t>
            </w:r>
          </w:p>
        </w:tc>
      </w:tr>
      <w:tr w:rsidR="00900254" w:rsidRPr="0012020B" w14:paraId="197BE9B2" w14:textId="77777777" w:rsidTr="00323F62">
        <w:tc>
          <w:tcPr>
            <w:tcW w:w="5383" w:type="dxa"/>
          </w:tcPr>
          <w:p w14:paraId="1ACFA3DE" w14:textId="77777777" w:rsidR="00A56444" w:rsidRDefault="00900254" w:rsidP="00900254">
            <w:pPr>
              <w:spacing w:after="120"/>
              <w:rPr>
                <w:bCs/>
                <w:sz w:val="20"/>
                <w:szCs w:val="20"/>
              </w:rPr>
            </w:pPr>
            <w:r w:rsidRPr="0012020B">
              <w:rPr>
                <w:bCs/>
                <w:sz w:val="20"/>
                <w:szCs w:val="20"/>
              </w:rPr>
              <w:t>World Health Organization. Quality Assessment Guidebook: a guide to assessing health services for adolescent clients</w:t>
            </w:r>
          </w:p>
          <w:p w14:paraId="79EC8E4A" w14:textId="372D21E6" w:rsidR="00F9243C" w:rsidRDefault="002907DD" w:rsidP="00900254">
            <w:pPr>
              <w:spacing w:after="120"/>
              <w:rPr>
                <w:bCs/>
                <w:sz w:val="20"/>
                <w:szCs w:val="20"/>
              </w:rPr>
            </w:pPr>
            <w:hyperlink r:id="rId13" w:history="1">
              <w:r w:rsidR="00A56444" w:rsidRPr="00B268AE">
                <w:rPr>
                  <w:rStyle w:val="Hipervnculo"/>
                  <w:bCs/>
                  <w:sz w:val="20"/>
                  <w:szCs w:val="20"/>
                </w:rPr>
                <w:t>http://apps.who.int/iris/bitstream/handle/10665/44240/9789241598859_eng.pdf;jsessionid=6E8737D3B6B4AFDAC21599ED17E80E65?sequence=1</w:t>
              </w:r>
            </w:hyperlink>
            <w:r w:rsidR="00900254" w:rsidRPr="0012020B">
              <w:rPr>
                <w:bCs/>
                <w:sz w:val="20"/>
                <w:szCs w:val="20"/>
              </w:rPr>
              <w:t xml:space="preserve"> </w:t>
            </w:r>
          </w:p>
          <w:p w14:paraId="1846DBA1" w14:textId="6AD16EE7" w:rsidR="00900254" w:rsidRPr="0012020B" w:rsidRDefault="00900254" w:rsidP="00900254">
            <w:pPr>
              <w:spacing w:after="120"/>
              <w:rPr>
                <w:b/>
                <w:sz w:val="20"/>
                <w:szCs w:val="20"/>
              </w:rPr>
            </w:pPr>
            <w:r w:rsidRPr="0012020B">
              <w:rPr>
                <w:bCs/>
                <w:sz w:val="20"/>
                <w:szCs w:val="20"/>
              </w:rPr>
              <w:t>(English,</w:t>
            </w:r>
            <w:r w:rsidR="00F9243C">
              <w:rPr>
                <w:bCs/>
                <w:sz w:val="20"/>
                <w:szCs w:val="20"/>
              </w:rPr>
              <w:t xml:space="preserve"> </w:t>
            </w:r>
            <w:r w:rsidRPr="0012020B">
              <w:rPr>
                <w:bCs/>
                <w:sz w:val="20"/>
                <w:szCs w:val="20"/>
              </w:rPr>
              <w:t>2009)</w:t>
            </w:r>
          </w:p>
        </w:tc>
        <w:tc>
          <w:tcPr>
            <w:tcW w:w="1276" w:type="dxa"/>
          </w:tcPr>
          <w:p w14:paraId="71645E77" w14:textId="3F9BCEAE" w:rsidR="00900254" w:rsidRPr="0012020B" w:rsidRDefault="00900254" w:rsidP="00900254">
            <w:pPr>
              <w:tabs>
                <w:tab w:val="left" w:pos="-142"/>
              </w:tabs>
              <w:spacing w:after="120"/>
              <w:rPr>
                <w:bCs/>
                <w:sz w:val="20"/>
                <w:szCs w:val="20"/>
              </w:rPr>
            </w:pPr>
            <w:r w:rsidRPr="0012020B">
              <w:rPr>
                <w:bCs/>
                <w:sz w:val="20"/>
                <w:szCs w:val="20"/>
              </w:rPr>
              <w:t>Guideline</w:t>
            </w:r>
            <w:r w:rsidRPr="0012020B" w:rsidDel="00E159D4">
              <w:rPr>
                <w:rStyle w:val="Hipervnculo"/>
                <w:bCs/>
                <w:sz w:val="20"/>
                <w:szCs w:val="20"/>
              </w:rPr>
              <w:t xml:space="preserve"> </w:t>
            </w:r>
          </w:p>
        </w:tc>
        <w:tc>
          <w:tcPr>
            <w:tcW w:w="992" w:type="dxa"/>
          </w:tcPr>
          <w:p w14:paraId="3288F72A" w14:textId="5754B869" w:rsidR="00900254" w:rsidRPr="0012020B" w:rsidRDefault="00900254" w:rsidP="00900254">
            <w:pPr>
              <w:tabs>
                <w:tab w:val="left" w:pos="-142"/>
              </w:tabs>
              <w:spacing w:after="120"/>
              <w:rPr>
                <w:bCs/>
                <w:sz w:val="20"/>
                <w:szCs w:val="20"/>
              </w:rPr>
            </w:pPr>
            <w:r w:rsidRPr="0012020B">
              <w:rPr>
                <w:bCs/>
                <w:sz w:val="20"/>
                <w:szCs w:val="20"/>
              </w:rPr>
              <w:t>HCP</w:t>
            </w:r>
          </w:p>
        </w:tc>
        <w:tc>
          <w:tcPr>
            <w:tcW w:w="1134" w:type="dxa"/>
          </w:tcPr>
          <w:p w14:paraId="4B7ECA84" w14:textId="3DBA7EA2" w:rsidR="00900254" w:rsidRPr="0012020B" w:rsidRDefault="000B63D8" w:rsidP="00900254">
            <w:pPr>
              <w:tabs>
                <w:tab w:val="left" w:pos="-142"/>
              </w:tabs>
              <w:spacing w:after="120"/>
              <w:ind w:right="-166"/>
              <w:rPr>
                <w:b/>
                <w:color w:val="000000" w:themeColor="text1"/>
                <w:sz w:val="20"/>
                <w:szCs w:val="20"/>
              </w:rPr>
            </w:pPr>
            <w:r>
              <w:rPr>
                <w:bCs/>
                <w:sz w:val="20"/>
                <w:szCs w:val="20"/>
              </w:rPr>
              <w:t>**</w:t>
            </w:r>
          </w:p>
        </w:tc>
        <w:tc>
          <w:tcPr>
            <w:tcW w:w="1275" w:type="dxa"/>
          </w:tcPr>
          <w:p w14:paraId="5A2C1600" w14:textId="1E8FA3DD" w:rsidR="00900254" w:rsidRPr="0012020B" w:rsidRDefault="000B63D8" w:rsidP="00900254">
            <w:pPr>
              <w:tabs>
                <w:tab w:val="left" w:pos="-142"/>
              </w:tabs>
              <w:spacing w:after="120"/>
              <w:ind w:right="-5"/>
              <w:rPr>
                <w:b/>
                <w:sz w:val="20"/>
                <w:szCs w:val="20"/>
              </w:rPr>
            </w:pPr>
            <w:r>
              <w:rPr>
                <w:bCs/>
                <w:sz w:val="20"/>
                <w:szCs w:val="20"/>
              </w:rPr>
              <w:t>**</w:t>
            </w:r>
          </w:p>
        </w:tc>
        <w:tc>
          <w:tcPr>
            <w:tcW w:w="5107" w:type="dxa"/>
          </w:tcPr>
          <w:p w14:paraId="6854D4FD" w14:textId="5E29237A" w:rsidR="00900254" w:rsidRPr="00F766A6" w:rsidRDefault="00F766A6" w:rsidP="00F766A6">
            <w:pPr>
              <w:rPr>
                <w:bCs/>
                <w:sz w:val="20"/>
                <w:szCs w:val="20"/>
              </w:rPr>
            </w:pPr>
            <w:r w:rsidRPr="00F766A6">
              <w:rPr>
                <w:bCs/>
                <w:sz w:val="20"/>
                <w:szCs w:val="20"/>
              </w:rPr>
              <w:t xml:space="preserve">‘Intended to enable public health programme managers to assess the quality of health service provision to adolescents, and to take appropriate action (including problem solving and action planning) where the quality is found wanting’. Suitable for countries with and without agreed upon national quality standards. Includes expected characteristics of adolescent-friendly services (equitable, accessible, appropriate, acceptable and effective). Provides service assessment preparation information, scoring sheets and interview tools for multiple stakeholders (from healthcare provides to adolescent and community members). Includes a checklist to assess clinical competencies of health workers on a range of areas, e.g. sexual health. </w:t>
            </w:r>
          </w:p>
        </w:tc>
      </w:tr>
      <w:tr w:rsidR="00AC14ED" w:rsidRPr="0012020B" w14:paraId="17641BDE" w14:textId="77777777" w:rsidTr="00572E67">
        <w:tc>
          <w:tcPr>
            <w:tcW w:w="15167" w:type="dxa"/>
            <w:gridSpan w:val="6"/>
            <w:shd w:val="clear" w:color="auto" w:fill="D9D9D9" w:themeFill="background1" w:themeFillShade="D9"/>
          </w:tcPr>
          <w:p w14:paraId="6714789D" w14:textId="14E675D7" w:rsidR="00AC14ED" w:rsidRPr="0012020B" w:rsidRDefault="00674454" w:rsidP="00900254">
            <w:pPr>
              <w:spacing w:after="120"/>
              <w:rPr>
                <w:rStyle w:val="Hipervnculo"/>
                <w:color w:val="000000" w:themeColor="text1"/>
                <w:sz w:val="20"/>
                <w:szCs w:val="20"/>
                <w:u w:val="none"/>
              </w:rPr>
            </w:pPr>
            <w:r>
              <w:rPr>
                <w:b/>
                <w:bCs/>
                <w:sz w:val="20"/>
                <w:szCs w:val="20"/>
              </w:rPr>
              <w:t>F</w:t>
            </w:r>
            <w:r w:rsidR="002B2897">
              <w:rPr>
                <w:b/>
                <w:bCs/>
                <w:sz w:val="20"/>
                <w:szCs w:val="20"/>
              </w:rPr>
              <w:t xml:space="preserve">. </w:t>
            </w:r>
            <w:r w:rsidR="00AC14ED" w:rsidRPr="0012020B">
              <w:rPr>
                <w:b/>
                <w:bCs/>
                <w:sz w:val="20"/>
                <w:szCs w:val="20"/>
              </w:rPr>
              <w:t xml:space="preserve">Resources to help with psychological impact of asthma and allergy   </w:t>
            </w:r>
          </w:p>
        </w:tc>
      </w:tr>
      <w:tr w:rsidR="007C2573" w:rsidRPr="0012020B" w14:paraId="4B3468A0" w14:textId="77777777" w:rsidTr="00323F62">
        <w:tc>
          <w:tcPr>
            <w:tcW w:w="5383" w:type="dxa"/>
          </w:tcPr>
          <w:p w14:paraId="4045ED3B" w14:textId="43094B08" w:rsidR="00AC14ED" w:rsidRPr="00AC14ED" w:rsidRDefault="00AC14ED" w:rsidP="007C2573">
            <w:pPr>
              <w:spacing w:after="120"/>
              <w:rPr>
                <w:sz w:val="20"/>
                <w:szCs w:val="20"/>
              </w:rPr>
            </w:pPr>
            <w:proofErr w:type="spellStart"/>
            <w:r w:rsidRPr="00AC14ED">
              <w:rPr>
                <w:sz w:val="20"/>
                <w:szCs w:val="20"/>
              </w:rPr>
              <w:lastRenderedPageBreak/>
              <w:t>Getselfhelp</w:t>
            </w:r>
            <w:proofErr w:type="spellEnd"/>
            <w:r w:rsidRPr="00AC14ED">
              <w:rPr>
                <w:sz w:val="20"/>
                <w:szCs w:val="20"/>
              </w:rPr>
              <w:t xml:space="preserve"> (UK), </w:t>
            </w:r>
            <w:r w:rsidR="00841288">
              <w:rPr>
                <w:sz w:val="20"/>
                <w:szCs w:val="20"/>
              </w:rPr>
              <w:t>Cognitive behavioural therapy (</w:t>
            </w:r>
            <w:r w:rsidRPr="00AC14ED">
              <w:rPr>
                <w:sz w:val="20"/>
                <w:szCs w:val="20"/>
              </w:rPr>
              <w:t>CBT</w:t>
            </w:r>
            <w:r w:rsidR="00841288">
              <w:rPr>
                <w:sz w:val="20"/>
                <w:szCs w:val="20"/>
              </w:rPr>
              <w:t>)</w:t>
            </w:r>
            <w:r w:rsidRPr="00AC14ED">
              <w:rPr>
                <w:sz w:val="20"/>
                <w:szCs w:val="20"/>
              </w:rPr>
              <w:t xml:space="preserve"> resources</w:t>
            </w:r>
          </w:p>
          <w:p w14:paraId="5486C9B3" w14:textId="11AD4BE9" w:rsidR="007C2573" w:rsidRPr="00AC14ED" w:rsidRDefault="007C2573" w:rsidP="007C2573">
            <w:pPr>
              <w:spacing w:after="120"/>
              <w:rPr>
                <w:sz w:val="20"/>
                <w:szCs w:val="20"/>
              </w:rPr>
            </w:pPr>
            <w:r w:rsidRPr="00AC14ED">
              <w:rPr>
                <w:sz w:val="20"/>
                <w:szCs w:val="20"/>
              </w:rPr>
              <w:t>Getselfhelp.co.uk</w:t>
            </w:r>
          </w:p>
          <w:p w14:paraId="5C892ADE" w14:textId="0E53C376" w:rsidR="00AC14ED" w:rsidRPr="00AC14ED" w:rsidRDefault="00AC14ED" w:rsidP="007C2573">
            <w:pPr>
              <w:spacing w:after="120"/>
              <w:rPr>
                <w:sz w:val="20"/>
                <w:szCs w:val="20"/>
              </w:rPr>
            </w:pPr>
            <w:r w:rsidRPr="00AC14ED">
              <w:rPr>
                <w:sz w:val="20"/>
                <w:szCs w:val="20"/>
              </w:rPr>
              <w:t>(English, UK. Regularly updated)</w:t>
            </w:r>
          </w:p>
        </w:tc>
        <w:tc>
          <w:tcPr>
            <w:tcW w:w="1276" w:type="dxa"/>
          </w:tcPr>
          <w:p w14:paraId="153E7CE4" w14:textId="42EB8887" w:rsidR="007C2573" w:rsidRPr="0012020B" w:rsidRDefault="007C2573" w:rsidP="007C2573">
            <w:pPr>
              <w:tabs>
                <w:tab w:val="left" w:pos="-142"/>
              </w:tabs>
              <w:spacing w:after="120"/>
              <w:rPr>
                <w:bCs/>
                <w:sz w:val="20"/>
                <w:szCs w:val="20"/>
              </w:rPr>
            </w:pPr>
            <w:r w:rsidRPr="0012020B">
              <w:rPr>
                <w:sz w:val="20"/>
                <w:szCs w:val="20"/>
                <w:shd w:val="clear" w:color="auto" w:fill="FFFFFF"/>
              </w:rPr>
              <w:t>Online CBT self-help and therapy resources</w:t>
            </w:r>
          </w:p>
        </w:tc>
        <w:tc>
          <w:tcPr>
            <w:tcW w:w="992" w:type="dxa"/>
          </w:tcPr>
          <w:p w14:paraId="1949F313" w14:textId="55229E3B" w:rsidR="007C2573" w:rsidRPr="000B63D8" w:rsidRDefault="007C2573" w:rsidP="000B63D8">
            <w:pPr>
              <w:rPr>
                <w:sz w:val="20"/>
                <w:szCs w:val="20"/>
              </w:rPr>
            </w:pPr>
            <w:r w:rsidRPr="0012020B">
              <w:rPr>
                <w:sz w:val="20"/>
                <w:szCs w:val="20"/>
              </w:rPr>
              <w:t>HCP</w:t>
            </w:r>
            <w:r w:rsidR="000B63D8">
              <w:rPr>
                <w:sz w:val="20"/>
                <w:szCs w:val="20"/>
              </w:rPr>
              <w:t xml:space="preserve">, </w:t>
            </w:r>
            <w:r w:rsidRPr="0012020B">
              <w:rPr>
                <w:sz w:val="20"/>
                <w:szCs w:val="20"/>
              </w:rPr>
              <w:t xml:space="preserve"> parents</w:t>
            </w:r>
          </w:p>
        </w:tc>
        <w:tc>
          <w:tcPr>
            <w:tcW w:w="1134" w:type="dxa"/>
          </w:tcPr>
          <w:p w14:paraId="44FED4E0" w14:textId="0FE67D95" w:rsidR="007C2573" w:rsidRPr="0012020B" w:rsidRDefault="007C2573" w:rsidP="007C2573">
            <w:pPr>
              <w:tabs>
                <w:tab w:val="left" w:pos="-142"/>
              </w:tabs>
              <w:spacing w:after="120"/>
              <w:ind w:right="-166"/>
              <w:rPr>
                <w:bCs/>
                <w:sz w:val="20"/>
                <w:szCs w:val="20"/>
                <w:highlight w:val="yellow"/>
              </w:rPr>
            </w:pPr>
            <w:r w:rsidRPr="0012020B">
              <w:rPr>
                <w:sz w:val="20"/>
                <w:szCs w:val="20"/>
              </w:rPr>
              <w:t>*** CBT as a therapy has a good evidence base</w:t>
            </w:r>
          </w:p>
        </w:tc>
        <w:tc>
          <w:tcPr>
            <w:tcW w:w="1275" w:type="dxa"/>
          </w:tcPr>
          <w:p w14:paraId="7F397F52" w14:textId="134EE3A9" w:rsidR="007C2573" w:rsidRPr="000B63D8" w:rsidRDefault="000B63D8" w:rsidP="007C2573">
            <w:pPr>
              <w:tabs>
                <w:tab w:val="left" w:pos="-142"/>
              </w:tabs>
              <w:spacing w:after="120"/>
              <w:ind w:right="-5"/>
              <w:rPr>
                <w:bCs/>
                <w:sz w:val="20"/>
                <w:szCs w:val="20"/>
              </w:rPr>
            </w:pPr>
            <w:r w:rsidRPr="000B63D8">
              <w:rPr>
                <w:bCs/>
                <w:sz w:val="20"/>
                <w:szCs w:val="20"/>
              </w:rPr>
              <w:t>**</w:t>
            </w:r>
          </w:p>
        </w:tc>
        <w:tc>
          <w:tcPr>
            <w:tcW w:w="5107" w:type="dxa"/>
          </w:tcPr>
          <w:p w14:paraId="186C6631" w14:textId="77777777" w:rsidR="007C2573" w:rsidRPr="0012020B" w:rsidRDefault="007C2573" w:rsidP="007C2573">
            <w:pPr>
              <w:rPr>
                <w:sz w:val="20"/>
                <w:szCs w:val="20"/>
              </w:rPr>
            </w:pPr>
            <w:r w:rsidRPr="0012020B">
              <w:rPr>
                <w:sz w:val="20"/>
                <w:szCs w:val="20"/>
                <w:shd w:val="clear" w:color="auto" w:fill="FFFFFF"/>
              </w:rPr>
              <w:t>CBT self-help and therapy resources, including worksheets and information sheets and self-help mp3s</w:t>
            </w:r>
          </w:p>
          <w:p w14:paraId="5BD666D9" w14:textId="77777777" w:rsidR="007C2573" w:rsidRPr="0012020B" w:rsidRDefault="007C2573" w:rsidP="007C2573">
            <w:pPr>
              <w:spacing w:after="120"/>
              <w:rPr>
                <w:rStyle w:val="Hipervnculo"/>
                <w:color w:val="000000" w:themeColor="text1"/>
                <w:sz w:val="20"/>
                <w:szCs w:val="20"/>
                <w:u w:val="none"/>
              </w:rPr>
            </w:pPr>
          </w:p>
        </w:tc>
      </w:tr>
      <w:tr w:rsidR="007C2573" w:rsidRPr="0012020B" w14:paraId="70263317" w14:textId="77777777" w:rsidTr="007C2573">
        <w:tc>
          <w:tcPr>
            <w:tcW w:w="5383" w:type="dxa"/>
          </w:tcPr>
          <w:p w14:paraId="4FC164D5" w14:textId="77777777" w:rsidR="00753B1D" w:rsidRDefault="00753B1D" w:rsidP="007C2573">
            <w:pPr>
              <w:ind w:right="1025"/>
              <w:rPr>
                <w:sz w:val="20"/>
                <w:szCs w:val="20"/>
              </w:rPr>
            </w:pPr>
            <w:r>
              <w:rPr>
                <w:sz w:val="20"/>
                <w:szCs w:val="20"/>
              </w:rPr>
              <w:t xml:space="preserve">Career in CBT, BABPC </w:t>
            </w:r>
          </w:p>
          <w:p w14:paraId="0EBE5B77" w14:textId="3AF4788C" w:rsidR="00753B1D" w:rsidRDefault="00753B1D" w:rsidP="007C2573">
            <w:pPr>
              <w:ind w:right="1025"/>
              <w:rPr>
                <w:sz w:val="20"/>
                <w:szCs w:val="20"/>
              </w:rPr>
            </w:pPr>
            <w:r>
              <w:rPr>
                <w:sz w:val="20"/>
                <w:szCs w:val="20"/>
              </w:rPr>
              <w:t xml:space="preserve"> </w:t>
            </w:r>
          </w:p>
          <w:p w14:paraId="4F0BC5BA" w14:textId="71876C62" w:rsidR="00AC14ED" w:rsidRDefault="002907DD" w:rsidP="00063AEA">
            <w:pPr>
              <w:ind w:right="1025"/>
              <w:rPr>
                <w:rStyle w:val="Hipervnculo"/>
                <w:sz w:val="20"/>
                <w:szCs w:val="20"/>
              </w:rPr>
            </w:pPr>
            <w:hyperlink r:id="rId14" w:history="1">
              <w:r w:rsidR="00063AEA" w:rsidRPr="00B268AE">
                <w:rPr>
                  <w:rStyle w:val="Hipervnculo"/>
                  <w:sz w:val="20"/>
                  <w:szCs w:val="20"/>
                </w:rPr>
                <w:t>https://babcp.com/Careers/How-to-Choose-a-CBT-Training-Course</w:t>
              </w:r>
            </w:hyperlink>
          </w:p>
          <w:p w14:paraId="44D47866" w14:textId="77777777" w:rsidR="00063AEA" w:rsidRPr="00063AEA" w:rsidRDefault="00063AEA" w:rsidP="00063AEA">
            <w:pPr>
              <w:ind w:right="1025"/>
              <w:rPr>
                <w:color w:val="0000FF" w:themeColor="hyperlink"/>
                <w:sz w:val="20"/>
                <w:szCs w:val="20"/>
                <w:u w:val="single"/>
              </w:rPr>
            </w:pPr>
          </w:p>
          <w:p w14:paraId="3F77B1AB" w14:textId="78401FAA" w:rsidR="00AC14ED" w:rsidRPr="0012020B" w:rsidRDefault="00AC14ED" w:rsidP="007C2573">
            <w:pPr>
              <w:spacing w:after="120"/>
              <w:rPr>
                <w:bCs/>
                <w:sz w:val="20"/>
                <w:szCs w:val="20"/>
              </w:rPr>
            </w:pPr>
            <w:r w:rsidRPr="00AC14ED">
              <w:rPr>
                <w:sz w:val="20"/>
                <w:szCs w:val="20"/>
              </w:rPr>
              <w:t>(English, UK. Regularly updated)</w:t>
            </w:r>
          </w:p>
        </w:tc>
        <w:tc>
          <w:tcPr>
            <w:tcW w:w="1276" w:type="dxa"/>
          </w:tcPr>
          <w:p w14:paraId="6DE7C383" w14:textId="3C84E6C5" w:rsidR="007C2573" w:rsidRPr="0012020B" w:rsidRDefault="007C2573" w:rsidP="007C2573">
            <w:pPr>
              <w:tabs>
                <w:tab w:val="left" w:pos="-142"/>
              </w:tabs>
              <w:spacing w:after="120"/>
              <w:rPr>
                <w:bCs/>
                <w:sz w:val="20"/>
                <w:szCs w:val="20"/>
              </w:rPr>
            </w:pPr>
            <w:r w:rsidRPr="0012020B">
              <w:rPr>
                <w:sz w:val="20"/>
                <w:szCs w:val="20"/>
              </w:rPr>
              <w:t xml:space="preserve">Information on formal CBT training </w:t>
            </w:r>
          </w:p>
        </w:tc>
        <w:tc>
          <w:tcPr>
            <w:tcW w:w="992" w:type="dxa"/>
          </w:tcPr>
          <w:p w14:paraId="6F4462FC" w14:textId="2C1D2463" w:rsidR="007C2573" w:rsidRPr="0012020B" w:rsidRDefault="007C2573" w:rsidP="007C2573">
            <w:pPr>
              <w:tabs>
                <w:tab w:val="left" w:pos="-142"/>
              </w:tabs>
              <w:spacing w:after="120"/>
              <w:rPr>
                <w:bCs/>
                <w:sz w:val="20"/>
                <w:szCs w:val="20"/>
              </w:rPr>
            </w:pPr>
            <w:r w:rsidRPr="0012020B">
              <w:rPr>
                <w:sz w:val="20"/>
                <w:szCs w:val="20"/>
              </w:rPr>
              <w:t>HCP</w:t>
            </w:r>
          </w:p>
        </w:tc>
        <w:tc>
          <w:tcPr>
            <w:tcW w:w="1134" w:type="dxa"/>
          </w:tcPr>
          <w:p w14:paraId="2D965B0E" w14:textId="01B5A9F4" w:rsidR="007C2573" w:rsidRPr="0012020B" w:rsidRDefault="007C2573" w:rsidP="007C2573">
            <w:pPr>
              <w:tabs>
                <w:tab w:val="left" w:pos="-142"/>
              </w:tabs>
              <w:spacing w:after="120"/>
              <w:ind w:right="-166"/>
              <w:rPr>
                <w:bCs/>
                <w:sz w:val="20"/>
                <w:szCs w:val="20"/>
                <w:highlight w:val="yellow"/>
              </w:rPr>
            </w:pPr>
            <w:r w:rsidRPr="0012020B">
              <w:rPr>
                <w:sz w:val="20"/>
                <w:szCs w:val="20"/>
              </w:rPr>
              <w:t>*** CBT as a therapy has a good evidence base</w:t>
            </w:r>
          </w:p>
        </w:tc>
        <w:tc>
          <w:tcPr>
            <w:tcW w:w="1275" w:type="dxa"/>
          </w:tcPr>
          <w:p w14:paraId="7C2FE526" w14:textId="6485B659" w:rsidR="007C2573" w:rsidRPr="000B63D8" w:rsidRDefault="000B63D8" w:rsidP="007C2573">
            <w:pPr>
              <w:tabs>
                <w:tab w:val="left" w:pos="-142"/>
              </w:tabs>
              <w:spacing w:after="120"/>
              <w:ind w:right="-5"/>
              <w:rPr>
                <w:bCs/>
                <w:sz w:val="20"/>
                <w:szCs w:val="20"/>
              </w:rPr>
            </w:pPr>
            <w:r w:rsidRPr="000B63D8">
              <w:rPr>
                <w:bCs/>
                <w:sz w:val="20"/>
                <w:szCs w:val="20"/>
              </w:rPr>
              <w:t>**</w:t>
            </w:r>
          </w:p>
        </w:tc>
        <w:tc>
          <w:tcPr>
            <w:tcW w:w="5107" w:type="dxa"/>
          </w:tcPr>
          <w:p w14:paraId="5476E46E" w14:textId="3145B482" w:rsidR="007C2573" w:rsidRPr="0012020B" w:rsidRDefault="007C2573" w:rsidP="007C2573">
            <w:pPr>
              <w:spacing w:after="120"/>
              <w:rPr>
                <w:rStyle w:val="Hipervnculo"/>
                <w:color w:val="000000" w:themeColor="text1"/>
                <w:sz w:val="20"/>
                <w:szCs w:val="20"/>
                <w:u w:val="none"/>
              </w:rPr>
            </w:pPr>
            <w:r w:rsidRPr="0012020B">
              <w:rPr>
                <w:sz w:val="20"/>
                <w:szCs w:val="20"/>
              </w:rPr>
              <w:t>BABCP is the UK professional body for CBT and has a list of accredited training courses offered in the UK</w:t>
            </w:r>
          </w:p>
        </w:tc>
      </w:tr>
      <w:tr w:rsidR="002D1817" w:rsidRPr="0012020B" w14:paraId="2E3C64A0" w14:textId="77777777" w:rsidTr="00C1643A">
        <w:tc>
          <w:tcPr>
            <w:tcW w:w="5383" w:type="dxa"/>
            <w:tcBorders>
              <w:bottom w:val="single" w:sz="4" w:space="0" w:color="auto"/>
            </w:tcBorders>
          </w:tcPr>
          <w:p w14:paraId="0379A7C1" w14:textId="77777777" w:rsidR="002D1817" w:rsidRDefault="002D1817" w:rsidP="002D1817">
            <w:pPr>
              <w:spacing w:after="120"/>
              <w:rPr>
                <w:sz w:val="20"/>
                <w:szCs w:val="20"/>
              </w:rPr>
            </w:pPr>
            <w:r>
              <w:rPr>
                <w:sz w:val="20"/>
                <w:szCs w:val="20"/>
              </w:rPr>
              <w:t xml:space="preserve">Training in Motivational Interviewing (MI). </w:t>
            </w:r>
            <w:r w:rsidRPr="006956BF">
              <w:rPr>
                <w:sz w:val="20"/>
                <w:szCs w:val="20"/>
              </w:rPr>
              <w:t>Royal College of Psychiatrists</w:t>
            </w:r>
            <w:r>
              <w:rPr>
                <w:sz w:val="20"/>
                <w:szCs w:val="20"/>
              </w:rPr>
              <w:t xml:space="preserve">. </w:t>
            </w:r>
          </w:p>
          <w:p w14:paraId="6D254737" w14:textId="77777777" w:rsidR="002D1817" w:rsidRDefault="002907DD" w:rsidP="002D1817">
            <w:pPr>
              <w:spacing w:after="120"/>
              <w:rPr>
                <w:sz w:val="20"/>
                <w:szCs w:val="20"/>
              </w:rPr>
            </w:pPr>
            <w:hyperlink r:id="rId15" w:history="1">
              <w:r w:rsidR="002D1817" w:rsidRPr="00B268AE">
                <w:rPr>
                  <w:rStyle w:val="Hipervnculo"/>
                  <w:sz w:val="20"/>
                  <w:szCs w:val="20"/>
                </w:rPr>
                <w:t>https://elearning.rcpsych.ac.uk/learningmodules/introductiontomotivational.aspx</w:t>
              </w:r>
            </w:hyperlink>
          </w:p>
          <w:p w14:paraId="55CBDA01" w14:textId="4A29FA59" w:rsidR="002D1817" w:rsidRPr="0012020B" w:rsidRDefault="002D1817" w:rsidP="002D1817">
            <w:pPr>
              <w:spacing w:after="120"/>
              <w:rPr>
                <w:bCs/>
                <w:sz w:val="20"/>
                <w:szCs w:val="20"/>
              </w:rPr>
            </w:pPr>
            <w:r>
              <w:rPr>
                <w:sz w:val="20"/>
                <w:szCs w:val="20"/>
              </w:rPr>
              <w:t>(English, UK, regularly updated)</w:t>
            </w:r>
          </w:p>
        </w:tc>
        <w:tc>
          <w:tcPr>
            <w:tcW w:w="1276" w:type="dxa"/>
            <w:tcBorders>
              <w:bottom w:val="single" w:sz="4" w:space="0" w:color="auto"/>
            </w:tcBorders>
          </w:tcPr>
          <w:p w14:paraId="08773DE5" w14:textId="143B6F4C" w:rsidR="002D1817" w:rsidRPr="0012020B" w:rsidRDefault="002D1817" w:rsidP="002D1817">
            <w:pPr>
              <w:tabs>
                <w:tab w:val="left" w:pos="-142"/>
              </w:tabs>
              <w:spacing w:after="120"/>
              <w:rPr>
                <w:bCs/>
                <w:sz w:val="20"/>
                <w:szCs w:val="20"/>
              </w:rPr>
            </w:pPr>
            <w:r w:rsidRPr="006956BF">
              <w:rPr>
                <w:sz w:val="20"/>
                <w:szCs w:val="20"/>
              </w:rPr>
              <w:t>Website for Royal College of Psychiatrists</w:t>
            </w:r>
          </w:p>
        </w:tc>
        <w:tc>
          <w:tcPr>
            <w:tcW w:w="992" w:type="dxa"/>
            <w:tcBorders>
              <w:bottom w:val="single" w:sz="4" w:space="0" w:color="auto"/>
            </w:tcBorders>
          </w:tcPr>
          <w:p w14:paraId="618E3263" w14:textId="1E9D7437" w:rsidR="002D1817" w:rsidRPr="0012020B" w:rsidRDefault="002D1817" w:rsidP="002D1817">
            <w:pPr>
              <w:tabs>
                <w:tab w:val="left" w:pos="-142"/>
              </w:tabs>
              <w:spacing w:after="120"/>
              <w:rPr>
                <w:bCs/>
                <w:sz w:val="20"/>
                <w:szCs w:val="20"/>
              </w:rPr>
            </w:pPr>
            <w:r w:rsidRPr="006956BF">
              <w:rPr>
                <w:sz w:val="20"/>
                <w:szCs w:val="20"/>
              </w:rPr>
              <w:t>HCPs</w:t>
            </w:r>
          </w:p>
        </w:tc>
        <w:tc>
          <w:tcPr>
            <w:tcW w:w="1134" w:type="dxa"/>
            <w:tcBorders>
              <w:bottom w:val="single" w:sz="4" w:space="0" w:color="auto"/>
            </w:tcBorders>
          </w:tcPr>
          <w:p w14:paraId="272FE2A6" w14:textId="6128C228" w:rsidR="002D1817" w:rsidRPr="0012020B" w:rsidRDefault="002D1817" w:rsidP="002D1817">
            <w:pPr>
              <w:tabs>
                <w:tab w:val="left" w:pos="-142"/>
              </w:tabs>
              <w:spacing w:after="120"/>
              <w:ind w:right="-166"/>
              <w:rPr>
                <w:bCs/>
                <w:sz w:val="20"/>
                <w:szCs w:val="20"/>
                <w:highlight w:val="yellow"/>
              </w:rPr>
            </w:pPr>
            <w:r w:rsidRPr="006956BF">
              <w:rPr>
                <w:sz w:val="20"/>
                <w:szCs w:val="20"/>
              </w:rPr>
              <w:t>*** MI as a therapy has a good evidence base</w:t>
            </w:r>
          </w:p>
        </w:tc>
        <w:tc>
          <w:tcPr>
            <w:tcW w:w="1275" w:type="dxa"/>
            <w:tcBorders>
              <w:bottom w:val="single" w:sz="4" w:space="0" w:color="auto"/>
            </w:tcBorders>
          </w:tcPr>
          <w:p w14:paraId="7316B63F" w14:textId="77777777" w:rsidR="002D1817" w:rsidRPr="0012020B" w:rsidRDefault="002D1817" w:rsidP="002D1817">
            <w:pPr>
              <w:tabs>
                <w:tab w:val="left" w:pos="-142"/>
              </w:tabs>
              <w:spacing w:after="120"/>
              <w:ind w:right="-5"/>
              <w:rPr>
                <w:bCs/>
                <w:sz w:val="20"/>
                <w:szCs w:val="20"/>
                <w:highlight w:val="yellow"/>
              </w:rPr>
            </w:pPr>
          </w:p>
        </w:tc>
        <w:tc>
          <w:tcPr>
            <w:tcW w:w="5107" w:type="dxa"/>
            <w:tcBorders>
              <w:bottom w:val="single" w:sz="4" w:space="0" w:color="auto"/>
            </w:tcBorders>
          </w:tcPr>
          <w:p w14:paraId="495A74B7" w14:textId="5FC723EF" w:rsidR="002D1817" w:rsidRPr="0012020B" w:rsidRDefault="002D1817" w:rsidP="002D1817">
            <w:pPr>
              <w:spacing w:after="120"/>
              <w:rPr>
                <w:rStyle w:val="Hipervnculo"/>
                <w:color w:val="000000" w:themeColor="text1"/>
                <w:sz w:val="20"/>
                <w:szCs w:val="20"/>
                <w:u w:val="none"/>
              </w:rPr>
            </w:pPr>
            <w:r w:rsidRPr="006956BF">
              <w:rPr>
                <w:sz w:val="20"/>
                <w:szCs w:val="20"/>
              </w:rPr>
              <w:t>Free training in MI techniques</w:t>
            </w:r>
          </w:p>
        </w:tc>
      </w:tr>
    </w:tbl>
    <w:p w14:paraId="3CE26848" w14:textId="05E281F1" w:rsidR="009A344B" w:rsidRPr="007C2573" w:rsidRDefault="009A344B" w:rsidP="009A344B">
      <w:pPr>
        <w:rPr>
          <w:rFonts w:cstheme="minorHAnsi"/>
          <w:b/>
          <w:szCs w:val="16"/>
        </w:rPr>
      </w:pPr>
    </w:p>
    <w:p w14:paraId="00379B00" w14:textId="77777777" w:rsidR="002B2897" w:rsidRPr="002B2897" w:rsidRDefault="002B2897" w:rsidP="002B2897">
      <w:pPr>
        <w:ind w:left="-108" w:right="-106"/>
        <w:rPr>
          <w:rFonts w:cstheme="minorHAnsi"/>
          <w:sz w:val="20"/>
          <w:szCs w:val="20"/>
        </w:rPr>
      </w:pPr>
    </w:p>
    <w:sectPr w:rsidR="002B2897" w:rsidRPr="002B2897" w:rsidSect="008C36F8">
      <w:footerReference w:type="default" r:id="rId16"/>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249AF" w14:textId="77777777" w:rsidR="002907DD" w:rsidRDefault="002907DD">
      <w:r>
        <w:separator/>
      </w:r>
    </w:p>
  </w:endnote>
  <w:endnote w:type="continuationSeparator" w:id="0">
    <w:p w14:paraId="70FD5E44" w14:textId="77777777" w:rsidR="002907DD" w:rsidRDefault="00290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0E87F" w14:textId="77777777" w:rsidR="00BA2FBB" w:rsidRDefault="00BA2FBB">
    <w:pPr>
      <w:pStyle w:val="Textoindependiente"/>
      <w:kinsoku w:val="0"/>
      <w:overflowPunct w:val="0"/>
      <w:spacing w:line="14" w:lineRule="auto"/>
      <w:rPr>
        <w:rFonts w:ascii="Times New Roman" w:hAnsi="Times New Roman" w:cs="Times New Roman"/>
        <w:sz w:val="20"/>
        <w:szCs w:val="20"/>
      </w:rPr>
    </w:pPr>
    <w:r>
      <w:rPr>
        <w:noProof/>
        <w:lang w:val="it-IT" w:eastAsia="it-IT"/>
      </w:rPr>
      <mc:AlternateContent>
        <mc:Choice Requires="wps">
          <w:drawing>
            <wp:anchor distT="0" distB="0" distL="114300" distR="114300" simplePos="0" relativeHeight="251659264" behindDoc="1" locked="0" layoutInCell="0" allowOverlap="1" wp14:anchorId="58952D6F" wp14:editId="6DFCE93E">
              <wp:simplePos x="0" y="0"/>
              <wp:positionH relativeFrom="page">
                <wp:posOffset>4432300</wp:posOffset>
              </wp:positionH>
              <wp:positionV relativeFrom="page">
                <wp:posOffset>7217410</wp:posOffset>
              </wp:positionV>
              <wp:extent cx="189230" cy="139065"/>
              <wp:effectExtent l="3175" t="0" r="0" b="0"/>
              <wp:wrapNone/>
              <wp:docPr id="281" name="Tekstvak 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D0BA9" w14:textId="74FB5856" w:rsidR="00BA2FBB" w:rsidRDefault="00BA2FBB">
                          <w:pPr>
                            <w:pStyle w:val="Textoindependiente"/>
                            <w:kinsoku w:val="0"/>
                            <w:overflowPunct w:val="0"/>
                            <w:spacing w:before="14"/>
                            <w:ind w:left="60"/>
                            <w:rPr>
                              <w:b/>
                              <w:bCs/>
                              <w:color w:val="4F81BD"/>
                              <w:sz w:val="16"/>
                              <w:szCs w:val="16"/>
                            </w:rPr>
                          </w:pPr>
                          <w:r>
                            <w:rPr>
                              <w:b/>
                              <w:bCs/>
                              <w:color w:val="4F81BD"/>
                              <w:sz w:val="16"/>
                              <w:szCs w:val="16"/>
                            </w:rPr>
                            <w:fldChar w:fldCharType="begin"/>
                          </w:r>
                          <w:r>
                            <w:rPr>
                              <w:b/>
                              <w:bCs/>
                              <w:color w:val="4F81BD"/>
                              <w:sz w:val="16"/>
                              <w:szCs w:val="16"/>
                            </w:rPr>
                            <w:instrText xml:space="preserve"> PAGE </w:instrText>
                          </w:r>
                          <w:r>
                            <w:rPr>
                              <w:b/>
                              <w:bCs/>
                              <w:color w:val="4F81BD"/>
                              <w:sz w:val="16"/>
                              <w:szCs w:val="16"/>
                            </w:rPr>
                            <w:fldChar w:fldCharType="separate"/>
                          </w:r>
                          <w:r w:rsidR="00DF16CE">
                            <w:rPr>
                              <w:b/>
                              <w:bCs/>
                              <w:noProof/>
                              <w:color w:val="4F81BD"/>
                              <w:sz w:val="16"/>
                              <w:szCs w:val="16"/>
                            </w:rPr>
                            <w:t>30</w:t>
                          </w:r>
                          <w:r>
                            <w:rPr>
                              <w:b/>
                              <w:bCs/>
                              <w:color w:val="4F81BD"/>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52D6F" id="_x0000_t202" coordsize="21600,21600" o:spt="202" path="m,l,21600r21600,l21600,xe">
              <v:stroke joinstyle="miter"/>
              <v:path gradientshapeok="t" o:connecttype="rect"/>
            </v:shapetype>
            <v:shape id="Tekstvak 281" o:spid="_x0000_s1026" type="#_x0000_t202" style="position:absolute;margin-left:349pt;margin-top:568.3pt;width:14.9pt;height:10.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" o:allowincell="f" filled="f" stroked="f">
              <v:textbox inset="0,0,0,0">
                <w:txbxContent>
                  <w:p w14:paraId="35FD0BA9" w14:textId="74FB5856" w:rsidR="00BA2FBB" w:rsidRDefault="00BA2FBB">
                    <w:pPr>
                      <w:pStyle w:val="Textoindependiente"/>
                      <w:kinsoku w:val="0"/>
                      <w:overflowPunct w:val="0"/>
                      <w:spacing w:before="14"/>
                      <w:ind w:left="60"/>
                      <w:rPr>
                        <w:b/>
                        <w:bCs/>
                        <w:color w:val="4F81BD"/>
                        <w:sz w:val="16"/>
                        <w:szCs w:val="16"/>
                      </w:rPr>
                    </w:pPr>
                    <w:r>
                      <w:rPr>
                        <w:b/>
                        <w:bCs/>
                        <w:color w:val="4F81BD"/>
                        <w:sz w:val="16"/>
                        <w:szCs w:val="16"/>
                      </w:rPr>
                      <w:fldChar w:fldCharType="begin"/>
                    </w:r>
                    <w:r>
                      <w:rPr>
                        <w:b/>
                        <w:bCs/>
                        <w:color w:val="4F81BD"/>
                        <w:sz w:val="16"/>
                        <w:szCs w:val="16"/>
                      </w:rPr>
                      <w:instrText xml:space="preserve"> PAGE </w:instrText>
                    </w:r>
                    <w:r>
                      <w:rPr>
                        <w:b/>
                        <w:bCs/>
                        <w:color w:val="4F81BD"/>
                        <w:sz w:val="16"/>
                        <w:szCs w:val="16"/>
                      </w:rPr>
                      <w:fldChar w:fldCharType="separate"/>
                    </w:r>
                    <w:r w:rsidR="00DF16CE">
                      <w:rPr>
                        <w:b/>
                        <w:bCs/>
                        <w:noProof/>
                        <w:color w:val="4F81BD"/>
                        <w:sz w:val="16"/>
                        <w:szCs w:val="16"/>
                      </w:rPr>
                      <w:t>30</w:t>
                    </w:r>
                    <w:r>
                      <w:rPr>
                        <w:b/>
                        <w:bCs/>
                        <w:color w:val="4F81BD"/>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C45DD" w14:textId="77777777" w:rsidR="002907DD" w:rsidRDefault="002907DD">
      <w:r>
        <w:separator/>
      </w:r>
    </w:p>
  </w:footnote>
  <w:footnote w:type="continuationSeparator" w:id="0">
    <w:p w14:paraId="4E36E363" w14:textId="77777777" w:rsidR="002907DD" w:rsidRDefault="002907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numFmt w:val="bullet"/>
      <w:lvlText w:val=""/>
      <w:lvlJc w:val="left"/>
      <w:pPr>
        <w:ind w:left="1362" w:hanging="360"/>
      </w:pPr>
      <w:rPr>
        <w:rFonts w:ascii="Symbol" w:hAnsi="Symbol" w:cs="Symbol"/>
        <w:b w:val="0"/>
        <w:bCs w:val="0"/>
        <w:color w:val="00B0F0"/>
        <w:w w:val="100"/>
        <w:sz w:val="24"/>
        <w:szCs w:val="24"/>
      </w:rPr>
    </w:lvl>
    <w:lvl w:ilvl="1">
      <w:numFmt w:val="bullet"/>
      <w:lvlText w:val="•"/>
      <w:lvlJc w:val="left"/>
      <w:pPr>
        <w:ind w:left="2021" w:hanging="360"/>
      </w:pPr>
    </w:lvl>
    <w:lvl w:ilvl="2">
      <w:numFmt w:val="bullet"/>
      <w:lvlText w:val="•"/>
      <w:lvlJc w:val="left"/>
      <w:pPr>
        <w:ind w:left="2683" w:hanging="360"/>
      </w:pPr>
    </w:lvl>
    <w:lvl w:ilvl="3">
      <w:numFmt w:val="bullet"/>
      <w:lvlText w:val="•"/>
      <w:lvlJc w:val="left"/>
      <w:pPr>
        <w:ind w:left="3345" w:hanging="360"/>
      </w:pPr>
    </w:lvl>
    <w:lvl w:ilvl="4">
      <w:numFmt w:val="bullet"/>
      <w:lvlText w:val="•"/>
      <w:lvlJc w:val="left"/>
      <w:pPr>
        <w:ind w:left="4007" w:hanging="360"/>
      </w:pPr>
    </w:lvl>
    <w:lvl w:ilvl="5">
      <w:numFmt w:val="bullet"/>
      <w:lvlText w:val="•"/>
      <w:lvlJc w:val="left"/>
      <w:pPr>
        <w:ind w:left="4669" w:hanging="360"/>
      </w:pPr>
    </w:lvl>
    <w:lvl w:ilvl="6">
      <w:numFmt w:val="bullet"/>
      <w:lvlText w:val="•"/>
      <w:lvlJc w:val="left"/>
      <w:pPr>
        <w:ind w:left="5331" w:hanging="360"/>
      </w:pPr>
    </w:lvl>
    <w:lvl w:ilvl="7">
      <w:numFmt w:val="bullet"/>
      <w:lvlText w:val="•"/>
      <w:lvlJc w:val="left"/>
      <w:pPr>
        <w:ind w:left="5993" w:hanging="360"/>
      </w:pPr>
    </w:lvl>
    <w:lvl w:ilvl="8">
      <w:numFmt w:val="bullet"/>
      <w:lvlText w:val="•"/>
      <w:lvlJc w:val="left"/>
      <w:pPr>
        <w:ind w:left="6655" w:hanging="360"/>
      </w:pPr>
    </w:lvl>
  </w:abstractNum>
  <w:abstractNum w:abstractNumId="1" w15:restartNumberingAfterBreak="0">
    <w:nsid w:val="028D7B74"/>
    <w:multiLevelType w:val="hybridMultilevel"/>
    <w:tmpl w:val="BED6A52A"/>
    <w:lvl w:ilvl="0" w:tplc="D7B49A48">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4D373D"/>
    <w:multiLevelType w:val="hybridMultilevel"/>
    <w:tmpl w:val="61821076"/>
    <w:lvl w:ilvl="0" w:tplc="1996E10E">
      <w:numFmt w:val="bullet"/>
      <w:lvlText w:val="-"/>
      <w:lvlJc w:val="left"/>
      <w:pPr>
        <w:ind w:left="720" w:hanging="360"/>
      </w:pPr>
      <w:rPr>
        <w:rFonts w:ascii="Calibri Light" w:eastAsia="Times New Roman"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FB3417"/>
    <w:multiLevelType w:val="hybridMultilevel"/>
    <w:tmpl w:val="3B6E5BF6"/>
    <w:lvl w:ilvl="0" w:tplc="28246ED6">
      <w:start w:val="1"/>
      <w:numFmt w:val="decimal"/>
      <w:lvlText w:val="%1."/>
      <w:lvlJc w:val="left"/>
      <w:pPr>
        <w:ind w:left="720" w:hanging="360"/>
      </w:pPr>
      <w:rPr>
        <w:rFonts w:hint="default"/>
        <w:sz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1B3A4F"/>
    <w:multiLevelType w:val="multilevel"/>
    <w:tmpl w:val="3E406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B53FD4"/>
    <w:multiLevelType w:val="hybridMultilevel"/>
    <w:tmpl w:val="974010E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667F5A"/>
    <w:multiLevelType w:val="hybridMultilevel"/>
    <w:tmpl w:val="F5FC56F0"/>
    <w:lvl w:ilvl="0" w:tplc="496E72E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230BAC"/>
    <w:multiLevelType w:val="multilevel"/>
    <w:tmpl w:val="F54AA26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EDF60D9"/>
    <w:multiLevelType w:val="hybridMultilevel"/>
    <w:tmpl w:val="0CA09D60"/>
    <w:lvl w:ilvl="0" w:tplc="89A2799E">
      <w:start w:val="3"/>
      <w:numFmt w:val="bullet"/>
      <w:lvlText w:val="-"/>
      <w:lvlJc w:val="left"/>
      <w:pPr>
        <w:ind w:left="720" w:hanging="360"/>
      </w:pPr>
      <w:rPr>
        <w:rFonts w:ascii="Calibri Light" w:eastAsia="Times New Roman"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027409"/>
    <w:multiLevelType w:val="hybridMultilevel"/>
    <w:tmpl w:val="243A2CF4"/>
    <w:lvl w:ilvl="0" w:tplc="D7B49A48">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7502A0"/>
    <w:multiLevelType w:val="hybridMultilevel"/>
    <w:tmpl w:val="A42EE268"/>
    <w:lvl w:ilvl="0" w:tplc="08090001">
      <w:start w:val="1"/>
      <w:numFmt w:val="bullet"/>
      <w:lvlText w:val=""/>
      <w:lvlJc w:val="left"/>
      <w:pPr>
        <w:ind w:left="294" w:hanging="360"/>
      </w:pPr>
      <w:rPr>
        <w:rFonts w:ascii="Symbol" w:hAnsi="Symbol" w:hint="default"/>
      </w:rPr>
    </w:lvl>
    <w:lvl w:ilvl="1" w:tplc="08090019" w:tentative="1">
      <w:start w:val="1"/>
      <w:numFmt w:val="lowerLetter"/>
      <w:lvlText w:val="%2."/>
      <w:lvlJc w:val="left"/>
      <w:pPr>
        <w:ind w:left="1014" w:hanging="360"/>
      </w:pPr>
    </w:lvl>
    <w:lvl w:ilvl="2" w:tplc="0809001B" w:tentative="1">
      <w:start w:val="1"/>
      <w:numFmt w:val="lowerRoman"/>
      <w:lvlText w:val="%3."/>
      <w:lvlJc w:val="right"/>
      <w:pPr>
        <w:ind w:left="1734" w:hanging="180"/>
      </w:pPr>
    </w:lvl>
    <w:lvl w:ilvl="3" w:tplc="0809000F" w:tentative="1">
      <w:start w:val="1"/>
      <w:numFmt w:val="decimal"/>
      <w:lvlText w:val="%4."/>
      <w:lvlJc w:val="left"/>
      <w:pPr>
        <w:ind w:left="2454" w:hanging="360"/>
      </w:pPr>
    </w:lvl>
    <w:lvl w:ilvl="4" w:tplc="08090019" w:tentative="1">
      <w:start w:val="1"/>
      <w:numFmt w:val="lowerLetter"/>
      <w:lvlText w:val="%5."/>
      <w:lvlJc w:val="left"/>
      <w:pPr>
        <w:ind w:left="3174" w:hanging="360"/>
      </w:pPr>
    </w:lvl>
    <w:lvl w:ilvl="5" w:tplc="0809001B" w:tentative="1">
      <w:start w:val="1"/>
      <w:numFmt w:val="lowerRoman"/>
      <w:lvlText w:val="%6."/>
      <w:lvlJc w:val="right"/>
      <w:pPr>
        <w:ind w:left="3894" w:hanging="180"/>
      </w:pPr>
    </w:lvl>
    <w:lvl w:ilvl="6" w:tplc="0809000F" w:tentative="1">
      <w:start w:val="1"/>
      <w:numFmt w:val="decimal"/>
      <w:lvlText w:val="%7."/>
      <w:lvlJc w:val="left"/>
      <w:pPr>
        <w:ind w:left="4614" w:hanging="360"/>
      </w:pPr>
    </w:lvl>
    <w:lvl w:ilvl="7" w:tplc="08090019" w:tentative="1">
      <w:start w:val="1"/>
      <w:numFmt w:val="lowerLetter"/>
      <w:lvlText w:val="%8."/>
      <w:lvlJc w:val="left"/>
      <w:pPr>
        <w:ind w:left="5334" w:hanging="360"/>
      </w:pPr>
    </w:lvl>
    <w:lvl w:ilvl="8" w:tplc="0809001B" w:tentative="1">
      <w:start w:val="1"/>
      <w:numFmt w:val="lowerRoman"/>
      <w:lvlText w:val="%9."/>
      <w:lvlJc w:val="right"/>
      <w:pPr>
        <w:ind w:left="6054" w:hanging="180"/>
      </w:pPr>
    </w:lvl>
  </w:abstractNum>
  <w:abstractNum w:abstractNumId="11" w15:restartNumberingAfterBreak="0">
    <w:nsid w:val="45A45A4D"/>
    <w:multiLevelType w:val="hybridMultilevel"/>
    <w:tmpl w:val="229AF248"/>
    <w:lvl w:ilvl="0" w:tplc="D7B49A48">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4876B4"/>
    <w:multiLevelType w:val="hybridMultilevel"/>
    <w:tmpl w:val="8196DE28"/>
    <w:lvl w:ilvl="0" w:tplc="28246ED6">
      <w:start w:val="1"/>
      <w:numFmt w:val="decimal"/>
      <w:lvlText w:val="%1."/>
      <w:lvlJc w:val="left"/>
      <w:pPr>
        <w:ind w:left="720" w:hanging="360"/>
      </w:pPr>
      <w:rPr>
        <w:rFonts w:hint="default"/>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5846171"/>
    <w:multiLevelType w:val="hybridMultilevel"/>
    <w:tmpl w:val="02222776"/>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4" w15:restartNumberingAfterBreak="0">
    <w:nsid w:val="57EE16CD"/>
    <w:multiLevelType w:val="multilevel"/>
    <w:tmpl w:val="E0525AC0"/>
    <w:lvl w:ilvl="0">
      <w:start w:val="2"/>
      <w:numFmt w:val="decimal"/>
      <w:lvlText w:val="%1."/>
      <w:lvlJc w:val="left"/>
      <w:pPr>
        <w:ind w:left="450" w:hanging="450"/>
      </w:pPr>
      <w:rPr>
        <w:rFonts w:hint="default"/>
        <w:color w:val="FF0000"/>
      </w:rPr>
    </w:lvl>
    <w:lvl w:ilvl="1">
      <w:start w:val="3"/>
      <w:numFmt w:val="decimal"/>
      <w:lvlText w:val="%1.%2."/>
      <w:lvlJc w:val="left"/>
      <w:pPr>
        <w:ind w:left="810" w:hanging="450"/>
      </w:pPr>
      <w:rPr>
        <w:rFonts w:hint="default"/>
        <w:color w:val="FF0000"/>
      </w:rPr>
    </w:lvl>
    <w:lvl w:ilvl="2">
      <w:start w:val="3"/>
      <w:numFmt w:val="decimal"/>
      <w:lvlText w:val="%1.%2.%3."/>
      <w:lvlJc w:val="left"/>
      <w:pPr>
        <w:ind w:left="1440" w:hanging="720"/>
      </w:pPr>
      <w:rPr>
        <w:rFonts w:hint="default"/>
        <w:color w:val="FF0000"/>
      </w:rPr>
    </w:lvl>
    <w:lvl w:ilvl="3">
      <w:start w:val="1"/>
      <w:numFmt w:val="decimal"/>
      <w:lvlText w:val="%1.%2.%3.%4."/>
      <w:lvlJc w:val="left"/>
      <w:pPr>
        <w:ind w:left="1800" w:hanging="72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2880" w:hanging="1080"/>
      </w:pPr>
      <w:rPr>
        <w:rFonts w:hint="default"/>
        <w:color w:val="FF0000"/>
      </w:rPr>
    </w:lvl>
    <w:lvl w:ilvl="6">
      <w:start w:val="1"/>
      <w:numFmt w:val="decimal"/>
      <w:lvlText w:val="%1.%2.%3.%4.%5.%6.%7."/>
      <w:lvlJc w:val="left"/>
      <w:pPr>
        <w:ind w:left="3600" w:hanging="1440"/>
      </w:pPr>
      <w:rPr>
        <w:rFonts w:hint="default"/>
        <w:color w:val="FF0000"/>
      </w:rPr>
    </w:lvl>
    <w:lvl w:ilvl="7">
      <w:start w:val="1"/>
      <w:numFmt w:val="decimal"/>
      <w:lvlText w:val="%1.%2.%3.%4.%5.%6.%7.%8."/>
      <w:lvlJc w:val="left"/>
      <w:pPr>
        <w:ind w:left="3960" w:hanging="1440"/>
      </w:pPr>
      <w:rPr>
        <w:rFonts w:hint="default"/>
        <w:color w:val="FF0000"/>
      </w:rPr>
    </w:lvl>
    <w:lvl w:ilvl="8">
      <w:start w:val="1"/>
      <w:numFmt w:val="decimal"/>
      <w:lvlText w:val="%1.%2.%3.%4.%5.%6.%7.%8.%9."/>
      <w:lvlJc w:val="left"/>
      <w:pPr>
        <w:ind w:left="4680" w:hanging="1800"/>
      </w:pPr>
      <w:rPr>
        <w:rFonts w:hint="default"/>
        <w:color w:val="FF0000"/>
      </w:rPr>
    </w:lvl>
  </w:abstractNum>
  <w:abstractNum w:abstractNumId="15" w15:restartNumberingAfterBreak="0">
    <w:nsid w:val="59460F25"/>
    <w:multiLevelType w:val="multilevel"/>
    <w:tmpl w:val="5CBE74F0"/>
    <w:lvl w:ilvl="0">
      <w:start w:val="2"/>
      <w:numFmt w:val="decimal"/>
      <w:lvlText w:val="%1."/>
      <w:lvlJc w:val="left"/>
      <w:pPr>
        <w:ind w:left="450" w:hanging="450"/>
      </w:pPr>
      <w:rPr>
        <w:rFonts w:hint="default"/>
        <w:color w:val="FF0000"/>
      </w:rPr>
    </w:lvl>
    <w:lvl w:ilvl="1">
      <w:start w:val="3"/>
      <w:numFmt w:val="decimal"/>
      <w:lvlText w:val="%1.%2."/>
      <w:lvlJc w:val="left"/>
      <w:pPr>
        <w:ind w:left="450" w:hanging="450"/>
      </w:pPr>
      <w:rPr>
        <w:rFonts w:hint="default"/>
        <w:color w:val="FF0000"/>
      </w:rPr>
    </w:lvl>
    <w:lvl w:ilvl="2">
      <w:start w:val="3"/>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16" w15:restartNumberingAfterBreak="0">
    <w:nsid w:val="59B3776D"/>
    <w:multiLevelType w:val="hybridMultilevel"/>
    <w:tmpl w:val="E6AE6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D955A40"/>
    <w:multiLevelType w:val="hybridMultilevel"/>
    <w:tmpl w:val="3C6454E2"/>
    <w:lvl w:ilvl="0" w:tplc="496E72E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52A55CD"/>
    <w:multiLevelType w:val="hybridMultilevel"/>
    <w:tmpl w:val="E6889DB6"/>
    <w:lvl w:ilvl="0" w:tplc="08090001">
      <w:start w:val="1"/>
      <w:numFmt w:val="bullet"/>
      <w:lvlText w:val=""/>
      <w:lvlJc w:val="left"/>
      <w:pPr>
        <w:ind w:left="294" w:hanging="360"/>
      </w:pPr>
      <w:rPr>
        <w:rFonts w:ascii="Symbol" w:hAnsi="Symbol" w:hint="default"/>
      </w:rPr>
    </w:lvl>
    <w:lvl w:ilvl="1" w:tplc="08090019" w:tentative="1">
      <w:start w:val="1"/>
      <w:numFmt w:val="lowerLetter"/>
      <w:lvlText w:val="%2."/>
      <w:lvlJc w:val="left"/>
      <w:pPr>
        <w:ind w:left="1014" w:hanging="360"/>
      </w:pPr>
    </w:lvl>
    <w:lvl w:ilvl="2" w:tplc="0809001B" w:tentative="1">
      <w:start w:val="1"/>
      <w:numFmt w:val="lowerRoman"/>
      <w:lvlText w:val="%3."/>
      <w:lvlJc w:val="right"/>
      <w:pPr>
        <w:ind w:left="1734" w:hanging="180"/>
      </w:pPr>
    </w:lvl>
    <w:lvl w:ilvl="3" w:tplc="0809000F" w:tentative="1">
      <w:start w:val="1"/>
      <w:numFmt w:val="decimal"/>
      <w:lvlText w:val="%4."/>
      <w:lvlJc w:val="left"/>
      <w:pPr>
        <w:ind w:left="2454" w:hanging="360"/>
      </w:pPr>
    </w:lvl>
    <w:lvl w:ilvl="4" w:tplc="08090019" w:tentative="1">
      <w:start w:val="1"/>
      <w:numFmt w:val="lowerLetter"/>
      <w:lvlText w:val="%5."/>
      <w:lvlJc w:val="left"/>
      <w:pPr>
        <w:ind w:left="3174" w:hanging="360"/>
      </w:pPr>
    </w:lvl>
    <w:lvl w:ilvl="5" w:tplc="0809001B" w:tentative="1">
      <w:start w:val="1"/>
      <w:numFmt w:val="lowerRoman"/>
      <w:lvlText w:val="%6."/>
      <w:lvlJc w:val="right"/>
      <w:pPr>
        <w:ind w:left="3894" w:hanging="180"/>
      </w:pPr>
    </w:lvl>
    <w:lvl w:ilvl="6" w:tplc="0809000F" w:tentative="1">
      <w:start w:val="1"/>
      <w:numFmt w:val="decimal"/>
      <w:lvlText w:val="%7."/>
      <w:lvlJc w:val="left"/>
      <w:pPr>
        <w:ind w:left="4614" w:hanging="360"/>
      </w:pPr>
    </w:lvl>
    <w:lvl w:ilvl="7" w:tplc="08090019" w:tentative="1">
      <w:start w:val="1"/>
      <w:numFmt w:val="lowerLetter"/>
      <w:lvlText w:val="%8."/>
      <w:lvlJc w:val="left"/>
      <w:pPr>
        <w:ind w:left="5334" w:hanging="360"/>
      </w:pPr>
    </w:lvl>
    <w:lvl w:ilvl="8" w:tplc="0809001B" w:tentative="1">
      <w:start w:val="1"/>
      <w:numFmt w:val="lowerRoman"/>
      <w:lvlText w:val="%9."/>
      <w:lvlJc w:val="right"/>
      <w:pPr>
        <w:ind w:left="6054" w:hanging="180"/>
      </w:pPr>
    </w:lvl>
  </w:abstractNum>
  <w:abstractNum w:abstractNumId="19" w15:restartNumberingAfterBreak="0">
    <w:nsid w:val="6EFD1C8D"/>
    <w:multiLevelType w:val="multilevel"/>
    <w:tmpl w:val="19F072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FA968F9"/>
    <w:multiLevelType w:val="hybridMultilevel"/>
    <w:tmpl w:val="B10A7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0105CED"/>
    <w:multiLevelType w:val="hybridMultilevel"/>
    <w:tmpl w:val="978670E0"/>
    <w:lvl w:ilvl="0" w:tplc="496E72E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510" w:hanging="360"/>
      </w:pPr>
      <w:rPr>
        <w:rFonts w:ascii="Courier New" w:hAnsi="Courier New" w:hint="default"/>
      </w:rPr>
    </w:lvl>
    <w:lvl w:ilvl="2" w:tplc="08090005" w:tentative="1">
      <w:start w:val="1"/>
      <w:numFmt w:val="bullet"/>
      <w:lvlText w:val=""/>
      <w:lvlJc w:val="left"/>
      <w:pPr>
        <w:ind w:left="1230" w:hanging="360"/>
      </w:pPr>
      <w:rPr>
        <w:rFonts w:ascii="Wingdings" w:hAnsi="Wingdings" w:hint="default"/>
      </w:rPr>
    </w:lvl>
    <w:lvl w:ilvl="3" w:tplc="08090001" w:tentative="1">
      <w:start w:val="1"/>
      <w:numFmt w:val="bullet"/>
      <w:lvlText w:val=""/>
      <w:lvlJc w:val="left"/>
      <w:pPr>
        <w:ind w:left="1950" w:hanging="360"/>
      </w:pPr>
      <w:rPr>
        <w:rFonts w:ascii="Symbol" w:hAnsi="Symbol" w:hint="default"/>
      </w:rPr>
    </w:lvl>
    <w:lvl w:ilvl="4" w:tplc="08090003" w:tentative="1">
      <w:start w:val="1"/>
      <w:numFmt w:val="bullet"/>
      <w:lvlText w:val="o"/>
      <w:lvlJc w:val="left"/>
      <w:pPr>
        <w:ind w:left="2670" w:hanging="360"/>
      </w:pPr>
      <w:rPr>
        <w:rFonts w:ascii="Courier New" w:hAnsi="Courier New" w:hint="default"/>
      </w:rPr>
    </w:lvl>
    <w:lvl w:ilvl="5" w:tplc="08090005" w:tentative="1">
      <w:start w:val="1"/>
      <w:numFmt w:val="bullet"/>
      <w:lvlText w:val=""/>
      <w:lvlJc w:val="left"/>
      <w:pPr>
        <w:ind w:left="3390" w:hanging="360"/>
      </w:pPr>
      <w:rPr>
        <w:rFonts w:ascii="Wingdings" w:hAnsi="Wingdings" w:hint="default"/>
      </w:rPr>
    </w:lvl>
    <w:lvl w:ilvl="6" w:tplc="08090001" w:tentative="1">
      <w:start w:val="1"/>
      <w:numFmt w:val="bullet"/>
      <w:lvlText w:val=""/>
      <w:lvlJc w:val="left"/>
      <w:pPr>
        <w:ind w:left="4110" w:hanging="360"/>
      </w:pPr>
      <w:rPr>
        <w:rFonts w:ascii="Symbol" w:hAnsi="Symbol" w:hint="default"/>
      </w:rPr>
    </w:lvl>
    <w:lvl w:ilvl="7" w:tplc="08090003" w:tentative="1">
      <w:start w:val="1"/>
      <w:numFmt w:val="bullet"/>
      <w:lvlText w:val="o"/>
      <w:lvlJc w:val="left"/>
      <w:pPr>
        <w:ind w:left="4830" w:hanging="360"/>
      </w:pPr>
      <w:rPr>
        <w:rFonts w:ascii="Courier New" w:hAnsi="Courier New" w:hint="default"/>
      </w:rPr>
    </w:lvl>
    <w:lvl w:ilvl="8" w:tplc="08090005" w:tentative="1">
      <w:start w:val="1"/>
      <w:numFmt w:val="bullet"/>
      <w:lvlText w:val=""/>
      <w:lvlJc w:val="left"/>
      <w:pPr>
        <w:ind w:left="5550" w:hanging="360"/>
      </w:pPr>
      <w:rPr>
        <w:rFonts w:ascii="Wingdings" w:hAnsi="Wingdings" w:hint="default"/>
      </w:rPr>
    </w:lvl>
  </w:abstractNum>
  <w:abstractNum w:abstractNumId="22" w15:restartNumberingAfterBreak="0">
    <w:nsid w:val="70A418D8"/>
    <w:multiLevelType w:val="hybridMultilevel"/>
    <w:tmpl w:val="7CB8FD62"/>
    <w:lvl w:ilvl="0" w:tplc="D7B49A48">
      <w:start w:val="1"/>
      <w:numFmt w:val="bullet"/>
      <w:lvlText w:val=""/>
      <w:lvlJc w:val="left"/>
      <w:pPr>
        <w:ind w:left="851" w:hanging="360"/>
      </w:pPr>
      <w:rPr>
        <w:rFonts w:ascii="Symbol" w:eastAsiaTheme="minorHAnsi" w:hAnsi="Symbol" w:cstheme="minorBidi" w:hint="default"/>
      </w:rPr>
    </w:lvl>
    <w:lvl w:ilvl="1" w:tplc="08090003" w:tentative="1">
      <w:start w:val="1"/>
      <w:numFmt w:val="bullet"/>
      <w:lvlText w:val="o"/>
      <w:lvlJc w:val="left"/>
      <w:pPr>
        <w:ind w:left="1571" w:hanging="360"/>
      </w:pPr>
      <w:rPr>
        <w:rFonts w:ascii="Courier New" w:hAnsi="Courier New" w:cs="Courier New" w:hint="default"/>
      </w:rPr>
    </w:lvl>
    <w:lvl w:ilvl="2" w:tplc="08090005" w:tentative="1">
      <w:start w:val="1"/>
      <w:numFmt w:val="bullet"/>
      <w:lvlText w:val=""/>
      <w:lvlJc w:val="left"/>
      <w:pPr>
        <w:ind w:left="2291" w:hanging="360"/>
      </w:pPr>
      <w:rPr>
        <w:rFonts w:ascii="Wingdings" w:hAnsi="Wingdings" w:hint="default"/>
      </w:rPr>
    </w:lvl>
    <w:lvl w:ilvl="3" w:tplc="08090001" w:tentative="1">
      <w:start w:val="1"/>
      <w:numFmt w:val="bullet"/>
      <w:lvlText w:val=""/>
      <w:lvlJc w:val="left"/>
      <w:pPr>
        <w:ind w:left="3011" w:hanging="360"/>
      </w:pPr>
      <w:rPr>
        <w:rFonts w:ascii="Symbol" w:hAnsi="Symbol" w:hint="default"/>
      </w:rPr>
    </w:lvl>
    <w:lvl w:ilvl="4" w:tplc="08090003" w:tentative="1">
      <w:start w:val="1"/>
      <w:numFmt w:val="bullet"/>
      <w:lvlText w:val="o"/>
      <w:lvlJc w:val="left"/>
      <w:pPr>
        <w:ind w:left="3731" w:hanging="360"/>
      </w:pPr>
      <w:rPr>
        <w:rFonts w:ascii="Courier New" w:hAnsi="Courier New" w:cs="Courier New" w:hint="default"/>
      </w:rPr>
    </w:lvl>
    <w:lvl w:ilvl="5" w:tplc="08090005" w:tentative="1">
      <w:start w:val="1"/>
      <w:numFmt w:val="bullet"/>
      <w:lvlText w:val=""/>
      <w:lvlJc w:val="left"/>
      <w:pPr>
        <w:ind w:left="4451" w:hanging="360"/>
      </w:pPr>
      <w:rPr>
        <w:rFonts w:ascii="Wingdings" w:hAnsi="Wingdings" w:hint="default"/>
      </w:rPr>
    </w:lvl>
    <w:lvl w:ilvl="6" w:tplc="08090001" w:tentative="1">
      <w:start w:val="1"/>
      <w:numFmt w:val="bullet"/>
      <w:lvlText w:val=""/>
      <w:lvlJc w:val="left"/>
      <w:pPr>
        <w:ind w:left="5171" w:hanging="360"/>
      </w:pPr>
      <w:rPr>
        <w:rFonts w:ascii="Symbol" w:hAnsi="Symbol" w:hint="default"/>
      </w:rPr>
    </w:lvl>
    <w:lvl w:ilvl="7" w:tplc="08090003" w:tentative="1">
      <w:start w:val="1"/>
      <w:numFmt w:val="bullet"/>
      <w:lvlText w:val="o"/>
      <w:lvlJc w:val="left"/>
      <w:pPr>
        <w:ind w:left="5891" w:hanging="360"/>
      </w:pPr>
      <w:rPr>
        <w:rFonts w:ascii="Courier New" w:hAnsi="Courier New" w:cs="Courier New" w:hint="default"/>
      </w:rPr>
    </w:lvl>
    <w:lvl w:ilvl="8" w:tplc="08090005" w:tentative="1">
      <w:start w:val="1"/>
      <w:numFmt w:val="bullet"/>
      <w:lvlText w:val=""/>
      <w:lvlJc w:val="left"/>
      <w:pPr>
        <w:ind w:left="6611" w:hanging="360"/>
      </w:pPr>
      <w:rPr>
        <w:rFonts w:ascii="Wingdings" w:hAnsi="Wingdings" w:hint="default"/>
      </w:rPr>
    </w:lvl>
  </w:abstractNum>
  <w:num w:numId="1">
    <w:abstractNumId w:val="1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3"/>
  </w:num>
  <w:num w:numId="5">
    <w:abstractNumId w:val="16"/>
  </w:num>
  <w:num w:numId="6">
    <w:abstractNumId w:val="9"/>
  </w:num>
  <w:num w:numId="7">
    <w:abstractNumId w:val="1"/>
  </w:num>
  <w:num w:numId="8">
    <w:abstractNumId w:val="22"/>
  </w:num>
  <w:num w:numId="9">
    <w:abstractNumId w:val="11"/>
  </w:num>
  <w:num w:numId="10">
    <w:abstractNumId w:val="21"/>
  </w:num>
  <w:num w:numId="11">
    <w:abstractNumId w:val="6"/>
  </w:num>
  <w:num w:numId="12">
    <w:abstractNumId w:val="17"/>
  </w:num>
  <w:num w:numId="13">
    <w:abstractNumId w:val="5"/>
  </w:num>
  <w:num w:numId="14">
    <w:abstractNumId w:val="4"/>
  </w:num>
  <w:num w:numId="15">
    <w:abstractNumId w:val="20"/>
  </w:num>
  <w:num w:numId="16">
    <w:abstractNumId w:val="12"/>
  </w:num>
  <w:num w:numId="17">
    <w:abstractNumId w:val="3"/>
  </w:num>
  <w:num w:numId="18">
    <w:abstractNumId w:val="0"/>
  </w:num>
  <w:num w:numId="19">
    <w:abstractNumId w:val="19"/>
  </w:num>
  <w:num w:numId="20">
    <w:abstractNumId w:val="2"/>
  </w:num>
  <w:num w:numId="21">
    <w:abstractNumId w:val="14"/>
  </w:num>
  <w:num w:numId="22">
    <w:abstractNumId w:val="15"/>
  </w:num>
  <w:num w:numId="23">
    <w:abstractNumId w:val="7"/>
  </w:num>
  <w:num w:numId="2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squale Comberiati">
    <w15:presenceInfo w15:providerId="None" w15:userId="Pasquale Comberiat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3NDUwMDE1NjIyNLZU0lEKTi0uzszPAykwqgUAN5Zp3ywAAAA="/>
  </w:docVars>
  <w:rsids>
    <w:rsidRoot w:val="003212A3"/>
    <w:rsid w:val="00002D31"/>
    <w:rsid w:val="000036CA"/>
    <w:rsid w:val="00003DD0"/>
    <w:rsid w:val="00012F4A"/>
    <w:rsid w:val="0001403E"/>
    <w:rsid w:val="00014FA8"/>
    <w:rsid w:val="0001628C"/>
    <w:rsid w:val="00022D1B"/>
    <w:rsid w:val="00025864"/>
    <w:rsid w:val="00025CD9"/>
    <w:rsid w:val="00031BB7"/>
    <w:rsid w:val="000350E8"/>
    <w:rsid w:val="00046568"/>
    <w:rsid w:val="00057629"/>
    <w:rsid w:val="00061DAD"/>
    <w:rsid w:val="00063AEA"/>
    <w:rsid w:val="000650CE"/>
    <w:rsid w:val="00076EB0"/>
    <w:rsid w:val="00080768"/>
    <w:rsid w:val="00094180"/>
    <w:rsid w:val="000A5C5D"/>
    <w:rsid w:val="000B63D8"/>
    <w:rsid w:val="000C38CA"/>
    <w:rsid w:val="000C5412"/>
    <w:rsid w:val="000C6801"/>
    <w:rsid w:val="000D2522"/>
    <w:rsid w:val="000D55CB"/>
    <w:rsid w:val="000D5A1F"/>
    <w:rsid w:val="000D6917"/>
    <w:rsid w:val="000E0C50"/>
    <w:rsid w:val="000E12F7"/>
    <w:rsid w:val="000E3FE3"/>
    <w:rsid w:val="000F184B"/>
    <w:rsid w:val="00102E92"/>
    <w:rsid w:val="0010438E"/>
    <w:rsid w:val="001048ED"/>
    <w:rsid w:val="0012020B"/>
    <w:rsid w:val="0012084C"/>
    <w:rsid w:val="00123185"/>
    <w:rsid w:val="0013075E"/>
    <w:rsid w:val="00142BE5"/>
    <w:rsid w:val="00146671"/>
    <w:rsid w:val="00151FBC"/>
    <w:rsid w:val="00154559"/>
    <w:rsid w:val="00156FD2"/>
    <w:rsid w:val="0016405A"/>
    <w:rsid w:val="00167CD0"/>
    <w:rsid w:val="001735E8"/>
    <w:rsid w:val="0017370B"/>
    <w:rsid w:val="001778FE"/>
    <w:rsid w:val="001865F4"/>
    <w:rsid w:val="0018798C"/>
    <w:rsid w:val="00190622"/>
    <w:rsid w:val="001934B9"/>
    <w:rsid w:val="001945FD"/>
    <w:rsid w:val="001A038E"/>
    <w:rsid w:val="001A6BBC"/>
    <w:rsid w:val="001B654B"/>
    <w:rsid w:val="001B7939"/>
    <w:rsid w:val="001C7B0C"/>
    <w:rsid w:val="001D030D"/>
    <w:rsid w:val="001D1561"/>
    <w:rsid w:val="001D1782"/>
    <w:rsid w:val="001F5012"/>
    <w:rsid w:val="001F72EC"/>
    <w:rsid w:val="002201F8"/>
    <w:rsid w:val="00224480"/>
    <w:rsid w:val="002256AE"/>
    <w:rsid w:val="00240395"/>
    <w:rsid w:val="002426FC"/>
    <w:rsid w:val="002432F9"/>
    <w:rsid w:val="0024429B"/>
    <w:rsid w:val="00245564"/>
    <w:rsid w:val="00245A3C"/>
    <w:rsid w:val="0025083F"/>
    <w:rsid w:val="00261CEC"/>
    <w:rsid w:val="00264482"/>
    <w:rsid w:val="00264E12"/>
    <w:rsid w:val="0026535B"/>
    <w:rsid w:val="00266725"/>
    <w:rsid w:val="002709FE"/>
    <w:rsid w:val="00270F85"/>
    <w:rsid w:val="0028197C"/>
    <w:rsid w:val="002843D6"/>
    <w:rsid w:val="00286BCE"/>
    <w:rsid w:val="002907DD"/>
    <w:rsid w:val="00292521"/>
    <w:rsid w:val="00295EAF"/>
    <w:rsid w:val="002A66B1"/>
    <w:rsid w:val="002B2897"/>
    <w:rsid w:val="002C1BEE"/>
    <w:rsid w:val="002D1817"/>
    <w:rsid w:val="002E7B72"/>
    <w:rsid w:val="002F413F"/>
    <w:rsid w:val="00317607"/>
    <w:rsid w:val="003212A3"/>
    <w:rsid w:val="00323F62"/>
    <w:rsid w:val="003259F2"/>
    <w:rsid w:val="003319D4"/>
    <w:rsid w:val="00332933"/>
    <w:rsid w:val="00332C53"/>
    <w:rsid w:val="0033397C"/>
    <w:rsid w:val="00335750"/>
    <w:rsid w:val="00345493"/>
    <w:rsid w:val="00345652"/>
    <w:rsid w:val="00346259"/>
    <w:rsid w:val="003466B7"/>
    <w:rsid w:val="00355283"/>
    <w:rsid w:val="00355ADC"/>
    <w:rsid w:val="00357E70"/>
    <w:rsid w:val="00361AB1"/>
    <w:rsid w:val="00371FDF"/>
    <w:rsid w:val="00375D48"/>
    <w:rsid w:val="00377A12"/>
    <w:rsid w:val="0038137A"/>
    <w:rsid w:val="003939A5"/>
    <w:rsid w:val="00395863"/>
    <w:rsid w:val="00396A83"/>
    <w:rsid w:val="003A163C"/>
    <w:rsid w:val="003A18B3"/>
    <w:rsid w:val="003A2582"/>
    <w:rsid w:val="003B28BC"/>
    <w:rsid w:val="003B2E1E"/>
    <w:rsid w:val="003D14BD"/>
    <w:rsid w:val="003D30C4"/>
    <w:rsid w:val="003D7B5C"/>
    <w:rsid w:val="003E6985"/>
    <w:rsid w:val="003E698A"/>
    <w:rsid w:val="003F78E7"/>
    <w:rsid w:val="00401707"/>
    <w:rsid w:val="00411171"/>
    <w:rsid w:val="00413F46"/>
    <w:rsid w:val="00417EB5"/>
    <w:rsid w:val="00423935"/>
    <w:rsid w:val="0042489A"/>
    <w:rsid w:val="004321B0"/>
    <w:rsid w:val="00432400"/>
    <w:rsid w:val="00433FBC"/>
    <w:rsid w:val="004354C5"/>
    <w:rsid w:val="00452653"/>
    <w:rsid w:val="0045493E"/>
    <w:rsid w:val="00456CD5"/>
    <w:rsid w:val="00460487"/>
    <w:rsid w:val="004625DC"/>
    <w:rsid w:val="00472ED7"/>
    <w:rsid w:val="00473333"/>
    <w:rsid w:val="004762A1"/>
    <w:rsid w:val="004869BF"/>
    <w:rsid w:val="0049599F"/>
    <w:rsid w:val="00496046"/>
    <w:rsid w:val="004B3D21"/>
    <w:rsid w:val="004B5CD9"/>
    <w:rsid w:val="004B745C"/>
    <w:rsid w:val="004C4FE0"/>
    <w:rsid w:val="004D4EE2"/>
    <w:rsid w:val="004D75A6"/>
    <w:rsid w:val="004E0061"/>
    <w:rsid w:val="004E5241"/>
    <w:rsid w:val="004E57E2"/>
    <w:rsid w:val="00503084"/>
    <w:rsid w:val="0050678A"/>
    <w:rsid w:val="00511D89"/>
    <w:rsid w:val="00513742"/>
    <w:rsid w:val="00516561"/>
    <w:rsid w:val="005170D0"/>
    <w:rsid w:val="0052050D"/>
    <w:rsid w:val="00521FA3"/>
    <w:rsid w:val="005267E7"/>
    <w:rsid w:val="00533BDE"/>
    <w:rsid w:val="005368A4"/>
    <w:rsid w:val="00543D5D"/>
    <w:rsid w:val="0055215F"/>
    <w:rsid w:val="0056295B"/>
    <w:rsid w:val="00566469"/>
    <w:rsid w:val="00580E91"/>
    <w:rsid w:val="00581B8E"/>
    <w:rsid w:val="0058509A"/>
    <w:rsid w:val="00586225"/>
    <w:rsid w:val="00586CA5"/>
    <w:rsid w:val="00587C17"/>
    <w:rsid w:val="0059344B"/>
    <w:rsid w:val="005941A4"/>
    <w:rsid w:val="005A4138"/>
    <w:rsid w:val="005A5EDF"/>
    <w:rsid w:val="005B2D2C"/>
    <w:rsid w:val="005B72F9"/>
    <w:rsid w:val="005B7DDF"/>
    <w:rsid w:val="005C4643"/>
    <w:rsid w:val="005C5810"/>
    <w:rsid w:val="005D3B88"/>
    <w:rsid w:val="005D600D"/>
    <w:rsid w:val="005E2A63"/>
    <w:rsid w:val="00602597"/>
    <w:rsid w:val="00606700"/>
    <w:rsid w:val="00606C24"/>
    <w:rsid w:val="006071FD"/>
    <w:rsid w:val="00607D62"/>
    <w:rsid w:val="00611EE5"/>
    <w:rsid w:val="0061361C"/>
    <w:rsid w:val="00616371"/>
    <w:rsid w:val="0061727D"/>
    <w:rsid w:val="00626952"/>
    <w:rsid w:val="006273A1"/>
    <w:rsid w:val="00632B99"/>
    <w:rsid w:val="0063553B"/>
    <w:rsid w:val="00635E5C"/>
    <w:rsid w:val="00645597"/>
    <w:rsid w:val="006469CD"/>
    <w:rsid w:val="00657F3C"/>
    <w:rsid w:val="00665E80"/>
    <w:rsid w:val="00666115"/>
    <w:rsid w:val="00673331"/>
    <w:rsid w:val="0067355E"/>
    <w:rsid w:val="00674454"/>
    <w:rsid w:val="0068394A"/>
    <w:rsid w:val="006909A2"/>
    <w:rsid w:val="006A2224"/>
    <w:rsid w:val="006A260A"/>
    <w:rsid w:val="006A54AA"/>
    <w:rsid w:val="006B594D"/>
    <w:rsid w:val="006C6749"/>
    <w:rsid w:val="006D249A"/>
    <w:rsid w:val="006D4EB4"/>
    <w:rsid w:val="006E54D4"/>
    <w:rsid w:val="006E54F3"/>
    <w:rsid w:val="006E5A5D"/>
    <w:rsid w:val="006F7CBE"/>
    <w:rsid w:val="00710159"/>
    <w:rsid w:val="007122A3"/>
    <w:rsid w:val="00717F41"/>
    <w:rsid w:val="00724EA4"/>
    <w:rsid w:val="00725232"/>
    <w:rsid w:val="00725D7F"/>
    <w:rsid w:val="0072770D"/>
    <w:rsid w:val="0073005D"/>
    <w:rsid w:val="007303F0"/>
    <w:rsid w:val="0073044E"/>
    <w:rsid w:val="00734622"/>
    <w:rsid w:val="0074203C"/>
    <w:rsid w:val="00746B44"/>
    <w:rsid w:val="00753B1D"/>
    <w:rsid w:val="00756B1C"/>
    <w:rsid w:val="00762976"/>
    <w:rsid w:val="007634FE"/>
    <w:rsid w:val="007651D7"/>
    <w:rsid w:val="00770AD4"/>
    <w:rsid w:val="00776E3D"/>
    <w:rsid w:val="00781ECD"/>
    <w:rsid w:val="007860BD"/>
    <w:rsid w:val="00786372"/>
    <w:rsid w:val="00787E56"/>
    <w:rsid w:val="00790D43"/>
    <w:rsid w:val="00791C59"/>
    <w:rsid w:val="00792384"/>
    <w:rsid w:val="007934F3"/>
    <w:rsid w:val="007957E4"/>
    <w:rsid w:val="007A14D2"/>
    <w:rsid w:val="007A4B27"/>
    <w:rsid w:val="007A59DF"/>
    <w:rsid w:val="007A6706"/>
    <w:rsid w:val="007B056B"/>
    <w:rsid w:val="007B1986"/>
    <w:rsid w:val="007C0E07"/>
    <w:rsid w:val="007C2479"/>
    <w:rsid w:val="007C2573"/>
    <w:rsid w:val="007C74AC"/>
    <w:rsid w:val="007C7F3C"/>
    <w:rsid w:val="007D158B"/>
    <w:rsid w:val="007D3000"/>
    <w:rsid w:val="007D58B8"/>
    <w:rsid w:val="007D77EE"/>
    <w:rsid w:val="007D783F"/>
    <w:rsid w:val="007E2AFF"/>
    <w:rsid w:val="007E4800"/>
    <w:rsid w:val="007E49B7"/>
    <w:rsid w:val="007E5139"/>
    <w:rsid w:val="007F289A"/>
    <w:rsid w:val="007F7FB5"/>
    <w:rsid w:val="008029ED"/>
    <w:rsid w:val="00805936"/>
    <w:rsid w:val="0080619E"/>
    <w:rsid w:val="00807597"/>
    <w:rsid w:val="00811010"/>
    <w:rsid w:val="00815536"/>
    <w:rsid w:val="00816C33"/>
    <w:rsid w:val="008170E1"/>
    <w:rsid w:val="00841288"/>
    <w:rsid w:val="00842CE3"/>
    <w:rsid w:val="008430DB"/>
    <w:rsid w:val="0084429E"/>
    <w:rsid w:val="00860711"/>
    <w:rsid w:val="00871BDF"/>
    <w:rsid w:val="008727A5"/>
    <w:rsid w:val="008862EB"/>
    <w:rsid w:val="008900D7"/>
    <w:rsid w:val="00891CED"/>
    <w:rsid w:val="008B4434"/>
    <w:rsid w:val="008C36F8"/>
    <w:rsid w:val="008C45D9"/>
    <w:rsid w:val="008C6A34"/>
    <w:rsid w:val="008D6004"/>
    <w:rsid w:val="008E0B2E"/>
    <w:rsid w:val="008E3BF5"/>
    <w:rsid w:val="00900254"/>
    <w:rsid w:val="009026EB"/>
    <w:rsid w:val="0090298B"/>
    <w:rsid w:val="00916041"/>
    <w:rsid w:val="00924201"/>
    <w:rsid w:val="00925E78"/>
    <w:rsid w:val="00950D17"/>
    <w:rsid w:val="00952548"/>
    <w:rsid w:val="0095279A"/>
    <w:rsid w:val="009603C3"/>
    <w:rsid w:val="00962DC4"/>
    <w:rsid w:val="009631D2"/>
    <w:rsid w:val="00964092"/>
    <w:rsid w:val="00965DF8"/>
    <w:rsid w:val="00986258"/>
    <w:rsid w:val="00990644"/>
    <w:rsid w:val="00990CE6"/>
    <w:rsid w:val="009970BA"/>
    <w:rsid w:val="009A092A"/>
    <w:rsid w:val="009A09C2"/>
    <w:rsid w:val="009A1996"/>
    <w:rsid w:val="009A2A7F"/>
    <w:rsid w:val="009A344B"/>
    <w:rsid w:val="009A3DB8"/>
    <w:rsid w:val="009A405B"/>
    <w:rsid w:val="009A71EB"/>
    <w:rsid w:val="009C16D3"/>
    <w:rsid w:val="009C4BC8"/>
    <w:rsid w:val="009D2D00"/>
    <w:rsid w:val="009E2687"/>
    <w:rsid w:val="009E6655"/>
    <w:rsid w:val="009F0482"/>
    <w:rsid w:val="00A14088"/>
    <w:rsid w:val="00A5286D"/>
    <w:rsid w:val="00A5332E"/>
    <w:rsid w:val="00A55A74"/>
    <w:rsid w:val="00A56444"/>
    <w:rsid w:val="00A639A5"/>
    <w:rsid w:val="00A73714"/>
    <w:rsid w:val="00A85B30"/>
    <w:rsid w:val="00A91D14"/>
    <w:rsid w:val="00A93954"/>
    <w:rsid w:val="00AA327B"/>
    <w:rsid w:val="00AA6844"/>
    <w:rsid w:val="00AB22C6"/>
    <w:rsid w:val="00AC14ED"/>
    <w:rsid w:val="00AC2084"/>
    <w:rsid w:val="00AC517B"/>
    <w:rsid w:val="00AD1FC2"/>
    <w:rsid w:val="00AD4550"/>
    <w:rsid w:val="00AD5547"/>
    <w:rsid w:val="00AD587C"/>
    <w:rsid w:val="00AD5991"/>
    <w:rsid w:val="00AF74B6"/>
    <w:rsid w:val="00B02BC5"/>
    <w:rsid w:val="00B05200"/>
    <w:rsid w:val="00B1441C"/>
    <w:rsid w:val="00B344C4"/>
    <w:rsid w:val="00B36F8E"/>
    <w:rsid w:val="00B438B9"/>
    <w:rsid w:val="00B43ACA"/>
    <w:rsid w:val="00B46711"/>
    <w:rsid w:val="00B50157"/>
    <w:rsid w:val="00B505D2"/>
    <w:rsid w:val="00B55236"/>
    <w:rsid w:val="00B55827"/>
    <w:rsid w:val="00B648F2"/>
    <w:rsid w:val="00B64C0F"/>
    <w:rsid w:val="00B6627E"/>
    <w:rsid w:val="00B67E05"/>
    <w:rsid w:val="00B705BE"/>
    <w:rsid w:val="00B72B1D"/>
    <w:rsid w:val="00B847B4"/>
    <w:rsid w:val="00B84F9A"/>
    <w:rsid w:val="00B8587B"/>
    <w:rsid w:val="00BA2FBB"/>
    <w:rsid w:val="00BB76CF"/>
    <w:rsid w:val="00BB7A68"/>
    <w:rsid w:val="00BC7439"/>
    <w:rsid w:val="00BD21A5"/>
    <w:rsid w:val="00BE19CB"/>
    <w:rsid w:val="00BE6675"/>
    <w:rsid w:val="00BE7AE0"/>
    <w:rsid w:val="00BE7F2E"/>
    <w:rsid w:val="00BF24BB"/>
    <w:rsid w:val="00BF4D47"/>
    <w:rsid w:val="00BF63A4"/>
    <w:rsid w:val="00BF6CB6"/>
    <w:rsid w:val="00C13C24"/>
    <w:rsid w:val="00C145D5"/>
    <w:rsid w:val="00C155FD"/>
    <w:rsid w:val="00C1643A"/>
    <w:rsid w:val="00C2149D"/>
    <w:rsid w:val="00C22F29"/>
    <w:rsid w:val="00C26B1D"/>
    <w:rsid w:val="00C30BE9"/>
    <w:rsid w:val="00C31DAB"/>
    <w:rsid w:val="00C31DB0"/>
    <w:rsid w:val="00C346D2"/>
    <w:rsid w:val="00C34A62"/>
    <w:rsid w:val="00C400B1"/>
    <w:rsid w:val="00C41840"/>
    <w:rsid w:val="00C5032C"/>
    <w:rsid w:val="00C67BEC"/>
    <w:rsid w:val="00C73CF7"/>
    <w:rsid w:val="00C7401F"/>
    <w:rsid w:val="00C751EA"/>
    <w:rsid w:val="00C7566D"/>
    <w:rsid w:val="00C765A7"/>
    <w:rsid w:val="00C95160"/>
    <w:rsid w:val="00C96114"/>
    <w:rsid w:val="00CA6EC7"/>
    <w:rsid w:val="00CB471E"/>
    <w:rsid w:val="00CB52AE"/>
    <w:rsid w:val="00CB7476"/>
    <w:rsid w:val="00CB7B5D"/>
    <w:rsid w:val="00CC679B"/>
    <w:rsid w:val="00CD4EAE"/>
    <w:rsid w:val="00CD5496"/>
    <w:rsid w:val="00CE3C29"/>
    <w:rsid w:val="00CE57A3"/>
    <w:rsid w:val="00CE625D"/>
    <w:rsid w:val="00CE6DE4"/>
    <w:rsid w:val="00CF203A"/>
    <w:rsid w:val="00CF3431"/>
    <w:rsid w:val="00D00FAB"/>
    <w:rsid w:val="00D10B1E"/>
    <w:rsid w:val="00D14245"/>
    <w:rsid w:val="00D14D26"/>
    <w:rsid w:val="00D178BD"/>
    <w:rsid w:val="00D20B4D"/>
    <w:rsid w:val="00D24BB3"/>
    <w:rsid w:val="00D2553B"/>
    <w:rsid w:val="00D25B1E"/>
    <w:rsid w:val="00D331D2"/>
    <w:rsid w:val="00D44A24"/>
    <w:rsid w:val="00D50BBE"/>
    <w:rsid w:val="00D5128A"/>
    <w:rsid w:val="00D549E9"/>
    <w:rsid w:val="00D54E13"/>
    <w:rsid w:val="00D556AC"/>
    <w:rsid w:val="00D62D25"/>
    <w:rsid w:val="00D63718"/>
    <w:rsid w:val="00D67EC9"/>
    <w:rsid w:val="00D72BD3"/>
    <w:rsid w:val="00D72CB0"/>
    <w:rsid w:val="00D80B53"/>
    <w:rsid w:val="00D91A50"/>
    <w:rsid w:val="00D923C4"/>
    <w:rsid w:val="00D941EF"/>
    <w:rsid w:val="00D95FBB"/>
    <w:rsid w:val="00DA23C6"/>
    <w:rsid w:val="00DA48E9"/>
    <w:rsid w:val="00DA65BD"/>
    <w:rsid w:val="00DB1ED1"/>
    <w:rsid w:val="00DB3FA1"/>
    <w:rsid w:val="00DB48E9"/>
    <w:rsid w:val="00DB48F9"/>
    <w:rsid w:val="00DC7718"/>
    <w:rsid w:val="00DC77BA"/>
    <w:rsid w:val="00DD0244"/>
    <w:rsid w:val="00DD286D"/>
    <w:rsid w:val="00DD548E"/>
    <w:rsid w:val="00DD6B52"/>
    <w:rsid w:val="00DE4CDD"/>
    <w:rsid w:val="00DE62C6"/>
    <w:rsid w:val="00DF16CE"/>
    <w:rsid w:val="00DF366D"/>
    <w:rsid w:val="00DF41F2"/>
    <w:rsid w:val="00E032CA"/>
    <w:rsid w:val="00E14C26"/>
    <w:rsid w:val="00E15020"/>
    <w:rsid w:val="00E17F09"/>
    <w:rsid w:val="00E23D74"/>
    <w:rsid w:val="00E47ADE"/>
    <w:rsid w:val="00E51470"/>
    <w:rsid w:val="00E54B1D"/>
    <w:rsid w:val="00E5585D"/>
    <w:rsid w:val="00E56958"/>
    <w:rsid w:val="00E709F7"/>
    <w:rsid w:val="00E75630"/>
    <w:rsid w:val="00E75954"/>
    <w:rsid w:val="00E76E75"/>
    <w:rsid w:val="00E906CD"/>
    <w:rsid w:val="00E91B04"/>
    <w:rsid w:val="00E91F11"/>
    <w:rsid w:val="00E96F07"/>
    <w:rsid w:val="00EA1481"/>
    <w:rsid w:val="00EC3619"/>
    <w:rsid w:val="00EC5AF8"/>
    <w:rsid w:val="00ED2705"/>
    <w:rsid w:val="00ED70F7"/>
    <w:rsid w:val="00EE1310"/>
    <w:rsid w:val="00EE63F6"/>
    <w:rsid w:val="00EE6900"/>
    <w:rsid w:val="00EF3F2A"/>
    <w:rsid w:val="00EF6D55"/>
    <w:rsid w:val="00F02D84"/>
    <w:rsid w:val="00F04C05"/>
    <w:rsid w:val="00F22762"/>
    <w:rsid w:val="00F3302A"/>
    <w:rsid w:val="00F504A2"/>
    <w:rsid w:val="00F60CF9"/>
    <w:rsid w:val="00F6309E"/>
    <w:rsid w:val="00F6573D"/>
    <w:rsid w:val="00F714B1"/>
    <w:rsid w:val="00F753C4"/>
    <w:rsid w:val="00F766A6"/>
    <w:rsid w:val="00F777EF"/>
    <w:rsid w:val="00F840D2"/>
    <w:rsid w:val="00F9243C"/>
    <w:rsid w:val="00F92D78"/>
    <w:rsid w:val="00F93850"/>
    <w:rsid w:val="00F95D2E"/>
    <w:rsid w:val="00FB4D4B"/>
    <w:rsid w:val="00FC560D"/>
    <w:rsid w:val="00FE6863"/>
    <w:rsid w:val="00FF1695"/>
    <w:rsid w:val="00FF565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B6821"/>
  <w15:chartTrackingRefBased/>
  <w15:docId w15:val="{6676BBDF-90D6-4529-B90E-86688EC59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34F3"/>
    <w:pPr>
      <w:spacing w:after="0" w:line="240" w:lineRule="auto"/>
    </w:pPr>
    <w:rPr>
      <w:rFonts w:ascii="Times New Roman" w:eastAsia="Times New Roman" w:hAnsi="Times New Roman" w:cs="Times New Roman"/>
      <w:sz w:val="24"/>
      <w:szCs w:val="24"/>
      <w:lang w:val="en-GB" w:eastAsia="en-GB"/>
    </w:rPr>
  </w:style>
  <w:style w:type="paragraph" w:styleId="Ttulo1">
    <w:name w:val="heading 1"/>
    <w:basedOn w:val="Normal"/>
    <w:next w:val="Normal"/>
    <w:link w:val="Ttulo1Car"/>
    <w:uiPriority w:val="1"/>
    <w:qFormat/>
    <w:rsid w:val="004E0061"/>
    <w:pPr>
      <w:widowControl w:val="0"/>
      <w:autoSpaceDE w:val="0"/>
      <w:autoSpaceDN w:val="0"/>
      <w:adjustRightInd w:val="0"/>
      <w:spacing w:before="93"/>
      <w:ind w:left="1002"/>
      <w:outlineLvl w:val="0"/>
    </w:pPr>
    <w:rPr>
      <w:rFonts w:ascii="Arial" w:eastAsiaTheme="minorEastAsia" w:hAnsi="Arial" w:cs="Arial"/>
      <w:b/>
      <w:bCs/>
      <w:sz w:val="32"/>
      <w:szCs w:val="32"/>
    </w:rPr>
  </w:style>
  <w:style w:type="paragraph" w:styleId="Ttulo2">
    <w:name w:val="heading 2"/>
    <w:basedOn w:val="Normal"/>
    <w:next w:val="Normal"/>
    <w:link w:val="Ttulo2Car"/>
    <w:uiPriority w:val="1"/>
    <w:qFormat/>
    <w:rsid w:val="004E0061"/>
    <w:pPr>
      <w:widowControl w:val="0"/>
      <w:autoSpaceDE w:val="0"/>
      <w:autoSpaceDN w:val="0"/>
      <w:adjustRightInd w:val="0"/>
      <w:spacing w:line="275" w:lineRule="exact"/>
      <w:ind w:left="1002"/>
      <w:outlineLvl w:val="1"/>
    </w:pPr>
    <w:rPr>
      <w:rFonts w:ascii="Arial" w:eastAsiaTheme="minorEastAsia" w:hAnsi="Arial" w:cs="Arial"/>
      <w:b/>
      <w:bCs/>
    </w:rPr>
  </w:style>
  <w:style w:type="paragraph" w:styleId="Ttulo3">
    <w:name w:val="heading 3"/>
    <w:basedOn w:val="Normal"/>
    <w:next w:val="Normal"/>
    <w:link w:val="Ttulo3Car"/>
    <w:uiPriority w:val="9"/>
    <w:semiHidden/>
    <w:unhideWhenUsed/>
    <w:qFormat/>
    <w:rsid w:val="00F04C05"/>
    <w:pPr>
      <w:keepNext/>
      <w:keepLines/>
      <w:spacing w:before="40"/>
      <w:outlineLvl w:val="2"/>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212A3"/>
    <w:pPr>
      <w:ind w:left="720"/>
      <w:contextualSpacing/>
    </w:pPr>
  </w:style>
  <w:style w:type="character" w:styleId="Hipervnculo">
    <w:name w:val="Hyperlink"/>
    <w:basedOn w:val="Fuentedeprrafopredeter"/>
    <w:uiPriority w:val="99"/>
    <w:unhideWhenUsed/>
    <w:rsid w:val="003212A3"/>
    <w:rPr>
      <w:color w:val="0000FF" w:themeColor="hyperlink"/>
      <w:u w:val="single"/>
    </w:rPr>
  </w:style>
  <w:style w:type="character" w:styleId="Refdecomentario">
    <w:name w:val="annotation reference"/>
    <w:basedOn w:val="Fuentedeprrafopredeter"/>
    <w:uiPriority w:val="99"/>
    <w:semiHidden/>
    <w:unhideWhenUsed/>
    <w:rsid w:val="003212A3"/>
    <w:rPr>
      <w:sz w:val="16"/>
      <w:szCs w:val="16"/>
    </w:rPr>
  </w:style>
  <w:style w:type="paragraph" w:styleId="Textocomentario">
    <w:name w:val="annotation text"/>
    <w:basedOn w:val="Normal"/>
    <w:link w:val="TextocomentarioCar"/>
    <w:uiPriority w:val="99"/>
    <w:unhideWhenUsed/>
    <w:rsid w:val="003212A3"/>
    <w:rPr>
      <w:sz w:val="20"/>
      <w:szCs w:val="20"/>
    </w:rPr>
  </w:style>
  <w:style w:type="character" w:customStyle="1" w:styleId="TextocomentarioCar">
    <w:name w:val="Texto comentario Car"/>
    <w:basedOn w:val="Fuentedeprrafopredeter"/>
    <w:link w:val="Textocomentario"/>
    <w:uiPriority w:val="99"/>
    <w:rsid w:val="003212A3"/>
    <w:rPr>
      <w:sz w:val="20"/>
      <w:szCs w:val="20"/>
      <w:lang w:val="en-GB"/>
    </w:rPr>
  </w:style>
  <w:style w:type="paragraph" w:styleId="Textodeglobo">
    <w:name w:val="Balloon Text"/>
    <w:basedOn w:val="Normal"/>
    <w:link w:val="TextodegloboCar"/>
    <w:uiPriority w:val="99"/>
    <w:semiHidden/>
    <w:unhideWhenUsed/>
    <w:rsid w:val="003212A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212A3"/>
    <w:rPr>
      <w:rFonts w:ascii="Segoe UI" w:hAnsi="Segoe UI" w:cs="Segoe UI"/>
      <w:sz w:val="18"/>
      <w:szCs w:val="18"/>
      <w:lang w:val="en-GB"/>
    </w:rPr>
  </w:style>
  <w:style w:type="paragraph" w:styleId="Asuntodelcomentario">
    <w:name w:val="annotation subject"/>
    <w:basedOn w:val="Textocomentario"/>
    <w:next w:val="Textocomentario"/>
    <w:link w:val="AsuntodelcomentarioCar"/>
    <w:uiPriority w:val="99"/>
    <w:semiHidden/>
    <w:unhideWhenUsed/>
    <w:rsid w:val="003212A3"/>
    <w:rPr>
      <w:b/>
      <w:bCs/>
    </w:rPr>
  </w:style>
  <w:style w:type="character" w:customStyle="1" w:styleId="AsuntodelcomentarioCar">
    <w:name w:val="Asunto del comentario Car"/>
    <w:basedOn w:val="TextocomentarioCar"/>
    <w:link w:val="Asuntodelcomentario"/>
    <w:uiPriority w:val="99"/>
    <w:semiHidden/>
    <w:rsid w:val="003212A3"/>
    <w:rPr>
      <w:b/>
      <w:bCs/>
      <w:sz w:val="20"/>
      <w:szCs w:val="20"/>
      <w:lang w:val="en-GB"/>
    </w:rPr>
  </w:style>
  <w:style w:type="character" w:styleId="Hipervnculovisitado">
    <w:name w:val="FollowedHyperlink"/>
    <w:basedOn w:val="Fuentedeprrafopredeter"/>
    <w:uiPriority w:val="99"/>
    <w:semiHidden/>
    <w:unhideWhenUsed/>
    <w:rsid w:val="00513742"/>
    <w:rPr>
      <w:color w:val="800080" w:themeColor="followedHyperlink"/>
      <w:u w:val="single"/>
    </w:rPr>
  </w:style>
  <w:style w:type="character" w:customStyle="1" w:styleId="Mencinsinresolver1">
    <w:name w:val="Mención sin resolver1"/>
    <w:basedOn w:val="Fuentedeprrafopredeter"/>
    <w:uiPriority w:val="99"/>
    <w:semiHidden/>
    <w:unhideWhenUsed/>
    <w:rsid w:val="00513742"/>
    <w:rPr>
      <w:color w:val="605E5C"/>
      <w:shd w:val="clear" w:color="auto" w:fill="E1DFDD"/>
    </w:rPr>
  </w:style>
  <w:style w:type="paragraph" w:styleId="NormalWeb">
    <w:name w:val="Normal (Web)"/>
    <w:basedOn w:val="Normal"/>
    <w:uiPriority w:val="99"/>
    <w:unhideWhenUsed/>
    <w:rsid w:val="00080768"/>
    <w:pPr>
      <w:spacing w:before="100" w:beforeAutospacing="1" w:after="100" w:afterAutospacing="1"/>
    </w:pPr>
  </w:style>
  <w:style w:type="table" w:styleId="Tablaconcuadrcula">
    <w:name w:val="Table Grid"/>
    <w:basedOn w:val="Tablanormal"/>
    <w:uiPriority w:val="59"/>
    <w:rsid w:val="00BE66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clara">
    <w:name w:val="Grid Table Light"/>
    <w:basedOn w:val="Tablanormal"/>
    <w:uiPriority w:val="40"/>
    <w:rsid w:val="00BE667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inespaciado">
    <w:name w:val="No Spacing"/>
    <w:uiPriority w:val="1"/>
    <w:qFormat/>
    <w:rsid w:val="00E17F09"/>
    <w:pPr>
      <w:spacing w:after="0" w:line="240" w:lineRule="auto"/>
    </w:pPr>
    <w:rPr>
      <w:lang w:val="en-GB"/>
    </w:rPr>
  </w:style>
  <w:style w:type="character" w:customStyle="1" w:styleId="cf01">
    <w:name w:val="cf01"/>
    <w:basedOn w:val="Fuentedeprrafopredeter"/>
    <w:rsid w:val="00E17F09"/>
    <w:rPr>
      <w:rFonts w:ascii="Segoe UI" w:hAnsi="Segoe UI" w:cs="Segoe UI" w:hint="default"/>
      <w:sz w:val="18"/>
      <w:szCs w:val="18"/>
    </w:rPr>
  </w:style>
  <w:style w:type="character" w:styleId="Textoennegrita">
    <w:name w:val="Strong"/>
    <w:basedOn w:val="Fuentedeprrafopredeter"/>
    <w:uiPriority w:val="22"/>
    <w:qFormat/>
    <w:rsid w:val="009A344B"/>
    <w:rPr>
      <w:b/>
      <w:bCs/>
    </w:rPr>
  </w:style>
  <w:style w:type="character" w:customStyle="1" w:styleId="Ttulo1Car">
    <w:name w:val="Título 1 Car"/>
    <w:basedOn w:val="Fuentedeprrafopredeter"/>
    <w:link w:val="Ttulo1"/>
    <w:uiPriority w:val="1"/>
    <w:rsid w:val="004E0061"/>
    <w:rPr>
      <w:rFonts w:ascii="Arial" w:eastAsiaTheme="minorEastAsia" w:hAnsi="Arial" w:cs="Arial"/>
      <w:b/>
      <w:bCs/>
      <w:sz w:val="32"/>
      <w:szCs w:val="32"/>
      <w:lang w:val="en-GB" w:eastAsia="en-GB"/>
    </w:rPr>
  </w:style>
  <w:style w:type="character" w:customStyle="1" w:styleId="Ttulo2Car">
    <w:name w:val="Título 2 Car"/>
    <w:basedOn w:val="Fuentedeprrafopredeter"/>
    <w:link w:val="Ttulo2"/>
    <w:uiPriority w:val="1"/>
    <w:rsid w:val="004E0061"/>
    <w:rPr>
      <w:rFonts w:ascii="Arial" w:eastAsiaTheme="minorEastAsia" w:hAnsi="Arial" w:cs="Arial"/>
      <w:b/>
      <w:bCs/>
      <w:sz w:val="24"/>
      <w:szCs w:val="24"/>
      <w:lang w:val="en-GB" w:eastAsia="en-GB"/>
    </w:rPr>
  </w:style>
  <w:style w:type="paragraph" w:styleId="Textoindependiente">
    <w:name w:val="Body Text"/>
    <w:basedOn w:val="Normal"/>
    <w:link w:val="TextoindependienteCar"/>
    <w:uiPriority w:val="1"/>
    <w:qFormat/>
    <w:rsid w:val="004E0061"/>
    <w:pPr>
      <w:widowControl w:val="0"/>
      <w:autoSpaceDE w:val="0"/>
      <w:autoSpaceDN w:val="0"/>
      <w:adjustRightInd w:val="0"/>
    </w:pPr>
    <w:rPr>
      <w:rFonts w:ascii="Arial" w:eastAsiaTheme="minorEastAsia" w:hAnsi="Arial" w:cs="Arial"/>
    </w:rPr>
  </w:style>
  <w:style w:type="character" w:customStyle="1" w:styleId="TextoindependienteCar">
    <w:name w:val="Texto independiente Car"/>
    <w:basedOn w:val="Fuentedeprrafopredeter"/>
    <w:link w:val="Textoindependiente"/>
    <w:uiPriority w:val="1"/>
    <w:rsid w:val="004E0061"/>
    <w:rPr>
      <w:rFonts w:ascii="Arial" w:eastAsiaTheme="minorEastAsia" w:hAnsi="Arial" w:cs="Arial"/>
      <w:sz w:val="24"/>
      <w:szCs w:val="24"/>
      <w:lang w:val="en-GB" w:eastAsia="en-GB"/>
    </w:rPr>
  </w:style>
  <w:style w:type="paragraph" w:styleId="Ttulo">
    <w:name w:val="Title"/>
    <w:basedOn w:val="Normal"/>
    <w:next w:val="Normal"/>
    <w:link w:val="TtuloCar"/>
    <w:uiPriority w:val="1"/>
    <w:qFormat/>
    <w:rsid w:val="004E0061"/>
    <w:pPr>
      <w:widowControl w:val="0"/>
      <w:autoSpaceDE w:val="0"/>
      <w:autoSpaceDN w:val="0"/>
      <w:adjustRightInd w:val="0"/>
      <w:spacing w:before="201"/>
      <w:ind w:left="1002" w:right="769"/>
    </w:pPr>
    <w:rPr>
      <w:rFonts w:ascii="Arial" w:eastAsiaTheme="minorEastAsia" w:hAnsi="Arial" w:cs="Arial"/>
      <w:b/>
      <w:bCs/>
      <w:sz w:val="64"/>
      <w:szCs w:val="64"/>
    </w:rPr>
  </w:style>
  <w:style w:type="character" w:customStyle="1" w:styleId="TtuloCar">
    <w:name w:val="Título Car"/>
    <w:basedOn w:val="Fuentedeprrafopredeter"/>
    <w:link w:val="Ttulo"/>
    <w:uiPriority w:val="1"/>
    <w:rsid w:val="004E0061"/>
    <w:rPr>
      <w:rFonts w:ascii="Arial" w:eastAsiaTheme="minorEastAsia" w:hAnsi="Arial" w:cs="Arial"/>
      <w:b/>
      <w:bCs/>
      <w:sz w:val="64"/>
      <w:szCs w:val="64"/>
      <w:lang w:val="en-GB" w:eastAsia="en-GB"/>
    </w:rPr>
  </w:style>
  <w:style w:type="paragraph" w:customStyle="1" w:styleId="TableParagraph">
    <w:name w:val="Table Paragraph"/>
    <w:basedOn w:val="Normal"/>
    <w:uiPriority w:val="1"/>
    <w:qFormat/>
    <w:rsid w:val="004E0061"/>
    <w:pPr>
      <w:widowControl w:val="0"/>
      <w:autoSpaceDE w:val="0"/>
      <w:autoSpaceDN w:val="0"/>
      <w:adjustRightInd w:val="0"/>
    </w:pPr>
    <w:rPr>
      <w:rFonts w:ascii="Arial" w:eastAsiaTheme="minorEastAsia" w:hAnsi="Arial" w:cs="Arial"/>
    </w:rPr>
  </w:style>
  <w:style w:type="character" w:customStyle="1" w:styleId="cit-auth">
    <w:name w:val="cit-auth"/>
    <w:basedOn w:val="Fuentedeprrafopredeter"/>
    <w:rsid w:val="004E0061"/>
  </w:style>
  <w:style w:type="character" w:customStyle="1" w:styleId="cit-name-surname">
    <w:name w:val="cit-name-surname"/>
    <w:basedOn w:val="Fuentedeprrafopredeter"/>
    <w:rsid w:val="004E0061"/>
  </w:style>
  <w:style w:type="character" w:customStyle="1" w:styleId="cit-name-given-names">
    <w:name w:val="cit-name-given-names"/>
    <w:basedOn w:val="Fuentedeprrafopredeter"/>
    <w:rsid w:val="004E0061"/>
  </w:style>
  <w:style w:type="character" w:styleId="CitaHTML">
    <w:name w:val="HTML Cite"/>
    <w:basedOn w:val="Fuentedeprrafopredeter"/>
    <w:uiPriority w:val="99"/>
    <w:semiHidden/>
    <w:unhideWhenUsed/>
    <w:rsid w:val="004E0061"/>
    <w:rPr>
      <w:i/>
      <w:iCs/>
    </w:rPr>
  </w:style>
  <w:style w:type="character" w:customStyle="1" w:styleId="cit-pub-date">
    <w:name w:val="cit-pub-date"/>
    <w:basedOn w:val="Fuentedeprrafopredeter"/>
    <w:rsid w:val="004E0061"/>
  </w:style>
  <w:style w:type="character" w:customStyle="1" w:styleId="cit-article-title">
    <w:name w:val="cit-article-title"/>
    <w:basedOn w:val="Fuentedeprrafopredeter"/>
    <w:rsid w:val="004E0061"/>
  </w:style>
  <w:style w:type="character" w:customStyle="1" w:styleId="cit-vol">
    <w:name w:val="cit-vol"/>
    <w:basedOn w:val="Fuentedeprrafopredeter"/>
    <w:rsid w:val="004E0061"/>
  </w:style>
  <w:style w:type="character" w:customStyle="1" w:styleId="cit-issue">
    <w:name w:val="cit-issue"/>
    <w:basedOn w:val="Fuentedeprrafopredeter"/>
    <w:rsid w:val="004E0061"/>
  </w:style>
  <w:style w:type="character" w:customStyle="1" w:styleId="cit-fpage">
    <w:name w:val="cit-fpage"/>
    <w:basedOn w:val="Fuentedeprrafopredeter"/>
    <w:rsid w:val="004E0061"/>
  </w:style>
  <w:style w:type="character" w:customStyle="1" w:styleId="cit-lpage">
    <w:name w:val="cit-lpage"/>
    <w:basedOn w:val="Fuentedeprrafopredeter"/>
    <w:rsid w:val="004E0061"/>
  </w:style>
  <w:style w:type="character" w:customStyle="1" w:styleId="cit-source">
    <w:name w:val="cit-source"/>
    <w:basedOn w:val="Fuentedeprrafopredeter"/>
    <w:rsid w:val="004E0061"/>
  </w:style>
  <w:style w:type="character" w:customStyle="1" w:styleId="cit-publ-name">
    <w:name w:val="cit-publ-name"/>
    <w:basedOn w:val="Fuentedeprrafopredeter"/>
    <w:rsid w:val="004E0061"/>
  </w:style>
  <w:style w:type="character" w:customStyle="1" w:styleId="cit-publ-loc">
    <w:name w:val="cit-publ-loc"/>
    <w:basedOn w:val="Fuentedeprrafopredeter"/>
    <w:rsid w:val="004E0061"/>
  </w:style>
  <w:style w:type="character" w:customStyle="1" w:styleId="cit-comment">
    <w:name w:val="cit-comment"/>
    <w:basedOn w:val="Fuentedeprrafopredeter"/>
    <w:rsid w:val="004E0061"/>
  </w:style>
  <w:style w:type="paragraph" w:customStyle="1" w:styleId="Body">
    <w:name w:val="Body"/>
    <w:link w:val="BodyChar"/>
    <w:rsid w:val="006C6749"/>
    <w:pPr>
      <w:pBdr>
        <w:top w:val="nil"/>
        <w:left w:val="nil"/>
        <w:bottom w:val="nil"/>
        <w:right w:val="nil"/>
        <w:between w:val="nil"/>
        <w:bar w:val="nil"/>
      </w:pBdr>
      <w:spacing w:after="160" w:line="259" w:lineRule="auto"/>
    </w:pPr>
    <w:rPr>
      <w:rFonts w:ascii="Calibri" w:eastAsia="Calibri" w:hAnsi="Calibri" w:cs="Calibri"/>
      <w:color w:val="000000"/>
      <w:u w:color="000000"/>
      <w:bdr w:val="nil"/>
      <w:lang w:val="en-GB" w:eastAsia="en-GB"/>
    </w:rPr>
  </w:style>
  <w:style w:type="character" w:customStyle="1" w:styleId="apple-converted-space">
    <w:name w:val="apple-converted-space"/>
    <w:rsid w:val="006C6749"/>
  </w:style>
  <w:style w:type="character" w:customStyle="1" w:styleId="BodyChar">
    <w:name w:val="Body Char"/>
    <w:basedOn w:val="Fuentedeprrafopredeter"/>
    <w:link w:val="Body"/>
    <w:rsid w:val="006C6749"/>
    <w:rPr>
      <w:rFonts w:ascii="Calibri" w:eastAsia="Calibri" w:hAnsi="Calibri" w:cs="Calibri"/>
      <w:color w:val="000000"/>
      <w:u w:color="000000"/>
      <w:bdr w:val="nil"/>
      <w:lang w:val="en-GB" w:eastAsia="en-GB"/>
    </w:rPr>
  </w:style>
  <w:style w:type="paragraph" w:styleId="Revisin">
    <w:name w:val="Revision"/>
    <w:hidden/>
    <w:uiPriority w:val="99"/>
    <w:semiHidden/>
    <w:rsid w:val="00B1441C"/>
    <w:pPr>
      <w:spacing w:after="0" w:line="240" w:lineRule="auto"/>
    </w:pPr>
    <w:rPr>
      <w:lang w:val="en-GB"/>
    </w:rPr>
  </w:style>
  <w:style w:type="character" w:customStyle="1" w:styleId="Mencinsinresolver2">
    <w:name w:val="Mención sin resolver2"/>
    <w:basedOn w:val="Fuentedeprrafopredeter"/>
    <w:uiPriority w:val="99"/>
    <w:semiHidden/>
    <w:unhideWhenUsed/>
    <w:rsid w:val="007860BD"/>
    <w:rPr>
      <w:color w:val="605E5C"/>
      <w:shd w:val="clear" w:color="auto" w:fill="E1DFDD"/>
    </w:rPr>
  </w:style>
  <w:style w:type="character" w:customStyle="1" w:styleId="Ttulo3Car">
    <w:name w:val="Título 3 Car"/>
    <w:basedOn w:val="Fuentedeprrafopredeter"/>
    <w:link w:val="Ttulo3"/>
    <w:uiPriority w:val="9"/>
    <w:semiHidden/>
    <w:rsid w:val="00F04C05"/>
    <w:rPr>
      <w:rFonts w:asciiTheme="majorHAnsi" w:eastAsiaTheme="majorEastAsia" w:hAnsiTheme="majorHAnsi" w:cstheme="majorBidi"/>
      <w:color w:val="243F60" w:themeColor="accent1" w:themeShade="7F"/>
      <w:sz w:val="24"/>
      <w:szCs w:val="24"/>
      <w:lang w:val="en-GB"/>
    </w:rPr>
  </w:style>
  <w:style w:type="character" w:styleId="Mencinsinresolver">
    <w:name w:val="Unresolved Mention"/>
    <w:basedOn w:val="Fuentedeprrafopredeter"/>
    <w:uiPriority w:val="99"/>
    <w:semiHidden/>
    <w:unhideWhenUsed/>
    <w:rsid w:val="00E032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47753">
      <w:bodyDiv w:val="1"/>
      <w:marLeft w:val="0"/>
      <w:marRight w:val="0"/>
      <w:marTop w:val="0"/>
      <w:marBottom w:val="0"/>
      <w:divBdr>
        <w:top w:val="none" w:sz="0" w:space="0" w:color="auto"/>
        <w:left w:val="none" w:sz="0" w:space="0" w:color="auto"/>
        <w:bottom w:val="none" w:sz="0" w:space="0" w:color="auto"/>
        <w:right w:val="none" w:sz="0" w:space="0" w:color="auto"/>
      </w:divBdr>
      <w:divsChild>
        <w:div w:id="886453825">
          <w:marLeft w:val="0"/>
          <w:marRight w:val="0"/>
          <w:marTop w:val="0"/>
          <w:marBottom w:val="0"/>
          <w:divBdr>
            <w:top w:val="none" w:sz="0" w:space="0" w:color="auto"/>
            <w:left w:val="none" w:sz="0" w:space="0" w:color="auto"/>
            <w:bottom w:val="none" w:sz="0" w:space="0" w:color="auto"/>
            <w:right w:val="none" w:sz="0" w:space="0" w:color="auto"/>
          </w:divBdr>
          <w:divsChild>
            <w:div w:id="1441954322">
              <w:marLeft w:val="0"/>
              <w:marRight w:val="0"/>
              <w:marTop w:val="0"/>
              <w:marBottom w:val="0"/>
              <w:divBdr>
                <w:top w:val="none" w:sz="0" w:space="0" w:color="auto"/>
                <w:left w:val="none" w:sz="0" w:space="0" w:color="auto"/>
                <w:bottom w:val="none" w:sz="0" w:space="0" w:color="auto"/>
                <w:right w:val="none" w:sz="0" w:space="0" w:color="auto"/>
              </w:divBdr>
              <w:divsChild>
                <w:div w:id="115968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82035">
      <w:bodyDiv w:val="1"/>
      <w:marLeft w:val="0"/>
      <w:marRight w:val="0"/>
      <w:marTop w:val="0"/>
      <w:marBottom w:val="0"/>
      <w:divBdr>
        <w:top w:val="none" w:sz="0" w:space="0" w:color="auto"/>
        <w:left w:val="none" w:sz="0" w:space="0" w:color="auto"/>
        <w:bottom w:val="none" w:sz="0" w:space="0" w:color="auto"/>
        <w:right w:val="none" w:sz="0" w:space="0" w:color="auto"/>
      </w:divBdr>
      <w:divsChild>
        <w:div w:id="1947303394">
          <w:marLeft w:val="0"/>
          <w:marRight w:val="0"/>
          <w:marTop w:val="0"/>
          <w:marBottom w:val="0"/>
          <w:divBdr>
            <w:top w:val="none" w:sz="0" w:space="0" w:color="auto"/>
            <w:left w:val="none" w:sz="0" w:space="0" w:color="auto"/>
            <w:bottom w:val="none" w:sz="0" w:space="0" w:color="auto"/>
            <w:right w:val="none" w:sz="0" w:space="0" w:color="auto"/>
          </w:divBdr>
        </w:div>
      </w:divsChild>
    </w:div>
    <w:div w:id="112754246">
      <w:bodyDiv w:val="1"/>
      <w:marLeft w:val="0"/>
      <w:marRight w:val="0"/>
      <w:marTop w:val="0"/>
      <w:marBottom w:val="0"/>
      <w:divBdr>
        <w:top w:val="none" w:sz="0" w:space="0" w:color="auto"/>
        <w:left w:val="none" w:sz="0" w:space="0" w:color="auto"/>
        <w:bottom w:val="none" w:sz="0" w:space="0" w:color="auto"/>
        <w:right w:val="none" w:sz="0" w:space="0" w:color="auto"/>
      </w:divBdr>
    </w:div>
    <w:div w:id="143477269">
      <w:bodyDiv w:val="1"/>
      <w:marLeft w:val="0"/>
      <w:marRight w:val="0"/>
      <w:marTop w:val="0"/>
      <w:marBottom w:val="0"/>
      <w:divBdr>
        <w:top w:val="none" w:sz="0" w:space="0" w:color="auto"/>
        <w:left w:val="none" w:sz="0" w:space="0" w:color="auto"/>
        <w:bottom w:val="none" w:sz="0" w:space="0" w:color="auto"/>
        <w:right w:val="none" w:sz="0" w:space="0" w:color="auto"/>
      </w:divBdr>
    </w:div>
    <w:div w:id="157887958">
      <w:bodyDiv w:val="1"/>
      <w:marLeft w:val="0"/>
      <w:marRight w:val="0"/>
      <w:marTop w:val="0"/>
      <w:marBottom w:val="0"/>
      <w:divBdr>
        <w:top w:val="none" w:sz="0" w:space="0" w:color="auto"/>
        <w:left w:val="none" w:sz="0" w:space="0" w:color="auto"/>
        <w:bottom w:val="none" w:sz="0" w:space="0" w:color="auto"/>
        <w:right w:val="none" w:sz="0" w:space="0" w:color="auto"/>
      </w:divBdr>
      <w:divsChild>
        <w:div w:id="938368744">
          <w:marLeft w:val="0"/>
          <w:marRight w:val="0"/>
          <w:marTop w:val="0"/>
          <w:marBottom w:val="0"/>
          <w:divBdr>
            <w:top w:val="none" w:sz="0" w:space="0" w:color="auto"/>
            <w:left w:val="none" w:sz="0" w:space="0" w:color="auto"/>
            <w:bottom w:val="none" w:sz="0" w:space="0" w:color="auto"/>
            <w:right w:val="none" w:sz="0" w:space="0" w:color="auto"/>
          </w:divBdr>
          <w:divsChild>
            <w:div w:id="1400133930">
              <w:marLeft w:val="0"/>
              <w:marRight w:val="0"/>
              <w:marTop w:val="0"/>
              <w:marBottom w:val="0"/>
              <w:divBdr>
                <w:top w:val="none" w:sz="0" w:space="0" w:color="auto"/>
                <w:left w:val="none" w:sz="0" w:space="0" w:color="auto"/>
                <w:bottom w:val="none" w:sz="0" w:space="0" w:color="auto"/>
                <w:right w:val="none" w:sz="0" w:space="0" w:color="auto"/>
              </w:divBdr>
              <w:divsChild>
                <w:div w:id="348869039">
                  <w:marLeft w:val="0"/>
                  <w:marRight w:val="0"/>
                  <w:marTop w:val="0"/>
                  <w:marBottom w:val="0"/>
                  <w:divBdr>
                    <w:top w:val="none" w:sz="0" w:space="0" w:color="auto"/>
                    <w:left w:val="none" w:sz="0" w:space="0" w:color="auto"/>
                    <w:bottom w:val="none" w:sz="0" w:space="0" w:color="auto"/>
                    <w:right w:val="none" w:sz="0" w:space="0" w:color="auto"/>
                  </w:divBdr>
                  <w:divsChild>
                    <w:div w:id="25370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761466">
      <w:bodyDiv w:val="1"/>
      <w:marLeft w:val="0"/>
      <w:marRight w:val="0"/>
      <w:marTop w:val="0"/>
      <w:marBottom w:val="0"/>
      <w:divBdr>
        <w:top w:val="none" w:sz="0" w:space="0" w:color="auto"/>
        <w:left w:val="none" w:sz="0" w:space="0" w:color="auto"/>
        <w:bottom w:val="none" w:sz="0" w:space="0" w:color="auto"/>
        <w:right w:val="none" w:sz="0" w:space="0" w:color="auto"/>
      </w:divBdr>
    </w:div>
    <w:div w:id="269048337">
      <w:bodyDiv w:val="1"/>
      <w:marLeft w:val="0"/>
      <w:marRight w:val="0"/>
      <w:marTop w:val="0"/>
      <w:marBottom w:val="0"/>
      <w:divBdr>
        <w:top w:val="none" w:sz="0" w:space="0" w:color="auto"/>
        <w:left w:val="none" w:sz="0" w:space="0" w:color="auto"/>
        <w:bottom w:val="none" w:sz="0" w:space="0" w:color="auto"/>
        <w:right w:val="none" w:sz="0" w:space="0" w:color="auto"/>
      </w:divBdr>
    </w:div>
    <w:div w:id="302542481">
      <w:bodyDiv w:val="1"/>
      <w:marLeft w:val="0"/>
      <w:marRight w:val="0"/>
      <w:marTop w:val="0"/>
      <w:marBottom w:val="0"/>
      <w:divBdr>
        <w:top w:val="none" w:sz="0" w:space="0" w:color="auto"/>
        <w:left w:val="none" w:sz="0" w:space="0" w:color="auto"/>
        <w:bottom w:val="none" w:sz="0" w:space="0" w:color="auto"/>
        <w:right w:val="none" w:sz="0" w:space="0" w:color="auto"/>
      </w:divBdr>
    </w:div>
    <w:div w:id="592326293">
      <w:bodyDiv w:val="1"/>
      <w:marLeft w:val="0"/>
      <w:marRight w:val="0"/>
      <w:marTop w:val="0"/>
      <w:marBottom w:val="0"/>
      <w:divBdr>
        <w:top w:val="none" w:sz="0" w:space="0" w:color="auto"/>
        <w:left w:val="none" w:sz="0" w:space="0" w:color="auto"/>
        <w:bottom w:val="none" w:sz="0" w:space="0" w:color="auto"/>
        <w:right w:val="none" w:sz="0" w:space="0" w:color="auto"/>
      </w:divBdr>
      <w:divsChild>
        <w:div w:id="35083844">
          <w:marLeft w:val="0"/>
          <w:marRight w:val="0"/>
          <w:marTop w:val="0"/>
          <w:marBottom w:val="0"/>
          <w:divBdr>
            <w:top w:val="none" w:sz="0" w:space="0" w:color="auto"/>
            <w:left w:val="none" w:sz="0" w:space="0" w:color="auto"/>
            <w:bottom w:val="none" w:sz="0" w:space="0" w:color="auto"/>
            <w:right w:val="none" w:sz="0" w:space="0" w:color="auto"/>
          </w:divBdr>
          <w:divsChild>
            <w:div w:id="841967586">
              <w:marLeft w:val="0"/>
              <w:marRight w:val="0"/>
              <w:marTop w:val="0"/>
              <w:marBottom w:val="0"/>
              <w:divBdr>
                <w:top w:val="none" w:sz="0" w:space="0" w:color="auto"/>
                <w:left w:val="none" w:sz="0" w:space="0" w:color="auto"/>
                <w:bottom w:val="none" w:sz="0" w:space="0" w:color="auto"/>
                <w:right w:val="none" w:sz="0" w:space="0" w:color="auto"/>
              </w:divBdr>
              <w:divsChild>
                <w:div w:id="196079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564499">
      <w:bodyDiv w:val="1"/>
      <w:marLeft w:val="0"/>
      <w:marRight w:val="0"/>
      <w:marTop w:val="0"/>
      <w:marBottom w:val="0"/>
      <w:divBdr>
        <w:top w:val="none" w:sz="0" w:space="0" w:color="auto"/>
        <w:left w:val="none" w:sz="0" w:space="0" w:color="auto"/>
        <w:bottom w:val="none" w:sz="0" w:space="0" w:color="auto"/>
        <w:right w:val="none" w:sz="0" w:space="0" w:color="auto"/>
      </w:divBdr>
    </w:div>
    <w:div w:id="698435415">
      <w:bodyDiv w:val="1"/>
      <w:marLeft w:val="0"/>
      <w:marRight w:val="0"/>
      <w:marTop w:val="0"/>
      <w:marBottom w:val="0"/>
      <w:divBdr>
        <w:top w:val="none" w:sz="0" w:space="0" w:color="auto"/>
        <w:left w:val="none" w:sz="0" w:space="0" w:color="auto"/>
        <w:bottom w:val="none" w:sz="0" w:space="0" w:color="auto"/>
        <w:right w:val="none" w:sz="0" w:space="0" w:color="auto"/>
      </w:divBdr>
    </w:div>
    <w:div w:id="705256550">
      <w:bodyDiv w:val="1"/>
      <w:marLeft w:val="0"/>
      <w:marRight w:val="0"/>
      <w:marTop w:val="0"/>
      <w:marBottom w:val="0"/>
      <w:divBdr>
        <w:top w:val="none" w:sz="0" w:space="0" w:color="auto"/>
        <w:left w:val="none" w:sz="0" w:space="0" w:color="auto"/>
        <w:bottom w:val="none" w:sz="0" w:space="0" w:color="auto"/>
        <w:right w:val="none" w:sz="0" w:space="0" w:color="auto"/>
      </w:divBdr>
    </w:div>
    <w:div w:id="712392149">
      <w:bodyDiv w:val="1"/>
      <w:marLeft w:val="0"/>
      <w:marRight w:val="0"/>
      <w:marTop w:val="0"/>
      <w:marBottom w:val="0"/>
      <w:divBdr>
        <w:top w:val="none" w:sz="0" w:space="0" w:color="auto"/>
        <w:left w:val="none" w:sz="0" w:space="0" w:color="auto"/>
        <w:bottom w:val="none" w:sz="0" w:space="0" w:color="auto"/>
        <w:right w:val="none" w:sz="0" w:space="0" w:color="auto"/>
      </w:divBdr>
    </w:div>
    <w:div w:id="717095281">
      <w:bodyDiv w:val="1"/>
      <w:marLeft w:val="0"/>
      <w:marRight w:val="0"/>
      <w:marTop w:val="0"/>
      <w:marBottom w:val="0"/>
      <w:divBdr>
        <w:top w:val="none" w:sz="0" w:space="0" w:color="auto"/>
        <w:left w:val="none" w:sz="0" w:space="0" w:color="auto"/>
        <w:bottom w:val="none" w:sz="0" w:space="0" w:color="auto"/>
        <w:right w:val="none" w:sz="0" w:space="0" w:color="auto"/>
      </w:divBdr>
    </w:div>
    <w:div w:id="718550707">
      <w:bodyDiv w:val="1"/>
      <w:marLeft w:val="0"/>
      <w:marRight w:val="0"/>
      <w:marTop w:val="0"/>
      <w:marBottom w:val="0"/>
      <w:divBdr>
        <w:top w:val="none" w:sz="0" w:space="0" w:color="auto"/>
        <w:left w:val="none" w:sz="0" w:space="0" w:color="auto"/>
        <w:bottom w:val="none" w:sz="0" w:space="0" w:color="auto"/>
        <w:right w:val="none" w:sz="0" w:space="0" w:color="auto"/>
      </w:divBdr>
    </w:div>
    <w:div w:id="738945080">
      <w:bodyDiv w:val="1"/>
      <w:marLeft w:val="0"/>
      <w:marRight w:val="0"/>
      <w:marTop w:val="0"/>
      <w:marBottom w:val="0"/>
      <w:divBdr>
        <w:top w:val="none" w:sz="0" w:space="0" w:color="auto"/>
        <w:left w:val="none" w:sz="0" w:space="0" w:color="auto"/>
        <w:bottom w:val="none" w:sz="0" w:space="0" w:color="auto"/>
        <w:right w:val="none" w:sz="0" w:space="0" w:color="auto"/>
      </w:divBdr>
    </w:div>
    <w:div w:id="740559788">
      <w:bodyDiv w:val="1"/>
      <w:marLeft w:val="0"/>
      <w:marRight w:val="0"/>
      <w:marTop w:val="0"/>
      <w:marBottom w:val="0"/>
      <w:divBdr>
        <w:top w:val="none" w:sz="0" w:space="0" w:color="auto"/>
        <w:left w:val="none" w:sz="0" w:space="0" w:color="auto"/>
        <w:bottom w:val="none" w:sz="0" w:space="0" w:color="auto"/>
        <w:right w:val="none" w:sz="0" w:space="0" w:color="auto"/>
      </w:divBdr>
    </w:div>
    <w:div w:id="799303797">
      <w:bodyDiv w:val="1"/>
      <w:marLeft w:val="0"/>
      <w:marRight w:val="0"/>
      <w:marTop w:val="0"/>
      <w:marBottom w:val="0"/>
      <w:divBdr>
        <w:top w:val="none" w:sz="0" w:space="0" w:color="auto"/>
        <w:left w:val="none" w:sz="0" w:space="0" w:color="auto"/>
        <w:bottom w:val="none" w:sz="0" w:space="0" w:color="auto"/>
        <w:right w:val="none" w:sz="0" w:space="0" w:color="auto"/>
      </w:divBdr>
    </w:div>
    <w:div w:id="829365739">
      <w:bodyDiv w:val="1"/>
      <w:marLeft w:val="0"/>
      <w:marRight w:val="0"/>
      <w:marTop w:val="0"/>
      <w:marBottom w:val="0"/>
      <w:divBdr>
        <w:top w:val="none" w:sz="0" w:space="0" w:color="auto"/>
        <w:left w:val="none" w:sz="0" w:space="0" w:color="auto"/>
        <w:bottom w:val="none" w:sz="0" w:space="0" w:color="auto"/>
        <w:right w:val="none" w:sz="0" w:space="0" w:color="auto"/>
      </w:divBdr>
    </w:div>
    <w:div w:id="838934637">
      <w:bodyDiv w:val="1"/>
      <w:marLeft w:val="0"/>
      <w:marRight w:val="0"/>
      <w:marTop w:val="0"/>
      <w:marBottom w:val="0"/>
      <w:divBdr>
        <w:top w:val="none" w:sz="0" w:space="0" w:color="auto"/>
        <w:left w:val="none" w:sz="0" w:space="0" w:color="auto"/>
        <w:bottom w:val="none" w:sz="0" w:space="0" w:color="auto"/>
        <w:right w:val="none" w:sz="0" w:space="0" w:color="auto"/>
      </w:divBdr>
      <w:divsChild>
        <w:div w:id="1796100166">
          <w:marLeft w:val="0"/>
          <w:marRight w:val="0"/>
          <w:marTop w:val="0"/>
          <w:marBottom w:val="0"/>
          <w:divBdr>
            <w:top w:val="none" w:sz="0" w:space="0" w:color="auto"/>
            <w:left w:val="none" w:sz="0" w:space="0" w:color="auto"/>
            <w:bottom w:val="none" w:sz="0" w:space="0" w:color="auto"/>
            <w:right w:val="none" w:sz="0" w:space="0" w:color="auto"/>
          </w:divBdr>
          <w:divsChild>
            <w:div w:id="1769957623">
              <w:marLeft w:val="0"/>
              <w:marRight w:val="0"/>
              <w:marTop w:val="0"/>
              <w:marBottom w:val="0"/>
              <w:divBdr>
                <w:top w:val="none" w:sz="0" w:space="0" w:color="auto"/>
                <w:left w:val="none" w:sz="0" w:space="0" w:color="auto"/>
                <w:bottom w:val="none" w:sz="0" w:space="0" w:color="auto"/>
                <w:right w:val="none" w:sz="0" w:space="0" w:color="auto"/>
              </w:divBdr>
              <w:divsChild>
                <w:div w:id="149745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673087">
      <w:bodyDiv w:val="1"/>
      <w:marLeft w:val="0"/>
      <w:marRight w:val="0"/>
      <w:marTop w:val="0"/>
      <w:marBottom w:val="0"/>
      <w:divBdr>
        <w:top w:val="none" w:sz="0" w:space="0" w:color="auto"/>
        <w:left w:val="none" w:sz="0" w:space="0" w:color="auto"/>
        <w:bottom w:val="none" w:sz="0" w:space="0" w:color="auto"/>
        <w:right w:val="none" w:sz="0" w:space="0" w:color="auto"/>
      </w:divBdr>
    </w:div>
    <w:div w:id="1069304020">
      <w:bodyDiv w:val="1"/>
      <w:marLeft w:val="0"/>
      <w:marRight w:val="0"/>
      <w:marTop w:val="0"/>
      <w:marBottom w:val="0"/>
      <w:divBdr>
        <w:top w:val="none" w:sz="0" w:space="0" w:color="auto"/>
        <w:left w:val="none" w:sz="0" w:space="0" w:color="auto"/>
        <w:bottom w:val="none" w:sz="0" w:space="0" w:color="auto"/>
        <w:right w:val="none" w:sz="0" w:space="0" w:color="auto"/>
      </w:divBdr>
      <w:divsChild>
        <w:div w:id="1612665139">
          <w:marLeft w:val="0"/>
          <w:marRight w:val="0"/>
          <w:marTop w:val="0"/>
          <w:marBottom w:val="0"/>
          <w:divBdr>
            <w:top w:val="none" w:sz="0" w:space="0" w:color="auto"/>
            <w:left w:val="none" w:sz="0" w:space="0" w:color="auto"/>
            <w:bottom w:val="none" w:sz="0" w:space="0" w:color="auto"/>
            <w:right w:val="none" w:sz="0" w:space="0" w:color="auto"/>
          </w:divBdr>
          <w:divsChild>
            <w:div w:id="1316034327">
              <w:marLeft w:val="0"/>
              <w:marRight w:val="0"/>
              <w:marTop w:val="0"/>
              <w:marBottom w:val="0"/>
              <w:divBdr>
                <w:top w:val="none" w:sz="0" w:space="0" w:color="auto"/>
                <w:left w:val="none" w:sz="0" w:space="0" w:color="auto"/>
                <w:bottom w:val="none" w:sz="0" w:space="0" w:color="auto"/>
                <w:right w:val="none" w:sz="0" w:space="0" w:color="auto"/>
              </w:divBdr>
              <w:divsChild>
                <w:div w:id="177616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219953">
      <w:bodyDiv w:val="1"/>
      <w:marLeft w:val="0"/>
      <w:marRight w:val="0"/>
      <w:marTop w:val="0"/>
      <w:marBottom w:val="0"/>
      <w:divBdr>
        <w:top w:val="none" w:sz="0" w:space="0" w:color="auto"/>
        <w:left w:val="none" w:sz="0" w:space="0" w:color="auto"/>
        <w:bottom w:val="none" w:sz="0" w:space="0" w:color="auto"/>
        <w:right w:val="none" w:sz="0" w:space="0" w:color="auto"/>
      </w:divBdr>
    </w:div>
    <w:div w:id="1286736570">
      <w:bodyDiv w:val="1"/>
      <w:marLeft w:val="0"/>
      <w:marRight w:val="0"/>
      <w:marTop w:val="0"/>
      <w:marBottom w:val="0"/>
      <w:divBdr>
        <w:top w:val="none" w:sz="0" w:space="0" w:color="auto"/>
        <w:left w:val="none" w:sz="0" w:space="0" w:color="auto"/>
        <w:bottom w:val="none" w:sz="0" w:space="0" w:color="auto"/>
        <w:right w:val="none" w:sz="0" w:space="0" w:color="auto"/>
      </w:divBdr>
    </w:div>
    <w:div w:id="1855655876">
      <w:bodyDiv w:val="1"/>
      <w:marLeft w:val="0"/>
      <w:marRight w:val="0"/>
      <w:marTop w:val="0"/>
      <w:marBottom w:val="0"/>
      <w:divBdr>
        <w:top w:val="none" w:sz="0" w:space="0" w:color="auto"/>
        <w:left w:val="none" w:sz="0" w:space="0" w:color="auto"/>
        <w:bottom w:val="none" w:sz="0" w:space="0" w:color="auto"/>
        <w:right w:val="none" w:sz="0" w:space="0" w:color="auto"/>
      </w:divBdr>
    </w:div>
    <w:div w:id="1873808210">
      <w:bodyDiv w:val="1"/>
      <w:marLeft w:val="0"/>
      <w:marRight w:val="0"/>
      <w:marTop w:val="0"/>
      <w:marBottom w:val="0"/>
      <w:divBdr>
        <w:top w:val="none" w:sz="0" w:space="0" w:color="auto"/>
        <w:left w:val="none" w:sz="0" w:space="0" w:color="auto"/>
        <w:bottom w:val="none" w:sz="0" w:space="0" w:color="auto"/>
        <w:right w:val="none" w:sz="0" w:space="0" w:color="auto"/>
      </w:divBdr>
      <w:divsChild>
        <w:div w:id="632832624">
          <w:marLeft w:val="0"/>
          <w:marRight w:val="0"/>
          <w:marTop w:val="0"/>
          <w:marBottom w:val="0"/>
          <w:divBdr>
            <w:top w:val="none" w:sz="0" w:space="0" w:color="auto"/>
            <w:left w:val="none" w:sz="0" w:space="0" w:color="auto"/>
            <w:bottom w:val="none" w:sz="0" w:space="0" w:color="auto"/>
            <w:right w:val="none" w:sz="0" w:space="0" w:color="auto"/>
          </w:divBdr>
          <w:divsChild>
            <w:div w:id="233591224">
              <w:marLeft w:val="0"/>
              <w:marRight w:val="0"/>
              <w:marTop w:val="0"/>
              <w:marBottom w:val="0"/>
              <w:divBdr>
                <w:top w:val="none" w:sz="0" w:space="0" w:color="auto"/>
                <w:left w:val="none" w:sz="0" w:space="0" w:color="auto"/>
                <w:bottom w:val="none" w:sz="0" w:space="0" w:color="auto"/>
                <w:right w:val="none" w:sz="0" w:space="0" w:color="auto"/>
              </w:divBdr>
              <w:divsChild>
                <w:div w:id="69947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305524">
      <w:bodyDiv w:val="1"/>
      <w:marLeft w:val="0"/>
      <w:marRight w:val="0"/>
      <w:marTop w:val="0"/>
      <w:marBottom w:val="0"/>
      <w:divBdr>
        <w:top w:val="none" w:sz="0" w:space="0" w:color="auto"/>
        <w:left w:val="none" w:sz="0" w:space="0" w:color="auto"/>
        <w:bottom w:val="none" w:sz="0" w:space="0" w:color="auto"/>
        <w:right w:val="none" w:sz="0" w:space="0" w:color="auto"/>
      </w:divBdr>
    </w:div>
    <w:div w:id="2077119749">
      <w:bodyDiv w:val="1"/>
      <w:marLeft w:val="0"/>
      <w:marRight w:val="0"/>
      <w:marTop w:val="0"/>
      <w:marBottom w:val="0"/>
      <w:divBdr>
        <w:top w:val="none" w:sz="0" w:space="0" w:color="auto"/>
        <w:left w:val="none" w:sz="0" w:space="0" w:color="auto"/>
        <w:bottom w:val="none" w:sz="0" w:space="0" w:color="auto"/>
        <w:right w:val="none" w:sz="0" w:space="0" w:color="auto"/>
      </w:divBdr>
    </w:div>
    <w:div w:id="2080398708">
      <w:bodyDiv w:val="1"/>
      <w:marLeft w:val="0"/>
      <w:marRight w:val="0"/>
      <w:marTop w:val="0"/>
      <w:marBottom w:val="0"/>
      <w:divBdr>
        <w:top w:val="none" w:sz="0" w:space="0" w:color="auto"/>
        <w:left w:val="none" w:sz="0" w:space="0" w:color="auto"/>
        <w:bottom w:val="none" w:sz="0" w:space="0" w:color="auto"/>
        <w:right w:val="none" w:sz="0" w:space="0" w:color="auto"/>
      </w:divBdr>
      <w:divsChild>
        <w:div w:id="573899506">
          <w:marLeft w:val="0"/>
          <w:marRight w:val="0"/>
          <w:marTop w:val="0"/>
          <w:marBottom w:val="0"/>
          <w:divBdr>
            <w:top w:val="none" w:sz="0" w:space="0" w:color="auto"/>
            <w:left w:val="none" w:sz="0" w:space="0" w:color="auto"/>
            <w:bottom w:val="none" w:sz="0" w:space="0" w:color="auto"/>
            <w:right w:val="none" w:sz="0" w:space="0" w:color="auto"/>
          </w:divBdr>
          <w:divsChild>
            <w:div w:id="1546521615">
              <w:marLeft w:val="0"/>
              <w:marRight w:val="0"/>
              <w:marTop w:val="0"/>
              <w:marBottom w:val="0"/>
              <w:divBdr>
                <w:top w:val="none" w:sz="0" w:space="0" w:color="auto"/>
                <w:left w:val="none" w:sz="0" w:space="0" w:color="auto"/>
                <w:bottom w:val="none" w:sz="0" w:space="0" w:color="auto"/>
                <w:right w:val="none" w:sz="0" w:space="0" w:color="auto"/>
              </w:divBdr>
              <w:divsChild>
                <w:div w:id="161960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9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full/10.1111/all.14459" TargetMode="External"/><Relationship Id="rId13" Type="http://schemas.openxmlformats.org/officeDocument/2006/relationships/hyperlink" Target="http://apps.who.int/iris/bitstream/handle/10665/44240/9789241598859_eng.pdf;jsessionid=6E8737D3B6B4AFDAC21599ED17E80E65?sequence=1"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hildrenshospital.org/research/centers-departmental-programs/center-of-excellence-for-pediatric-quality-measurement-cepqm/cepqm-measures/transition-from-child-focused-to-adult-focused-car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adysteadygo.net/" TargetMode="External"/><Relationship Id="rId5" Type="http://schemas.openxmlformats.org/officeDocument/2006/relationships/webSettings" Target="webSettings.xml"/><Relationship Id="rId15" Type="http://schemas.openxmlformats.org/officeDocument/2006/relationships/hyperlink" Target="https://elearning.rcpsych.ac.uk/learningmodules/introductiontomotivational.aspx" TargetMode="External"/><Relationship Id="rId10" Type="http://schemas.openxmlformats.org/officeDocument/2006/relationships/hyperlink" Target="https://www.cyans.scot.nhs.uk/wp-content/uploads/2019/10/Transition-allergy-pathway-v1.1.pdf?x5451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ttransition.org/" TargetMode="External"/><Relationship Id="rId14" Type="http://schemas.openxmlformats.org/officeDocument/2006/relationships/hyperlink" Target="https://babcp.com/Careers/How-to-Choose-a-CBT-Training-Course"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B237C-1A14-470A-A2C8-41EC84F87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1544</Words>
  <Characters>8801</Characters>
  <Application>Microsoft Office Word</Application>
  <DocSecurity>0</DocSecurity>
  <Lines>73</Lines>
  <Paragraphs>20</Paragraphs>
  <ScaleCrop>false</ScaleCrop>
  <HeadingPairs>
    <vt:vector size="8" baseType="variant">
      <vt:variant>
        <vt:lpstr>Título</vt:lpstr>
      </vt:variant>
      <vt:variant>
        <vt:i4>1</vt:i4>
      </vt:variant>
      <vt:variant>
        <vt:lpstr>Title</vt:lpstr>
      </vt:variant>
      <vt:variant>
        <vt:i4>1</vt:i4>
      </vt:variant>
      <vt:variant>
        <vt:lpstr>Titolo</vt:lpstr>
      </vt:variant>
      <vt:variant>
        <vt:i4>1</vt:i4>
      </vt:variant>
      <vt:variant>
        <vt:lpstr>Titel</vt:lpstr>
      </vt:variant>
      <vt:variant>
        <vt:i4>1</vt:i4>
      </vt:variant>
    </vt:vector>
  </HeadingPairs>
  <TitlesOfParts>
    <vt:vector size="4" baseType="lpstr">
      <vt:lpstr/>
      <vt:lpstr/>
      <vt:lpstr/>
      <vt:lpstr/>
    </vt:vector>
  </TitlesOfParts>
  <Company>Region Syddanmark</Company>
  <LinksUpToDate>false</LinksUpToDate>
  <CharactersWithSpaces>10325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 Jensen</dc:creator>
  <cp:keywords/>
  <dc:description/>
  <cp:lastModifiedBy>Vazquez-Ortiz, Marta</cp:lastModifiedBy>
  <cp:revision>19</cp:revision>
  <cp:lastPrinted>2020-11-02T08:01:00Z</cp:lastPrinted>
  <dcterms:created xsi:type="dcterms:W3CDTF">2022-03-09T21:50:00Z</dcterms:created>
  <dcterms:modified xsi:type="dcterms:W3CDTF">2022-04-04T13:18:00Z</dcterms:modified>
</cp:coreProperties>
</file>