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3D9A7" w14:textId="3B8E6182" w:rsidR="009C3AF7" w:rsidRPr="007C47E6" w:rsidRDefault="003E4AEA" w:rsidP="005737A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Toc47993290"/>
      <w:r w:rsidRPr="007C47E6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674BEF" w:rsidRPr="007C47E6">
        <w:rPr>
          <w:rFonts w:asciiTheme="majorBidi" w:hAnsiTheme="majorBidi" w:cstheme="majorBidi"/>
          <w:b/>
          <w:bCs/>
          <w:sz w:val="24"/>
          <w:szCs w:val="24"/>
        </w:rPr>
        <w:t xml:space="preserve">ables </w:t>
      </w:r>
      <w:bookmarkEnd w:id="0"/>
    </w:p>
    <w:p w14:paraId="656C51D7" w14:textId="759F70E3" w:rsidR="00674BEF" w:rsidRPr="007C47E6" w:rsidRDefault="00674BEF" w:rsidP="59B6B734">
      <w:pPr>
        <w:pStyle w:val="Heading2"/>
        <w:rPr>
          <w:rFonts w:asciiTheme="majorBidi" w:hAnsiTheme="majorBidi"/>
          <w:b/>
          <w:bCs/>
          <w:color w:val="auto"/>
          <w:sz w:val="24"/>
          <w:szCs w:val="24"/>
        </w:rPr>
      </w:pPr>
      <w:r w:rsidRPr="007C47E6">
        <w:rPr>
          <w:rFonts w:asciiTheme="majorBidi" w:hAnsiTheme="majorBidi"/>
          <w:b/>
          <w:bCs/>
          <w:color w:val="auto"/>
          <w:sz w:val="24"/>
          <w:szCs w:val="24"/>
        </w:rPr>
        <w:t>Table 1: Study characteristics of the 37 selected studies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95"/>
        <w:gridCol w:w="1485"/>
        <w:gridCol w:w="1245"/>
        <w:gridCol w:w="1935"/>
        <w:gridCol w:w="1665"/>
        <w:gridCol w:w="900"/>
      </w:tblGrid>
      <w:tr w:rsidR="3BA15C30" w:rsidRPr="007C47E6" w14:paraId="71A07246" w14:textId="77777777" w:rsidTr="3D5DD469">
        <w:trPr>
          <w:trHeight w:val="585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2CBA9" w14:textId="5836216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Author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E561C" w14:textId="5071ABD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Date of Publication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CF4AB" w14:textId="16422C3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Country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F4037" w14:textId="40012FD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Study Design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61106" w14:textId="2C012C1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Number Ped Patients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366E7" w14:textId="224B227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JBI scaled score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</w:tr>
      <w:tr w:rsidR="3BA15C30" w:rsidRPr="007C47E6" w14:paraId="05108232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611AA" w14:textId="743F304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Korkmaz MF et al.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6C9BB" w14:textId="35D4EFF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Jul-20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2E092" w14:textId="099F45F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Turkey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CC3B1" w14:textId="14FAEE0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47033" w14:textId="7CA7720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81 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D0E17" w14:textId="6168EFC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8.5 </w:t>
            </w:r>
          </w:p>
        </w:tc>
      </w:tr>
      <w:tr w:rsidR="3BA15C30" w:rsidRPr="007C47E6" w14:paraId="156E27C4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68FDB" w14:textId="4038635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Liu YJ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1C101" w14:textId="7A09F28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Jun-20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ACB81" w14:textId="3AC9B4D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F5E3E" w14:textId="781DC47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97E91" w14:textId="4A76796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53 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827AC" w14:textId="27CBD90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8.1 </w:t>
            </w:r>
          </w:p>
        </w:tc>
      </w:tr>
      <w:tr w:rsidR="3BA15C30" w:rsidRPr="007C47E6" w14:paraId="7E0B6CDC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296F9" w14:textId="55380D1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Zhang C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70C13" w14:textId="7D5507C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Jun-20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A0BEF" w14:textId="1EB23C8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004C2" w14:textId="0CB0A72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12E1A" w14:textId="24E28E4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34 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85CDC" w14:textId="1273C4C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8.9 </w:t>
            </w:r>
          </w:p>
        </w:tc>
      </w:tr>
      <w:tr w:rsidR="3BA15C30" w:rsidRPr="007C47E6" w14:paraId="4E64F34A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75AB9" w14:textId="0D85FD4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Lan L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AE960" w14:textId="45CF538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Jun-20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29EEC" w14:textId="65DC67B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88ACA" w14:textId="4FC84DF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779FE" w14:textId="06CB903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4 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73F7A" w14:textId="29E59EB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8.8 </w:t>
            </w:r>
          </w:p>
        </w:tc>
      </w:tr>
      <w:tr w:rsidR="3BA15C30" w:rsidRPr="007C47E6" w14:paraId="7DBAF99B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F8AF4" w14:textId="38E31DE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Sun D et al.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15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FEC30" w14:textId="67A3633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Jun-20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CC996" w14:textId="385502B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E4D1E" w14:textId="651655E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F0D54" w14:textId="22C4FCF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36 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EA299" w14:textId="5C1D6C6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8.8 </w:t>
            </w:r>
          </w:p>
        </w:tc>
      </w:tr>
      <w:tr w:rsidR="3BA15C30" w:rsidRPr="007C47E6" w14:paraId="6BE2D7B0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67166" w14:textId="7D57442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Toubiana</w:t>
            </w:r>
            <w:proofErr w:type="spellEnd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J et al.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16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682C8" w14:textId="5A70F67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Jun-20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A9684" w14:textId="34791ED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France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19278" w14:textId="59D3FDC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18A5C" w14:textId="682EF44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21 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97403" w14:textId="6A4E861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9.2 </w:t>
            </w:r>
          </w:p>
        </w:tc>
      </w:tr>
      <w:tr w:rsidR="3BA15C30" w:rsidRPr="007C47E6" w14:paraId="18BD221E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8438B" w14:textId="1B68123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Wu H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DC3A9" w14:textId="3B0F080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Jun-20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DE659" w14:textId="119F85B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047AC" w14:textId="6918429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39F97" w14:textId="40DDC35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148 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0904D" w14:textId="3A31C8B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8.4 </w:t>
            </w:r>
          </w:p>
        </w:tc>
      </w:tr>
      <w:tr w:rsidR="3BA15C30" w:rsidRPr="007C47E6" w14:paraId="1745AAC9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91C83" w14:textId="6C0E637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Harman K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AE42A" w14:textId="6607E4B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Jun-20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8BB71" w14:textId="378267B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UK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1AE41" w14:textId="6A338BD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72CF3" w14:textId="40CAAEB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12 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6D090" w14:textId="06E84BB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8.3 </w:t>
            </w:r>
          </w:p>
        </w:tc>
      </w:tr>
      <w:tr w:rsidR="3BA15C30" w:rsidRPr="007C47E6" w14:paraId="5E1690A4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59D5A" w14:textId="433B408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Dallan</w:t>
            </w:r>
            <w:proofErr w:type="spellEnd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C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7DDED" w14:textId="589D46C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8CD98" w14:textId="62AFCC0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Switzerland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310ED" w14:textId="7AE97A9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48C05" w14:textId="757734B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3 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15A67" w14:textId="3082F80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8.0 </w:t>
            </w:r>
          </w:p>
        </w:tc>
      </w:tr>
      <w:tr w:rsidR="3BA15C30" w:rsidRPr="007C47E6" w14:paraId="342540FB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6C6A7" w14:textId="3EC2B70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Wu HP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553B6" w14:textId="15EB8D3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C3C5D" w14:textId="1FEF362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114A4" w14:textId="5F6B1D9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E039" w14:textId="347B924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23 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4DB6C" w14:textId="01871F4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8.1 </w:t>
            </w:r>
          </w:p>
        </w:tc>
      </w:tr>
      <w:tr w:rsidR="3BA15C30" w:rsidRPr="007C47E6" w14:paraId="2A4B7F81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9E384" w14:textId="29C7B09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Chen J et al.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21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0461D" w14:textId="24921CF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C2F30" w14:textId="6A1CC8F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F765A" w14:textId="4265061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56146" w14:textId="6C0FC7E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20 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11C4A" w14:textId="57D7975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7.5 </w:t>
            </w:r>
          </w:p>
        </w:tc>
      </w:tr>
      <w:tr w:rsidR="3BA15C30" w:rsidRPr="007C47E6" w14:paraId="465E4AB0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6C060" w14:textId="27E577A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Li Y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71151" w14:textId="46748BF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08632" w14:textId="4A6A7A7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5F348" w14:textId="3EA87CF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98C83" w14:textId="746520C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EAD44" w14:textId="29235B1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8.1 </w:t>
            </w:r>
          </w:p>
        </w:tc>
      </w:tr>
      <w:tr w:rsidR="3BA15C30" w:rsidRPr="007C47E6" w14:paraId="3F4EE0A7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1464A" w14:textId="26162B5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Riphagen</w:t>
            </w:r>
            <w:proofErr w:type="spellEnd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S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87FBD" w14:textId="7EA50C2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587EA" w14:textId="51E0F77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UK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688FD" w14:textId="5696909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320F7" w14:textId="460EA45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2 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1A4FD" w14:textId="116D208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6.4 </w:t>
            </w:r>
          </w:p>
        </w:tc>
      </w:tr>
      <w:tr w:rsidR="3BA15C30" w:rsidRPr="007C47E6" w14:paraId="2F4797AD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A1C79" w14:textId="784127B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Zhong Z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D3D3A" w14:textId="708CC23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81743" w14:textId="0992D09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07F04" w14:textId="496DC69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5CC45" w14:textId="413E0EA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9 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DC190" w14:textId="0595380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8.0 </w:t>
            </w:r>
          </w:p>
        </w:tc>
      </w:tr>
      <w:tr w:rsidR="3BA15C30" w:rsidRPr="007C47E6" w14:paraId="1EE4EE1E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59012" w14:textId="18E928C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Lu Y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FA7DF" w14:textId="5AB1A4B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36E7E" w14:textId="1B2D006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4954B" w14:textId="6630C70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DCB4C" w14:textId="517E7BB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110 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8DAEF" w14:textId="4616CE0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8.8 </w:t>
            </w:r>
          </w:p>
        </w:tc>
      </w:tr>
      <w:tr w:rsidR="3BA15C30" w:rsidRPr="007C47E6" w14:paraId="1EF3355F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EE99C" w14:textId="045258D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 H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B3723" w14:textId="0F20C07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9C6F4" w14:textId="79E9335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4AFD4" w14:textId="2D53595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5F659" w14:textId="336A566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50 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50B61" w14:textId="2000288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8.9 </w:t>
            </w:r>
          </w:p>
        </w:tc>
      </w:tr>
      <w:tr w:rsidR="3BA15C30" w:rsidRPr="007C47E6" w14:paraId="078CEB10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E97A9" w14:textId="3FAA546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Song W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17268" w14:textId="6E26F6C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FFAC6" w14:textId="55C2031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A8AC3" w14:textId="4DBC194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98A2E" w14:textId="63A5D3C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16 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8B657" w14:textId="65A4B72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8.0 </w:t>
            </w:r>
          </w:p>
        </w:tc>
      </w:tr>
      <w:tr w:rsidR="3BA15C30" w:rsidRPr="007C47E6" w14:paraId="11321011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4F626" w14:textId="219FB7D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Nathan N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8E51C" w14:textId="2E24A43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May-20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A9F7D" w14:textId="6F6DEB2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France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2C41C" w14:textId="37C9E69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30514" w14:textId="4D7AF9E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5 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D5547" w14:textId="2627160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6.8 </w:t>
            </w:r>
          </w:p>
        </w:tc>
      </w:tr>
      <w:tr w:rsidR="3BA15C30" w:rsidRPr="007C47E6" w14:paraId="795E51DF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F4E04" w14:textId="5F12491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Tan YP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0DA5C" w14:textId="05E2A43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Apr-20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7920C" w14:textId="65C47CC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3869C" w14:textId="32D3A5D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E5292" w14:textId="0EF6DB0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10 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B7FBC" w14:textId="5ACDD75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9.3 </w:t>
            </w:r>
          </w:p>
        </w:tc>
      </w:tr>
      <w:tr w:rsidR="3BA15C30" w:rsidRPr="007C47E6" w14:paraId="52D00575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2EEFA" w14:textId="028244F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Jiang S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57D95" w14:textId="451E9E8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Apr-20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DD09F" w14:textId="3E00B45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8E798" w14:textId="5F9C713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478E0" w14:textId="04C03DF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2 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DB44B" w14:textId="6F57A4A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7.0 </w:t>
            </w:r>
          </w:p>
        </w:tc>
      </w:tr>
      <w:tr w:rsidR="3BA15C30" w:rsidRPr="007C47E6" w14:paraId="61670E96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BD65A" w14:textId="6FF5BF7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Shen Q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BFCF5" w14:textId="681EEFB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Apr-20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98E7A" w14:textId="6EEAC02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03E57" w14:textId="39F565D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F8BDB" w14:textId="41C3D82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9 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8FFB9" w14:textId="5F19A88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8.5 </w:t>
            </w:r>
          </w:p>
        </w:tc>
      </w:tr>
      <w:tr w:rsidR="3BA15C30" w:rsidRPr="007C47E6" w14:paraId="1B5A8452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5789D" w14:textId="67B3127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Liu W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A8A70" w14:textId="18D7E65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DAB88" w14:textId="107EF67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C4ED7" w14:textId="265FD54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36A33" w14:textId="3D4212F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6 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C51F5" w14:textId="5560DA6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8.8 </w:t>
            </w:r>
          </w:p>
        </w:tc>
      </w:tr>
      <w:tr w:rsidR="3BA15C30" w:rsidRPr="007C47E6" w14:paraId="1E92E9CA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505CA" w14:textId="4BBAB87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Su</w:t>
            </w:r>
            <w:proofErr w:type="spellEnd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04D0E" w14:textId="092C7B2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917F" w14:textId="4D113F2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318F8" w14:textId="34135EF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626DD" w14:textId="0C90CB1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9 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4CED8" w14:textId="72091D2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7.3 </w:t>
            </w:r>
          </w:p>
        </w:tc>
      </w:tr>
      <w:tr w:rsidR="3BA15C30" w:rsidRPr="007C47E6" w14:paraId="75F9C4E0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5C121" w14:textId="7780E93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Xu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9B13F" w14:textId="1D8CE4D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Apr-20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54AF5" w14:textId="02FA2F4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96974" w14:textId="09F1199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Case-series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CC2C1" w14:textId="7EFEC03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10 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1AAD1" w14:textId="0EDFED4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7.9 </w:t>
            </w:r>
          </w:p>
        </w:tc>
      </w:tr>
      <w:tr w:rsidR="3BA15C30" w:rsidRPr="007C47E6" w14:paraId="1B6655E0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BCFCE" w14:textId="5CD4E47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lastRenderedPageBreak/>
              <w:t>Zhang T.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DB493" w14:textId="1CE66C4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D1791" w14:textId="21FE235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42B94" w14:textId="7FEB061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35965" w14:textId="6D8FA37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3 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D287C" w14:textId="4CEF5E8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7.9 </w:t>
            </w:r>
          </w:p>
        </w:tc>
      </w:tr>
      <w:tr w:rsidR="3BA15C30" w:rsidRPr="007C47E6" w14:paraId="47187853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97A55" w14:textId="3E5C099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Lu X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E9EC2" w14:textId="7CD7BA5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2181B" w14:textId="0635565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1F5C9" w14:textId="2E9886C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2A514" w14:textId="54CCB1E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171 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E45CF" w14:textId="5848050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5.8 </w:t>
            </w:r>
          </w:p>
        </w:tc>
      </w:tr>
      <w:tr w:rsidR="3BA15C30" w:rsidRPr="007C47E6" w14:paraId="102D9899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D5C4C" w14:textId="5D43622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Liu H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29E" w14:textId="6796D35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1433B" w14:textId="4C31248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7151B" w14:textId="69343EE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A5025" w14:textId="00F911B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4 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DFB05" w14:textId="34B6065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8.8 </w:t>
            </w:r>
          </w:p>
        </w:tc>
      </w:tr>
      <w:tr w:rsidR="3BA15C30" w:rsidRPr="007C47E6" w14:paraId="5350C809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3FD89" w14:textId="4FD854E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Xia W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EEE4D" w14:textId="43677ED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3AFAB" w14:textId="5471BA0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F7642" w14:textId="09C39FD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EAFAB" w14:textId="3D7EAF94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20 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D85FA" w14:textId="254E664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7.6 </w:t>
            </w:r>
          </w:p>
        </w:tc>
      </w:tr>
      <w:tr w:rsidR="3BA15C30" w:rsidRPr="007C47E6" w14:paraId="32BE3EE4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4DF59" w14:textId="412B527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Wang D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06231" w14:textId="4E46D8A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394B1" w14:textId="4189819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5CDF0" w14:textId="656503F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285E0" w14:textId="23DE88B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31 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FD287" w14:textId="411DF76A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8.3 </w:t>
            </w:r>
          </w:p>
        </w:tc>
      </w:tr>
      <w:tr w:rsidR="3BA15C30" w:rsidRPr="007C47E6" w14:paraId="5590C969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0E75D" w14:textId="7B65381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Tan X et al.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40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7C92F" w14:textId="23623FD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Apr-20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F5BA5" w14:textId="54E51A0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F7EF4" w14:textId="5563219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47A12" w14:textId="5DAD60E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13 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C9E81" w14:textId="47C7F72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5.4 </w:t>
            </w:r>
          </w:p>
        </w:tc>
      </w:tr>
      <w:tr w:rsidR="3BA15C30" w:rsidRPr="007C47E6" w14:paraId="0A743FDB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54708" w14:textId="2F96EA6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Xing YH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7F2FC" w14:textId="2D4962A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Apr-20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D8C0F" w14:textId="7AF7A16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A76BF" w14:textId="34A23A0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2250E" w14:textId="5D5B4D3B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3 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5BD5F" w14:textId="088AF6A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8.0 </w:t>
            </w:r>
          </w:p>
        </w:tc>
      </w:tr>
      <w:tr w:rsidR="3BA15C30" w:rsidRPr="007C47E6" w14:paraId="01C1FABD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E049A" w14:textId="7004E573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Qiu</w:t>
            </w:r>
            <w:proofErr w:type="spellEnd"/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H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973A5" w14:textId="41388BF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9286A" w14:textId="5A5D33F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10F67" w14:textId="37E32A6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Cross-sectional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57A86" w14:textId="3F90DFC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36 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6A3A5" w14:textId="16E23F9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8.7 </w:t>
            </w:r>
          </w:p>
        </w:tc>
      </w:tr>
      <w:tr w:rsidR="3BA15C30" w:rsidRPr="007C47E6" w14:paraId="652908DD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3319B" w14:textId="457FA42E" w:rsidR="3BA15C30" w:rsidRPr="007C47E6" w:rsidRDefault="3BA15C30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Sun D et al.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43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439C" w14:textId="325C8D1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24626" w14:textId="53F33E3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7202A" w14:textId="312663E5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8194C" w14:textId="6E7D423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0B660" w14:textId="5DF7B4E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8.5 </w:t>
            </w:r>
          </w:p>
        </w:tc>
      </w:tr>
      <w:tr w:rsidR="3BA15C30" w:rsidRPr="007C47E6" w14:paraId="2BF7E99E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F805D" w14:textId="35A178F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Ji LN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2A29B" w14:textId="3A809AF1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101CD" w14:textId="6A5EEA8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E0BC2" w14:textId="0631ADD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5401C" w14:textId="652EAFD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2 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230BF" w14:textId="5309C73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7.6 </w:t>
            </w:r>
          </w:p>
        </w:tc>
      </w:tr>
      <w:tr w:rsidR="3BA15C30" w:rsidRPr="007C47E6" w14:paraId="6ECC1340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B915D" w14:textId="3E4DAA0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Li W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86ABB" w14:textId="7B23B0F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165F7" w14:textId="34F4ADEF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2BC9E" w14:textId="52A319E8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A1134" w14:textId="0F8945D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5 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898C8" w14:textId="6CEF90C9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8.5 </w:t>
            </w:r>
          </w:p>
        </w:tc>
      </w:tr>
      <w:tr w:rsidR="3BA15C30" w:rsidRPr="007C47E6" w14:paraId="2FEC70D6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397DD" w14:textId="54A9C6B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Hu Z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811B9" w14:textId="0CEEBCC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2DEE9" w14:textId="615D681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13C79" w14:textId="3C4F6F26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6EEC4" w14:textId="6970CEBD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6 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C7548" w14:textId="1A39540C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7.4 </w:t>
            </w:r>
          </w:p>
        </w:tc>
      </w:tr>
      <w:tr w:rsidR="3BA15C30" w:rsidRPr="007C47E6" w14:paraId="74F5136B" w14:textId="77777777" w:rsidTr="3D5DD469">
        <w:trPr>
          <w:trHeight w:val="30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C2D8A" w14:textId="79F6C1A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Cai J et al. </w:t>
            </w:r>
            <w:r w:rsidRPr="007C47E6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47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F0678" w14:textId="06912812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Mar-20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26CB" w14:textId="60A2311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China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D8F1A" w14:textId="2039E9D7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Case series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9AAE1" w14:textId="11D4BAFE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10 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FA63D" w14:textId="00204160" w:rsidR="3BA15C30" w:rsidRPr="007C47E6" w:rsidRDefault="0C431AB8" w:rsidP="3BA15C30">
            <w:pPr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sz w:val="20"/>
                <w:szCs w:val="20"/>
              </w:rPr>
              <w:t>8.8 </w:t>
            </w:r>
          </w:p>
        </w:tc>
      </w:tr>
    </w:tbl>
    <w:p w14:paraId="1295AFAE" w14:textId="15E272B7" w:rsidR="00614D36" w:rsidRPr="007C47E6" w:rsidRDefault="00614D36" w:rsidP="3BA15C3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26925A3" w14:textId="10CB8A8B" w:rsidR="6FDB43BA" w:rsidRPr="007C47E6" w:rsidRDefault="6FDB43BA" w:rsidP="6FDB43BA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04EF647B" w14:textId="77777777" w:rsidR="00413AB4" w:rsidRPr="007C47E6" w:rsidRDefault="00413AB4" w:rsidP="00CD7540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758F62BE" w14:textId="04B45F11" w:rsidR="00614D36" w:rsidRPr="007C47E6" w:rsidRDefault="00614D36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7C47E6">
        <w:rPr>
          <w:rFonts w:asciiTheme="majorBidi" w:eastAsia="Times New Roman" w:hAnsiTheme="majorBidi" w:cstheme="majorBidi"/>
          <w:b/>
          <w:bCs/>
          <w:sz w:val="24"/>
          <w:szCs w:val="24"/>
        </w:rPr>
        <w:br w:type="page"/>
      </w:r>
    </w:p>
    <w:p w14:paraId="22EC359F" w14:textId="51652144" w:rsidR="00614D36" w:rsidRPr="007C47E6" w:rsidRDefault="00614D36" w:rsidP="00100B64">
      <w:pPr>
        <w:pStyle w:val="Heading2"/>
        <w:rPr>
          <w:rFonts w:asciiTheme="majorBidi" w:hAnsiTheme="majorBidi"/>
          <w:b/>
          <w:bCs/>
          <w:color w:val="auto"/>
          <w:sz w:val="24"/>
          <w:szCs w:val="24"/>
        </w:rPr>
      </w:pPr>
      <w:bookmarkStart w:id="1" w:name="_Toc47993293"/>
      <w:r w:rsidRPr="007C47E6">
        <w:rPr>
          <w:rFonts w:asciiTheme="majorBidi" w:hAnsiTheme="majorBidi"/>
          <w:b/>
          <w:bCs/>
          <w:color w:val="auto"/>
          <w:sz w:val="24"/>
          <w:szCs w:val="24"/>
        </w:rPr>
        <w:lastRenderedPageBreak/>
        <w:t xml:space="preserve">Table 2: </w:t>
      </w:r>
      <w:r w:rsidR="2A364A41" w:rsidRPr="007C47E6">
        <w:rPr>
          <w:rFonts w:asciiTheme="majorBidi" w:hAnsiTheme="majorBidi"/>
          <w:b/>
          <w:bCs/>
          <w:color w:val="auto"/>
          <w:sz w:val="24"/>
          <w:szCs w:val="24"/>
        </w:rPr>
        <w:t>Results of meta-analysis</w:t>
      </w:r>
      <w:r w:rsidR="7BEF3257" w:rsidRPr="007C47E6">
        <w:rPr>
          <w:rFonts w:asciiTheme="majorBidi" w:hAnsiTheme="majorBidi"/>
          <w:b/>
          <w:bCs/>
          <w:color w:val="auto"/>
          <w:sz w:val="24"/>
          <w:szCs w:val="24"/>
        </w:rPr>
        <w:t>:</w:t>
      </w:r>
      <w:r w:rsidR="4530C76F" w:rsidRPr="007C47E6">
        <w:rPr>
          <w:rFonts w:asciiTheme="majorBidi" w:hAnsiTheme="majorBidi"/>
          <w:b/>
          <w:bCs/>
          <w:color w:val="auto"/>
          <w:sz w:val="24"/>
          <w:szCs w:val="24"/>
        </w:rPr>
        <w:t xml:space="preserve"> </w:t>
      </w:r>
      <w:r w:rsidRPr="007C47E6">
        <w:rPr>
          <w:rFonts w:asciiTheme="majorBidi" w:hAnsiTheme="majorBidi"/>
          <w:b/>
          <w:bCs/>
          <w:color w:val="auto"/>
          <w:sz w:val="24"/>
          <w:szCs w:val="24"/>
        </w:rPr>
        <w:t>Demographics, co-morbidities, and clinical presentation</w:t>
      </w:r>
      <w:bookmarkEnd w:id="1"/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551"/>
        <w:gridCol w:w="760"/>
        <w:gridCol w:w="1350"/>
        <w:gridCol w:w="1080"/>
        <w:gridCol w:w="450"/>
        <w:gridCol w:w="720"/>
        <w:gridCol w:w="639"/>
        <w:gridCol w:w="645"/>
        <w:gridCol w:w="810"/>
        <w:gridCol w:w="1345"/>
      </w:tblGrid>
      <w:tr w:rsidR="00614D36" w:rsidRPr="007C47E6" w14:paraId="4DD861E1" w14:textId="77777777" w:rsidTr="005058D8">
        <w:trPr>
          <w:trHeight w:val="315"/>
        </w:trPr>
        <w:tc>
          <w:tcPr>
            <w:tcW w:w="1551" w:type="dxa"/>
            <w:hideMark/>
          </w:tcPr>
          <w:p w14:paraId="5AD1E23C" w14:textId="77777777" w:rsidR="00614D36" w:rsidRPr="007C47E6" w:rsidRDefault="00614D36" w:rsidP="00B97561">
            <w:pPr>
              <w:pStyle w:val="NoSpacing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Item</w:t>
            </w:r>
          </w:p>
        </w:tc>
        <w:tc>
          <w:tcPr>
            <w:tcW w:w="760" w:type="dxa"/>
            <w:hideMark/>
          </w:tcPr>
          <w:p w14:paraId="40E110F5" w14:textId="77777777" w:rsidR="00614D36" w:rsidRPr="007C47E6" w:rsidRDefault="00614D36" w:rsidP="00B97561">
            <w:pPr>
              <w:pStyle w:val="NoSpacing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No. of studies</w:t>
            </w:r>
          </w:p>
        </w:tc>
        <w:tc>
          <w:tcPr>
            <w:tcW w:w="1350" w:type="dxa"/>
            <w:hideMark/>
          </w:tcPr>
          <w:p w14:paraId="155455D5" w14:textId="77777777" w:rsidR="00614D36" w:rsidRPr="007C47E6" w:rsidRDefault="00614D36" w:rsidP="00B97561">
            <w:pPr>
              <w:pStyle w:val="NoSpacing"/>
              <w:jc w:val="right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Proportion %</w:t>
            </w:r>
          </w:p>
        </w:tc>
        <w:tc>
          <w:tcPr>
            <w:tcW w:w="1080" w:type="dxa"/>
            <w:hideMark/>
          </w:tcPr>
          <w:p w14:paraId="5F6D8326" w14:textId="77777777" w:rsidR="00614D36" w:rsidRPr="007C47E6" w:rsidRDefault="00614D36" w:rsidP="00B97561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450" w:type="dxa"/>
            <w:hideMark/>
          </w:tcPr>
          <w:p w14:paraId="074D408B" w14:textId="77777777" w:rsidR="00614D36" w:rsidRPr="007C47E6" w:rsidRDefault="00614D36" w:rsidP="00B97561">
            <w:pPr>
              <w:pStyle w:val="NoSpacing"/>
              <w:jc w:val="right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720" w:type="dxa"/>
            <w:hideMark/>
          </w:tcPr>
          <w:p w14:paraId="39B1D203" w14:textId="77777777" w:rsidR="00614D36" w:rsidRPr="007C47E6" w:rsidRDefault="00614D36" w:rsidP="00B97561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Q</w:t>
            </w:r>
          </w:p>
        </w:tc>
        <w:tc>
          <w:tcPr>
            <w:tcW w:w="639" w:type="dxa"/>
            <w:hideMark/>
          </w:tcPr>
          <w:p w14:paraId="75D29BCC" w14:textId="77777777" w:rsidR="00614D36" w:rsidRPr="007C47E6" w:rsidRDefault="00614D36" w:rsidP="00B97561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I</w:t>
            </w: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645" w:type="dxa"/>
            <w:hideMark/>
          </w:tcPr>
          <w:p w14:paraId="2BAFD1BA" w14:textId="77777777" w:rsidR="00614D36" w:rsidRPr="007C47E6" w:rsidRDefault="00614D36" w:rsidP="00B97561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T</w:t>
            </w: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10" w:type="dxa"/>
            <w:hideMark/>
          </w:tcPr>
          <w:p w14:paraId="130DA6B6" w14:textId="77777777" w:rsidR="00614D36" w:rsidRPr="007C47E6" w:rsidRDefault="00614D36" w:rsidP="00B97561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345" w:type="dxa"/>
            <w:hideMark/>
          </w:tcPr>
          <w:p w14:paraId="0DC15B4D" w14:textId="77777777" w:rsidR="00614D36" w:rsidRPr="007C47E6" w:rsidRDefault="00614D36" w:rsidP="00B97561">
            <w:pPr>
              <w:pStyle w:val="NoSpacing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/>
              </w:rPr>
              <w:t>Egger’s test P</w:t>
            </w:r>
          </w:p>
        </w:tc>
      </w:tr>
      <w:tr w:rsidR="00614D36" w:rsidRPr="007C47E6" w14:paraId="6D2B2BD6" w14:textId="77777777" w:rsidTr="005058D8">
        <w:trPr>
          <w:trHeight w:val="315"/>
        </w:trPr>
        <w:tc>
          <w:tcPr>
            <w:tcW w:w="8005" w:type="dxa"/>
            <w:gridSpan w:val="9"/>
            <w:hideMark/>
          </w:tcPr>
          <w:p w14:paraId="012FC477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Demographic Characteristics</w:t>
            </w:r>
          </w:p>
        </w:tc>
        <w:tc>
          <w:tcPr>
            <w:tcW w:w="1345" w:type="dxa"/>
          </w:tcPr>
          <w:p w14:paraId="2090C6E6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614D36" w:rsidRPr="007C47E6" w14:paraId="3093C356" w14:textId="77777777" w:rsidTr="005058D8">
        <w:trPr>
          <w:trHeight w:val="315"/>
        </w:trPr>
        <w:tc>
          <w:tcPr>
            <w:tcW w:w="1551" w:type="dxa"/>
            <w:hideMark/>
          </w:tcPr>
          <w:p w14:paraId="2C3DA49F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Age (mean in years)</w:t>
            </w:r>
          </w:p>
        </w:tc>
        <w:tc>
          <w:tcPr>
            <w:tcW w:w="760" w:type="dxa"/>
            <w:hideMark/>
          </w:tcPr>
          <w:p w14:paraId="53E12AF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350" w:type="dxa"/>
            <w:hideMark/>
          </w:tcPr>
          <w:p w14:paraId="003A69A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6.63 (0.90)</w:t>
            </w:r>
          </w:p>
        </w:tc>
        <w:tc>
          <w:tcPr>
            <w:tcW w:w="1080" w:type="dxa"/>
            <w:hideMark/>
          </w:tcPr>
          <w:p w14:paraId="5BF4D5C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4.9 – 8.4</w:t>
            </w:r>
          </w:p>
        </w:tc>
        <w:tc>
          <w:tcPr>
            <w:tcW w:w="450" w:type="dxa"/>
            <w:hideMark/>
          </w:tcPr>
          <w:p w14:paraId="5ABB365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720" w:type="dxa"/>
            <w:hideMark/>
          </w:tcPr>
          <w:p w14:paraId="5B21D05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6854.1</w:t>
            </w:r>
          </w:p>
        </w:tc>
        <w:tc>
          <w:tcPr>
            <w:tcW w:w="639" w:type="dxa"/>
            <w:hideMark/>
          </w:tcPr>
          <w:p w14:paraId="3B43C20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99.5</w:t>
            </w:r>
          </w:p>
        </w:tc>
        <w:tc>
          <w:tcPr>
            <w:tcW w:w="645" w:type="dxa"/>
            <w:hideMark/>
          </w:tcPr>
          <w:p w14:paraId="31764CA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27.5</w:t>
            </w:r>
          </w:p>
        </w:tc>
        <w:tc>
          <w:tcPr>
            <w:tcW w:w="810" w:type="dxa"/>
            <w:hideMark/>
          </w:tcPr>
          <w:p w14:paraId="22673D3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hideMark/>
          </w:tcPr>
          <w:p w14:paraId="6DA3662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0.00001</w:t>
            </w:r>
          </w:p>
        </w:tc>
      </w:tr>
      <w:tr w:rsidR="00614D36" w:rsidRPr="007C47E6" w14:paraId="483A435B" w14:textId="77777777" w:rsidTr="005058D8">
        <w:trPr>
          <w:trHeight w:val="315"/>
        </w:trPr>
        <w:tc>
          <w:tcPr>
            <w:tcW w:w="1551" w:type="dxa"/>
            <w:hideMark/>
          </w:tcPr>
          <w:p w14:paraId="2FB97ECE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Male</w:t>
            </w:r>
          </w:p>
        </w:tc>
        <w:tc>
          <w:tcPr>
            <w:tcW w:w="760" w:type="dxa"/>
            <w:hideMark/>
          </w:tcPr>
          <w:p w14:paraId="7A42600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350" w:type="dxa"/>
            <w:hideMark/>
          </w:tcPr>
          <w:p w14:paraId="5F6AD96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52.2</w:t>
            </w:r>
          </w:p>
        </w:tc>
        <w:tc>
          <w:tcPr>
            <w:tcW w:w="1080" w:type="dxa"/>
            <w:hideMark/>
          </w:tcPr>
          <w:p w14:paraId="21238E8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47.7 – 56.6</w:t>
            </w:r>
          </w:p>
        </w:tc>
        <w:tc>
          <w:tcPr>
            <w:tcW w:w="450" w:type="dxa"/>
            <w:hideMark/>
          </w:tcPr>
          <w:p w14:paraId="6C1E99E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720" w:type="dxa"/>
            <w:hideMark/>
          </w:tcPr>
          <w:p w14:paraId="6D03A8E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50.5</w:t>
            </w:r>
          </w:p>
        </w:tc>
        <w:tc>
          <w:tcPr>
            <w:tcW w:w="639" w:type="dxa"/>
            <w:hideMark/>
          </w:tcPr>
          <w:p w14:paraId="4073B2B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28.7</w:t>
            </w:r>
          </w:p>
        </w:tc>
        <w:tc>
          <w:tcPr>
            <w:tcW w:w="645" w:type="dxa"/>
            <w:hideMark/>
          </w:tcPr>
          <w:p w14:paraId="319BAF48" w14:textId="77777777" w:rsidR="00614D36" w:rsidRPr="007C47E6" w:rsidRDefault="00614D36" w:rsidP="00B97561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</w:t>
            </w:r>
          </w:p>
          <w:p w14:paraId="3CA03BB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hideMark/>
          </w:tcPr>
          <w:p w14:paraId="6A1FBE2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0.055</w:t>
            </w:r>
          </w:p>
        </w:tc>
        <w:tc>
          <w:tcPr>
            <w:tcW w:w="1345" w:type="dxa"/>
            <w:hideMark/>
          </w:tcPr>
          <w:p w14:paraId="5ECF0D3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0.9776</w:t>
            </w:r>
          </w:p>
        </w:tc>
      </w:tr>
      <w:tr w:rsidR="00614D36" w:rsidRPr="007C47E6" w14:paraId="34BEA680" w14:textId="77777777" w:rsidTr="005058D8">
        <w:trPr>
          <w:trHeight w:val="315"/>
        </w:trPr>
        <w:tc>
          <w:tcPr>
            <w:tcW w:w="1551" w:type="dxa"/>
            <w:hideMark/>
          </w:tcPr>
          <w:p w14:paraId="7E36CE20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Female</w:t>
            </w:r>
          </w:p>
        </w:tc>
        <w:tc>
          <w:tcPr>
            <w:tcW w:w="760" w:type="dxa"/>
            <w:hideMark/>
          </w:tcPr>
          <w:p w14:paraId="178E9A3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350" w:type="dxa"/>
            <w:hideMark/>
          </w:tcPr>
          <w:p w14:paraId="54BDE0F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47.8</w:t>
            </w:r>
          </w:p>
        </w:tc>
        <w:tc>
          <w:tcPr>
            <w:tcW w:w="1080" w:type="dxa"/>
            <w:hideMark/>
          </w:tcPr>
          <w:p w14:paraId="136BCF5A" w14:textId="77777777" w:rsidR="00614D36" w:rsidRPr="007C47E6" w:rsidRDefault="00614D36" w:rsidP="00B97561">
            <w:pPr>
              <w:spacing w:after="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50" w:type="dxa"/>
            <w:hideMark/>
          </w:tcPr>
          <w:p w14:paraId="29FE79F3" w14:textId="77777777" w:rsidR="00614D36" w:rsidRPr="007C47E6" w:rsidRDefault="00614D36" w:rsidP="00B97561">
            <w:pPr>
              <w:spacing w:after="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20" w:type="dxa"/>
            <w:hideMark/>
          </w:tcPr>
          <w:p w14:paraId="22993958" w14:textId="77777777" w:rsidR="00614D36" w:rsidRPr="007C47E6" w:rsidRDefault="00614D36" w:rsidP="00B97561">
            <w:pPr>
              <w:spacing w:after="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9" w:type="dxa"/>
            <w:hideMark/>
          </w:tcPr>
          <w:p w14:paraId="6B39A52E" w14:textId="77777777" w:rsidR="00614D36" w:rsidRPr="007C47E6" w:rsidRDefault="00614D36" w:rsidP="00B97561">
            <w:pPr>
              <w:spacing w:after="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45" w:type="dxa"/>
            <w:hideMark/>
          </w:tcPr>
          <w:p w14:paraId="1D82C91A" w14:textId="77777777" w:rsidR="00614D36" w:rsidRPr="007C47E6" w:rsidRDefault="00614D36" w:rsidP="00B97561">
            <w:pPr>
              <w:spacing w:after="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0" w:type="dxa"/>
            <w:hideMark/>
          </w:tcPr>
          <w:p w14:paraId="3D69B9CB" w14:textId="77777777" w:rsidR="00614D36" w:rsidRPr="007C47E6" w:rsidRDefault="00614D36" w:rsidP="00B97561">
            <w:pPr>
              <w:spacing w:after="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45" w:type="dxa"/>
            <w:hideMark/>
          </w:tcPr>
          <w:p w14:paraId="1C09884D" w14:textId="77777777" w:rsidR="00614D36" w:rsidRPr="007C47E6" w:rsidRDefault="00614D36" w:rsidP="00B97561">
            <w:pPr>
              <w:spacing w:after="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</w:tr>
      <w:tr w:rsidR="00614D36" w:rsidRPr="007C47E6" w14:paraId="4B0D086A" w14:textId="77777777" w:rsidTr="005058D8">
        <w:trPr>
          <w:trHeight w:val="315"/>
        </w:trPr>
        <w:tc>
          <w:tcPr>
            <w:tcW w:w="1551" w:type="dxa"/>
            <w:hideMark/>
          </w:tcPr>
          <w:p w14:paraId="11063CA4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Co-Morbidities</w:t>
            </w:r>
          </w:p>
        </w:tc>
        <w:tc>
          <w:tcPr>
            <w:tcW w:w="760" w:type="dxa"/>
          </w:tcPr>
          <w:p w14:paraId="375125A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F1DB1A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1366DB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50" w:type="dxa"/>
          </w:tcPr>
          <w:p w14:paraId="501D3D2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</w:tcPr>
          <w:p w14:paraId="0CC022A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14:paraId="41FDB1C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645" w:type="dxa"/>
          </w:tcPr>
          <w:p w14:paraId="3C996AE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</w:tcPr>
          <w:p w14:paraId="64A7947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345" w:type="dxa"/>
          </w:tcPr>
          <w:p w14:paraId="0BF82E1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</w:tr>
      <w:tr w:rsidR="00614D36" w:rsidRPr="007C47E6" w14:paraId="7F8F9200" w14:textId="77777777" w:rsidTr="005058D8">
        <w:trPr>
          <w:trHeight w:val="315"/>
        </w:trPr>
        <w:tc>
          <w:tcPr>
            <w:tcW w:w="1551" w:type="dxa"/>
            <w:hideMark/>
          </w:tcPr>
          <w:p w14:paraId="4E089F1A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All co-morbidities</w:t>
            </w:r>
          </w:p>
        </w:tc>
        <w:tc>
          <w:tcPr>
            <w:tcW w:w="760" w:type="dxa"/>
            <w:hideMark/>
          </w:tcPr>
          <w:p w14:paraId="3BCC850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350" w:type="dxa"/>
            <w:hideMark/>
          </w:tcPr>
          <w:p w14:paraId="3019576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14.5</w:t>
            </w:r>
          </w:p>
        </w:tc>
        <w:tc>
          <w:tcPr>
            <w:tcW w:w="1080" w:type="dxa"/>
            <w:hideMark/>
          </w:tcPr>
          <w:p w14:paraId="573B0B2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8.3 – 24.2</w:t>
            </w:r>
          </w:p>
        </w:tc>
        <w:tc>
          <w:tcPr>
            <w:tcW w:w="450" w:type="dxa"/>
            <w:hideMark/>
          </w:tcPr>
          <w:p w14:paraId="0F27668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20" w:type="dxa"/>
            <w:hideMark/>
          </w:tcPr>
          <w:p w14:paraId="75952BF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51.4</w:t>
            </w:r>
          </w:p>
        </w:tc>
        <w:tc>
          <w:tcPr>
            <w:tcW w:w="639" w:type="dxa"/>
            <w:hideMark/>
          </w:tcPr>
          <w:p w14:paraId="76C3DA1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66.9</w:t>
            </w:r>
          </w:p>
        </w:tc>
        <w:tc>
          <w:tcPr>
            <w:tcW w:w="645" w:type="dxa"/>
            <w:hideMark/>
          </w:tcPr>
          <w:p w14:paraId="5293D72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810" w:type="dxa"/>
            <w:hideMark/>
          </w:tcPr>
          <w:p w14:paraId="0CB2427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hideMark/>
          </w:tcPr>
          <w:p w14:paraId="2DADCC9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0.7267</w:t>
            </w:r>
          </w:p>
        </w:tc>
      </w:tr>
      <w:tr w:rsidR="00614D36" w:rsidRPr="007C47E6" w14:paraId="0EB4AD33" w14:textId="77777777" w:rsidTr="005058D8">
        <w:trPr>
          <w:trHeight w:val="315"/>
        </w:trPr>
        <w:tc>
          <w:tcPr>
            <w:tcW w:w="1551" w:type="dxa"/>
            <w:hideMark/>
          </w:tcPr>
          <w:p w14:paraId="41E10A94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Congenital heart disease</w:t>
            </w:r>
          </w:p>
        </w:tc>
        <w:tc>
          <w:tcPr>
            <w:tcW w:w="760" w:type="dxa"/>
            <w:hideMark/>
          </w:tcPr>
          <w:p w14:paraId="715F9DE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50" w:type="dxa"/>
            <w:hideMark/>
          </w:tcPr>
          <w:p w14:paraId="7C3A052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hideMark/>
          </w:tcPr>
          <w:p w14:paraId="58E49FC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 xml:space="preserve">2.5 – 9.8 </w:t>
            </w:r>
          </w:p>
        </w:tc>
        <w:tc>
          <w:tcPr>
            <w:tcW w:w="450" w:type="dxa"/>
            <w:hideMark/>
          </w:tcPr>
          <w:p w14:paraId="55D283D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20" w:type="dxa"/>
            <w:hideMark/>
          </w:tcPr>
          <w:p w14:paraId="0817995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7.77</w:t>
            </w:r>
          </w:p>
        </w:tc>
        <w:tc>
          <w:tcPr>
            <w:tcW w:w="639" w:type="dxa"/>
            <w:hideMark/>
          </w:tcPr>
          <w:p w14:paraId="0C62126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5" w:type="dxa"/>
            <w:hideMark/>
          </w:tcPr>
          <w:p w14:paraId="29686F3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hideMark/>
          </w:tcPr>
          <w:p w14:paraId="267FE94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0.557</w:t>
            </w:r>
          </w:p>
        </w:tc>
        <w:tc>
          <w:tcPr>
            <w:tcW w:w="1345" w:type="dxa"/>
            <w:hideMark/>
          </w:tcPr>
          <w:p w14:paraId="1425F1A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0.3842</w:t>
            </w:r>
          </w:p>
        </w:tc>
      </w:tr>
      <w:tr w:rsidR="00614D36" w:rsidRPr="007C47E6" w14:paraId="1B0706AB" w14:textId="77777777" w:rsidTr="005058D8">
        <w:trPr>
          <w:trHeight w:val="315"/>
        </w:trPr>
        <w:tc>
          <w:tcPr>
            <w:tcW w:w="1551" w:type="dxa"/>
            <w:hideMark/>
          </w:tcPr>
          <w:p w14:paraId="446537F9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Obesity</w:t>
            </w:r>
          </w:p>
        </w:tc>
        <w:tc>
          <w:tcPr>
            <w:tcW w:w="760" w:type="dxa"/>
            <w:hideMark/>
          </w:tcPr>
          <w:p w14:paraId="7A21190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50" w:type="dxa"/>
            <w:hideMark/>
          </w:tcPr>
          <w:p w14:paraId="62C93B7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4.9</w:t>
            </w:r>
          </w:p>
        </w:tc>
        <w:tc>
          <w:tcPr>
            <w:tcW w:w="1080" w:type="dxa"/>
            <w:hideMark/>
          </w:tcPr>
          <w:p w14:paraId="5CFC1BA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1.9 – 11.8</w:t>
            </w:r>
          </w:p>
        </w:tc>
        <w:tc>
          <w:tcPr>
            <w:tcW w:w="450" w:type="dxa"/>
            <w:hideMark/>
          </w:tcPr>
          <w:p w14:paraId="4EBCB49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20" w:type="dxa"/>
            <w:hideMark/>
          </w:tcPr>
          <w:p w14:paraId="3868310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24.2</w:t>
            </w:r>
          </w:p>
        </w:tc>
        <w:tc>
          <w:tcPr>
            <w:tcW w:w="639" w:type="dxa"/>
            <w:hideMark/>
          </w:tcPr>
          <w:p w14:paraId="102D101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42.14</w:t>
            </w:r>
          </w:p>
        </w:tc>
        <w:tc>
          <w:tcPr>
            <w:tcW w:w="645" w:type="dxa"/>
            <w:hideMark/>
          </w:tcPr>
          <w:p w14:paraId="2BD0021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1.53</w:t>
            </w:r>
          </w:p>
        </w:tc>
        <w:tc>
          <w:tcPr>
            <w:tcW w:w="810" w:type="dxa"/>
            <w:hideMark/>
          </w:tcPr>
          <w:p w14:paraId="65EC6F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0.043</w:t>
            </w:r>
          </w:p>
        </w:tc>
        <w:tc>
          <w:tcPr>
            <w:tcW w:w="1345" w:type="dxa"/>
            <w:hideMark/>
          </w:tcPr>
          <w:p w14:paraId="3A6DA2B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0.0226</w:t>
            </w:r>
          </w:p>
        </w:tc>
      </w:tr>
      <w:tr w:rsidR="00614D36" w:rsidRPr="007C47E6" w14:paraId="3C5D7930" w14:textId="77777777" w:rsidTr="005058D8">
        <w:trPr>
          <w:trHeight w:val="315"/>
        </w:trPr>
        <w:tc>
          <w:tcPr>
            <w:tcW w:w="1551" w:type="dxa"/>
            <w:hideMark/>
          </w:tcPr>
          <w:p w14:paraId="77978198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Prematurity</w:t>
            </w:r>
          </w:p>
        </w:tc>
        <w:tc>
          <w:tcPr>
            <w:tcW w:w="760" w:type="dxa"/>
            <w:hideMark/>
          </w:tcPr>
          <w:p w14:paraId="0A539C4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50" w:type="dxa"/>
            <w:hideMark/>
          </w:tcPr>
          <w:p w14:paraId="449E432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0" w:type="dxa"/>
            <w:hideMark/>
          </w:tcPr>
          <w:p w14:paraId="06830B5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1.5 – 10.4</w:t>
            </w:r>
          </w:p>
        </w:tc>
        <w:tc>
          <w:tcPr>
            <w:tcW w:w="450" w:type="dxa"/>
            <w:hideMark/>
          </w:tcPr>
          <w:p w14:paraId="6C567F6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20" w:type="dxa"/>
            <w:hideMark/>
          </w:tcPr>
          <w:p w14:paraId="4D61EC0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5.59</w:t>
            </w:r>
          </w:p>
        </w:tc>
        <w:tc>
          <w:tcPr>
            <w:tcW w:w="639" w:type="dxa"/>
            <w:hideMark/>
          </w:tcPr>
          <w:p w14:paraId="40A9AEE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5" w:type="dxa"/>
            <w:hideMark/>
          </w:tcPr>
          <w:p w14:paraId="48A88BC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hideMark/>
          </w:tcPr>
          <w:p w14:paraId="0506DDF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0.471</w:t>
            </w:r>
          </w:p>
        </w:tc>
        <w:tc>
          <w:tcPr>
            <w:tcW w:w="1345" w:type="dxa"/>
            <w:hideMark/>
          </w:tcPr>
          <w:p w14:paraId="737DCE3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0.6796</w:t>
            </w:r>
          </w:p>
        </w:tc>
      </w:tr>
      <w:tr w:rsidR="00614D36" w:rsidRPr="007C47E6" w14:paraId="337E1058" w14:textId="77777777" w:rsidTr="005058D8">
        <w:trPr>
          <w:trHeight w:val="315"/>
        </w:trPr>
        <w:tc>
          <w:tcPr>
            <w:tcW w:w="1551" w:type="dxa"/>
            <w:hideMark/>
          </w:tcPr>
          <w:p w14:paraId="68FEF27D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Neurological*</w:t>
            </w:r>
          </w:p>
        </w:tc>
        <w:tc>
          <w:tcPr>
            <w:tcW w:w="760" w:type="dxa"/>
            <w:hideMark/>
          </w:tcPr>
          <w:p w14:paraId="17A98D4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50" w:type="dxa"/>
            <w:hideMark/>
          </w:tcPr>
          <w:p w14:paraId="5E9D13B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3.7</w:t>
            </w:r>
          </w:p>
        </w:tc>
        <w:tc>
          <w:tcPr>
            <w:tcW w:w="1080" w:type="dxa"/>
            <w:hideMark/>
          </w:tcPr>
          <w:p w14:paraId="4B0B0FA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2.0 – 6.6</w:t>
            </w:r>
          </w:p>
        </w:tc>
        <w:tc>
          <w:tcPr>
            <w:tcW w:w="450" w:type="dxa"/>
            <w:hideMark/>
          </w:tcPr>
          <w:p w14:paraId="02654DC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20" w:type="dxa"/>
            <w:hideMark/>
          </w:tcPr>
          <w:p w14:paraId="036543F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7.25</w:t>
            </w:r>
          </w:p>
        </w:tc>
        <w:tc>
          <w:tcPr>
            <w:tcW w:w="639" w:type="dxa"/>
            <w:hideMark/>
          </w:tcPr>
          <w:p w14:paraId="5EECA2C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5" w:type="dxa"/>
            <w:hideMark/>
          </w:tcPr>
          <w:p w14:paraId="372CE96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hideMark/>
          </w:tcPr>
          <w:p w14:paraId="5101CA8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0.925</w:t>
            </w:r>
          </w:p>
        </w:tc>
        <w:tc>
          <w:tcPr>
            <w:tcW w:w="1345" w:type="dxa"/>
            <w:hideMark/>
          </w:tcPr>
          <w:p w14:paraId="4CC4C31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0.446</w:t>
            </w:r>
          </w:p>
        </w:tc>
      </w:tr>
      <w:tr w:rsidR="00614D36" w:rsidRPr="007C47E6" w14:paraId="6C0C18E1" w14:textId="77777777" w:rsidTr="005058D8">
        <w:trPr>
          <w:trHeight w:val="315"/>
        </w:trPr>
        <w:tc>
          <w:tcPr>
            <w:tcW w:w="1551" w:type="dxa"/>
            <w:hideMark/>
          </w:tcPr>
          <w:p w14:paraId="0645CD86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Cancer</w:t>
            </w:r>
          </w:p>
        </w:tc>
        <w:tc>
          <w:tcPr>
            <w:tcW w:w="760" w:type="dxa"/>
            <w:hideMark/>
          </w:tcPr>
          <w:p w14:paraId="3EEA411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350" w:type="dxa"/>
            <w:hideMark/>
          </w:tcPr>
          <w:p w14:paraId="3BCF8D5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1080" w:type="dxa"/>
            <w:hideMark/>
          </w:tcPr>
          <w:p w14:paraId="246DD36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1.9 – 6.4</w:t>
            </w:r>
          </w:p>
        </w:tc>
        <w:tc>
          <w:tcPr>
            <w:tcW w:w="450" w:type="dxa"/>
            <w:hideMark/>
          </w:tcPr>
          <w:p w14:paraId="2453712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20" w:type="dxa"/>
            <w:hideMark/>
          </w:tcPr>
          <w:p w14:paraId="3029C0F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11.6</w:t>
            </w:r>
          </w:p>
        </w:tc>
        <w:tc>
          <w:tcPr>
            <w:tcW w:w="639" w:type="dxa"/>
            <w:hideMark/>
          </w:tcPr>
          <w:p w14:paraId="4CDD642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5" w:type="dxa"/>
            <w:hideMark/>
          </w:tcPr>
          <w:p w14:paraId="645724F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hideMark/>
          </w:tcPr>
          <w:p w14:paraId="7E3330C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0.773</w:t>
            </w:r>
          </w:p>
        </w:tc>
        <w:tc>
          <w:tcPr>
            <w:tcW w:w="1345" w:type="dxa"/>
            <w:hideMark/>
          </w:tcPr>
          <w:p w14:paraId="0CE298C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0.768</w:t>
            </w:r>
          </w:p>
        </w:tc>
      </w:tr>
      <w:tr w:rsidR="00614D36" w:rsidRPr="007C47E6" w14:paraId="5FA64500" w14:textId="77777777" w:rsidTr="005058D8">
        <w:trPr>
          <w:trHeight w:val="315"/>
        </w:trPr>
        <w:tc>
          <w:tcPr>
            <w:tcW w:w="1551" w:type="dxa"/>
            <w:hideMark/>
          </w:tcPr>
          <w:p w14:paraId="272362FB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Asthma</w:t>
            </w:r>
          </w:p>
        </w:tc>
        <w:tc>
          <w:tcPr>
            <w:tcW w:w="760" w:type="dxa"/>
            <w:hideMark/>
          </w:tcPr>
          <w:p w14:paraId="1398F8C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50" w:type="dxa"/>
            <w:hideMark/>
          </w:tcPr>
          <w:p w14:paraId="6E8B8EC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1080" w:type="dxa"/>
            <w:hideMark/>
          </w:tcPr>
          <w:p w14:paraId="7AF0540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1.7 – 6.2</w:t>
            </w:r>
          </w:p>
        </w:tc>
        <w:tc>
          <w:tcPr>
            <w:tcW w:w="450" w:type="dxa"/>
            <w:hideMark/>
          </w:tcPr>
          <w:p w14:paraId="70D3BF1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20" w:type="dxa"/>
            <w:hideMark/>
          </w:tcPr>
          <w:p w14:paraId="0656EAF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11.43</w:t>
            </w:r>
          </w:p>
        </w:tc>
        <w:tc>
          <w:tcPr>
            <w:tcW w:w="639" w:type="dxa"/>
            <w:hideMark/>
          </w:tcPr>
          <w:p w14:paraId="4F81BBB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5" w:type="dxa"/>
            <w:hideMark/>
          </w:tcPr>
          <w:p w14:paraId="3F0AF9C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hideMark/>
          </w:tcPr>
          <w:p w14:paraId="231C234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0.652</w:t>
            </w:r>
          </w:p>
        </w:tc>
        <w:tc>
          <w:tcPr>
            <w:tcW w:w="1345" w:type="dxa"/>
            <w:hideMark/>
          </w:tcPr>
          <w:p w14:paraId="09821D2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0.6694</w:t>
            </w:r>
          </w:p>
        </w:tc>
      </w:tr>
      <w:tr w:rsidR="00614D36" w:rsidRPr="007C47E6" w14:paraId="5DF68504" w14:textId="77777777" w:rsidTr="005058D8">
        <w:trPr>
          <w:trHeight w:val="315"/>
        </w:trPr>
        <w:tc>
          <w:tcPr>
            <w:tcW w:w="1551" w:type="dxa"/>
            <w:hideMark/>
          </w:tcPr>
          <w:p w14:paraId="08B2024C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Diabetes</w:t>
            </w:r>
          </w:p>
        </w:tc>
        <w:tc>
          <w:tcPr>
            <w:tcW w:w="760" w:type="dxa"/>
            <w:hideMark/>
          </w:tcPr>
          <w:p w14:paraId="300EC34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350" w:type="dxa"/>
            <w:hideMark/>
          </w:tcPr>
          <w:p w14:paraId="4167227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1080" w:type="dxa"/>
            <w:hideMark/>
          </w:tcPr>
          <w:p w14:paraId="2CA1D94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1.4 – 5.6</w:t>
            </w:r>
          </w:p>
        </w:tc>
        <w:tc>
          <w:tcPr>
            <w:tcW w:w="450" w:type="dxa"/>
            <w:hideMark/>
          </w:tcPr>
          <w:p w14:paraId="5818DBB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20" w:type="dxa"/>
            <w:hideMark/>
          </w:tcPr>
          <w:p w14:paraId="4CB20FC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7.31</w:t>
            </w:r>
          </w:p>
        </w:tc>
        <w:tc>
          <w:tcPr>
            <w:tcW w:w="639" w:type="dxa"/>
            <w:hideMark/>
          </w:tcPr>
          <w:p w14:paraId="6613979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5" w:type="dxa"/>
            <w:hideMark/>
          </w:tcPr>
          <w:p w14:paraId="18AB36F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hideMark/>
          </w:tcPr>
          <w:p w14:paraId="7B68D45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0.886</w:t>
            </w:r>
          </w:p>
        </w:tc>
        <w:tc>
          <w:tcPr>
            <w:tcW w:w="1345" w:type="dxa"/>
            <w:hideMark/>
          </w:tcPr>
          <w:p w14:paraId="7FA7A87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0.074</w:t>
            </w:r>
          </w:p>
        </w:tc>
      </w:tr>
      <w:tr w:rsidR="00614D36" w:rsidRPr="007C47E6" w14:paraId="7A000164" w14:textId="77777777" w:rsidTr="005058D8">
        <w:trPr>
          <w:trHeight w:val="315"/>
        </w:trPr>
        <w:tc>
          <w:tcPr>
            <w:tcW w:w="8005" w:type="dxa"/>
            <w:gridSpan w:val="9"/>
            <w:hideMark/>
          </w:tcPr>
          <w:p w14:paraId="5559D5AD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Clinical Presentation</w:t>
            </w:r>
          </w:p>
        </w:tc>
        <w:tc>
          <w:tcPr>
            <w:tcW w:w="1345" w:type="dxa"/>
          </w:tcPr>
          <w:p w14:paraId="726724E9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614D36" w:rsidRPr="007C47E6" w14:paraId="03328BC9" w14:textId="77777777" w:rsidTr="005058D8">
        <w:trPr>
          <w:trHeight w:val="315"/>
        </w:trPr>
        <w:tc>
          <w:tcPr>
            <w:tcW w:w="1551" w:type="dxa"/>
            <w:hideMark/>
          </w:tcPr>
          <w:p w14:paraId="6D42582E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Asymptomatic</w:t>
            </w:r>
          </w:p>
        </w:tc>
        <w:tc>
          <w:tcPr>
            <w:tcW w:w="760" w:type="dxa"/>
            <w:hideMark/>
          </w:tcPr>
          <w:p w14:paraId="253DCA7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350" w:type="dxa"/>
            <w:hideMark/>
          </w:tcPr>
          <w:p w14:paraId="4E8DAE9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23.8</w:t>
            </w:r>
          </w:p>
        </w:tc>
        <w:tc>
          <w:tcPr>
            <w:tcW w:w="1080" w:type="dxa"/>
            <w:hideMark/>
          </w:tcPr>
          <w:p w14:paraId="2C6EE15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17.6-31.2</w:t>
            </w:r>
          </w:p>
        </w:tc>
        <w:tc>
          <w:tcPr>
            <w:tcW w:w="450" w:type="dxa"/>
            <w:hideMark/>
          </w:tcPr>
          <w:p w14:paraId="34C8B42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20" w:type="dxa"/>
            <w:hideMark/>
          </w:tcPr>
          <w:p w14:paraId="12B52B2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91.4</w:t>
            </w:r>
          </w:p>
        </w:tc>
        <w:tc>
          <w:tcPr>
            <w:tcW w:w="639" w:type="dxa"/>
            <w:hideMark/>
          </w:tcPr>
          <w:p w14:paraId="4B45DE0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63.9</w:t>
            </w:r>
          </w:p>
        </w:tc>
        <w:tc>
          <w:tcPr>
            <w:tcW w:w="645" w:type="dxa"/>
            <w:hideMark/>
          </w:tcPr>
          <w:p w14:paraId="5263580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10" w:type="dxa"/>
            <w:hideMark/>
          </w:tcPr>
          <w:p w14:paraId="483417A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&lt;0.001</w:t>
            </w:r>
          </w:p>
        </w:tc>
        <w:tc>
          <w:tcPr>
            <w:tcW w:w="1345" w:type="dxa"/>
            <w:hideMark/>
          </w:tcPr>
          <w:p w14:paraId="117CFE4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0.9019</w:t>
            </w:r>
          </w:p>
        </w:tc>
      </w:tr>
      <w:tr w:rsidR="00614D36" w:rsidRPr="007C47E6" w14:paraId="111AE91A" w14:textId="77777777" w:rsidTr="005058D8">
        <w:trPr>
          <w:trHeight w:val="315"/>
        </w:trPr>
        <w:tc>
          <w:tcPr>
            <w:tcW w:w="1551" w:type="dxa"/>
            <w:hideMark/>
          </w:tcPr>
          <w:p w14:paraId="452949C7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Fever</w:t>
            </w:r>
          </w:p>
        </w:tc>
        <w:tc>
          <w:tcPr>
            <w:tcW w:w="760" w:type="dxa"/>
            <w:hideMark/>
          </w:tcPr>
          <w:p w14:paraId="5C00342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350" w:type="dxa"/>
            <w:hideMark/>
          </w:tcPr>
          <w:p w14:paraId="0EDCC8D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52.5</w:t>
            </w:r>
          </w:p>
        </w:tc>
        <w:tc>
          <w:tcPr>
            <w:tcW w:w="1080" w:type="dxa"/>
            <w:hideMark/>
          </w:tcPr>
          <w:p w14:paraId="47123E7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45.7 – 59.1</w:t>
            </w:r>
          </w:p>
        </w:tc>
        <w:tc>
          <w:tcPr>
            <w:tcW w:w="450" w:type="dxa"/>
            <w:hideMark/>
          </w:tcPr>
          <w:p w14:paraId="21F445D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720" w:type="dxa"/>
            <w:hideMark/>
          </w:tcPr>
          <w:p w14:paraId="3326EE7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88.7</w:t>
            </w:r>
          </w:p>
        </w:tc>
        <w:tc>
          <w:tcPr>
            <w:tcW w:w="639" w:type="dxa"/>
            <w:hideMark/>
          </w:tcPr>
          <w:p w14:paraId="7797240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59.4</w:t>
            </w:r>
          </w:p>
        </w:tc>
        <w:tc>
          <w:tcPr>
            <w:tcW w:w="645" w:type="dxa"/>
            <w:hideMark/>
          </w:tcPr>
          <w:p w14:paraId="7C4DB70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59.4</w:t>
            </w:r>
          </w:p>
        </w:tc>
        <w:tc>
          <w:tcPr>
            <w:tcW w:w="810" w:type="dxa"/>
            <w:hideMark/>
          </w:tcPr>
          <w:p w14:paraId="4C73278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0.227</w:t>
            </w:r>
          </w:p>
        </w:tc>
        <w:tc>
          <w:tcPr>
            <w:tcW w:w="1345" w:type="dxa"/>
            <w:hideMark/>
          </w:tcPr>
          <w:p w14:paraId="78C0A22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0.3402</w:t>
            </w:r>
          </w:p>
        </w:tc>
      </w:tr>
      <w:tr w:rsidR="00614D36" w:rsidRPr="007C47E6" w14:paraId="06F377F1" w14:textId="77777777" w:rsidTr="005058D8">
        <w:trPr>
          <w:trHeight w:val="315"/>
        </w:trPr>
        <w:tc>
          <w:tcPr>
            <w:tcW w:w="1551" w:type="dxa"/>
            <w:hideMark/>
          </w:tcPr>
          <w:p w14:paraId="506D4005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Cough</w:t>
            </w:r>
          </w:p>
        </w:tc>
        <w:tc>
          <w:tcPr>
            <w:tcW w:w="760" w:type="dxa"/>
            <w:hideMark/>
          </w:tcPr>
          <w:p w14:paraId="0A3DD4C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350" w:type="dxa"/>
            <w:hideMark/>
          </w:tcPr>
          <w:p w14:paraId="0118FC1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47.6</w:t>
            </w:r>
          </w:p>
        </w:tc>
        <w:tc>
          <w:tcPr>
            <w:tcW w:w="1080" w:type="dxa"/>
            <w:hideMark/>
          </w:tcPr>
          <w:p w14:paraId="368C96E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41.2 – 54.0</w:t>
            </w:r>
          </w:p>
        </w:tc>
        <w:tc>
          <w:tcPr>
            <w:tcW w:w="450" w:type="dxa"/>
            <w:hideMark/>
          </w:tcPr>
          <w:p w14:paraId="4A855EB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20" w:type="dxa"/>
            <w:hideMark/>
          </w:tcPr>
          <w:p w14:paraId="798EF55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73.2</w:t>
            </w:r>
          </w:p>
        </w:tc>
        <w:tc>
          <w:tcPr>
            <w:tcW w:w="639" w:type="dxa"/>
            <w:hideMark/>
          </w:tcPr>
          <w:p w14:paraId="7C66A4D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54.9</w:t>
            </w:r>
          </w:p>
        </w:tc>
        <w:tc>
          <w:tcPr>
            <w:tcW w:w="645" w:type="dxa"/>
            <w:hideMark/>
          </w:tcPr>
          <w:p w14:paraId="08CE490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10" w:type="dxa"/>
            <w:hideMark/>
          </w:tcPr>
          <w:p w14:paraId="6CD4A70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hideMark/>
          </w:tcPr>
          <w:p w14:paraId="3518795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0.4640</w:t>
            </w:r>
          </w:p>
        </w:tc>
      </w:tr>
      <w:tr w:rsidR="00614D36" w:rsidRPr="007C47E6" w14:paraId="7B09BB39" w14:textId="77777777" w:rsidTr="005058D8">
        <w:trPr>
          <w:trHeight w:val="315"/>
        </w:trPr>
        <w:tc>
          <w:tcPr>
            <w:tcW w:w="1551" w:type="dxa"/>
            <w:hideMark/>
          </w:tcPr>
          <w:p w14:paraId="454D05A8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Expectoration</w:t>
            </w:r>
          </w:p>
        </w:tc>
        <w:tc>
          <w:tcPr>
            <w:tcW w:w="760" w:type="dxa"/>
            <w:hideMark/>
          </w:tcPr>
          <w:p w14:paraId="36DEE53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350" w:type="dxa"/>
            <w:hideMark/>
          </w:tcPr>
          <w:p w14:paraId="200C00A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1080" w:type="dxa"/>
            <w:hideMark/>
          </w:tcPr>
          <w:p w14:paraId="07824E8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bookmarkStart w:id="2" w:name="_Hlk47985180"/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11.7 – 30.7</w:t>
            </w:r>
            <w:bookmarkEnd w:id="2"/>
          </w:p>
        </w:tc>
        <w:tc>
          <w:tcPr>
            <w:tcW w:w="450" w:type="dxa"/>
            <w:hideMark/>
          </w:tcPr>
          <w:p w14:paraId="2D0A6F0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20" w:type="dxa"/>
            <w:hideMark/>
          </w:tcPr>
          <w:p w14:paraId="0453047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639" w:type="dxa"/>
            <w:hideMark/>
          </w:tcPr>
          <w:p w14:paraId="7FDE17C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43.0</w:t>
            </w:r>
          </w:p>
        </w:tc>
        <w:tc>
          <w:tcPr>
            <w:tcW w:w="645" w:type="dxa"/>
            <w:hideMark/>
          </w:tcPr>
          <w:p w14:paraId="0643E88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10" w:type="dxa"/>
            <w:hideMark/>
          </w:tcPr>
          <w:p w14:paraId="763BF01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0.378</w:t>
            </w:r>
          </w:p>
        </w:tc>
        <w:tc>
          <w:tcPr>
            <w:tcW w:w="1345" w:type="dxa"/>
            <w:hideMark/>
          </w:tcPr>
          <w:p w14:paraId="7476578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0.063</w:t>
            </w:r>
          </w:p>
        </w:tc>
      </w:tr>
      <w:tr w:rsidR="00614D36" w:rsidRPr="007C47E6" w14:paraId="582EC6CB" w14:textId="77777777" w:rsidTr="005058D8">
        <w:trPr>
          <w:trHeight w:val="315"/>
        </w:trPr>
        <w:tc>
          <w:tcPr>
            <w:tcW w:w="1551" w:type="dxa"/>
            <w:hideMark/>
          </w:tcPr>
          <w:p w14:paraId="3F60756A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Headache</w:t>
            </w:r>
          </w:p>
        </w:tc>
        <w:tc>
          <w:tcPr>
            <w:tcW w:w="760" w:type="dxa"/>
            <w:hideMark/>
          </w:tcPr>
          <w:p w14:paraId="7285392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350" w:type="dxa"/>
            <w:hideMark/>
          </w:tcPr>
          <w:p w14:paraId="7BEE583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10.5</w:t>
            </w:r>
          </w:p>
        </w:tc>
        <w:tc>
          <w:tcPr>
            <w:tcW w:w="1080" w:type="dxa"/>
            <w:hideMark/>
          </w:tcPr>
          <w:p w14:paraId="01BC430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5.4 – 19.3</w:t>
            </w:r>
          </w:p>
        </w:tc>
        <w:tc>
          <w:tcPr>
            <w:tcW w:w="450" w:type="dxa"/>
            <w:hideMark/>
          </w:tcPr>
          <w:p w14:paraId="2E642AC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20" w:type="dxa"/>
            <w:hideMark/>
          </w:tcPr>
          <w:p w14:paraId="53CACA5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639" w:type="dxa"/>
            <w:hideMark/>
          </w:tcPr>
          <w:p w14:paraId="25C19AF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65.5</w:t>
            </w:r>
          </w:p>
        </w:tc>
        <w:tc>
          <w:tcPr>
            <w:tcW w:w="645" w:type="dxa"/>
            <w:hideMark/>
          </w:tcPr>
          <w:p w14:paraId="0F61C48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810" w:type="dxa"/>
            <w:hideMark/>
          </w:tcPr>
          <w:p w14:paraId="34BD32A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hideMark/>
          </w:tcPr>
          <w:p w14:paraId="594C1E2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0.5224</w:t>
            </w:r>
          </w:p>
        </w:tc>
      </w:tr>
      <w:tr w:rsidR="00614D36" w:rsidRPr="007C47E6" w14:paraId="29B8ACB9" w14:textId="77777777" w:rsidTr="005058D8">
        <w:trPr>
          <w:trHeight w:val="315"/>
        </w:trPr>
        <w:tc>
          <w:tcPr>
            <w:tcW w:w="1551" w:type="dxa"/>
            <w:hideMark/>
          </w:tcPr>
          <w:p w14:paraId="158D2BCC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Dyspnea</w:t>
            </w:r>
            <w:proofErr w:type="spellEnd"/>
          </w:p>
        </w:tc>
        <w:tc>
          <w:tcPr>
            <w:tcW w:w="760" w:type="dxa"/>
            <w:hideMark/>
          </w:tcPr>
          <w:p w14:paraId="63D5E09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350" w:type="dxa"/>
            <w:hideMark/>
          </w:tcPr>
          <w:p w14:paraId="1F16C70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12.9</w:t>
            </w:r>
          </w:p>
        </w:tc>
        <w:tc>
          <w:tcPr>
            <w:tcW w:w="1080" w:type="dxa"/>
            <w:hideMark/>
          </w:tcPr>
          <w:p w14:paraId="47DDD87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6.6 – 23.7</w:t>
            </w:r>
          </w:p>
        </w:tc>
        <w:tc>
          <w:tcPr>
            <w:tcW w:w="450" w:type="dxa"/>
            <w:hideMark/>
          </w:tcPr>
          <w:p w14:paraId="24C547C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20" w:type="dxa"/>
            <w:hideMark/>
          </w:tcPr>
          <w:p w14:paraId="3F5FB09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639" w:type="dxa"/>
            <w:hideMark/>
          </w:tcPr>
          <w:p w14:paraId="5506E1D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83.2</w:t>
            </w:r>
          </w:p>
        </w:tc>
        <w:tc>
          <w:tcPr>
            <w:tcW w:w="645" w:type="dxa"/>
            <w:hideMark/>
          </w:tcPr>
          <w:p w14:paraId="041272B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10" w:type="dxa"/>
            <w:hideMark/>
          </w:tcPr>
          <w:p w14:paraId="52C76AC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hideMark/>
          </w:tcPr>
          <w:p w14:paraId="4758837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0.01566</w:t>
            </w:r>
          </w:p>
        </w:tc>
      </w:tr>
      <w:tr w:rsidR="00614D36" w:rsidRPr="007C47E6" w14:paraId="14CFADFB" w14:textId="77777777" w:rsidTr="005058D8">
        <w:trPr>
          <w:trHeight w:val="315"/>
        </w:trPr>
        <w:tc>
          <w:tcPr>
            <w:tcW w:w="1551" w:type="dxa"/>
            <w:hideMark/>
          </w:tcPr>
          <w:p w14:paraId="2CC70109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Sore Throat/</w:t>
            </w:r>
            <w:r w:rsidRPr="007C47E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Pharyngitis</w:t>
            </w:r>
            <w:r w:rsidRPr="007C47E6" w:rsidDel="00353D3A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hideMark/>
          </w:tcPr>
          <w:p w14:paraId="697F893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350" w:type="dxa"/>
            <w:hideMark/>
          </w:tcPr>
          <w:p w14:paraId="5CBFDFB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16.0</w:t>
            </w:r>
          </w:p>
        </w:tc>
        <w:tc>
          <w:tcPr>
            <w:tcW w:w="1080" w:type="dxa"/>
            <w:hideMark/>
          </w:tcPr>
          <w:p w14:paraId="47F750E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8.5 – 27.9</w:t>
            </w:r>
          </w:p>
        </w:tc>
        <w:tc>
          <w:tcPr>
            <w:tcW w:w="450" w:type="dxa"/>
            <w:hideMark/>
          </w:tcPr>
          <w:p w14:paraId="75E8197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720" w:type="dxa"/>
            <w:hideMark/>
          </w:tcPr>
          <w:p w14:paraId="6426D39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639" w:type="dxa"/>
            <w:hideMark/>
          </w:tcPr>
          <w:p w14:paraId="4090E39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78.6</w:t>
            </w:r>
          </w:p>
        </w:tc>
        <w:tc>
          <w:tcPr>
            <w:tcW w:w="645" w:type="dxa"/>
            <w:hideMark/>
          </w:tcPr>
          <w:p w14:paraId="1178ACA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810" w:type="dxa"/>
            <w:hideMark/>
          </w:tcPr>
          <w:p w14:paraId="5D83E8A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hideMark/>
          </w:tcPr>
          <w:p w14:paraId="2881C0D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0.01030</w:t>
            </w:r>
          </w:p>
        </w:tc>
      </w:tr>
      <w:tr w:rsidR="00614D36" w:rsidRPr="007C47E6" w14:paraId="502A6ED6" w14:textId="77777777" w:rsidTr="005058D8">
        <w:trPr>
          <w:trHeight w:val="315"/>
        </w:trPr>
        <w:tc>
          <w:tcPr>
            <w:tcW w:w="1551" w:type="dxa"/>
            <w:hideMark/>
          </w:tcPr>
          <w:p w14:paraId="7E5240A9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lastRenderedPageBreak/>
              <w:t>Rhinorrhea</w:t>
            </w:r>
            <w:proofErr w:type="spellEnd"/>
          </w:p>
        </w:tc>
        <w:tc>
          <w:tcPr>
            <w:tcW w:w="760" w:type="dxa"/>
            <w:hideMark/>
          </w:tcPr>
          <w:p w14:paraId="3487825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50" w:type="dxa"/>
            <w:hideMark/>
          </w:tcPr>
          <w:p w14:paraId="4DA1041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1080" w:type="dxa"/>
            <w:hideMark/>
          </w:tcPr>
          <w:p w14:paraId="3526220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9.8 – 22.6</w:t>
            </w:r>
          </w:p>
        </w:tc>
        <w:tc>
          <w:tcPr>
            <w:tcW w:w="450" w:type="dxa"/>
            <w:hideMark/>
          </w:tcPr>
          <w:p w14:paraId="12F400D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20" w:type="dxa"/>
            <w:hideMark/>
          </w:tcPr>
          <w:p w14:paraId="35D12EF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52.0</w:t>
            </w:r>
          </w:p>
        </w:tc>
        <w:tc>
          <w:tcPr>
            <w:tcW w:w="639" w:type="dxa"/>
            <w:hideMark/>
          </w:tcPr>
          <w:p w14:paraId="3502B08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63.5</w:t>
            </w:r>
          </w:p>
        </w:tc>
        <w:tc>
          <w:tcPr>
            <w:tcW w:w="645" w:type="dxa"/>
            <w:hideMark/>
          </w:tcPr>
          <w:p w14:paraId="433B619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810" w:type="dxa"/>
            <w:hideMark/>
          </w:tcPr>
          <w:p w14:paraId="581AE3C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hideMark/>
          </w:tcPr>
          <w:p w14:paraId="1AA1E71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0.4394</w:t>
            </w:r>
          </w:p>
        </w:tc>
      </w:tr>
      <w:tr w:rsidR="00614D36" w:rsidRPr="007C47E6" w14:paraId="77EADB0B" w14:textId="77777777" w:rsidTr="005058D8">
        <w:trPr>
          <w:trHeight w:val="315"/>
        </w:trPr>
        <w:tc>
          <w:tcPr>
            <w:tcW w:w="1551" w:type="dxa"/>
            <w:hideMark/>
          </w:tcPr>
          <w:p w14:paraId="06EAE4A8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Nasal Congestion</w:t>
            </w:r>
          </w:p>
        </w:tc>
        <w:tc>
          <w:tcPr>
            <w:tcW w:w="760" w:type="dxa"/>
            <w:hideMark/>
          </w:tcPr>
          <w:p w14:paraId="7C52BD7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50" w:type="dxa"/>
            <w:hideMark/>
          </w:tcPr>
          <w:p w14:paraId="0D3CA16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10.3</w:t>
            </w:r>
          </w:p>
        </w:tc>
        <w:tc>
          <w:tcPr>
            <w:tcW w:w="1080" w:type="dxa"/>
            <w:hideMark/>
          </w:tcPr>
          <w:p w14:paraId="6A07E3F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4.2 – 23.2</w:t>
            </w:r>
          </w:p>
        </w:tc>
        <w:tc>
          <w:tcPr>
            <w:tcW w:w="450" w:type="dxa"/>
            <w:hideMark/>
          </w:tcPr>
          <w:p w14:paraId="4BC1AA3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20" w:type="dxa"/>
            <w:hideMark/>
          </w:tcPr>
          <w:p w14:paraId="5FABC2E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19.5</w:t>
            </w:r>
          </w:p>
        </w:tc>
        <w:tc>
          <w:tcPr>
            <w:tcW w:w="639" w:type="dxa"/>
            <w:hideMark/>
          </w:tcPr>
          <w:p w14:paraId="5B60868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59.0</w:t>
            </w:r>
          </w:p>
        </w:tc>
        <w:tc>
          <w:tcPr>
            <w:tcW w:w="645" w:type="dxa"/>
            <w:hideMark/>
          </w:tcPr>
          <w:p w14:paraId="21160A3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10" w:type="dxa"/>
            <w:hideMark/>
          </w:tcPr>
          <w:p w14:paraId="6592AEA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0.012</w:t>
            </w:r>
          </w:p>
        </w:tc>
        <w:tc>
          <w:tcPr>
            <w:tcW w:w="1345" w:type="dxa"/>
            <w:hideMark/>
          </w:tcPr>
          <w:p w14:paraId="4743323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0.6705</w:t>
            </w:r>
          </w:p>
        </w:tc>
      </w:tr>
      <w:tr w:rsidR="00614D36" w:rsidRPr="007C47E6" w14:paraId="03860F67" w14:textId="77777777" w:rsidTr="005058D8">
        <w:trPr>
          <w:trHeight w:val="315"/>
        </w:trPr>
        <w:tc>
          <w:tcPr>
            <w:tcW w:w="1551" w:type="dxa"/>
            <w:hideMark/>
          </w:tcPr>
          <w:p w14:paraId="07E23E7E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Nausea / vomiting</w:t>
            </w:r>
          </w:p>
        </w:tc>
        <w:tc>
          <w:tcPr>
            <w:tcW w:w="760" w:type="dxa"/>
            <w:hideMark/>
          </w:tcPr>
          <w:p w14:paraId="0D84273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50" w:type="dxa"/>
            <w:hideMark/>
          </w:tcPr>
          <w:p w14:paraId="21E2233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12.9</w:t>
            </w:r>
          </w:p>
        </w:tc>
        <w:tc>
          <w:tcPr>
            <w:tcW w:w="1080" w:type="dxa"/>
            <w:hideMark/>
          </w:tcPr>
          <w:p w14:paraId="7B6E60A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7.5 – 21.3</w:t>
            </w:r>
          </w:p>
        </w:tc>
        <w:tc>
          <w:tcPr>
            <w:tcW w:w="450" w:type="dxa"/>
            <w:hideMark/>
          </w:tcPr>
          <w:p w14:paraId="547DE44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20" w:type="dxa"/>
            <w:hideMark/>
          </w:tcPr>
          <w:p w14:paraId="7CABE8F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44.5</w:t>
            </w:r>
          </w:p>
        </w:tc>
        <w:tc>
          <w:tcPr>
            <w:tcW w:w="639" w:type="dxa"/>
            <w:hideMark/>
          </w:tcPr>
          <w:p w14:paraId="6A16004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57.3</w:t>
            </w:r>
          </w:p>
        </w:tc>
        <w:tc>
          <w:tcPr>
            <w:tcW w:w="645" w:type="dxa"/>
            <w:hideMark/>
          </w:tcPr>
          <w:p w14:paraId="6915CA5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10" w:type="dxa"/>
            <w:hideMark/>
          </w:tcPr>
          <w:p w14:paraId="0400FD1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1345" w:type="dxa"/>
            <w:hideMark/>
          </w:tcPr>
          <w:p w14:paraId="34FA5B1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0.5129</w:t>
            </w:r>
          </w:p>
        </w:tc>
      </w:tr>
      <w:tr w:rsidR="00614D36" w:rsidRPr="007C47E6" w14:paraId="541CC79B" w14:textId="77777777" w:rsidTr="005058D8">
        <w:trPr>
          <w:trHeight w:val="315"/>
        </w:trPr>
        <w:tc>
          <w:tcPr>
            <w:tcW w:w="1551" w:type="dxa"/>
            <w:hideMark/>
          </w:tcPr>
          <w:p w14:paraId="490987CF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Abdominal pain</w:t>
            </w:r>
          </w:p>
        </w:tc>
        <w:tc>
          <w:tcPr>
            <w:tcW w:w="760" w:type="dxa"/>
            <w:hideMark/>
          </w:tcPr>
          <w:p w14:paraId="0DABDC2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350" w:type="dxa"/>
            <w:hideMark/>
          </w:tcPr>
          <w:p w14:paraId="152A8B3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1080" w:type="dxa"/>
            <w:hideMark/>
          </w:tcPr>
          <w:p w14:paraId="1C2C2AF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4.0 – 16.4</w:t>
            </w:r>
          </w:p>
        </w:tc>
        <w:tc>
          <w:tcPr>
            <w:tcW w:w="450" w:type="dxa"/>
            <w:hideMark/>
          </w:tcPr>
          <w:p w14:paraId="6578A84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20" w:type="dxa"/>
            <w:hideMark/>
          </w:tcPr>
          <w:p w14:paraId="60DCC39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639" w:type="dxa"/>
            <w:hideMark/>
          </w:tcPr>
          <w:p w14:paraId="10489E9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32.4</w:t>
            </w:r>
          </w:p>
        </w:tc>
        <w:tc>
          <w:tcPr>
            <w:tcW w:w="645" w:type="dxa"/>
            <w:hideMark/>
          </w:tcPr>
          <w:p w14:paraId="4CF826A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10" w:type="dxa"/>
            <w:hideMark/>
          </w:tcPr>
          <w:p w14:paraId="66EF7F7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0.124</w:t>
            </w:r>
          </w:p>
        </w:tc>
        <w:tc>
          <w:tcPr>
            <w:tcW w:w="1345" w:type="dxa"/>
            <w:hideMark/>
          </w:tcPr>
          <w:p w14:paraId="0CF9541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0.6535</w:t>
            </w:r>
          </w:p>
        </w:tc>
      </w:tr>
      <w:tr w:rsidR="00614D36" w:rsidRPr="007C47E6" w14:paraId="13F1C400" w14:textId="77777777" w:rsidTr="005058D8">
        <w:trPr>
          <w:trHeight w:val="315"/>
        </w:trPr>
        <w:tc>
          <w:tcPr>
            <w:tcW w:w="1551" w:type="dxa"/>
            <w:hideMark/>
          </w:tcPr>
          <w:p w14:paraId="6F2274CD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Diarrhea</w:t>
            </w:r>
            <w:proofErr w:type="spellEnd"/>
          </w:p>
        </w:tc>
        <w:tc>
          <w:tcPr>
            <w:tcW w:w="760" w:type="dxa"/>
            <w:hideMark/>
          </w:tcPr>
          <w:p w14:paraId="17E7C11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350" w:type="dxa"/>
            <w:hideMark/>
          </w:tcPr>
          <w:p w14:paraId="30E7DA3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13.3</w:t>
            </w:r>
          </w:p>
        </w:tc>
        <w:tc>
          <w:tcPr>
            <w:tcW w:w="1080" w:type="dxa"/>
            <w:hideMark/>
          </w:tcPr>
          <w:p w14:paraId="49AA31D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9.3 – 18.6</w:t>
            </w:r>
          </w:p>
        </w:tc>
        <w:tc>
          <w:tcPr>
            <w:tcW w:w="450" w:type="dxa"/>
            <w:hideMark/>
          </w:tcPr>
          <w:p w14:paraId="2145D24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720" w:type="dxa"/>
            <w:hideMark/>
          </w:tcPr>
          <w:p w14:paraId="0E9FCB5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30.8</w:t>
            </w:r>
          </w:p>
        </w:tc>
        <w:tc>
          <w:tcPr>
            <w:tcW w:w="639" w:type="dxa"/>
            <w:hideMark/>
          </w:tcPr>
          <w:p w14:paraId="2348F6F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31.9</w:t>
            </w:r>
          </w:p>
        </w:tc>
        <w:tc>
          <w:tcPr>
            <w:tcW w:w="645" w:type="dxa"/>
            <w:hideMark/>
          </w:tcPr>
          <w:p w14:paraId="41372F3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10" w:type="dxa"/>
            <w:hideMark/>
          </w:tcPr>
          <w:p w14:paraId="7D1AD70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0.241</w:t>
            </w:r>
          </w:p>
        </w:tc>
        <w:tc>
          <w:tcPr>
            <w:tcW w:w="1345" w:type="dxa"/>
            <w:hideMark/>
          </w:tcPr>
          <w:p w14:paraId="09B8DC8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0.8769</w:t>
            </w:r>
          </w:p>
        </w:tc>
      </w:tr>
      <w:tr w:rsidR="00614D36" w:rsidRPr="007C47E6" w14:paraId="7EAB387A" w14:textId="77777777" w:rsidTr="005058D8">
        <w:trPr>
          <w:trHeight w:val="315"/>
        </w:trPr>
        <w:tc>
          <w:tcPr>
            <w:tcW w:w="1551" w:type="dxa"/>
            <w:hideMark/>
          </w:tcPr>
          <w:p w14:paraId="3CF8DF02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Rash</w:t>
            </w:r>
          </w:p>
        </w:tc>
        <w:tc>
          <w:tcPr>
            <w:tcW w:w="760" w:type="dxa"/>
            <w:hideMark/>
          </w:tcPr>
          <w:p w14:paraId="3290339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50" w:type="dxa"/>
            <w:hideMark/>
          </w:tcPr>
          <w:p w14:paraId="6118A00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18.7</w:t>
            </w:r>
          </w:p>
        </w:tc>
        <w:tc>
          <w:tcPr>
            <w:tcW w:w="1080" w:type="dxa"/>
            <w:hideMark/>
          </w:tcPr>
          <w:p w14:paraId="08BFAA1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3.8 – 57.0</w:t>
            </w:r>
          </w:p>
        </w:tc>
        <w:tc>
          <w:tcPr>
            <w:tcW w:w="450" w:type="dxa"/>
            <w:hideMark/>
          </w:tcPr>
          <w:p w14:paraId="3BEC4E9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20" w:type="dxa"/>
            <w:hideMark/>
          </w:tcPr>
          <w:p w14:paraId="7390508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26.0</w:t>
            </w:r>
          </w:p>
        </w:tc>
        <w:tc>
          <w:tcPr>
            <w:tcW w:w="639" w:type="dxa"/>
            <w:hideMark/>
          </w:tcPr>
          <w:p w14:paraId="026DF1B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645" w:type="dxa"/>
            <w:hideMark/>
          </w:tcPr>
          <w:p w14:paraId="4EDE7C1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810" w:type="dxa"/>
            <w:hideMark/>
          </w:tcPr>
          <w:p w14:paraId="484BD90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hideMark/>
          </w:tcPr>
          <w:p w14:paraId="20D0A08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0.0136</w:t>
            </w:r>
          </w:p>
        </w:tc>
      </w:tr>
      <w:tr w:rsidR="00614D36" w:rsidRPr="007C47E6" w14:paraId="523EF632" w14:textId="77777777" w:rsidTr="005058D8">
        <w:trPr>
          <w:trHeight w:val="315"/>
        </w:trPr>
        <w:tc>
          <w:tcPr>
            <w:tcW w:w="1551" w:type="dxa"/>
            <w:hideMark/>
          </w:tcPr>
          <w:p w14:paraId="09A28D92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Myalgia</w:t>
            </w:r>
          </w:p>
        </w:tc>
        <w:tc>
          <w:tcPr>
            <w:tcW w:w="760" w:type="dxa"/>
            <w:hideMark/>
          </w:tcPr>
          <w:p w14:paraId="3C1DC73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50" w:type="dxa"/>
            <w:hideMark/>
          </w:tcPr>
          <w:p w14:paraId="5D709D7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1080" w:type="dxa"/>
            <w:hideMark/>
          </w:tcPr>
          <w:p w14:paraId="44569EB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2.1 – 7.9</w:t>
            </w:r>
          </w:p>
        </w:tc>
        <w:tc>
          <w:tcPr>
            <w:tcW w:w="450" w:type="dxa"/>
            <w:hideMark/>
          </w:tcPr>
          <w:p w14:paraId="4A130E2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20" w:type="dxa"/>
            <w:hideMark/>
          </w:tcPr>
          <w:p w14:paraId="5812887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639" w:type="dxa"/>
            <w:hideMark/>
          </w:tcPr>
          <w:p w14:paraId="5A0A341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45" w:type="dxa"/>
            <w:hideMark/>
          </w:tcPr>
          <w:p w14:paraId="547C4D2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10" w:type="dxa"/>
            <w:hideMark/>
          </w:tcPr>
          <w:p w14:paraId="3FA907B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0.400</w:t>
            </w:r>
          </w:p>
        </w:tc>
        <w:tc>
          <w:tcPr>
            <w:tcW w:w="1345" w:type="dxa"/>
            <w:hideMark/>
          </w:tcPr>
          <w:p w14:paraId="5298FD6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0.7556</w:t>
            </w:r>
          </w:p>
        </w:tc>
      </w:tr>
      <w:tr w:rsidR="00614D36" w:rsidRPr="007C47E6" w14:paraId="763D216A" w14:textId="77777777" w:rsidTr="005058D8">
        <w:trPr>
          <w:trHeight w:val="315"/>
        </w:trPr>
        <w:tc>
          <w:tcPr>
            <w:tcW w:w="1551" w:type="dxa"/>
            <w:hideMark/>
          </w:tcPr>
          <w:p w14:paraId="5477AD76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Fatigue</w:t>
            </w:r>
          </w:p>
        </w:tc>
        <w:tc>
          <w:tcPr>
            <w:tcW w:w="760" w:type="dxa"/>
            <w:hideMark/>
          </w:tcPr>
          <w:p w14:paraId="0E4664C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50" w:type="dxa"/>
            <w:hideMark/>
          </w:tcPr>
          <w:p w14:paraId="3D95092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1080" w:type="dxa"/>
            <w:hideMark/>
          </w:tcPr>
          <w:p w14:paraId="198BDA8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4.3 – 8.6</w:t>
            </w:r>
          </w:p>
        </w:tc>
        <w:tc>
          <w:tcPr>
            <w:tcW w:w="450" w:type="dxa"/>
            <w:hideMark/>
          </w:tcPr>
          <w:p w14:paraId="254A647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20" w:type="dxa"/>
            <w:hideMark/>
          </w:tcPr>
          <w:p w14:paraId="31FC649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639" w:type="dxa"/>
            <w:hideMark/>
          </w:tcPr>
          <w:p w14:paraId="3AAC0CB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hideMark/>
          </w:tcPr>
          <w:p w14:paraId="7571694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0" w:type="dxa"/>
            <w:hideMark/>
          </w:tcPr>
          <w:p w14:paraId="1ADFBE1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0.702</w:t>
            </w:r>
          </w:p>
        </w:tc>
        <w:tc>
          <w:tcPr>
            <w:tcW w:w="1345" w:type="dxa"/>
            <w:hideMark/>
          </w:tcPr>
          <w:p w14:paraId="148CBD0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0.2245</w:t>
            </w:r>
          </w:p>
        </w:tc>
      </w:tr>
    </w:tbl>
    <w:p w14:paraId="2237D838" w14:textId="77777777" w:rsidR="00614D36" w:rsidRPr="007C47E6" w:rsidRDefault="00614D36" w:rsidP="00614D36">
      <w:pPr>
        <w:spacing w:after="0" w:line="240" w:lineRule="auto"/>
        <w:rPr>
          <w:rStyle w:val="EndnoteReference"/>
          <w:rFonts w:asciiTheme="majorBidi" w:eastAsia="Times New Roman" w:hAnsiTheme="majorBidi" w:cstheme="majorBidi"/>
          <w:sz w:val="20"/>
          <w:szCs w:val="20"/>
        </w:rPr>
      </w:pPr>
      <w:r w:rsidRPr="007C47E6">
        <w:rPr>
          <w:rFonts w:asciiTheme="majorBidi" w:eastAsia="Times New Roman" w:hAnsiTheme="majorBidi" w:cstheme="majorBidi"/>
          <w:sz w:val="20"/>
          <w:szCs w:val="20"/>
        </w:rPr>
        <w:t>n degree of freedom, Q Cochran's Q statistic for heterogeneity, I</w:t>
      </w:r>
      <w:r w:rsidRPr="007C47E6">
        <w:rPr>
          <w:rFonts w:asciiTheme="majorBidi" w:eastAsia="Times New Roman" w:hAnsiTheme="majorBidi" w:cstheme="majorBidi"/>
          <w:sz w:val="20"/>
          <w:szCs w:val="20"/>
          <w:vertAlign w:val="superscript"/>
        </w:rPr>
        <w:t>2</w:t>
      </w:r>
      <w:r w:rsidRPr="007C47E6">
        <w:rPr>
          <w:rFonts w:asciiTheme="majorBidi" w:eastAsia="Times New Roman" w:hAnsiTheme="majorBidi" w:cstheme="majorBidi"/>
          <w:sz w:val="20"/>
          <w:szCs w:val="20"/>
        </w:rPr>
        <w:t xml:space="preserve"> Index for the degree of heterogeneity, T</w:t>
      </w:r>
      <w:r w:rsidRPr="007C47E6">
        <w:rPr>
          <w:rFonts w:asciiTheme="majorBidi" w:eastAsia="Times New Roman" w:hAnsiTheme="majorBidi" w:cstheme="majorBidi"/>
          <w:sz w:val="20"/>
          <w:szCs w:val="20"/>
          <w:vertAlign w:val="superscript"/>
        </w:rPr>
        <w:t>2</w:t>
      </w:r>
      <w:r w:rsidRPr="007C47E6">
        <w:rPr>
          <w:rFonts w:asciiTheme="majorBidi" w:eastAsia="Times New Roman" w:hAnsiTheme="majorBidi" w:cstheme="majorBidi"/>
          <w:sz w:val="20"/>
          <w:szCs w:val="20"/>
        </w:rPr>
        <w:t xml:space="preserve"> Tau-squared measure of heterogeneity.</w:t>
      </w:r>
    </w:p>
    <w:p w14:paraId="536EA7CC" w14:textId="77777777" w:rsidR="00614D36" w:rsidRPr="007C47E6" w:rsidRDefault="00614D36" w:rsidP="00614D36">
      <w:pPr>
        <w:spacing w:after="200"/>
        <w:rPr>
          <w:rFonts w:asciiTheme="majorBidi" w:eastAsia="Times New Roman" w:hAnsiTheme="majorBidi" w:cstheme="majorBidi"/>
          <w:sz w:val="20"/>
          <w:szCs w:val="20"/>
        </w:rPr>
      </w:pPr>
      <w:r w:rsidRPr="007C47E6">
        <w:rPr>
          <w:rStyle w:val="EndnoteReference"/>
          <w:rFonts w:asciiTheme="majorBidi" w:hAnsiTheme="majorBidi" w:cstheme="majorBidi"/>
          <w:sz w:val="20"/>
          <w:szCs w:val="20"/>
        </w:rPr>
        <w:t>*</w:t>
      </w:r>
      <w:r w:rsidRPr="007C47E6">
        <w:rPr>
          <w:rFonts w:asciiTheme="majorBidi" w:hAnsiTheme="majorBidi" w:cstheme="majorBidi"/>
          <w:sz w:val="20"/>
          <w:szCs w:val="20"/>
        </w:rPr>
        <w:t xml:space="preserve"> </w:t>
      </w:r>
      <w:r w:rsidRPr="007C47E6">
        <w:rPr>
          <w:rFonts w:asciiTheme="majorBidi" w:eastAsiaTheme="minorEastAsia" w:hAnsiTheme="majorBidi" w:cstheme="majorBidi"/>
          <w:sz w:val="20"/>
          <w:szCs w:val="20"/>
        </w:rPr>
        <w:t xml:space="preserve">Neurological– Febrile seizures, Epilepsy, Cerebral palsy </w:t>
      </w:r>
    </w:p>
    <w:p w14:paraId="390C60E2" w14:textId="77777777" w:rsidR="00614D36" w:rsidRPr="007C47E6" w:rsidRDefault="00614D36">
      <w:pPr>
        <w:rPr>
          <w:rFonts w:asciiTheme="majorBidi" w:eastAsia="Dubai" w:hAnsiTheme="majorBidi" w:cstheme="majorBidi"/>
          <w:b/>
          <w:bCs/>
          <w:sz w:val="24"/>
          <w:szCs w:val="24"/>
        </w:rPr>
      </w:pPr>
      <w:r w:rsidRPr="007C47E6">
        <w:rPr>
          <w:rFonts w:asciiTheme="majorBidi" w:eastAsia="Dubai" w:hAnsiTheme="majorBidi" w:cstheme="majorBidi"/>
          <w:b/>
          <w:bCs/>
          <w:sz w:val="24"/>
          <w:szCs w:val="24"/>
        </w:rPr>
        <w:br w:type="page"/>
      </w:r>
    </w:p>
    <w:p w14:paraId="390DF0BB" w14:textId="1040A770" w:rsidR="00614D36" w:rsidRPr="007C47E6" w:rsidRDefault="00614D36" w:rsidP="003E4AEA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3" w:name="_Toc47993294"/>
      <w:r w:rsidRPr="007C47E6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 w:rsidR="002A0F51" w:rsidRPr="007C47E6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7C47E6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4F0EDBED" w:rsidRPr="007C47E6">
        <w:rPr>
          <w:rFonts w:asciiTheme="majorBidi" w:hAnsiTheme="majorBidi" w:cstheme="majorBidi"/>
          <w:b/>
          <w:bCs/>
          <w:sz w:val="24"/>
          <w:szCs w:val="24"/>
        </w:rPr>
        <w:t>Results of meta-</w:t>
      </w:r>
      <w:r w:rsidR="002D0E00" w:rsidRPr="007C47E6">
        <w:rPr>
          <w:rFonts w:asciiTheme="majorBidi" w:hAnsiTheme="majorBidi" w:cstheme="majorBidi"/>
          <w:b/>
          <w:bCs/>
          <w:sz w:val="24"/>
          <w:szCs w:val="24"/>
        </w:rPr>
        <w:t>analysis:</w:t>
      </w:r>
      <w:r w:rsidR="4530C76F" w:rsidRPr="007C47E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C47E6">
        <w:rPr>
          <w:rFonts w:asciiTheme="majorBidi" w:hAnsiTheme="majorBidi" w:cstheme="majorBidi"/>
          <w:b/>
          <w:bCs/>
          <w:sz w:val="24"/>
          <w:szCs w:val="24"/>
        </w:rPr>
        <w:t>Laboratory and radiological investigations</w:t>
      </w:r>
      <w:bookmarkEnd w:id="3"/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770"/>
        <w:gridCol w:w="1440"/>
        <w:gridCol w:w="1131"/>
        <w:gridCol w:w="411"/>
        <w:gridCol w:w="664"/>
        <w:gridCol w:w="566"/>
        <w:gridCol w:w="468"/>
        <w:gridCol w:w="882"/>
        <w:gridCol w:w="1038"/>
      </w:tblGrid>
      <w:tr w:rsidR="00614D36" w:rsidRPr="007C47E6" w14:paraId="3CB2EC4C" w14:textId="77777777" w:rsidTr="00B97561">
        <w:trPr>
          <w:trHeight w:val="620"/>
        </w:trPr>
        <w:tc>
          <w:tcPr>
            <w:tcW w:w="1980" w:type="dxa"/>
            <w:hideMark/>
          </w:tcPr>
          <w:p w14:paraId="66D918B0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770" w:type="dxa"/>
            <w:hideMark/>
          </w:tcPr>
          <w:p w14:paraId="3195013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No. of studies</w:t>
            </w:r>
          </w:p>
        </w:tc>
        <w:tc>
          <w:tcPr>
            <w:tcW w:w="1440" w:type="dxa"/>
            <w:hideMark/>
          </w:tcPr>
          <w:p w14:paraId="3C5C565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Proportion (%)</w:t>
            </w:r>
          </w:p>
        </w:tc>
        <w:tc>
          <w:tcPr>
            <w:tcW w:w="1131" w:type="dxa"/>
            <w:hideMark/>
          </w:tcPr>
          <w:p w14:paraId="3D68829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95% CI</w:t>
            </w:r>
          </w:p>
        </w:tc>
        <w:tc>
          <w:tcPr>
            <w:tcW w:w="411" w:type="dxa"/>
            <w:hideMark/>
          </w:tcPr>
          <w:p w14:paraId="6D66F64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664" w:type="dxa"/>
            <w:hideMark/>
          </w:tcPr>
          <w:p w14:paraId="2202112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566" w:type="dxa"/>
            <w:hideMark/>
          </w:tcPr>
          <w:p w14:paraId="4459C50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8" w:type="dxa"/>
            <w:hideMark/>
          </w:tcPr>
          <w:p w14:paraId="42E8D45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T</w:t>
            </w: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2" w:type="dxa"/>
            <w:hideMark/>
          </w:tcPr>
          <w:p w14:paraId="7927FBC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P-value</w:t>
            </w:r>
          </w:p>
        </w:tc>
        <w:tc>
          <w:tcPr>
            <w:tcW w:w="1038" w:type="dxa"/>
            <w:hideMark/>
          </w:tcPr>
          <w:p w14:paraId="0DF2F52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Egger’s test P</w:t>
            </w:r>
          </w:p>
        </w:tc>
      </w:tr>
      <w:tr w:rsidR="00614D36" w:rsidRPr="007C47E6" w14:paraId="61219D67" w14:textId="77777777" w:rsidTr="00B97561">
        <w:trPr>
          <w:trHeight w:val="315"/>
        </w:trPr>
        <w:tc>
          <w:tcPr>
            <w:tcW w:w="9350" w:type="dxa"/>
            <w:gridSpan w:val="10"/>
            <w:hideMark/>
          </w:tcPr>
          <w:p w14:paraId="371FFC5F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Laboratory Investigations</w:t>
            </w:r>
          </w:p>
        </w:tc>
      </w:tr>
      <w:tr w:rsidR="00614D36" w:rsidRPr="007C47E6" w14:paraId="29FC2B2F" w14:textId="77777777" w:rsidTr="00B97561">
        <w:trPr>
          <w:trHeight w:val="315"/>
        </w:trPr>
        <w:tc>
          <w:tcPr>
            <w:tcW w:w="1980" w:type="dxa"/>
            <w:hideMark/>
          </w:tcPr>
          <w:p w14:paraId="61A070E7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Leukocytosis</w:t>
            </w:r>
          </w:p>
        </w:tc>
        <w:tc>
          <w:tcPr>
            <w:tcW w:w="770" w:type="dxa"/>
            <w:hideMark/>
          </w:tcPr>
          <w:p w14:paraId="63182AC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440" w:type="dxa"/>
            <w:hideMark/>
          </w:tcPr>
          <w:p w14:paraId="312D09F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12.8</w:t>
            </w:r>
          </w:p>
        </w:tc>
        <w:tc>
          <w:tcPr>
            <w:tcW w:w="1131" w:type="dxa"/>
            <w:hideMark/>
          </w:tcPr>
          <w:p w14:paraId="27E489D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 xml:space="preserve">8.9 – 18.2 </w:t>
            </w:r>
          </w:p>
        </w:tc>
        <w:tc>
          <w:tcPr>
            <w:tcW w:w="411" w:type="dxa"/>
            <w:hideMark/>
          </w:tcPr>
          <w:p w14:paraId="05881A8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664" w:type="dxa"/>
            <w:hideMark/>
          </w:tcPr>
          <w:p w14:paraId="516D78D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48.1</w:t>
            </w:r>
          </w:p>
        </w:tc>
        <w:tc>
          <w:tcPr>
            <w:tcW w:w="566" w:type="dxa"/>
            <w:hideMark/>
          </w:tcPr>
          <w:p w14:paraId="6FC1AFD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468" w:type="dxa"/>
            <w:hideMark/>
          </w:tcPr>
          <w:p w14:paraId="7484905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82" w:type="dxa"/>
            <w:hideMark/>
          </w:tcPr>
          <w:p w14:paraId="1CA3535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0.026</w:t>
            </w:r>
          </w:p>
        </w:tc>
        <w:tc>
          <w:tcPr>
            <w:tcW w:w="1038" w:type="dxa"/>
            <w:hideMark/>
          </w:tcPr>
          <w:p w14:paraId="40C03D4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0.8715</w:t>
            </w:r>
          </w:p>
        </w:tc>
      </w:tr>
      <w:tr w:rsidR="00614D36" w:rsidRPr="007C47E6" w14:paraId="2382F904" w14:textId="77777777" w:rsidTr="00B97561">
        <w:trPr>
          <w:trHeight w:val="315"/>
        </w:trPr>
        <w:tc>
          <w:tcPr>
            <w:tcW w:w="1980" w:type="dxa"/>
            <w:hideMark/>
          </w:tcPr>
          <w:p w14:paraId="4A1161BF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Leukopenia</w:t>
            </w:r>
          </w:p>
        </w:tc>
        <w:tc>
          <w:tcPr>
            <w:tcW w:w="770" w:type="dxa"/>
            <w:hideMark/>
          </w:tcPr>
          <w:p w14:paraId="17DFB4A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440" w:type="dxa"/>
            <w:hideMark/>
          </w:tcPr>
          <w:p w14:paraId="7C22437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13.9</w:t>
            </w:r>
          </w:p>
        </w:tc>
        <w:tc>
          <w:tcPr>
            <w:tcW w:w="1131" w:type="dxa"/>
            <w:hideMark/>
          </w:tcPr>
          <w:p w14:paraId="4982C2B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10.1 – 18.8</w:t>
            </w:r>
          </w:p>
        </w:tc>
        <w:tc>
          <w:tcPr>
            <w:tcW w:w="411" w:type="dxa"/>
            <w:hideMark/>
          </w:tcPr>
          <w:p w14:paraId="3874867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64" w:type="dxa"/>
            <w:hideMark/>
          </w:tcPr>
          <w:p w14:paraId="6957BF4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78.4</w:t>
            </w:r>
          </w:p>
        </w:tc>
        <w:tc>
          <w:tcPr>
            <w:tcW w:w="566" w:type="dxa"/>
            <w:hideMark/>
          </w:tcPr>
          <w:p w14:paraId="6652C3A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56.7</w:t>
            </w:r>
          </w:p>
        </w:tc>
        <w:tc>
          <w:tcPr>
            <w:tcW w:w="468" w:type="dxa"/>
            <w:hideMark/>
          </w:tcPr>
          <w:p w14:paraId="102930A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82" w:type="dxa"/>
            <w:hideMark/>
          </w:tcPr>
          <w:p w14:paraId="173CD6C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1408752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0.0219</w:t>
            </w:r>
          </w:p>
        </w:tc>
      </w:tr>
      <w:tr w:rsidR="00614D36" w:rsidRPr="007C47E6" w14:paraId="0951C586" w14:textId="77777777" w:rsidTr="00B97561">
        <w:trPr>
          <w:trHeight w:val="315"/>
        </w:trPr>
        <w:tc>
          <w:tcPr>
            <w:tcW w:w="1980" w:type="dxa"/>
            <w:hideMark/>
          </w:tcPr>
          <w:p w14:paraId="7297C97E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Lymphocytosis</w:t>
            </w:r>
          </w:p>
        </w:tc>
        <w:tc>
          <w:tcPr>
            <w:tcW w:w="770" w:type="dxa"/>
            <w:hideMark/>
          </w:tcPr>
          <w:p w14:paraId="4419EC1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440" w:type="dxa"/>
            <w:hideMark/>
          </w:tcPr>
          <w:p w14:paraId="31824DC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15.3</w:t>
            </w:r>
          </w:p>
        </w:tc>
        <w:tc>
          <w:tcPr>
            <w:tcW w:w="1131" w:type="dxa"/>
            <w:hideMark/>
          </w:tcPr>
          <w:p w14:paraId="6EEE799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9.9 – 23.0</w:t>
            </w:r>
          </w:p>
        </w:tc>
        <w:tc>
          <w:tcPr>
            <w:tcW w:w="411" w:type="dxa"/>
            <w:hideMark/>
          </w:tcPr>
          <w:p w14:paraId="4DBBC62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664" w:type="dxa"/>
            <w:hideMark/>
          </w:tcPr>
          <w:p w14:paraId="37ADFC2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67.5</w:t>
            </w:r>
          </w:p>
        </w:tc>
        <w:tc>
          <w:tcPr>
            <w:tcW w:w="566" w:type="dxa"/>
            <w:hideMark/>
          </w:tcPr>
          <w:p w14:paraId="28AFDF5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58.5</w:t>
            </w:r>
          </w:p>
        </w:tc>
        <w:tc>
          <w:tcPr>
            <w:tcW w:w="468" w:type="dxa"/>
            <w:hideMark/>
          </w:tcPr>
          <w:p w14:paraId="7E176DF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82" w:type="dxa"/>
            <w:hideMark/>
          </w:tcPr>
          <w:p w14:paraId="63E2450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7A7F865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0.0022</w:t>
            </w:r>
          </w:p>
        </w:tc>
      </w:tr>
      <w:tr w:rsidR="00614D36" w:rsidRPr="007C47E6" w14:paraId="11391144" w14:textId="77777777" w:rsidTr="00B97561">
        <w:trPr>
          <w:trHeight w:val="315"/>
        </w:trPr>
        <w:tc>
          <w:tcPr>
            <w:tcW w:w="1980" w:type="dxa"/>
            <w:hideMark/>
          </w:tcPr>
          <w:p w14:paraId="21135A5B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Lymphopenia</w:t>
            </w:r>
          </w:p>
        </w:tc>
        <w:tc>
          <w:tcPr>
            <w:tcW w:w="770" w:type="dxa"/>
            <w:hideMark/>
          </w:tcPr>
          <w:p w14:paraId="7E7E232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440" w:type="dxa"/>
            <w:hideMark/>
          </w:tcPr>
          <w:p w14:paraId="4816B38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12.7</w:t>
            </w:r>
          </w:p>
        </w:tc>
        <w:tc>
          <w:tcPr>
            <w:tcW w:w="1131" w:type="dxa"/>
            <w:hideMark/>
          </w:tcPr>
          <w:p w14:paraId="29F23CB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7.6 – 20.4</w:t>
            </w:r>
          </w:p>
        </w:tc>
        <w:tc>
          <w:tcPr>
            <w:tcW w:w="411" w:type="dxa"/>
            <w:hideMark/>
          </w:tcPr>
          <w:p w14:paraId="4D0F862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664" w:type="dxa"/>
            <w:hideMark/>
          </w:tcPr>
          <w:p w14:paraId="6799776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118.7</w:t>
            </w:r>
          </w:p>
        </w:tc>
        <w:tc>
          <w:tcPr>
            <w:tcW w:w="566" w:type="dxa"/>
            <w:hideMark/>
          </w:tcPr>
          <w:p w14:paraId="05878FD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73.0</w:t>
            </w:r>
          </w:p>
        </w:tc>
        <w:tc>
          <w:tcPr>
            <w:tcW w:w="468" w:type="dxa"/>
            <w:hideMark/>
          </w:tcPr>
          <w:p w14:paraId="3CA57BD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82" w:type="dxa"/>
            <w:hideMark/>
          </w:tcPr>
          <w:p w14:paraId="338C364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250A24F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0.5502</w:t>
            </w:r>
          </w:p>
        </w:tc>
      </w:tr>
      <w:tr w:rsidR="00614D36" w:rsidRPr="007C47E6" w14:paraId="3D2990A8" w14:textId="77777777" w:rsidTr="00B97561">
        <w:trPr>
          <w:trHeight w:val="315"/>
        </w:trPr>
        <w:tc>
          <w:tcPr>
            <w:tcW w:w="1980" w:type="dxa"/>
            <w:hideMark/>
          </w:tcPr>
          <w:p w14:paraId="55582901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Neutrophilia</w:t>
            </w:r>
          </w:p>
        </w:tc>
        <w:tc>
          <w:tcPr>
            <w:tcW w:w="770" w:type="dxa"/>
            <w:hideMark/>
          </w:tcPr>
          <w:p w14:paraId="3229FA4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440" w:type="dxa"/>
            <w:hideMark/>
          </w:tcPr>
          <w:p w14:paraId="0F72893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9.3</w:t>
            </w:r>
          </w:p>
        </w:tc>
        <w:tc>
          <w:tcPr>
            <w:tcW w:w="1131" w:type="dxa"/>
            <w:hideMark/>
          </w:tcPr>
          <w:p w14:paraId="380721F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6.8 – 12.6</w:t>
            </w:r>
          </w:p>
        </w:tc>
        <w:tc>
          <w:tcPr>
            <w:tcW w:w="411" w:type="dxa"/>
            <w:hideMark/>
          </w:tcPr>
          <w:p w14:paraId="04AF5E9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4" w:type="dxa"/>
            <w:hideMark/>
          </w:tcPr>
          <w:p w14:paraId="56CCC0D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566" w:type="dxa"/>
            <w:hideMark/>
          </w:tcPr>
          <w:p w14:paraId="080EC6D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468" w:type="dxa"/>
            <w:hideMark/>
          </w:tcPr>
          <w:p w14:paraId="39EF95B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2" w:type="dxa"/>
            <w:hideMark/>
          </w:tcPr>
          <w:p w14:paraId="374FD6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0CD4075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0.5871</w:t>
            </w:r>
          </w:p>
        </w:tc>
      </w:tr>
      <w:tr w:rsidR="00614D36" w:rsidRPr="007C47E6" w14:paraId="70ED5931" w14:textId="77777777" w:rsidTr="00B97561">
        <w:trPr>
          <w:trHeight w:val="315"/>
        </w:trPr>
        <w:tc>
          <w:tcPr>
            <w:tcW w:w="1980" w:type="dxa"/>
            <w:hideMark/>
          </w:tcPr>
          <w:p w14:paraId="7E9F5BE3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Neutropenia</w:t>
            </w:r>
          </w:p>
        </w:tc>
        <w:tc>
          <w:tcPr>
            <w:tcW w:w="770" w:type="dxa"/>
            <w:hideMark/>
          </w:tcPr>
          <w:p w14:paraId="4295120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440" w:type="dxa"/>
            <w:hideMark/>
          </w:tcPr>
          <w:p w14:paraId="6BE11BB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16.6</w:t>
            </w:r>
          </w:p>
        </w:tc>
        <w:tc>
          <w:tcPr>
            <w:tcW w:w="1131" w:type="dxa"/>
            <w:hideMark/>
          </w:tcPr>
          <w:p w14:paraId="35F1036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10.2 – 25.8</w:t>
            </w:r>
          </w:p>
        </w:tc>
        <w:tc>
          <w:tcPr>
            <w:tcW w:w="411" w:type="dxa"/>
            <w:hideMark/>
          </w:tcPr>
          <w:p w14:paraId="7A1CBB5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64" w:type="dxa"/>
            <w:hideMark/>
          </w:tcPr>
          <w:p w14:paraId="3B4CF86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34.8</w:t>
            </w:r>
          </w:p>
        </w:tc>
        <w:tc>
          <w:tcPr>
            <w:tcW w:w="566" w:type="dxa"/>
            <w:hideMark/>
          </w:tcPr>
          <w:p w14:paraId="12E1D5E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48.2</w:t>
            </w:r>
          </w:p>
        </w:tc>
        <w:tc>
          <w:tcPr>
            <w:tcW w:w="468" w:type="dxa"/>
            <w:hideMark/>
          </w:tcPr>
          <w:p w14:paraId="7CD7633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82" w:type="dxa"/>
            <w:hideMark/>
          </w:tcPr>
          <w:p w14:paraId="6E05470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0.010</w:t>
            </w:r>
          </w:p>
        </w:tc>
        <w:tc>
          <w:tcPr>
            <w:tcW w:w="1038" w:type="dxa"/>
            <w:hideMark/>
          </w:tcPr>
          <w:p w14:paraId="5B83F8D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0.8010</w:t>
            </w:r>
          </w:p>
        </w:tc>
      </w:tr>
      <w:tr w:rsidR="00614D36" w:rsidRPr="007C47E6" w14:paraId="7DA7AD4E" w14:textId="77777777" w:rsidTr="00B97561">
        <w:trPr>
          <w:trHeight w:val="315"/>
        </w:trPr>
        <w:tc>
          <w:tcPr>
            <w:tcW w:w="1980" w:type="dxa"/>
            <w:hideMark/>
          </w:tcPr>
          <w:p w14:paraId="5C83A2E3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CRP</w:t>
            </w:r>
          </w:p>
        </w:tc>
        <w:tc>
          <w:tcPr>
            <w:tcW w:w="770" w:type="dxa"/>
            <w:hideMark/>
          </w:tcPr>
          <w:p w14:paraId="410CC27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440" w:type="dxa"/>
            <w:hideMark/>
          </w:tcPr>
          <w:p w14:paraId="218E486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22.6</w:t>
            </w:r>
          </w:p>
        </w:tc>
        <w:tc>
          <w:tcPr>
            <w:tcW w:w="1131" w:type="dxa"/>
            <w:hideMark/>
          </w:tcPr>
          <w:p w14:paraId="6A7D193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17.2 – 29.0</w:t>
            </w:r>
          </w:p>
        </w:tc>
        <w:tc>
          <w:tcPr>
            <w:tcW w:w="411" w:type="dxa"/>
            <w:hideMark/>
          </w:tcPr>
          <w:p w14:paraId="5C3E60B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664" w:type="dxa"/>
            <w:hideMark/>
          </w:tcPr>
          <w:p w14:paraId="6010928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93.0</w:t>
            </w:r>
          </w:p>
        </w:tc>
        <w:tc>
          <w:tcPr>
            <w:tcW w:w="566" w:type="dxa"/>
            <w:hideMark/>
          </w:tcPr>
          <w:p w14:paraId="76D3687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61.3</w:t>
            </w:r>
          </w:p>
        </w:tc>
        <w:tc>
          <w:tcPr>
            <w:tcW w:w="468" w:type="dxa"/>
            <w:hideMark/>
          </w:tcPr>
          <w:p w14:paraId="275C7CD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82" w:type="dxa"/>
            <w:hideMark/>
          </w:tcPr>
          <w:p w14:paraId="222F3B6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090771D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0.6486</w:t>
            </w:r>
          </w:p>
        </w:tc>
      </w:tr>
      <w:tr w:rsidR="00614D36" w:rsidRPr="007C47E6" w14:paraId="126D4217" w14:textId="77777777" w:rsidTr="00B97561">
        <w:trPr>
          <w:trHeight w:val="315"/>
        </w:trPr>
        <w:tc>
          <w:tcPr>
            <w:tcW w:w="1980" w:type="dxa"/>
            <w:hideMark/>
          </w:tcPr>
          <w:p w14:paraId="24B085DE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ESR</w:t>
            </w:r>
          </w:p>
        </w:tc>
        <w:tc>
          <w:tcPr>
            <w:tcW w:w="770" w:type="dxa"/>
            <w:hideMark/>
          </w:tcPr>
          <w:p w14:paraId="230C6B4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40" w:type="dxa"/>
            <w:hideMark/>
          </w:tcPr>
          <w:p w14:paraId="2E7CE75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14.2</w:t>
            </w:r>
          </w:p>
        </w:tc>
        <w:tc>
          <w:tcPr>
            <w:tcW w:w="1131" w:type="dxa"/>
            <w:hideMark/>
          </w:tcPr>
          <w:p w14:paraId="08C3352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8.5 – 22.6</w:t>
            </w:r>
          </w:p>
        </w:tc>
        <w:tc>
          <w:tcPr>
            <w:tcW w:w="411" w:type="dxa"/>
            <w:hideMark/>
          </w:tcPr>
          <w:p w14:paraId="43DA85B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64" w:type="dxa"/>
            <w:hideMark/>
          </w:tcPr>
          <w:p w14:paraId="3147821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566" w:type="dxa"/>
            <w:hideMark/>
          </w:tcPr>
          <w:p w14:paraId="1F5654F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468" w:type="dxa"/>
            <w:hideMark/>
          </w:tcPr>
          <w:p w14:paraId="4E0672C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82" w:type="dxa"/>
            <w:hideMark/>
          </w:tcPr>
          <w:p w14:paraId="686F11F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0.060</w:t>
            </w:r>
          </w:p>
        </w:tc>
        <w:tc>
          <w:tcPr>
            <w:tcW w:w="1038" w:type="dxa"/>
            <w:hideMark/>
          </w:tcPr>
          <w:p w14:paraId="0811155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0.3032</w:t>
            </w:r>
          </w:p>
        </w:tc>
      </w:tr>
      <w:tr w:rsidR="00614D36" w:rsidRPr="007C47E6" w14:paraId="711BD79D" w14:textId="77777777" w:rsidTr="00B97561">
        <w:trPr>
          <w:trHeight w:val="315"/>
        </w:trPr>
        <w:tc>
          <w:tcPr>
            <w:tcW w:w="1980" w:type="dxa"/>
            <w:hideMark/>
          </w:tcPr>
          <w:p w14:paraId="048D33C4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procalcitonin</w:t>
            </w:r>
          </w:p>
        </w:tc>
        <w:tc>
          <w:tcPr>
            <w:tcW w:w="770" w:type="dxa"/>
            <w:hideMark/>
          </w:tcPr>
          <w:p w14:paraId="38079DA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440" w:type="dxa"/>
            <w:hideMark/>
          </w:tcPr>
          <w:p w14:paraId="1737D30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31.8</w:t>
            </w:r>
          </w:p>
        </w:tc>
        <w:tc>
          <w:tcPr>
            <w:tcW w:w="1131" w:type="dxa"/>
            <w:hideMark/>
          </w:tcPr>
          <w:p w14:paraId="53A798B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22.3 – 43.1</w:t>
            </w:r>
          </w:p>
        </w:tc>
        <w:tc>
          <w:tcPr>
            <w:tcW w:w="411" w:type="dxa"/>
            <w:hideMark/>
          </w:tcPr>
          <w:p w14:paraId="5F99C6B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664" w:type="dxa"/>
            <w:hideMark/>
          </w:tcPr>
          <w:p w14:paraId="296A5E5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128.7</w:t>
            </w:r>
          </w:p>
        </w:tc>
        <w:tc>
          <w:tcPr>
            <w:tcW w:w="566" w:type="dxa"/>
            <w:hideMark/>
          </w:tcPr>
          <w:p w14:paraId="70B0DD2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79.8</w:t>
            </w:r>
          </w:p>
        </w:tc>
        <w:tc>
          <w:tcPr>
            <w:tcW w:w="468" w:type="dxa"/>
            <w:hideMark/>
          </w:tcPr>
          <w:p w14:paraId="4C20326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82" w:type="dxa"/>
            <w:hideMark/>
          </w:tcPr>
          <w:p w14:paraId="0A3B47C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1F3C8DE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0.0179</w:t>
            </w:r>
          </w:p>
        </w:tc>
      </w:tr>
      <w:tr w:rsidR="00614D36" w:rsidRPr="007C47E6" w14:paraId="24035330" w14:textId="77777777" w:rsidTr="00B97561">
        <w:trPr>
          <w:trHeight w:val="315"/>
        </w:trPr>
        <w:tc>
          <w:tcPr>
            <w:tcW w:w="1980" w:type="dxa"/>
            <w:hideMark/>
          </w:tcPr>
          <w:p w14:paraId="542B8AEF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IL-6</w:t>
            </w:r>
          </w:p>
        </w:tc>
        <w:tc>
          <w:tcPr>
            <w:tcW w:w="770" w:type="dxa"/>
            <w:hideMark/>
          </w:tcPr>
          <w:p w14:paraId="257DD80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0" w:type="dxa"/>
            <w:hideMark/>
          </w:tcPr>
          <w:p w14:paraId="67D653C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1131" w:type="dxa"/>
            <w:hideMark/>
          </w:tcPr>
          <w:p w14:paraId="24589FB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1.5 – 16.4</w:t>
            </w:r>
          </w:p>
        </w:tc>
        <w:tc>
          <w:tcPr>
            <w:tcW w:w="411" w:type="dxa"/>
            <w:hideMark/>
          </w:tcPr>
          <w:p w14:paraId="76F4A9B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64" w:type="dxa"/>
            <w:hideMark/>
          </w:tcPr>
          <w:p w14:paraId="2320AB9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29.7</w:t>
            </w:r>
          </w:p>
        </w:tc>
        <w:tc>
          <w:tcPr>
            <w:tcW w:w="566" w:type="dxa"/>
            <w:hideMark/>
          </w:tcPr>
          <w:p w14:paraId="3763003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73.1</w:t>
            </w:r>
          </w:p>
        </w:tc>
        <w:tc>
          <w:tcPr>
            <w:tcW w:w="468" w:type="dxa"/>
            <w:hideMark/>
          </w:tcPr>
          <w:p w14:paraId="6C0D1C3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882" w:type="dxa"/>
            <w:hideMark/>
          </w:tcPr>
          <w:p w14:paraId="4DFF838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5E66ACE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0.4438</w:t>
            </w:r>
          </w:p>
        </w:tc>
      </w:tr>
      <w:tr w:rsidR="00614D36" w:rsidRPr="007C47E6" w14:paraId="334A8C39" w14:textId="77777777" w:rsidTr="00B97561">
        <w:trPr>
          <w:trHeight w:val="315"/>
        </w:trPr>
        <w:tc>
          <w:tcPr>
            <w:tcW w:w="1980" w:type="dxa"/>
            <w:hideMark/>
          </w:tcPr>
          <w:p w14:paraId="2E9B204C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IL-10</w:t>
            </w:r>
          </w:p>
        </w:tc>
        <w:tc>
          <w:tcPr>
            <w:tcW w:w="770" w:type="dxa"/>
            <w:hideMark/>
          </w:tcPr>
          <w:p w14:paraId="1032BE8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0" w:type="dxa"/>
            <w:hideMark/>
          </w:tcPr>
          <w:p w14:paraId="05C32BD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9.9</w:t>
            </w:r>
          </w:p>
        </w:tc>
        <w:tc>
          <w:tcPr>
            <w:tcW w:w="1131" w:type="dxa"/>
            <w:hideMark/>
          </w:tcPr>
          <w:p w14:paraId="2B767E5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6.5 – 14.9</w:t>
            </w:r>
          </w:p>
        </w:tc>
        <w:tc>
          <w:tcPr>
            <w:tcW w:w="411" w:type="dxa"/>
            <w:hideMark/>
          </w:tcPr>
          <w:p w14:paraId="7BD9031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64" w:type="dxa"/>
            <w:hideMark/>
          </w:tcPr>
          <w:p w14:paraId="4F58EB3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566" w:type="dxa"/>
            <w:hideMark/>
          </w:tcPr>
          <w:p w14:paraId="21437C4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23.9</w:t>
            </w:r>
          </w:p>
        </w:tc>
        <w:tc>
          <w:tcPr>
            <w:tcW w:w="468" w:type="dxa"/>
            <w:hideMark/>
          </w:tcPr>
          <w:p w14:paraId="3502D86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82" w:type="dxa"/>
            <w:hideMark/>
          </w:tcPr>
          <w:p w14:paraId="4935AF6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2B95F7A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0.0405</w:t>
            </w:r>
          </w:p>
        </w:tc>
      </w:tr>
      <w:tr w:rsidR="00614D36" w:rsidRPr="007C47E6" w14:paraId="34EA066B" w14:textId="77777777" w:rsidTr="00B97561">
        <w:trPr>
          <w:trHeight w:val="315"/>
        </w:trPr>
        <w:tc>
          <w:tcPr>
            <w:tcW w:w="1980" w:type="dxa"/>
            <w:hideMark/>
          </w:tcPr>
          <w:p w14:paraId="4DF23648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Abnormal LFTs</w:t>
            </w:r>
          </w:p>
        </w:tc>
        <w:tc>
          <w:tcPr>
            <w:tcW w:w="770" w:type="dxa"/>
            <w:hideMark/>
          </w:tcPr>
          <w:p w14:paraId="60193E3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440" w:type="dxa"/>
            <w:hideMark/>
          </w:tcPr>
          <w:p w14:paraId="4375EBC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21.3</w:t>
            </w:r>
          </w:p>
        </w:tc>
        <w:tc>
          <w:tcPr>
            <w:tcW w:w="1131" w:type="dxa"/>
            <w:hideMark/>
          </w:tcPr>
          <w:p w14:paraId="1DE2F28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14.6 – 30.0</w:t>
            </w:r>
          </w:p>
        </w:tc>
        <w:tc>
          <w:tcPr>
            <w:tcW w:w="411" w:type="dxa"/>
            <w:hideMark/>
          </w:tcPr>
          <w:p w14:paraId="2680137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664" w:type="dxa"/>
            <w:hideMark/>
          </w:tcPr>
          <w:p w14:paraId="1A76B86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104.6</w:t>
            </w:r>
          </w:p>
        </w:tc>
        <w:tc>
          <w:tcPr>
            <w:tcW w:w="566" w:type="dxa"/>
            <w:hideMark/>
          </w:tcPr>
          <w:p w14:paraId="578E40C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75.2</w:t>
            </w:r>
          </w:p>
        </w:tc>
        <w:tc>
          <w:tcPr>
            <w:tcW w:w="468" w:type="dxa"/>
            <w:hideMark/>
          </w:tcPr>
          <w:p w14:paraId="0757226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82" w:type="dxa"/>
            <w:hideMark/>
          </w:tcPr>
          <w:p w14:paraId="34D0822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3E1E8BE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0.9881</w:t>
            </w:r>
          </w:p>
        </w:tc>
      </w:tr>
      <w:tr w:rsidR="00614D36" w:rsidRPr="007C47E6" w14:paraId="12F766B4" w14:textId="77777777" w:rsidTr="00B97561">
        <w:trPr>
          <w:trHeight w:val="315"/>
        </w:trPr>
        <w:tc>
          <w:tcPr>
            <w:tcW w:w="1980" w:type="dxa"/>
            <w:hideMark/>
          </w:tcPr>
          <w:p w14:paraId="1105071F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Creatinine</w:t>
            </w:r>
          </w:p>
        </w:tc>
        <w:tc>
          <w:tcPr>
            <w:tcW w:w="770" w:type="dxa"/>
            <w:hideMark/>
          </w:tcPr>
          <w:p w14:paraId="08EEF85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40" w:type="dxa"/>
            <w:hideMark/>
          </w:tcPr>
          <w:p w14:paraId="52BA17C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7.0</w:t>
            </w:r>
          </w:p>
        </w:tc>
        <w:tc>
          <w:tcPr>
            <w:tcW w:w="1131" w:type="dxa"/>
            <w:hideMark/>
          </w:tcPr>
          <w:p w14:paraId="482EA53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2.3 – 19.7</w:t>
            </w:r>
          </w:p>
        </w:tc>
        <w:tc>
          <w:tcPr>
            <w:tcW w:w="411" w:type="dxa"/>
            <w:hideMark/>
          </w:tcPr>
          <w:p w14:paraId="40847E0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64" w:type="dxa"/>
            <w:hideMark/>
          </w:tcPr>
          <w:p w14:paraId="35E4A17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43.1</w:t>
            </w:r>
          </w:p>
        </w:tc>
        <w:tc>
          <w:tcPr>
            <w:tcW w:w="566" w:type="dxa"/>
            <w:hideMark/>
          </w:tcPr>
          <w:p w14:paraId="1F13764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72.1</w:t>
            </w:r>
          </w:p>
        </w:tc>
        <w:tc>
          <w:tcPr>
            <w:tcW w:w="468" w:type="dxa"/>
            <w:hideMark/>
          </w:tcPr>
          <w:p w14:paraId="48AC402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82" w:type="dxa"/>
            <w:hideMark/>
          </w:tcPr>
          <w:p w14:paraId="1326F0C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57EF50B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0.0007</w:t>
            </w:r>
          </w:p>
        </w:tc>
      </w:tr>
      <w:tr w:rsidR="00614D36" w:rsidRPr="007C47E6" w14:paraId="753A2F0C" w14:textId="77777777" w:rsidTr="00B97561">
        <w:trPr>
          <w:trHeight w:val="315"/>
        </w:trPr>
        <w:tc>
          <w:tcPr>
            <w:tcW w:w="1980" w:type="dxa"/>
            <w:hideMark/>
          </w:tcPr>
          <w:p w14:paraId="382BB70C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LDH</w:t>
            </w:r>
          </w:p>
        </w:tc>
        <w:tc>
          <w:tcPr>
            <w:tcW w:w="770" w:type="dxa"/>
            <w:hideMark/>
          </w:tcPr>
          <w:p w14:paraId="001A0EE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440" w:type="dxa"/>
            <w:hideMark/>
          </w:tcPr>
          <w:p w14:paraId="02BB12C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27.6</w:t>
            </w:r>
          </w:p>
        </w:tc>
        <w:tc>
          <w:tcPr>
            <w:tcW w:w="1131" w:type="dxa"/>
            <w:hideMark/>
          </w:tcPr>
          <w:p w14:paraId="5DCB579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18.1 – 39.6</w:t>
            </w:r>
          </w:p>
        </w:tc>
        <w:tc>
          <w:tcPr>
            <w:tcW w:w="411" w:type="dxa"/>
            <w:hideMark/>
          </w:tcPr>
          <w:p w14:paraId="5CEC567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64" w:type="dxa"/>
            <w:hideMark/>
          </w:tcPr>
          <w:p w14:paraId="71BF1C7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71.6</w:t>
            </w:r>
          </w:p>
        </w:tc>
        <w:tc>
          <w:tcPr>
            <w:tcW w:w="566" w:type="dxa"/>
            <w:hideMark/>
          </w:tcPr>
          <w:p w14:paraId="4BB3719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76.3</w:t>
            </w:r>
          </w:p>
        </w:tc>
        <w:tc>
          <w:tcPr>
            <w:tcW w:w="468" w:type="dxa"/>
            <w:hideMark/>
          </w:tcPr>
          <w:p w14:paraId="3E18C96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82" w:type="dxa"/>
            <w:hideMark/>
          </w:tcPr>
          <w:p w14:paraId="57F251D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0639DF5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0.9779</w:t>
            </w:r>
          </w:p>
        </w:tc>
      </w:tr>
      <w:tr w:rsidR="00614D36" w:rsidRPr="007C47E6" w14:paraId="6C5750CF" w14:textId="77777777" w:rsidTr="00B97561">
        <w:trPr>
          <w:trHeight w:val="315"/>
        </w:trPr>
        <w:tc>
          <w:tcPr>
            <w:tcW w:w="1980" w:type="dxa"/>
            <w:hideMark/>
          </w:tcPr>
          <w:p w14:paraId="542BD7C5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D-dimer</w:t>
            </w:r>
          </w:p>
        </w:tc>
        <w:tc>
          <w:tcPr>
            <w:tcW w:w="770" w:type="dxa"/>
            <w:hideMark/>
          </w:tcPr>
          <w:p w14:paraId="3101768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40" w:type="dxa"/>
            <w:hideMark/>
          </w:tcPr>
          <w:p w14:paraId="202C402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16.2</w:t>
            </w:r>
          </w:p>
        </w:tc>
        <w:tc>
          <w:tcPr>
            <w:tcW w:w="1131" w:type="dxa"/>
            <w:hideMark/>
          </w:tcPr>
          <w:p w14:paraId="5CA6EE3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10.9 – 23.4</w:t>
            </w:r>
          </w:p>
        </w:tc>
        <w:tc>
          <w:tcPr>
            <w:tcW w:w="411" w:type="dxa"/>
            <w:hideMark/>
          </w:tcPr>
          <w:p w14:paraId="0B0D951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664" w:type="dxa"/>
            <w:hideMark/>
          </w:tcPr>
          <w:p w14:paraId="231D566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58.0</w:t>
            </w:r>
          </w:p>
        </w:tc>
        <w:tc>
          <w:tcPr>
            <w:tcW w:w="566" w:type="dxa"/>
            <w:hideMark/>
          </w:tcPr>
          <w:p w14:paraId="3789102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60.4</w:t>
            </w:r>
          </w:p>
        </w:tc>
        <w:tc>
          <w:tcPr>
            <w:tcW w:w="468" w:type="dxa"/>
            <w:hideMark/>
          </w:tcPr>
          <w:p w14:paraId="203D745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82" w:type="dxa"/>
            <w:hideMark/>
          </w:tcPr>
          <w:p w14:paraId="70A62FE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3289D25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0.3482</w:t>
            </w:r>
          </w:p>
        </w:tc>
      </w:tr>
      <w:tr w:rsidR="00614D36" w:rsidRPr="007C47E6" w14:paraId="2B712A28" w14:textId="77777777" w:rsidTr="00B97561">
        <w:trPr>
          <w:trHeight w:val="315"/>
        </w:trPr>
        <w:tc>
          <w:tcPr>
            <w:tcW w:w="1980" w:type="dxa"/>
            <w:hideMark/>
          </w:tcPr>
          <w:p w14:paraId="6CC4030B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CK</w:t>
            </w:r>
          </w:p>
        </w:tc>
        <w:tc>
          <w:tcPr>
            <w:tcW w:w="770" w:type="dxa"/>
            <w:hideMark/>
          </w:tcPr>
          <w:p w14:paraId="36B5A1E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440" w:type="dxa"/>
            <w:hideMark/>
          </w:tcPr>
          <w:p w14:paraId="7111CE5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17.0</w:t>
            </w:r>
          </w:p>
        </w:tc>
        <w:tc>
          <w:tcPr>
            <w:tcW w:w="1131" w:type="dxa"/>
            <w:hideMark/>
          </w:tcPr>
          <w:p w14:paraId="5326109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10.1 – 27,3</w:t>
            </w:r>
          </w:p>
        </w:tc>
        <w:tc>
          <w:tcPr>
            <w:tcW w:w="411" w:type="dxa"/>
            <w:hideMark/>
          </w:tcPr>
          <w:p w14:paraId="765725D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64" w:type="dxa"/>
            <w:hideMark/>
          </w:tcPr>
          <w:p w14:paraId="08531FF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67.1</w:t>
            </w:r>
          </w:p>
        </w:tc>
        <w:tc>
          <w:tcPr>
            <w:tcW w:w="566" w:type="dxa"/>
            <w:hideMark/>
          </w:tcPr>
          <w:p w14:paraId="77FE1A9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76.1</w:t>
            </w:r>
          </w:p>
        </w:tc>
        <w:tc>
          <w:tcPr>
            <w:tcW w:w="468" w:type="dxa"/>
            <w:hideMark/>
          </w:tcPr>
          <w:p w14:paraId="6A4E5D0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82" w:type="dxa"/>
            <w:hideMark/>
          </w:tcPr>
          <w:p w14:paraId="5B54D26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60189DF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0.0029</w:t>
            </w:r>
          </w:p>
        </w:tc>
      </w:tr>
      <w:tr w:rsidR="00614D36" w:rsidRPr="007C47E6" w14:paraId="524A8108" w14:textId="77777777" w:rsidTr="00B97561">
        <w:trPr>
          <w:trHeight w:val="315"/>
        </w:trPr>
        <w:tc>
          <w:tcPr>
            <w:tcW w:w="1980" w:type="dxa"/>
            <w:hideMark/>
          </w:tcPr>
          <w:p w14:paraId="2F6B0C0F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Elevated CK</w:t>
            </w:r>
            <w:ins w:id="4" w:author="Nagham Toba M16" w:date="2020-08-10T18:28:00Z">
              <w:r w:rsidRPr="007C47E6">
                <w:rPr>
                  <w:rFonts w:asciiTheme="majorBidi" w:eastAsia="Dubai" w:hAnsiTheme="majorBidi" w:cstheme="majorBidi"/>
                  <w:color w:val="000000" w:themeColor="text1"/>
                  <w:sz w:val="20"/>
                  <w:szCs w:val="20"/>
                </w:rPr>
                <w:t>-</w:t>
              </w:r>
            </w:ins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MB</w:t>
            </w:r>
          </w:p>
        </w:tc>
        <w:tc>
          <w:tcPr>
            <w:tcW w:w="770" w:type="dxa"/>
            <w:hideMark/>
          </w:tcPr>
          <w:p w14:paraId="38BA78E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440" w:type="dxa"/>
            <w:hideMark/>
          </w:tcPr>
          <w:p w14:paraId="64BC635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21.1</w:t>
            </w:r>
          </w:p>
        </w:tc>
        <w:tc>
          <w:tcPr>
            <w:tcW w:w="1131" w:type="dxa"/>
            <w:hideMark/>
          </w:tcPr>
          <w:p w14:paraId="2A3C20B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11.9 – 34.6</w:t>
            </w:r>
          </w:p>
        </w:tc>
        <w:tc>
          <w:tcPr>
            <w:tcW w:w="411" w:type="dxa"/>
            <w:hideMark/>
          </w:tcPr>
          <w:p w14:paraId="5FC05FC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64" w:type="dxa"/>
            <w:hideMark/>
          </w:tcPr>
          <w:p w14:paraId="722737D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46.3</w:t>
            </w:r>
          </w:p>
        </w:tc>
        <w:tc>
          <w:tcPr>
            <w:tcW w:w="566" w:type="dxa"/>
            <w:hideMark/>
          </w:tcPr>
          <w:p w14:paraId="65956E0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78.4</w:t>
            </w:r>
          </w:p>
        </w:tc>
        <w:tc>
          <w:tcPr>
            <w:tcW w:w="468" w:type="dxa"/>
            <w:hideMark/>
          </w:tcPr>
          <w:p w14:paraId="30AAA40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82" w:type="dxa"/>
            <w:hideMark/>
          </w:tcPr>
          <w:p w14:paraId="1D63CE8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18F6E20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0.0288</w:t>
            </w:r>
          </w:p>
        </w:tc>
      </w:tr>
      <w:tr w:rsidR="00614D36" w:rsidRPr="007C47E6" w14:paraId="34C7F03F" w14:textId="77777777" w:rsidTr="00B97561">
        <w:trPr>
          <w:trHeight w:val="315"/>
        </w:trPr>
        <w:tc>
          <w:tcPr>
            <w:tcW w:w="1980" w:type="dxa"/>
            <w:hideMark/>
          </w:tcPr>
          <w:p w14:paraId="0F450339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lastRenderedPageBreak/>
              <w:t>Elevated troponin</w:t>
            </w:r>
          </w:p>
        </w:tc>
        <w:tc>
          <w:tcPr>
            <w:tcW w:w="770" w:type="dxa"/>
            <w:hideMark/>
          </w:tcPr>
          <w:p w14:paraId="65996A1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0" w:type="dxa"/>
            <w:hideMark/>
          </w:tcPr>
          <w:p w14:paraId="4987B9A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23.0</w:t>
            </w:r>
          </w:p>
        </w:tc>
        <w:tc>
          <w:tcPr>
            <w:tcW w:w="1131" w:type="dxa"/>
            <w:hideMark/>
          </w:tcPr>
          <w:p w14:paraId="76EA894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3.6 – 70.0</w:t>
            </w:r>
          </w:p>
        </w:tc>
        <w:tc>
          <w:tcPr>
            <w:tcW w:w="411" w:type="dxa"/>
            <w:hideMark/>
          </w:tcPr>
          <w:p w14:paraId="1EA1061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64" w:type="dxa"/>
            <w:hideMark/>
          </w:tcPr>
          <w:p w14:paraId="22737B1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45.8</w:t>
            </w:r>
          </w:p>
        </w:tc>
        <w:tc>
          <w:tcPr>
            <w:tcW w:w="566" w:type="dxa"/>
            <w:hideMark/>
          </w:tcPr>
          <w:p w14:paraId="4346204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86.9</w:t>
            </w:r>
          </w:p>
        </w:tc>
        <w:tc>
          <w:tcPr>
            <w:tcW w:w="468" w:type="dxa"/>
            <w:hideMark/>
          </w:tcPr>
          <w:p w14:paraId="74515ED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882" w:type="dxa"/>
            <w:hideMark/>
          </w:tcPr>
          <w:p w14:paraId="70AF710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158F47F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0.7442</w:t>
            </w:r>
          </w:p>
        </w:tc>
      </w:tr>
      <w:tr w:rsidR="00614D36" w:rsidRPr="007C47E6" w14:paraId="222EDEB9" w14:textId="77777777" w:rsidTr="00B97561">
        <w:trPr>
          <w:trHeight w:val="315"/>
        </w:trPr>
        <w:tc>
          <w:tcPr>
            <w:tcW w:w="1980" w:type="dxa"/>
            <w:hideMark/>
          </w:tcPr>
          <w:p w14:paraId="755878D9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Total co-infections</w:t>
            </w:r>
          </w:p>
        </w:tc>
        <w:tc>
          <w:tcPr>
            <w:tcW w:w="770" w:type="dxa"/>
            <w:hideMark/>
          </w:tcPr>
          <w:p w14:paraId="5E21267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440" w:type="dxa"/>
            <w:hideMark/>
          </w:tcPr>
          <w:p w14:paraId="38CDE3B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22.4</w:t>
            </w:r>
          </w:p>
        </w:tc>
        <w:tc>
          <w:tcPr>
            <w:tcW w:w="1131" w:type="dxa"/>
            <w:hideMark/>
          </w:tcPr>
          <w:p w14:paraId="4DA5FC0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15.0 – 31.9</w:t>
            </w:r>
          </w:p>
        </w:tc>
        <w:tc>
          <w:tcPr>
            <w:tcW w:w="411" w:type="dxa"/>
            <w:hideMark/>
          </w:tcPr>
          <w:p w14:paraId="73C2B83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4" w:type="dxa"/>
            <w:hideMark/>
          </w:tcPr>
          <w:p w14:paraId="1021F2B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57.6</w:t>
            </w:r>
          </w:p>
        </w:tc>
        <w:tc>
          <w:tcPr>
            <w:tcW w:w="566" w:type="dxa"/>
            <w:hideMark/>
          </w:tcPr>
          <w:p w14:paraId="016A381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65.2</w:t>
            </w:r>
          </w:p>
        </w:tc>
        <w:tc>
          <w:tcPr>
            <w:tcW w:w="468" w:type="dxa"/>
            <w:hideMark/>
          </w:tcPr>
          <w:p w14:paraId="62F5C43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82" w:type="dxa"/>
            <w:hideMark/>
          </w:tcPr>
          <w:p w14:paraId="0976066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0FE0126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0.0419</w:t>
            </w:r>
          </w:p>
        </w:tc>
      </w:tr>
      <w:tr w:rsidR="00614D36" w:rsidRPr="007C47E6" w14:paraId="610F2517" w14:textId="77777777" w:rsidTr="00B97561">
        <w:trPr>
          <w:trHeight w:val="315"/>
        </w:trPr>
        <w:tc>
          <w:tcPr>
            <w:tcW w:w="1980" w:type="dxa"/>
            <w:hideMark/>
          </w:tcPr>
          <w:p w14:paraId="7B2328DC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Viral co-infections</w:t>
            </w:r>
          </w:p>
        </w:tc>
        <w:tc>
          <w:tcPr>
            <w:tcW w:w="770" w:type="dxa"/>
            <w:hideMark/>
          </w:tcPr>
          <w:p w14:paraId="0EE36EF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440" w:type="dxa"/>
            <w:hideMark/>
          </w:tcPr>
          <w:p w14:paraId="4624DB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8.5</w:t>
            </w:r>
          </w:p>
        </w:tc>
        <w:tc>
          <w:tcPr>
            <w:tcW w:w="1131" w:type="dxa"/>
            <w:hideMark/>
          </w:tcPr>
          <w:p w14:paraId="0EF4CCC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3.7 – 18.2</w:t>
            </w:r>
          </w:p>
        </w:tc>
        <w:tc>
          <w:tcPr>
            <w:tcW w:w="411" w:type="dxa"/>
            <w:hideMark/>
          </w:tcPr>
          <w:p w14:paraId="6060D19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64" w:type="dxa"/>
            <w:hideMark/>
          </w:tcPr>
          <w:p w14:paraId="7D54C1B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47.7</w:t>
            </w:r>
          </w:p>
        </w:tc>
        <w:tc>
          <w:tcPr>
            <w:tcW w:w="566" w:type="dxa"/>
            <w:hideMark/>
          </w:tcPr>
          <w:p w14:paraId="3798E7C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66.5</w:t>
            </w:r>
          </w:p>
        </w:tc>
        <w:tc>
          <w:tcPr>
            <w:tcW w:w="468" w:type="dxa"/>
            <w:hideMark/>
          </w:tcPr>
          <w:p w14:paraId="00012DE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82" w:type="dxa"/>
            <w:hideMark/>
          </w:tcPr>
          <w:p w14:paraId="484A40D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&lt;0.001</w:t>
            </w:r>
          </w:p>
        </w:tc>
        <w:tc>
          <w:tcPr>
            <w:tcW w:w="1038" w:type="dxa"/>
            <w:hideMark/>
          </w:tcPr>
          <w:p w14:paraId="63A58C9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0.0019</w:t>
            </w:r>
          </w:p>
        </w:tc>
      </w:tr>
      <w:tr w:rsidR="00614D36" w:rsidRPr="007C47E6" w14:paraId="3E996933" w14:textId="77777777" w:rsidTr="00B97561">
        <w:trPr>
          <w:trHeight w:val="315"/>
        </w:trPr>
        <w:tc>
          <w:tcPr>
            <w:tcW w:w="1980" w:type="dxa"/>
            <w:hideMark/>
          </w:tcPr>
          <w:p w14:paraId="1D0ED1F4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Influenza A or B co-infections</w:t>
            </w:r>
          </w:p>
        </w:tc>
        <w:tc>
          <w:tcPr>
            <w:tcW w:w="770" w:type="dxa"/>
            <w:hideMark/>
          </w:tcPr>
          <w:p w14:paraId="5C99350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440" w:type="dxa"/>
            <w:hideMark/>
          </w:tcPr>
          <w:p w14:paraId="7C9396D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6.8</w:t>
            </w:r>
          </w:p>
        </w:tc>
        <w:tc>
          <w:tcPr>
            <w:tcW w:w="1131" w:type="dxa"/>
            <w:hideMark/>
          </w:tcPr>
          <w:p w14:paraId="450EC5B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3.2 – 13.7</w:t>
            </w:r>
          </w:p>
        </w:tc>
        <w:tc>
          <w:tcPr>
            <w:tcW w:w="411" w:type="dxa"/>
            <w:hideMark/>
          </w:tcPr>
          <w:p w14:paraId="62C4EBC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64" w:type="dxa"/>
            <w:hideMark/>
          </w:tcPr>
          <w:p w14:paraId="3797194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23.2</w:t>
            </w:r>
          </w:p>
        </w:tc>
        <w:tc>
          <w:tcPr>
            <w:tcW w:w="566" w:type="dxa"/>
            <w:hideMark/>
          </w:tcPr>
          <w:p w14:paraId="3AB076C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44.0</w:t>
            </w:r>
          </w:p>
        </w:tc>
        <w:tc>
          <w:tcPr>
            <w:tcW w:w="468" w:type="dxa"/>
            <w:hideMark/>
          </w:tcPr>
          <w:p w14:paraId="1ECA8C6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82" w:type="dxa"/>
            <w:hideMark/>
          </w:tcPr>
          <w:p w14:paraId="5B796E3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0.039</w:t>
            </w:r>
          </w:p>
        </w:tc>
        <w:tc>
          <w:tcPr>
            <w:tcW w:w="1038" w:type="dxa"/>
            <w:hideMark/>
          </w:tcPr>
          <w:p w14:paraId="5C86E8A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0.0007</w:t>
            </w:r>
          </w:p>
        </w:tc>
      </w:tr>
      <w:tr w:rsidR="00614D36" w:rsidRPr="007C47E6" w14:paraId="50F223F0" w14:textId="77777777" w:rsidTr="00B97561">
        <w:trPr>
          <w:trHeight w:val="315"/>
        </w:trPr>
        <w:tc>
          <w:tcPr>
            <w:tcW w:w="1980" w:type="dxa"/>
            <w:hideMark/>
          </w:tcPr>
          <w:p w14:paraId="1E65AB63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Bacterial co-infections*</w:t>
            </w:r>
          </w:p>
        </w:tc>
        <w:tc>
          <w:tcPr>
            <w:tcW w:w="770" w:type="dxa"/>
            <w:hideMark/>
          </w:tcPr>
          <w:p w14:paraId="3D6CB0F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40" w:type="dxa"/>
            <w:hideMark/>
          </w:tcPr>
          <w:p w14:paraId="0DCE79F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19.9</w:t>
            </w:r>
          </w:p>
        </w:tc>
        <w:tc>
          <w:tcPr>
            <w:tcW w:w="1131" w:type="dxa"/>
            <w:hideMark/>
          </w:tcPr>
          <w:p w14:paraId="452A622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14.3 – 26.9</w:t>
            </w:r>
          </w:p>
        </w:tc>
        <w:tc>
          <w:tcPr>
            <w:tcW w:w="411" w:type="dxa"/>
            <w:hideMark/>
          </w:tcPr>
          <w:p w14:paraId="060384E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64" w:type="dxa"/>
            <w:hideMark/>
          </w:tcPr>
          <w:p w14:paraId="500F320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21.1</w:t>
            </w:r>
          </w:p>
        </w:tc>
        <w:tc>
          <w:tcPr>
            <w:tcW w:w="566" w:type="dxa"/>
            <w:hideMark/>
          </w:tcPr>
          <w:p w14:paraId="71FEACF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33.6</w:t>
            </w:r>
          </w:p>
        </w:tc>
        <w:tc>
          <w:tcPr>
            <w:tcW w:w="468" w:type="dxa"/>
            <w:hideMark/>
          </w:tcPr>
          <w:p w14:paraId="523DDCE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82" w:type="dxa"/>
            <w:hideMark/>
          </w:tcPr>
          <w:p w14:paraId="2A4FDEF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0.100</w:t>
            </w:r>
          </w:p>
        </w:tc>
        <w:tc>
          <w:tcPr>
            <w:tcW w:w="1038" w:type="dxa"/>
            <w:hideMark/>
          </w:tcPr>
          <w:p w14:paraId="552A405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0.0095</w:t>
            </w:r>
          </w:p>
        </w:tc>
      </w:tr>
      <w:tr w:rsidR="00614D36" w:rsidRPr="007C47E6" w14:paraId="2C060C39" w14:textId="77777777" w:rsidTr="00B97561">
        <w:trPr>
          <w:trHeight w:val="315"/>
        </w:trPr>
        <w:tc>
          <w:tcPr>
            <w:tcW w:w="9350" w:type="dxa"/>
            <w:gridSpan w:val="10"/>
            <w:hideMark/>
          </w:tcPr>
          <w:p w14:paraId="74599716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Radiological Investigations</w:t>
            </w:r>
          </w:p>
        </w:tc>
      </w:tr>
      <w:tr w:rsidR="00614D36" w:rsidRPr="007C47E6" w14:paraId="16E5345E" w14:textId="77777777" w:rsidTr="00B97561">
        <w:trPr>
          <w:trHeight w:val="315"/>
        </w:trPr>
        <w:tc>
          <w:tcPr>
            <w:tcW w:w="9350" w:type="dxa"/>
            <w:gridSpan w:val="10"/>
            <w:hideMark/>
          </w:tcPr>
          <w:p w14:paraId="7F0FA977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i/>
                <w:iCs/>
                <w:color w:val="000000" w:themeColor="text1"/>
                <w:sz w:val="20"/>
                <w:szCs w:val="20"/>
              </w:rPr>
              <w:t>Chest CT</w:t>
            </w:r>
          </w:p>
        </w:tc>
      </w:tr>
      <w:tr w:rsidR="00614D36" w:rsidRPr="007C47E6" w14:paraId="419481F8" w14:textId="77777777" w:rsidTr="00B97561">
        <w:trPr>
          <w:trHeight w:val="495"/>
        </w:trPr>
        <w:tc>
          <w:tcPr>
            <w:tcW w:w="1980" w:type="dxa"/>
            <w:hideMark/>
          </w:tcPr>
          <w:p w14:paraId="7216B09E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Ground glass opacity</w:t>
            </w:r>
          </w:p>
        </w:tc>
        <w:tc>
          <w:tcPr>
            <w:tcW w:w="770" w:type="dxa"/>
            <w:hideMark/>
          </w:tcPr>
          <w:p w14:paraId="6B829F9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440" w:type="dxa"/>
            <w:hideMark/>
          </w:tcPr>
          <w:p w14:paraId="0D328B4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35.9</w:t>
            </w:r>
          </w:p>
        </w:tc>
        <w:tc>
          <w:tcPr>
            <w:tcW w:w="1131" w:type="dxa"/>
            <w:hideMark/>
          </w:tcPr>
          <w:p w14:paraId="6715E7A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29.4 - 43</w:t>
            </w:r>
          </w:p>
        </w:tc>
        <w:tc>
          <w:tcPr>
            <w:tcW w:w="411" w:type="dxa"/>
            <w:hideMark/>
          </w:tcPr>
          <w:p w14:paraId="4E64C8B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664" w:type="dxa"/>
            <w:hideMark/>
          </w:tcPr>
          <w:p w14:paraId="0B75B0B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69.5</w:t>
            </w:r>
          </w:p>
        </w:tc>
        <w:tc>
          <w:tcPr>
            <w:tcW w:w="566" w:type="dxa"/>
            <w:hideMark/>
          </w:tcPr>
          <w:p w14:paraId="3D0801F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56.8</w:t>
            </w:r>
          </w:p>
        </w:tc>
        <w:tc>
          <w:tcPr>
            <w:tcW w:w="468" w:type="dxa"/>
            <w:hideMark/>
          </w:tcPr>
          <w:p w14:paraId="77412DA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82" w:type="dxa"/>
            <w:hideMark/>
          </w:tcPr>
          <w:p w14:paraId="1A80A12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53B428F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0.5934</w:t>
            </w:r>
          </w:p>
        </w:tc>
      </w:tr>
      <w:tr w:rsidR="00614D36" w:rsidRPr="007C47E6" w14:paraId="781E2B35" w14:textId="77777777" w:rsidTr="00B97561">
        <w:trPr>
          <w:trHeight w:val="315"/>
        </w:trPr>
        <w:tc>
          <w:tcPr>
            <w:tcW w:w="1980" w:type="dxa"/>
            <w:hideMark/>
          </w:tcPr>
          <w:p w14:paraId="794AD2B1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Consolidation</w:t>
            </w:r>
          </w:p>
        </w:tc>
        <w:tc>
          <w:tcPr>
            <w:tcW w:w="770" w:type="dxa"/>
            <w:hideMark/>
          </w:tcPr>
          <w:p w14:paraId="4681DB1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440" w:type="dxa"/>
            <w:hideMark/>
          </w:tcPr>
          <w:p w14:paraId="7EBE044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12.3</w:t>
            </w:r>
          </w:p>
        </w:tc>
        <w:tc>
          <w:tcPr>
            <w:tcW w:w="1131" w:type="dxa"/>
            <w:hideMark/>
          </w:tcPr>
          <w:p w14:paraId="5AB7D1B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7.0 – 20.7</w:t>
            </w:r>
          </w:p>
        </w:tc>
        <w:tc>
          <w:tcPr>
            <w:tcW w:w="411" w:type="dxa"/>
            <w:hideMark/>
          </w:tcPr>
          <w:p w14:paraId="58F642D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64" w:type="dxa"/>
            <w:hideMark/>
          </w:tcPr>
          <w:p w14:paraId="7A6FCDC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60.1</w:t>
            </w:r>
          </w:p>
        </w:tc>
        <w:tc>
          <w:tcPr>
            <w:tcW w:w="566" w:type="dxa"/>
            <w:hideMark/>
          </w:tcPr>
          <w:p w14:paraId="2E36660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58.4</w:t>
            </w:r>
          </w:p>
        </w:tc>
        <w:tc>
          <w:tcPr>
            <w:tcW w:w="468" w:type="dxa"/>
            <w:hideMark/>
          </w:tcPr>
          <w:p w14:paraId="77F4AB1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82" w:type="dxa"/>
            <w:hideMark/>
          </w:tcPr>
          <w:p w14:paraId="0054E3C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038" w:type="dxa"/>
            <w:hideMark/>
          </w:tcPr>
          <w:p w14:paraId="53B23EC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0.0187</w:t>
            </w:r>
          </w:p>
        </w:tc>
      </w:tr>
      <w:tr w:rsidR="00614D36" w:rsidRPr="007C47E6" w14:paraId="3FC9CEF3" w14:textId="77777777" w:rsidTr="00B97561">
        <w:trPr>
          <w:trHeight w:val="315"/>
        </w:trPr>
        <w:tc>
          <w:tcPr>
            <w:tcW w:w="1980" w:type="dxa"/>
            <w:hideMark/>
          </w:tcPr>
          <w:p w14:paraId="386C8837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Patchy shadows</w:t>
            </w:r>
          </w:p>
        </w:tc>
        <w:tc>
          <w:tcPr>
            <w:tcW w:w="770" w:type="dxa"/>
            <w:hideMark/>
          </w:tcPr>
          <w:p w14:paraId="36B2787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440" w:type="dxa"/>
            <w:hideMark/>
          </w:tcPr>
          <w:p w14:paraId="77C4B9A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26.0</w:t>
            </w:r>
          </w:p>
        </w:tc>
        <w:tc>
          <w:tcPr>
            <w:tcW w:w="1131" w:type="dxa"/>
            <w:hideMark/>
          </w:tcPr>
          <w:p w14:paraId="5112697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16.8 – 37.8</w:t>
            </w:r>
          </w:p>
        </w:tc>
        <w:tc>
          <w:tcPr>
            <w:tcW w:w="411" w:type="dxa"/>
            <w:hideMark/>
          </w:tcPr>
          <w:p w14:paraId="4A6516E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664" w:type="dxa"/>
            <w:hideMark/>
          </w:tcPr>
          <w:p w14:paraId="232C94D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74.3</w:t>
            </w:r>
          </w:p>
        </w:tc>
        <w:tc>
          <w:tcPr>
            <w:tcW w:w="566" w:type="dxa"/>
            <w:hideMark/>
          </w:tcPr>
          <w:p w14:paraId="00574F7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71.7</w:t>
            </w:r>
          </w:p>
        </w:tc>
        <w:tc>
          <w:tcPr>
            <w:tcW w:w="468" w:type="dxa"/>
            <w:hideMark/>
          </w:tcPr>
          <w:p w14:paraId="3090E4D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82" w:type="dxa"/>
            <w:hideMark/>
          </w:tcPr>
          <w:p w14:paraId="41A71C8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&lt;0.001</w:t>
            </w:r>
          </w:p>
        </w:tc>
        <w:tc>
          <w:tcPr>
            <w:tcW w:w="1038" w:type="dxa"/>
            <w:hideMark/>
          </w:tcPr>
          <w:p w14:paraId="42FEB09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0.4768</w:t>
            </w:r>
          </w:p>
        </w:tc>
      </w:tr>
      <w:tr w:rsidR="00614D36" w:rsidRPr="007C47E6" w14:paraId="08BC779C" w14:textId="77777777" w:rsidTr="00B97561">
        <w:trPr>
          <w:trHeight w:val="315"/>
        </w:trPr>
        <w:tc>
          <w:tcPr>
            <w:tcW w:w="1980" w:type="dxa"/>
            <w:hideMark/>
          </w:tcPr>
          <w:p w14:paraId="3C15134C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Pleural effusion</w:t>
            </w:r>
          </w:p>
        </w:tc>
        <w:tc>
          <w:tcPr>
            <w:tcW w:w="770" w:type="dxa"/>
            <w:hideMark/>
          </w:tcPr>
          <w:p w14:paraId="0F922E5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440" w:type="dxa"/>
            <w:hideMark/>
          </w:tcPr>
          <w:p w14:paraId="7608906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9.3</w:t>
            </w:r>
          </w:p>
        </w:tc>
        <w:tc>
          <w:tcPr>
            <w:tcW w:w="1131" w:type="dxa"/>
            <w:hideMark/>
          </w:tcPr>
          <w:p w14:paraId="4197ABB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 – 16.7</w:t>
            </w:r>
          </w:p>
        </w:tc>
        <w:tc>
          <w:tcPr>
            <w:tcW w:w="411" w:type="dxa"/>
            <w:hideMark/>
          </w:tcPr>
          <w:p w14:paraId="72A424A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64" w:type="dxa"/>
            <w:hideMark/>
          </w:tcPr>
          <w:p w14:paraId="1E20422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566" w:type="dxa"/>
            <w:hideMark/>
          </w:tcPr>
          <w:p w14:paraId="5697110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468" w:type="dxa"/>
            <w:hideMark/>
          </w:tcPr>
          <w:p w14:paraId="7C746C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82" w:type="dxa"/>
            <w:hideMark/>
          </w:tcPr>
          <w:p w14:paraId="1962A9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0.233</w:t>
            </w:r>
          </w:p>
        </w:tc>
        <w:tc>
          <w:tcPr>
            <w:tcW w:w="1038" w:type="dxa"/>
            <w:hideMark/>
          </w:tcPr>
          <w:p w14:paraId="78FC790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0.0141</w:t>
            </w:r>
          </w:p>
        </w:tc>
      </w:tr>
      <w:tr w:rsidR="00614D36" w:rsidRPr="007C47E6" w14:paraId="64EB18E3" w14:textId="77777777" w:rsidTr="00B97561">
        <w:trPr>
          <w:trHeight w:val="315"/>
        </w:trPr>
        <w:tc>
          <w:tcPr>
            <w:tcW w:w="1980" w:type="dxa"/>
            <w:hideMark/>
          </w:tcPr>
          <w:p w14:paraId="414562A1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Unilateral lesion(s)</w:t>
            </w:r>
          </w:p>
        </w:tc>
        <w:tc>
          <w:tcPr>
            <w:tcW w:w="770" w:type="dxa"/>
            <w:hideMark/>
          </w:tcPr>
          <w:p w14:paraId="1DE594D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440" w:type="dxa"/>
            <w:hideMark/>
          </w:tcPr>
          <w:p w14:paraId="0B8C4B4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34.8</w:t>
            </w:r>
          </w:p>
        </w:tc>
        <w:tc>
          <w:tcPr>
            <w:tcW w:w="1131" w:type="dxa"/>
            <w:hideMark/>
          </w:tcPr>
          <w:p w14:paraId="2030EC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29.9 - 40</w:t>
            </w:r>
          </w:p>
        </w:tc>
        <w:tc>
          <w:tcPr>
            <w:tcW w:w="411" w:type="dxa"/>
            <w:hideMark/>
          </w:tcPr>
          <w:p w14:paraId="0FDCF2A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64" w:type="dxa"/>
            <w:hideMark/>
          </w:tcPr>
          <w:p w14:paraId="2A5616D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566" w:type="dxa"/>
            <w:hideMark/>
          </w:tcPr>
          <w:p w14:paraId="43B7CB1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468" w:type="dxa"/>
            <w:hideMark/>
          </w:tcPr>
          <w:p w14:paraId="7CF8058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2" w:type="dxa"/>
            <w:hideMark/>
          </w:tcPr>
          <w:p w14:paraId="51F8FEC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0.411</w:t>
            </w:r>
          </w:p>
        </w:tc>
        <w:tc>
          <w:tcPr>
            <w:tcW w:w="1038" w:type="dxa"/>
            <w:hideMark/>
          </w:tcPr>
          <w:p w14:paraId="585235E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0.7729</w:t>
            </w:r>
          </w:p>
        </w:tc>
      </w:tr>
      <w:tr w:rsidR="00614D36" w:rsidRPr="007C47E6" w14:paraId="02E51773" w14:textId="77777777" w:rsidTr="00B97561">
        <w:trPr>
          <w:trHeight w:val="315"/>
        </w:trPr>
        <w:tc>
          <w:tcPr>
            <w:tcW w:w="1980" w:type="dxa"/>
            <w:hideMark/>
          </w:tcPr>
          <w:p w14:paraId="2A26B63A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Bilateral lesion(s)</w:t>
            </w:r>
          </w:p>
        </w:tc>
        <w:tc>
          <w:tcPr>
            <w:tcW w:w="770" w:type="dxa"/>
            <w:hideMark/>
          </w:tcPr>
          <w:p w14:paraId="2A2988E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440" w:type="dxa"/>
            <w:hideMark/>
          </w:tcPr>
          <w:p w14:paraId="16765B8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31.3</w:t>
            </w:r>
          </w:p>
        </w:tc>
        <w:tc>
          <w:tcPr>
            <w:tcW w:w="1131" w:type="dxa"/>
            <w:hideMark/>
          </w:tcPr>
          <w:p w14:paraId="55A2918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23.3 – 40.7</w:t>
            </w:r>
          </w:p>
        </w:tc>
        <w:tc>
          <w:tcPr>
            <w:tcW w:w="411" w:type="dxa"/>
            <w:hideMark/>
          </w:tcPr>
          <w:p w14:paraId="58B4C99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64" w:type="dxa"/>
            <w:hideMark/>
          </w:tcPr>
          <w:p w14:paraId="2AA5B95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41.1</w:t>
            </w:r>
          </w:p>
        </w:tc>
        <w:tc>
          <w:tcPr>
            <w:tcW w:w="566" w:type="dxa"/>
            <w:hideMark/>
          </w:tcPr>
          <w:p w14:paraId="32C4D7A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61.1</w:t>
            </w:r>
          </w:p>
        </w:tc>
        <w:tc>
          <w:tcPr>
            <w:tcW w:w="468" w:type="dxa"/>
            <w:hideMark/>
          </w:tcPr>
          <w:p w14:paraId="4492550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82" w:type="dxa"/>
            <w:hideMark/>
          </w:tcPr>
          <w:p w14:paraId="3CD5815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1038" w:type="dxa"/>
            <w:hideMark/>
          </w:tcPr>
          <w:p w14:paraId="65D04B4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0.8452</w:t>
            </w:r>
          </w:p>
        </w:tc>
      </w:tr>
      <w:tr w:rsidR="00614D36" w:rsidRPr="007C47E6" w14:paraId="76EB958D" w14:textId="77777777" w:rsidTr="00B97561">
        <w:trPr>
          <w:trHeight w:val="315"/>
        </w:trPr>
        <w:tc>
          <w:tcPr>
            <w:tcW w:w="9350" w:type="dxa"/>
            <w:gridSpan w:val="10"/>
            <w:hideMark/>
          </w:tcPr>
          <w:p w14:paraId="29C147C8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i/>
                <w:iCs/>
                <w:color w:val="000000" w:themeColor="text1"/>
                <w:sz w:val="20"/>
                <w:szCs w:val="20"/>
              </w:rPr>
              <w:t>Chest X-Ray</w:t>
            </w:r>
          </w:p>
        </w:tc>
      </w:tr>
      <w:tr w:rsidR="00614D36" w:rsidRPr="007C47E6" w14:paraId="6EEAB13D" w14:textId="77777777" w:rsidTr="00B97561">
        <w:trPr>
          <w:trHeight w:val="315"/>
        </w:trPr>
        <w:tc>
          <w:tcPr>
            <w:tcW w:w="1980" w:type="dxa"/>
            <w:hideMark/>
          </w:tcPr>
          <w:p w14:paraId="46D54785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Consolidation</w:t>
            </w:r>
          </w:p>
        </w:tc>
        <w:tc>
          <w:tcPr>
            <w:tcW w:w="770" w:type="dxa"/>
            <w:hideMark/>
          </w:tcPr>
          <w:p w14:paraId="7F25988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0" w:type="dxa"/>
            <w:hideMark/>
          </w:tcPr>
          <w:p w14:paraId="605A2DE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16.7</w:t>
            </w:r>
          </w:p>
        </w:tc>
        <w:tc>
          <w:tcPr>
            <w:tcW w:w="1131" w:type="dxa"/>
            <w:hideMark/>
          </w:tcPr>
          <w:p w14:paraId="7E9F678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10.8 – 24.9</w:t>
            </w:r>
          </w:p>
        </w:tc>
        <w:tc>
          <w:tcPr>
            <w:tcW w:w="411" w:type="dxa"/>
            <w:hideMark/>
          </w:tcPr>
          <w:p w14:paraId="4454A9B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64" w:type="dxa"/>
            <w:hideMark/>
          </w:tcPr>
          <w:p w14:paraId="7EFFF0D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566" w:type="dxa"/>
            <w:hideMark/>
          </w:tcPr>
          <w:p w14:paraId="3BC7C27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468" w:type="dxa"/>
            <w:hideMark/>
          </w:tcPr>
          <w:p w14:paraId="797B74F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2" w:type="dxa"/>
            <w:hideMark/>
          </w:tcPr>
          <w:p w14:paraId="1042201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0.555</w:t>
            </w:r>
          </w:p>
        </w:tc>
        <w:tc>
          <w:tcPr>
            <w:tcW w:w="1038" w:type="dxa"/>
            <w:hideMark/>
          </w:tcPr>
          <w:p w14:paraId="53D6B50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0.0081</w:t>
            </w:r>
          </w:p>
        </w:tc>
      </w:tr>
      <w:tr w:rsidR="00614D36" w:rsidRPr="007C47E6" w14:paraId="355BFF95" w14:textId="77777777" w:rsidTr="00B97561">
        <w:trPr>
          <w:trHeight w:val="315"/>
        </w:trPr>
        <w:tc>
          <w:tcPr>
            <w:tcW w:w="1980" w:type="dxa"/>
            <w:hideMark/>
          </w:tcPr>
          <w:p w14:paraId="3C9E751C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Interstitial infiltrates</w:t>
            </w:r>
          </w:p>
        </w:tc>
        <w:tc>
          <w:tcPr>
            <w:tcW w:w="770" w:type="dxa"/>
            <w:hideMark/>
          </w:tcPr>
          <w:p w14:paraId="25FF881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0" w:type="dxa"/>
            <w:hideMark/>
          </w:tcPr>
          <w:p w14:paraId="5713C64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13.3</w:t>
            </w:r>
          </w:p>
        </w:tc>
        <w:tc>
          <w:tcPr>
            <w:tcW w:w="1131" w:type="dxa"/>
            <w:hideMark/>
          </w:tcPr>
          <w:p w14:paraId="2CAB2E7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5.5 - 28.8</w:t>
            </w:r>
          </w:p>
        </w:tc>
        <w:tc>
          <w:tcPr>
            <w:tcW w:w="411" w:type="dxa"/>
            <w:hideMark/>
          </w:tcPr>
          <w:p w14:paraId="3E21A74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64" w:type="dxa"/>
            <w:hideMark/>
          </w:tcPr>
          <w:p w14:paraId="2C1B1CC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566" w:type="dxa"/>
            <w:hideMark/>
          </w:tcPr>
          <w:p w14:paraId="272C74F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46.1</w:t>
            </w:r>
          </w:p>
        </w:tc>
        <w:tc>
          <w:tcPr>
            <w:tcW w:w="468" w:type="dxa"/>
            <w:hideMark/>
          </w:tcPr>
          <w:p w14:paraId="6F8FB35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82" w:type="dxa"/>
            <w:hideMark/>
          </w:tcPr>
          <w:p w14:paraId="76E016B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0.099</w:t>
            </w:r>
          </w:p>
        </w:tc>
        <w:tc>
          <w:tcPr>
            <w:tcW w:w="1038" w:type="dxa"/>
            <w:hideMark/>
          </w:tcPr>
          <w:p w14:paraId="0DD4BCC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0.9116</w:t>
            </w:r>
          </w:p>
        </w:tc>
      </w:tr>
    </w:tbl>
    <w:p w14:paraId="392EC695" w14:textId="77777777" w:rsidR="007C47E6" w:rsidRPr="007C47E6" w:rsidRDefault="007C47E6" w:rsidP="007C47E6">
      <w:pPr>
        <w:spacing w:after="0" w:line="240" w:lineRule="auto"/>
        <w:textAlignment w:val="baseline"/>
        <w:rPr>
          <w:rFonts w:asciiTheme="majorBidi" w:eastAsia="Times New Roman" w:hAnsiTheme="majorBidi" w:cstheme="majorBidi"/>
          <w:sz w:val="18"/>
          <w:szCs w:val="18"/>
          <w:lang w:eastAsia="ko-KR"/>
        </w:rPr>
      </w:pPr>
      <w:r w:rsidRPr="007C47E6">
        <w:rPr>
          <w:rFonts w:asciiTheme="majorBidi" w:eastAsia="Times New Roman" w:hAnsiTheme="majorBidi" w:cstheme="majorBidi"/>
          <w:sz w:val="20"/>
          <w:szCs w:val="20"/>
          <w:lang w:eastAsia="ko-KR"/>
        </w:rPr>
        <w:t>CRP C-reactive Protein, ESR Erythrocyte Sedimentation Rate, IL-6 Interleukin-6, IL-10 Interleukin-10, LFT Liver Function test, LDH Lactate Dehydrogenase, CK Creatinine Kinase, CK-MB, Creatinine Kinase-MB </w:t>
      </w:r>
    </w:p>
    <w:p w14:paraId="528514A0" w14:textId="77777777" w:rsidR="007C47E6" w:rsidRPr="007C47E6" w:rsidRDefault="007C47E6" w:rsidP="007C47E6">
      <w:pPr>
        <w:spacing w:after="0" w:line="240" w:lineRule="auto"/>
        <w:textAlignment w:val="baseline"/>
        <w:rPr>
          <w:rFonts w:asciiTheme="majorBidi" w:eastAsia="Times New Roman" w:hAnsiTheme="majorBidi" w:cstheme="majorBidi"/>
          <w:sz w:val="18"/>
          <w:szCs w:val="18"/>
          <w:lang w:eastAsia="ko-KR"/>
        </w:rPr>
      </w:pPr>
      <w:r w:rsidRPr="007C47E6">
        <w:rPr>
          <w:rFonts w:asciiTheme="majorBidi" w:eastAsia="Times New Roman" w:hAnsiTheme="majorBidi" w:cstheme="majorBidi"/>
          <w:sz w:val="16"/>
          <w:szCs w:val="16"/>
          <w:vertAlign w:val="superscript"/>
          <w:lang w:eastAsia="ko-KR"/>
        </w:rPr>
        <w:t>*</w:t>
      </w:r>
      <w:r w:rsidRPr="007C47E6">
        <w:rPr>
          <w:rFonts w:asciiTheme="majorBidi" w:eastAsia="Times New Roman" w:hAnsiTheme="majorBidi" w:cstheme="majorBidi"/>
          <w:sz w:val="20"/>
          <w:szCs w:val="20"/>
          <w:lang w:eastAsia="ko-KR"/>
        </w:rPr>
        <w:t> Bacterial– </w:t>
      </w:r>
      <w:r w:rsidRPr="007C47E6">
        <w:rPr>
          <w:rFonts w:asciiTheme="majorBidi" w:eastAsia="Times New Roman" w:hAnsiTheme="majorBidi" w:cstheme="majorBidi"/>
          <w:i/>
          <w:iCs/>
          <w:sz w:val="20"/>
          <w:szCs w:val="20"/>
          <w:lang w:eastAsia="ko-KR"/>
        </w:rPr>
        <w:t>Mycoplasma pneumoniae </w:t>
      </w:r>
      <w:r w:rsidRPr="007C47E6">
        <w:rPr>
          <w:rFonts w:asciiTheme="majorBidi" w:eastAsia="Times New Roman" w:hAnsiTheme="majorBidi" w:cstheme="majorBidi"/>
          <w:sz w:val="20"/>
          <w:szCs w:val="20"/>
          <w:lang w:eastAsia="ko-KR"/>
        </w:rPr>
        <w:t>was the causative agent reported in the 15 studies. </w:t>
      </w:r>
    </w:p>
    <w:p w14:paraId="11D222F8" w14:textId="7684C074" w:rsidR="00614D36" w:rsidRPr="007C47E6" w:rsidRDefault="00614D36">
      <w:pPr>
        <w:rPr>
          <w:rFonts w:asciiTheme="majorBidi" w:eastAsia="Times New Roman" w:hAnsiTheme="majorBidi" w:cstheme="majorBidi"/>
          <w:sz w:val="20"/>
          <w:szCs w:val="20"/>
        </w:rPr>
      </w:pPr>
      <w:r w:rsidRPr="007C47E6">
        <w:rPr>
          <w:rFonts w:asciiTheme="majorBidi" w:eastAsia="Times New Roman" w:hAnsiTheme="majorBidi" w:cstheme="majorBidi"/>
          <w:sz w:val="20"/>
          <w:szCs w:val="20"/>
        </w:rPr>
        <w:br w:type="page"/>
      </w:r>
    </w:p>
    <w:p w14:paraId="2B3FE44A" w14:textId="247C0B7B" w:rsidR="00614D36" w:rsidRPr="007C47E6" w:rsidRDefault="00614D36" w:rsidP="003E4AEA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5" w:name="_Toc47993295"/>
      <w:r w:rsidRPr="007C47E6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 w:rsidR="002A0F51" w:rsidRPr="007C47E6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7C47E6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7B162613" w:rsidRPr="007C47E6">
        <w:rPr>
          <w:rFonts w:asciiTheme="majorBidi" w:hAnsiTheme="majorBidi" w:cstheme="majorBidi"/>
          <w:b/>
          <w:bCs/>
          <w:sz w:val="24"/>
          <w:szCs w:val="24"/>
        </w:rPr>
        <w:t>Results of meta-analysis</w:t>
      </w:r>
      <w:r w:rsidR="002D0E00" w:rsidRPr="007C47E6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7C47E6">
        <w:rPr>
          <w:rFonts w:asciiTheme="majorBidi" w:hAnsiTheme="majorBidi" w:cstheme="majorBidi"/>
          <w:b/>
          <w:bCs/>
          <w:sz w:val="24"/>
          <w:szCs w:val="24"/>
        </w:rPr>
        <w:t xml:space="preserve"> Treatment and outcomes</w:t>
      </w:r>
      <w:bookmarkEnd w:id="5"/>
    </w:p>
    <w:tbl>
      <w:tblPr>
        <w:tblStyle w:val="TableGrid"/>
        <w:tblW w:w="0" w:type="auto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36"/>
        <w:gridCol w:w="842"/>
        <w:gridCol w:w="1220"/>
        <w:gridCol w:w="1040"/>
        <w:gridCol w:w="464"/>
        <w:gridCol w:w="680"/>
        <w:gridCol w:w="580"/>
        <w:gridCol w:w="480"/>
        <w:gridCol w:w="790"/>
        <w:gridCol w:w="1218"/>
      </w:tblGrid>
      <w:tr w:rsidR="00614D36" w:rsidRPr="007C47E6" w14:paraId="63F6B649" w14:textId="77777777" w:rsidTr="007C47E6">
        <w:trPr>
          <w:trHeight w:val="288"/>
        </w:trPr>
        <w:tc>
          <w:tcPr>
            <w:tcW w:w="2036" w:type="dxa"/>
            <w:hideMark/>
          </w:tcPr>
          <w:p w14:paraId="4D25BA15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842" w:type="dxa"/>
            <w:hideMark/>
          </w:tcPr>
          <w:p w14:paraId="3B609CB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No. of studies</w:t>
            </w:r>
          </w:p>
        </w:tc>
        <w:tc>
          <w:tcPr>
            <w:tcW w:w="1220" w:type="dxa"/>
            <w:hideMark/>
          </w:tcPr>
          <w:p w14:paraId="046A16C5" w14:textId="77777777" w:rsidR="00614D36" w:rsidRPr="007C47E6" w:rsidRDefault="00614D36" w:rsidP="00B97561">
            <w:pPr>
              <w:spacing w:after="200"/>
              <w:ind w:left="-212" w:right="-33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Proportion (%)</w:t>
            </w:r>
          </w:p>
        </w:tc>
        <w:tc>
          <w:tcPr>
            <w:tcW w:w="1040" w:type="dxa"/>
            <w:hideMark/>
          </w:tcPr>
          <w:p w14:paraId="74F82CB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95% CI</w:t>
            </w:r>
          </w:p>
        </w:tc>
        <w:tc>
          <w:tcPr>
            <w:tcW w:w="464" w:type="dxa"/>
            <w:hideMark/>
          </w:tcPr>
          <w:p w14:paraId="6FD7C48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680" w:type="dxa"/>
            <w:hideMark/>
          </w:tcPr>
          <w:p w14:paraId="439ACE9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Q</w:t>
            </w:r>
          </w:p>
        </w:tc>
        <w:tc>
          <w:tcPr>
            <w:tcW w:w="580" w:type="dxa"/>
            <w:hideMark/>
          </w:tcPr>
          <w:p w14:paraId="24F4AAE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I2</w:t>
            </w:r>
          </w:p>
        </w:tc>
        <w:tc>
          <w:tcPr>
            <w:tcW w:w="480" w:type="dxa"/>
            <w:hideMark/>
          </w:tcPr>
          <w:p w14:paraId="594D72A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T2</w:t>
            </w:r>
          </w:p>
        </w:tc>
        <w:tc>
          <w:tcPr>
            <w:tcW w:w="790" w:type="dxa"/>
            <w:hideMark/>
          </w:tcPr>
          <w:p w14:paraId="0B3356F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P-value</w:t>
            </w:r>
          </w:p>
        </w:tc>
        <w:tc>
          <w:tcPr>
            <w:tcW w:w="1218" w:type="dxa"/>
            <w:hideMark/>
          </w:tcPr>
          <w:p w14:paraId="4B9D133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Egger’s test P</w:t>
            </w:r>
          </w:p>
        </w:tc>
      </w:tr>
      <w:tr w:rsidR="00614D36" w:rsidRPr="007C47E6" w14:paraId="279B016D" w14:textId="77777777" w:rsidTr="007C47E6">
        <w:trPr>
          <w:trHeight w:val="288"/>
        </w:trPr>
        <w:tc>
          <w:tcPr>
            <w:tcW w:w="8132" w:type="dxa"/>
            <w:gridSpan w:val="9"/>
            <w:hideMark/>
          </w:tcPr>
          <w:p w14:paraId="0ABC0D27" w14:textId="77777777" w:rsidR="00614D36" w:rsidRPr="007C47E6" w:rsidRDefault="00614D36" w:rsidP="00B97561">
            <w:pPr>
              <w:spacing w:after="200"/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Treatment</w:t>
            </w:r>
            <w:r w:rsidRPr="007C47E6"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8" w:type="dxa"/>
          </w:tcPr>
          <w:p w14:paraId="6B514398" w14:textId="77777777" w:rsidR="00614D36" w:rsidRPr="007C47E6" w:rsidRDefault="00614D36" w:rsidP="00B97561">
            <w:pPr>
              <w:spacing w:after="200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</w:tr>
      <w:tr w:rsidR="00614D36" w:rsidRPr="007C47E6" w14:paraId="131CAC28" w14:textId="77777777" w:rsidTr="007C47E6">
        <w:trPr>
          <w:trHeight w:val="288"/>
        </w:trPr>
        <w:tc>
          <w:tcPr>
            <w:tcW w:w="2036" w:type="dxa"/>
            <w:hideMark/>
          </w:tcPr>
          <w:p w14:paraId="009278F6" w14:textId="77777777" w:rsidR="00614D36" w:rsidRPr="007C47E6" w:rsidRDefault="00614D36" w:rsidP="00B97561">
            <w:pPr>
              <w:spacing w:after="200"/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 xml:space="preserve">Any </w:t>
            </w:r>
            <w:r w:rsidRPr="007C47E6"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  <w:t>treatment</w:t>
            </w:r>
          </w:p>
        </w:tc>
        <w:tc>
          <w:tcPr>
            <w:tcW w:w="842" w:type="dxa"/>
            <w:hideMark/>
          </w:tcPr>
          <w:p w14:paraId="0E3717F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220" w:type="dxa"/>
            <w:hideMark/>
          </w:tcPr>
          <w:p w14:paraId="729FF53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93.9</w:t>
            </w:r>
          </w:p>
        </w:tc>
        <w:tc>
          <w:tcPr>
            <w:tcW w:w="1040" w:type="dxa"/>
            <w:hideMark/>
          </w:tcPr>
          <w:p w14:paraId="7D90109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87.6 – 97.1</w:t>
            </w:r>
          </w:p>
        </w:tc>
        <w:tc>
          <w:tcPr>
            <w:tcW w:w="464" w:type="dxa"/>
            <w:hideMark/>
          </w:tcPr>
          <w:p w14:paraId="1AD8866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680" w:type="dxa"/>
            <w:hideMark/>
          </w:tcPr>
          <w:p w14:paraId="7FA8333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97.3</w:t>
            </w:r>
          </w:p>
        </w:tc>
        <w:tc>
          <w:tcPr>
            <w:tcW w:w="580" w:type="dxa"/>
            <w:hideMark/>
          </w:tcPr>
          <w:p w14:paraId="72C2C2F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71.2</w:t>
            </w:r>
          </w:p>
        </w:tc>
        <w:tc>
          <w:tcPr>
            <w:tcW w:w="480" w:type="dxa"/>
            <w:hideMark/>
          </w:tcPr>
          <w:p w14:paraId="34BE57D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790" w:type="dxa"/>
            <w:hideMark/>
          </w:tcPr>
          <w:p w14:paraId="053DCD4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2EF89FF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</w:tr>
      <w:tr w:rsidR="00614D36" w:rsidRPr="007C47E6" w14:paraId="2487ECE5" w14:textId="77777777" w:rsidTr="007C47E6">
        <w:trPr>
          <w:trHeight w:val="288"/>
        </w:trPr>
        <w:tc>
          <w:tcPr>
            <w:tcW w:w="2036" w:type="dxa"/>
            <w:hideMark/>
          </w:tcPr>
          <w:p w14:paraId="4E053892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Antiviral</w:t>
            </w:r>
          </w:p>
        </w:tc>
        <w:tc>
          <w:tcPr>
            <w:tcW w:w="842" w:type="dxa"/>
            <w:hideMark/>
          </w:tcPr>
          <w:p w14:paraId="3958222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220" w:type="dxa"/>
            <w:hideMark/>
          </w:tcPr>
          <w:p w14:paraId="0523790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82.7</w:t>
            </w:r>
          </w:p>
        </w:tc>
        <w:tc>
          <w:tcPr>
            <w:tcW w:w="1040" w:type="dxa"/>
            <w:hideMark/>
          </w:tcPr>
          <w:p w14:paraId="3CE6DE3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62.6 – 93.2</w:t>
            </w:r>
          </w:p>
        </w:tc>
        <w:tc>
          <w:tcPr>
            <w:tcW w:w="464" w:type="dxa"/>
            <w:hideMark/>
          </w:tcPr>
          <w:p w14:paraId="7FE84B5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680" w:type="dxa"/>
            <w:hideMark/>
          </w:tcPr>
          <w:p w14:paraId="0D9FDEA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168.8</w:t>
            </w:r>
          </w:p>
        </w:tc>
        <w:tc>
          <w:tcPr>
            <w:tcW w:w="580" w:type="dxa"/>
            <w:hideMark/>
          </w:tcPr>
          <w:p w14:paraId="492DFC4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84.0</w:t>
            </w:r>
          </w:p>
        </w:tc>
        <w:tc>
          <w:tcPr>
            <w:tcW w:w="480" w:type="dxa"/>
            <w:hideMark/>
          </w:tcPr>
          <w:p w14:paraId="0434AF9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6.4</w:t>
            </w:r>
          </w:p>
        </w:tc>
        <w:tc>
          <w:tcPr>
            <w:tcW w:w="790" w:type="dxa"/>
            <w:hideMark/>
          </w:tcPr>
          <w:p w14:paraId="74415F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0AE8EAE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0.0127</w:t>
            </w:r>
          </w:p>
        </w:tc>
      </w:tr>
      <w:tr w:rsidR="00614D36" w:rsidRPr="007C47E6" w14:paraId="6B2F0BD0" w14:textId="77777777" w:rsidTr="007C47E6">
        <w:trPr>
          <w:trHeight w:val="288"/>
        </w:trPr>
        <w:tc>
          <w:tcPr>
            <w:tcW w:w="2036" w:type="dxa"/>
            <w:hideMark/>
          </w:tcPr>
          <w:p w14:paraId="0D97CC49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Antibiotic</w:t>
            </w:r>
          </w:p>
        </w:tc>
        <w:tc>
          <w:tcPr>
            <w:tcW w:w="842" w:type="dxa"/>
            <w:hideMark/>
          </w:tcPr>
          <w:p w14:paraId="1384BDC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220" w:type="dxa"/>
            <w:hideMark/>
          </w:tcPr>
          <w:p w14:paraId="66702F3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42.9</w:t>
            </w:r>
          </w:p>
        </w:tc>
        <w:tc>
          <w:tcPr>
            <w:tcW w:w="1040" w:type="dxa"/>
            <w:hideMark/>
          </w:tcPr>
          <w:p w14:paraId="78CF265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33.3 – 53.1</w:t>
            </w:r>
          </w:p>
        </w:tc>
        <w:tc>
          <w:tcPr>
            <w:tcW w:w="464" w:type="dxa"/>
            <w:hideMark/>
          </w:tcPr>
          <w:p w14:paraId="3DFFCD8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80" w:type="dxa"/>
            <w:hideMark/>
          </w:tcPr>
          <w:p w14:paraId="197B69F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76.9</w:t>
            </w:r>
          </w:p>
        </w:tc>
        <w:tc>
          <w:tcPr>
            <w:tcW w:w="580" w:type="dxa"/>
            <w:hideMark/>
          </w:tcPr>
          <w:p w14:paraId="2E9CE0A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67.5</w:t>
            </w:r>
          </w:p>
        </w:tc>
        <w:tc>
          <w:tcPr>
            <w:tcW w:w="480" w:type="dxa"/>
            <w:hideMark/>
          </w:tcPr>
          <w:p w14:paraId="5362474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790" w:type="dxa"/>
            <w:hideMark/>
          </w:tcPr>
          <w:p w14:paraId="7C55FB0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098C6C9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0.4711</w:t>
            </w:r>
          </w:p>
        </w:tc>
      </w:tr>
      <w:tr w:rsidR="00614D36" w:rsidRPr="007C47E6" w14:paraId="33B15688" w14:textId="77777777" w:rsidTr="007C47E6">
        <w:trPr>
          <w:trHeight w:val="288"/>
        </w:trPr>
        <w:tc>
          <w:tcPr>
            <w:tcW w:w="2036" w:type="dxa"/>
            <w:hideMark/>
          </w:tcPr>
          <w:p w14:paraId="06E5096D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IVIG</w:t>
            </w:r>
          </w:p>
        </w:tc>
        <w:tc>
          <w:tcPr>
            <w:tcW w:w="842" w:type="dxa"/>
            <w:hideMark/>
          </w:tcPr>
          <w:p w14:paraId="1BA74C9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220" w:type="dxa"/>
            <w:hideMark/>
          </w:tcPr>
          <w:p w14:paraId="7C31832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1040" w:type="dxa"/>
            <w:hideMark/>
          </w:tcPr>
          <w:p w14:paraId="12819AF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4.9 – 24.4</w:t>
            </w:r>
          </w:p>
        </w:tc>
        <w:tc>
          <w:tcPr>
            <w:tcW w:w="464" w:type="dxa"/>
            <w:hideMark/>
          </w:tcPr>
          <w:p w14:paraId="112355F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680" w:type="dxa"/>
            <w:hideMark/>
          </w:tcPr>
          <w:p w14:paraId="13A6BDB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62.7</w:t>
            </w:r>
          </w:p>
        </w:tc>
        <w:tc>
          <w:tcPr>
            <w:tcW w:w="580" w:type="dxa"/>
            <w:hideMark/>
          </w:tcPr>
          <w:p w14:paraId="7EC8605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66.5</w:t>
            </w:r>
          </w:p>
        </w:tc>
        <w:tc>
          <w:tcPr>
            <w:tcW w:w="480" w:type="dxa"/>
            <w:hideMark/>
          </w:tcPr>
          <w:p w14:paraId="6825653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790" w:type="dxa"/>
            <w:hideMark/>
          </w:tcPr>
          <w:p w14:paraId="7DA8C70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4EE7F5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0.4887</w:t>
            </w:r>
          </w:p>
        </w:tc>
      </w:tr>
      <w:tr w:rsidR="00614D36" w:rsidRPr="007C47E6" w14:paraId="64FC2AE4" w14:textId="77777777" w:rsidTr="007C47E6">
        <w:trPr>
          <w:trHeight w:val="288"/>
        </w:trPr>
        <w:tc>
          <w:tcPr>
            <w:tcW w:w="2036" w:type="dxa"/>
            <w:hideMark/>
          </w:tcPr>
          <w:p w14:paraId="35517294" w14:textId="77777777" w:rsidR="00614D36" w:rsidRPr="007C47E6" w:rsidRDefault="00614D36" w:rsidP="00B97561">
            <w:pPr>
              <w:spacing w:after="200"/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Gluco</w:t>
            </w:r>
            <w:proofErr w:type="spellEnd"/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 xml:space="preserve">-corticoids </w:t>
            </w:r>
            <w:r w:rsidRPr="007C47E6"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2" w:type="dxa"/>
            <w:hideMark/>
          </w:tcPr>
          <w:p w14:paraId="10A5631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220" w:type="dxa"/>
            <w:hideMark/>
          </w:tcPr>
          <w:p w14:paraId="33D6721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12.6</w:t>
            </w:r>
          </w:p>
        </w:tc>
        <w:tc>
          <w:tcPr>
            <w:tcW w:w="1040" w:type="dxa"/>
            <w:hideMark/>
          </w:tcPr>
          <w:p w14:paraId="44E2EFC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5.6 – 26.0</w:t>
            </w:r>
          </w:p>
        </w:tc>
        <w:tc>
          <w:tcPr>
            <w:tcW w:w="464" w:type="dxa"/>
            <w:hideMark/>
          </w:tcPr>
          <w:p w14:paraId="5115C44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80" w:type="dxa"/>
            <w:hideMark/>
          </w:tcPr>
          <w:p w14:paraId="4B1835A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62.7</w:t>
            </w:r>
          </w:p>
        </w:tc>
        <w:tc>
          <w:tcPr>
            <w:tcW w:w="580" w:type="dxa"/>
            <w:hideMark/>
          </w:tcPr>
          <w:p w14:paraId="7ACF41A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71.3</w:t>
            </w:r>
          </w:p>
        </w:tc>
        <w:tc>
          <w:tcPr>
            <w:tcW w:w="480" w:type="dxa"/>
            <w:hideMark/>
          </w:tcPr>
          <w:p w14:paraId="7C16726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790" w:type="dxa"/>
            <w:hideMark/>
          </w:tcPr>
          <w:p w14:paraId="0430491E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4B71BA1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0.1052</w:t>
            </w:r>
          </w:p>
        </w:tc>
      </w:tr>
      <w:tr w:rsidR="00614D36" w:rsidRPr="007C47E6" w14:paraId="5AC6549A" w14:textId="77777777" w:rsidTr="007C47E6">
        <w:trPr>
          <w:trHeight w:val="288"/>
        </w:trPr>
        <w:tc>
          <w:tcPr>
            <w:tcW w:w="2036" w:type="dxa"/>
            <w:hideMark/>
          </w:tcPr>
          <w:p w14:paraId="39064B50" w14:textId="77777777" w:rsidR="00614D36" w:rsidRPr="007C47E6" w:rsidRDefault="00614D36" w:rsidP="00B97561">
            <w:pPr>
              <w:spacing w:after="200"/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Hydroxychloroquine</w:t>
            </w:r>
            <w:r w:rsidRPr="007C47E6"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2" w:type="dxa"/>
            <w:hideMark/>
          </w:tcPr>
          <w:p w14:paraId="418417C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20" w:type="dxa"/>
            <w:hideMark/>
          </w:tcPr>
          <w:p w14:paraId="0390ED5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5.7</w:t>
            </w:r>
          </w:p>
        </w:tc>
        <w:tc>
          <w:tcPr>
            <w:tcW w:w="1040" w:type="dxa"/>
            <w:hideMark/>
          </w:tcPr>
          <w:p w14:paraId="69EEA18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2.8 – 11.3</w:t>
            </w:r>
          </w:p>
        </w:tc>
        <w:tc>
          <w:tcPr>
            <w:tcW w:w="464" w:type="dxa"/>
            <w:hideMark/>
          </w:tcPr>
          <w:p w14:paraId="02B6F62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80" w:type="dxa"/>
            <w:hideMark/>
          </w:tcPr>
          <w:p w14:paraId="400F298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16.2</w:t>
            </w:r>
          </w:p>
        </w:tc>
        <w:tc>
          <w:tcPr>
            <w:tcW w:w="580" w:type="dxa"/>
            <w:hideMark/>
          </w:tcPr>
          <w:p w14:paraId="20B8688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13.5</w:t>
            </w:r>
          </w:p>
        </w:tc>
        <w:tc>
          <w:tcPr>
            <w:tcW w:w="480" w:type="dxa"/>
            <w:hideMark/>
          </w:tcPr>
          <w:p w14:paraId="5D8EB6A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0" w:type="dxa"/>
            <w:hideMark/>
          </w:tcPr>
          <w:p w14:paraId="47029DB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0.302</w:t>
            </w:r>
          </w:p>
        </w:tc>
        <w:tc>
          <w:tcPr>
            <w:tcW w:w="1218" w:type="dxa"/>
            <w:hideMark/>
          </w:tcPr>
          <w:p w14:paraId="4A69E01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0.5354</w:t>
            </w:r>
          </w:p>
        </w:tc>
      </w:tr>
      <w:tr w:rsidR="00614D36" w:rsidRPr="007C47E6" w14:paraId="2CB71FF3" w14:textId="77777777" w:rsidTr="00B97561">
        <w:trPr>
          <w:trHeight w:val="288"/>
        </w:trPr>
        <w:tc>
          <w:tcPr>
            <w:tcW w:w="0" w:type="auto"/>
            <w:gridSpan w:val="10"/>
            <w:hideMark/>
          </w:tcPr>
          <w:p w14:paraId="05A88306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b/>
                <w:bCs/>
                <w:color w:val="000000" w:themeColor="text1"/>
                <w:sz w:val="20"/>
                <w:szCs w:val="20"/>
              </w:rPr>
              <w:t>Clinical Course and Outcomes</w:t>
            </w:r>
          </w:p>
        </w:tc>
      </w:tr>
      <w:tr w:rsidR="00614D36" w:rsidRPr="007C47E6" w14:paraId="0896EC9F" w14:textId="77777777" w:rsidTr="007C47E6">
        <w:trPr>
          <w:trHeight w:val="288"/>
        </w:trPr>
        <w:tc>
          <w:tcPr>
            <w:tcW w:w="2036" w:type="dxa"/>
            <w:hideMark/>
          </w:tcPr>
          <w:p w14:paraId="08516B8C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All hospitalizations</w:t>
            </w:r>
          </w:p>
        </w:tc>
        <w:tc>
          <w:tcPr>
            <w:tcW w:w="842" w:type="dxa"/>
            <w:hideMark/>
          </w:tcPr>
          <w:p w14:paraId="36978B2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220" w:type="dxa"/>
            <w:hideMark/>
          </w:tcPr>
          <w:p w14:paraId="6EC291A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95.9</w:t>
            </w:r>
          </w:p>
        </w:tc>
        <w:tc>
          <w:tcPr>
            <w:tcW w:w="1040" w:type="dxa"/>
            <w:hideMark/>
          </w:tcPr>
          <w:p w14:paraId="395B049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91.9 - 98</w:t>
            </w:r>
          </w:p>
        </w:tc>
        <w:tc>
          <w:tcPr>
            <w:tcW w:w="464" w:type="dxa"/>
            <w:hideMark/>
          </w:tcPr>
          <w:p w14:paraId="73CB186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680" w:type="dxa"/>
            <w:hideMark/>
          </w:tcPr>
          <w:p w14:paraId="5173E63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110.6</w:t>
            </w:r>
          </w:p>
        </w:tc>
        <w:tc>
          <w:tcPr>
            <w:tcW w:w="580" w:type="dxa"/>
            <w:hideMark/>
          </w:tcPr>
          <w:p w14:paraId="6653617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68.4</w:t>
            </w:r>
          </w:p>
        </w:tc>
        <w:tc>
          <w:tcPr>
            <w:tcW w:w="480" w:type="dxa"/>
            <w:hideMark/>
          </w:tcPr>
          <w:p w14:paraId="27CFB0E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3.0</w:t>
            </w:r>
          </w:p>
        </w:tc>
        <w:tc>
          <w:tcPr>
            <w:tcW w:w="790" w:type="dxa"/>
            <w:hideMark/>
          </w:tcPr>
          <w:p w14:paraId="65C28C7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7393CFC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</w:tr>
      <w:tr w:rsidR="00614D36" w:rsidRPr="007C47E6" w14:paraId="29D44F95" w14:textId="77777777" w:rsidTr="007C47E6">
        <w:trPr>
          <w:trHeight w:val="288"/>
        </w:trPr>
        <w:tc>
          <w:tcPr>
            <w:tcW w:w="2036" w:type="dxa"/>
            <w:hideMark/>
          </w:tcPr>
          <w:p w14:paraId="210055D2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ICU admissions</w:t>
            </w:r>
          </w:p>
        </w:tc>
        <w:tc>
          <w:tcPr>
            <w:tcW w:w="842" w:type="dxa"/>
            <w:hideMark/>
          </w:tcPr>
          <w:p w14:paraId="24E92CC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20" w:type="dxa"/>
            <w:hideMark/>
          </w:tcPr>
          <w:p w14:paraId="2066F5A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11.2</w:t>
            </w:r>
          </w:p>
        </w:tc>
        <w:tc>
          <w:tcPr>
            <w:tcW w:w="1040" w:type="dxa"/>
            <w:hideMark/>
          </w:tcPr>
          <w:p w14:paraId="28EAE61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4.7 – 24.2</w:t>
            </w:r>
          </w:p>
        </w:tc>
        <w:tc>
          <w:tcPr>
            <w:tcW w:w="464" w:type="dxa"/>
            <w:hideMark/>
          </w:tcPr>
          <w:p w14:paraId="5689620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680" w:type="dxa"/>
            <w:hideMark/>
          </w:tcPr>
          <w:p w14:paraId="6F81D14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105.0</w:t>
            </w:r>
          </w:p>
        </w:tc>
        <w:tc>
          <w:tcPr>
            <w:tcW w:w="580" w:type="dxa"/>
            <w:hideMark/>
          </w:tcPr>
          <w:p w14:paraId="62464F8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78.0</w:t>
            </w:r>
          </w:p>
        </w:tc>
        <w:tc>
          <w:tcPr>
            <w:tcW w:w="480" w:type="dxa"/>
            <w:hideMark/>
          </w:tcPr>
          <w:p w14:paraId="3E65096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3.9</w:t>
            </w:r>
          </w:p>
        </w:tc>
        <w:tc>
          <w:tcPr>
            <w:tcW w:w="790" w:type="dxa"/>
            <w:hideMark/>
          </w:tcPr>
          <w:p w14:paraId="4527038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04BEE14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0.3566</w:t>
            </w:r>
          </w:p>
        </w:tc>
      </w:tr>
      <w:tr w:rsidR="00614D36" w:rsidRPr="007C47E6" w14:paraId="648E7E7E" w14:textId="77777777" w:rsidTr="007C47E6">
        <w:trPr>
          <w:trHeight w:val="288"/>
        </w:trPr>
        <w:tc>
          <w:tcPr>
            <w:tcW w:w="2036" w:type="dxa"/>
            <w:hideMark/>
          </w:tcPr>
          <w:p w14:paraId="50FDE038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Oxygen/NIV*</w:t>
            </w:r>
          </w:p>
        </w:tc>
        <w:tc>
          <w:tcPr>
            <w:tcW w:w="842" w:type="dxa"/>
            <w:hideMark/>
          </w:tcPr>
          <w:p w14:paraId="368F9D0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220" w:type="dxa"/>
            <w:hideMark/>
          </w:tcPr>
          <w:p w14:paraId="3E8924B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17.9</w:t>
            </w:r>
          </w:p>
        </w:tc>
        <w:tc>
          <w:tcPr>
            <w:tcW w:w="1040" w:type="dxa"/>
            <w:hideMark/>
          </w:tcPr>
          <w:p w14:paraId="2E513E6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9.1 – 32.3</w:t>
            </w:r>
          </w:p>
        </w:tc>
        <w:tc>
          <w:tcPr>
            <w:tcW w:w="464" w:type="dxa"/>
            <w:hideMark/>
          </w:tcPr>
          <w:p w14:paraId="7DD45779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80" w:type="dxa"/>
            <w:hideMark/>
          </w:tcPr>
          <w:p w14:paraId="562CBD8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54.6</w:t>
            </w:r>
          </w:p>
        </w:tc>
        <w:tc>
          <w:tcPr>
            <w:tcW w:w="580" w:type="dxa"/>
            <w:hideMark/>
          </w:tcPr>
          <w:p w14:paraId="0D6FFEE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70.7</w:t>
            </w:r>
          </w:p>
        </w:tc>
        <w:tc>
          <w:tcPr>
            <w:tcW w:w="480" w:type="dxa"/>
            <w:hideMark/>
          </w:tcPr>
          <w:p w14:paraId="1C93688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790" w:type="dxa"/>
            <w:hideMark/>
          </w:tcPr>
          <w:p w14:paraId="5E1D866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2DBA710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0.9461</w:t>
            </w:r>
          </w:p>
        </w:tc>
      </w:tr>
      <w:tr w:rsidR="00614D36" w:rsidRPr="007C47E6" w14:paraId="14F49FA7" w14:textId="77777777" w:rsidTr="007C47E6">
        <w:trPr>
          <w:trHeight w:val="288"/>
        </w:trPr>
        <w:tc>
          <w:tcPr>
            <w:tcW w:w="2036" w:type="dxa"/>
            <w:hideMark/>
          </w:tcPr>
          <w:p w14:paraId="49979206" w14:textId="77777777" w:rsidR="00614D36" w:rsidRPr="007C47E6" w:rsidRDefault="00614D36" w:rsidP="00B97561">
            <w:pPr>
              <w:spacing w:after="200"/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 xml:space="preserve">Mechanical </w:t>
            </w:r>
            <w:r w:rsidRPr="007C47E6"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  <w:t>ventilation</w:t>
            </w:r>
          </w:p>
        </w:tc>
        <w:tc>
          <w:tcPr>
            <w:tcW w:w="842" w:type="dxa"/>
            <w:hideMark/>
          </w:tcPr>
          <w:p w14:paraId="56C9B96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220" w:type="dxa"/>
            <w:hideMark/>
          </w:tcPr>
          <w:p w14:paraId="13D9D03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40" w:type="dxa"/>
            <w:hideMark/>
          </w:tcPr>
          <w:p w14:paraId="2615081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2.9 – 16.1</w:t>
            </w:r>
          </w:p>
        </w:tc>
        <w:tc>
          <w:tcPr>
            <w:tcW w:w="464" w:type="dxa"/>
            <w:hideMark/>
          </w:tcPr>
          <w:p w14:paraId="0FE388B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80" w:type="dxa"/>
            <w:hideMark/>
          </w:tcPr>
          <w:p w14:paraId="26FF7BD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72.0</w:t>
            </w:r>
          </w:p>
        </w:tc>
        <w:tc>
          <w:tcPr>
            <w:tcW w:w="580" w:type="dxa"/>
            <w:hideMark/>
          </w:tcPr>
          <w:p w14:paraId="323FA26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75.0</w:t>
            </w:r>
          </w:p>
        </w:tc>
        <w:tc>
          <w:tcPr>
            <w:tcW w:w="480" w:type="dxa"/>
            <w:hideMark/>
          </w:tcPr>
          <w:p w14:paraId="4E46307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790" w:type="dxa"/>
            <w:hideMark/>
          </w:tcPr>
          <w:p w14:paraId="75BD55E2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7B94C27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0.0116</w:t>
            </w:r>
          </w:p>
        </w:tc>
      </w:tr>
      <w:tr w:rsidR="00614D36" w:rsidRPr="007C47E6" w14:paraId="7CC94216" w14:textId="77777777" w:rsidTr="007C47E6">
        <w:trPr>
          <w:trHeight w:val="288"/>
        </w:trPr>
        <w:tc>
          <w:tcPr>
            <w:tcW w:w="2036" w:type="dxa"/>
            <w:hideMark/>
          </w:tcPr>
          <w:p w14:paraId="079D9679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Shock</w:t>
            </w:r>
          </w:p>
        </w:tc>
        <w:tc>
          <w:tcPr>
            <w:tcW w:w="842" w:type="dxa"/>
            <w:hideMark/>
          </w:tcPr>
          <w:p w14:paraId="43A25A67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20" w:type="dxa"/>
            <w:hideMark/>
          </w:tcPr>
          <w:p w14:paraId="4672EEF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040" w:type="dxa"/>
            <w:hideMark/>
          </w:tcPr>
          <w:p w14:paraId="424679D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3.3 – 39.3</w:t>
            </w:r>
          </w:p>
        </w:tc>
        <w:tc>
          <w:tcPr>
            <w:tcW w:w="464" w:type="dxa"/>
            <w:hideMark/>
          </w:tcPr>
          <w:p w14:paraId="24BDB7A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80" w:type="dxa"/>
            <w:hideMark/>
          </w:tcPr>
          <w:p w14:paraId="1D3A52A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44.1</w:t>
            </w:r>
          </w:p>
        </w:tc>
        <w:tc>
          <w:tcPr>
            <w:tcW w:w="580" w:type="dxa"/>
            <w:hideMark/>
          </w:tcPr>
          <w:p w14:paraId="61810510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79.6</w:t>
            </w:r>
          </w:p>
        </w:tc>
        <w:tc>
          <w:tcPr>
            <w:tcW w:w="480" w:type="dxa"/>
            <w:hideMark/>
          </w:tcPr>
          <w:p w14:paraId="2DAC2C7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790" w:type="dxa"/>
            <w:hideMark/>
          </w:tcPr>
          <w:p w14:paraId="4132185C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39DD606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0.0945</w:t>
            </w:r>
          </w:p>
        </w:tc>
      </w:tr>
      <w:tr w:rsidR="00614D36" w:rsidRPr="007C47E6" w14:paraId="4063B20A" w14:textId="77777777" w:rsidTr="007C47E6">
        <w:trPr>
          <w:trHeight w:val="288"/>
        </w:trPr>
        <w:tc>
          <w:tcPr>
            <w:tcW w:w="2036" w:type="dxa"/>
            <w:hideMark/>
          </w:tcPr>
          <w:p w14:paraId="4FF935EF" w14:textId="77777777" w:rsidR="00614D36" w:rsidRPr="007C47E6" w:rsidRDefault="00614D36" w:rsidP="00B97561">
            <w:pPr>
              <w:spacing w:after="200"/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Discharge</w:t>
            </w:r>
            <w:r w:rsidRPr="007C47E6"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2" w:type="dxa"/>
            <w:hideMark/>
          </w:tcPr>
          <w:p w14:paraId="2696FA0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20" w:type="dxa"/>
            <w:hideMark/>
          </w:tcPr>
          <w:p w14:paraId="0903919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83.3</w:t>
            </w:r>
          </w:p>
        </w:tc>
        <w:tc>
          <w:tcPr>
            <w:tcW w:w="1040" w:type="dxa"/>
            <w:hideMark/>
          </w:tcPr>
          <w:p w14:paraId="68F5825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74.6 – 89.4</w:t>
            </w:r>
          </w:p>
        </w:tc>
        <w:tc>
          <w:tcPr>
            <w:tcW w:w="464" w:type="dxa"/>
            <w:hideMark/>
          </w:tcPr>
          <w:p w14:paraId="2D96CCDA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80" w:type="dxa"/>
            <w:hideMark/>
          </w:tcPr>
          <w:p w14:paraId="0D3DA15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113.9</w:t>
            </w:r>
          </w:p>
        </w:tc>
        <w:tc>
          <w:tcPr>
            <w:tcW w:w="580" w:type="dxa"/>
            <w:hideMark/>
          </w:tcPr>
          <w:p w14:paraId="1063276D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70.2</w:t>
            </w:r>
          </w:p>
        </w:tc>
        <w:tc>
          <w:tcPr>
            <w:tcW w:w="480" w:type="dxa"/>
            <w:hideMark/>
          </w:tcPr>
          <w:p w14:paraId="46EC4981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790" w:type="dxa"/>
            <w:hideMark/>
          </w:tcPr>
          <w:p w14:paraId="71CCA99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&lt; 0.001</w:t>
            </w:r>
          </w:p>
        </w:tc>
        <w:tc>
          <w:tcPr>
            <w:tcW w:w="1218" w:type="dxa"/>
            <w:hideMark/>
          </w:tcPr>
          <w:p w14:paraId="5392C385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0.2804</w:t>
            </w:r>
          </w:p>
        </w:tc>
      </w:tr>
      <w:tr w:rsidR="00614D36" w:rsidRPr="007C47E6" w14:paraId="7CA95815" w14:textId="77777777" w:rsidTr="007C47E6">
        <w:trPr>
          <w:trHeight w:val="288"/>
        </w:trPr>
        <w:tc>
          <w:tcPr>
            <w:tcW w:w="2036" w:type="dxa"/>
            <w:hideMark/>
          </w:tcPr>
          <w:p w14:paraId="4BB1F29D" w14:textId="77777777" w:rsidR="00614D36" w:rsidRPr="007C47E6" w:rsidRDefault="00614D36" w:rsidP="00B97561">
            <w:pPr>
              <w:spacing w:after="200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Death</w:t>
            </w:r>
          </w:p>
        </w:tc>
        <w:tc>
          <w:tcPr>
            <w:tcW w:w="842" w:type="dxa"/>
            <w:hideMark/>
          </w:tcPr>
          <w:p w14:paraId="04B547B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20" w:type="dxa"/>
            <w:hideMark/>
          </w:tcPr>
          <w:p w14:paraId="398D8A7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4.2</w:t>
            </w:r>
            <w:r w:rsidRPr="007C47E6">
              <w:rPr>
                <w:rFonts w:asciiTheme="majorBidi" w:eastAsia="Calibri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40" w:type="dxa"/>
            <w:hideMark/>
          </w:tcPr>
          <w:p w14:paraId="06065758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2.6 – 6.9</w:t>
            </w:r>
          </w:p>
        </w:tc>
        <w:tc>
          <w:tcPr>
            <w:tcW w:w="464" w:type="dxa"/>
            <w:hideMark/>
          </w:tcPr>
          <w:p w14:paraId="3C518976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80" w:type="dxa"/>
            <w:hideMark/>
          </w:tcPr>
          <w:p w14:paraId="1F133A14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44.3</w:t>
            </w:r>
          </w:p>
        </w:tc>
        <w:tc>
          <w:tcPr>
            <w:tcW w:w="580" w:type="dxa"/>
            <w:hideMark/>
          </w:tcPr>
          <w:p w14:paraId="3FA7CC4F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23.2</w:t>
            </w:r>
          </w:p>
        </w:tc>
        <w:tc>
          <w:tcPr>
            <w:tcW w:w="480" w:type="dxa"/>
            <w:hideMark/>
          </w:tcPr>
          <w:p w14:paraId="2355D1A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790" w:type="dxa"/>
            <w:hideMark/>
          </w:tcPr>
          <w:p w14:paraId="2E581303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0.112</w:t>
            </w:r>
          </w:p>
        </w:tc>
        <w:tc>
          <w:tcPr>
            <w:tcW w:w="1218" w:type="dxa"/>
            <w:hideMark/>
          </w:tcPr>
          <w:p w14:paraId="03DE27CB" w14:textId="77777777" w:rsidR="00614D36" w:rsidRPr="007C47E6" w:rsidRDefault="00614D36" w:rsidP="00B97561">
            <w:pPr>
              <w:spacing w:after="200"/>
              <w:jc w:val="right"/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</w:pPr>
            <w:r w:rsidRPr="007C47E6">
              <w:rPr>
                <w:rFonts w:asciiTheme="majorBidi" w:eastAsia="Dubai" w:hAnsiTheme="majorBidi" w:cstheme="majorBidi"/>
                <w:color w:val="000000" w:themeColor="text1"/>
                <w:sz w:val="20"/>
                <w:szCs w:val="20"/>
              </w:rPr>
              <w:t>0.0155</w:t>
            </w:r>
          </w:p>
        </w:tc>
      </w:tr>
    </w:tbl>
    <w:p w14:paraId="6BB15F64" w14:textId="670BF9FA" w:rsidR="00861A08" w:rsidRPr="007C47E6" w:rsidRDefault="007C47E6" w:rsidP="003E4AEA">
      <w:pPr>
        <w:rPr>
          <w:rFonts w:asciiTheme="majorBidi" w:eastAsiaTheme="minorEastAsia" w:hAnsiTheme="majorBidi" w:cstheme="majorBidi"/>
          <w:sz w:val="20"/>
          <w:szCs w:val="20"/>
        </w:rPr>
      </w:pPr>
      <w:r w:rsidRPr="007C47E6">
        <w:rPr>
          <w:rStyle w:val="normaltextrun"/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IVIG Intravenous immunoglobulin, ICU Intensive Care Unit, NIV Non-invasive ventilation.</w:t>
      </w:r>
      <w:r w:rsidRPr="007C47E6">
        <w:rPr>
          <w:rStyle w:val="eop"/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 </w:t>
      </w:r>
    </w:p>
    <w:p w14:paraId="7D1D7875" w14:textId="77777777" w:rsidR="00861A08" w:rsidRPr="007C47E6" w:rsidRDefault="00861A08" w:rsidP="003E4AEA">
      <w:pPr>
        <w:rPr>
          <w:rFonts w:asciiTheme="majorBidi" w:eastAsiaTheme="minorEastAsia" w:hAnsiTheme="majorBidi" w:cstheme="majorBidi"/>
          <w:sz w:val="20"/>
          <w:szCs w:val="20"/>
        </w:rPr>
      </w:pPr>
    </w:p>
    <w:p w14:paraId="34FF1C98" w14:textId="0463D378" w:rsidR="00C82E5C" w:rsidRPr="007C47E6" w:rsidRDefault="00861A08" w:rsidP="003E4AEA">
      <w:pPr>
        <w:rPr>
          <w:rFonts w:asciiTheme="majorBidi" w:eastAsiaTheme="minorEastAsia" w:hAnsiTheme="majorBidi" w:cstheme="majorBidi"/>
          <w:sz w:val="20"/>
          <w:szCs w:val="20"/>
        </w:rPr>
      </w:pPr>
      <w:r w:rsidRPr="007C47E6">
        <w:rPr>
          <w:rFonts w:asciiTheme="majorBidi" w:eastAsiaTheme="minorEastAsia" w:hAnsiTheme="majorBidi" w:cstheme="majorBidi"/>
          <w:sz w:val="20"/>
          <w:szCs w:val="20"/>
        </w:rPr>
        <w:fldChar w:fldCharType="begin"/>
      </w:r>
      <w:r w:rsidRPr="007C47E6">
        <w:rPr>
          <w:rFonts w:asciiTheme="majorBidi" w:eastAsiaTheme="minorEastAsia" w:hAnsiTheme="majorBidi" w:cstheme="majorBidi"/>
          <w:sz w:val="20"/>
          <w:szCs w:val="20"/>
        </w:rPr>
        <w:instrText xml:space="preserve"> ADDIN EN.REFLIST </w:instrText>
      </w:r>
      <w:r w:rsidRPr="007C47E6">
        <w:rPr>
          <w:rFonts w:asciiTheme="majorBidi" w:eastAsiaTheme="minorEastAsia" w:hAnsiTheme="majorBidi" w:cstheme="majorBidi"/>
          <w:sz w:val="20"/>
          <w:szCs w:val="20"/>
        </w:rPr>
        <w:fldChar w:fldCharType="end"/>
      </w:r>
    </w:p>
    <w:sectPr w:rsidR="00C82E5C" w:rsidRPr="007C47E6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30301" w14:textId="77777777" w:rsidR="00FB1DDD" w:rsidRDefault="00FB1DDD">
      <w:pPr>
        <w:spacing w:after="0" w:line="240" w:lineRule="auto"/>
      </w:pPr>
      <w:r>
        <w:separator/>
      </w:r>
    </w:p>
  </w:endnote>
  <w:endnote w:type="continuationSeparator" w:id="0">
    <w:p w14:paraId="2EC433DF" w14:textId="77777777" w:rsidR="00FB1DDD" w:rsidRDefault="00FB1DDD">
      <w:pPr>
        <w:spacing w:after="0" w:line="240" w:lineRule="auto"/>
      </w:pPr>
      <w:r>
        <w:continuationSeparator/>
      </w:r>
    </w:p>
  </w:endnote>
  <w:endnote w:type="continuationNotice" w:id="1">
    <w:p w14:paraId="771AC3A0" w14:textId="77777777" w:rsidR="00FB1DDD" w:rsidRDefault="00FB1D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ubai">
    <w:altName w:val="Arial"/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D7F07" w14:textId="77777777" w:rsidR="00FB1DDD" w:rsidRDefault="00FB1DDD">
      <w:pPr>
        <w:spacing w:after="0" w:line="240" w:lineRule="auto"/>
      </w:pPr>
      <w:r>
        <w:separator/>
      </w:r>
    </w:p>
  </w:footnote>
  <w:footnote w:type="continuationSeparator" w:id="0">
    <w:p w14:paraId="61CE48DC" w14:textId="77777777" w:rsidR="00FB1DDD" w:rsidRDefault="00FB1DDD">
      <w:pPr>
        <w:spacing w:after="0" w:line="240" w:lineRule="auto"/>
      </w:pPr>
      <w:r>
        <w:continuationSeparator/>
      </w:r>
    </w:p>
  </w:footnote>
  <w:footnote w:type="continuationNotice" w:id="1">
    <w:p w14:paraId="16C27634" w14:textId="77777777" w:rsidR="00FB1DDD" w:rsidRDefault="00FB1D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2167212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05D2B472" w14:textId="4E62D43B" w:rsidR="00FD11DA" w:rsidRPr="00BC079E" w:rsidRDefault="00FD11DA" w:rsidP="00BC079E">
        <w:pPr>
          <w:pStyle w:val="Header"/>
          <w:jc w:val="right"/>
          <w:rPr>
            <w:rFonts w:asciiTheme="majorBidi" w:hAnsiTheme="majorBidi" w:cstheme="majorBidi"/>
          </w:rPr>
        </w:pPr>
        <w:r w:rsidRPr="00BC079E">
          <w:rPr>
            <w:rFonts w:asciiTheme="majorBidi" w:hAnsiTheme="majorBidi" w:cstheme="majorBidi"/>
          </w:rPr>
          <w:fldChar w:fldCharType="begin"/>
        </w:r>
        <w:r w:rsidRPr="00BC079E">
          <w:rPr>
            <w:rFonts w:asciiTheme="majorBidi" w:hAnsiTheme="majorBidi" w:cstheme="majorBidi"/>
          </w:rPr>
          <w:instrText xml:space="preserve"> PAGE   \* MERGEFORMAT </w:instrText>
        </w:r>
        <w:r w:rsidRPr="00BC079E">
          <w:rPr>
            <w:rFonts w:asciiTheme="majorBidi" w:hAnsiTheme="majorBidi" w:cstheme="majorBidi"/>
          </w:rPr>
          <w:fldChar w:fldCharType="separate"/>
        </w:r>
        <w:r w:rsidRPr="00BC079E">
          <w:rPr>
            <w:rFonts w:asciiTheme="majorBidi" w:hAnsiTheme="majorBidi" w:cstheme="majorBidi"/>
            <w:noProof/>
          </w:rPr>
          <w:t>2</w:t>
        </w:r>
        <w:r w:rsidRPr="00BC079E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008E6C02" w14:textId="77777777" w:rsidR="00FD11DA" w:rsidRDefault="00FD11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C79FA"/>
    <w:multiLevelType w:val="hybridMultilevel"/>
    <w:tmpl w:val="FFFFFFFF"/>
    <w:lvl w:ilvl="0" w:tplc="868876BE">
      <w:start w:val="1"/>
      <w:numFmt w:val="decimal"/>
      <w:lvlText w:val="%1."/>
      <w:lvlJc w:val="left"/>
      <w:pPr>
        <w:ind w:left="720" w:hanging="360"/>
      </w:pPr>
    </w:lvl>
    <w:lvl w:ilvl="1" w:tplc="D18C859C">
      <w:start w:val="1"/>
      <w:numFmt w:val="lowerLetter"/>
      <w:lvlText w:val="%2."/>
      <w:lvlJc w:val="left"/>
      <w:pPr>
        <w:ind w:left="1440" w:hanging="360"/>
      </w:pPr>
    </w:lvl>
    <w:lvl w:ilvl="2" w:tplc="3F2ABA0C">
      <w:start w:val="1"/>
      <w:numFmt w:val="lowerRoman"/>
      <w:lvlText w:val="%3."/>
      <w:lvlJc w:val="right"/>
      <w:pPr>
        <w:ind w:left="2160" w:hanging="180"/>
      </w:pPr>
    </w:lvl>
    <w:lvl w:ilvl="3" w:tplc="0D6ADF0E">
      <w:start w:val="1"/>
      <w:numFmt w:val="decimal"/>
      <w:lvlText w:val="%4."/>
      <w:lvlJc w:val="left"/>
      <w:pPr>
        <w:ind w:left="2880" w:hanging="360"/>
      </w:pPr>
    </w:lvl>
    <w:lvl w:ilvl="4" w:tplc="A4B8AEE6">
      <w:start w:val="1"/>
      <w:numFmt w:val="lowerLetter"/>
      <w:lvlText w:val="%5."/>
      <w:lvlJc w:val="left"/>
      <w:pPr>
        <w:ind w:left="3600" w:hanging="360"/>
      </w:pPr>
    </w:lvl>
    <w:lvl w:ilvl="5" w:tplc="1BA4A526">
      <w:start w:val="1"/>
      <w:numFmt w:val="lowerRoman"/>
      <w:lvlText w:val="%6."/>
      <w:lvlJc w:val="right"/>
      <w:pPr>
        <w:ind w:left="4320" w:hanging="180"/>
      </w:pPr>
    </w:lvl>
    <w:lvl w:ilvl="6" w:tplc="23B2BF7E">
      <w:start w:val="1"/>
      <w:numFmt w:val="decimal"/>
      <w:lvlText w:val="%7."/>
      <w:lvlJc w:val="left"/>
      <w:pPr>
        <w:ind w:left="5040" w:hanging="360"/>
      </w:pPr>
    </w:lvl>
    <w:lvl w:ilvl="7" w:tplc="FC341C9C">
      <w:start w:val="1"/>
      <w:numFmt w:val="lowerLetter"/>
      <w:lvlText w:val="%8."/>
      <w:lvlJc w:val="left"/>
      <w:pPr>
        <w:ind w:left="5760" w:hanging="360"/>
      </w:pPr>
    </w:lvl>
    <w:lvl w:ilvl="8" w:tplc="06543D7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0F30"/>
    <w:multiLevelType w:val="hybridMultilevel"/>
    <w:tmpl w:val="89DC6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9427A"/>
    <w:multiLevelType w:val="hybridMultilevel"/>
    <w:tmpl w:val="123003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990465"/>
    <w:multiLevelType w:val="hybridMultilevel"/>
    <w:tmpl w:val="AD9CC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B4D25"/>
    <w:multiLevelType w:val="hybridMultilevel"/>
    <w:tmpl w:val="684A7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C5255"/>
    <w:multiLevelType w:val="hybridMultilevel"/>
    <w:tmpl w:val="2124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6523E"/>
    <w:multiLevelType w:val="hybridMultilevel"/>
    <w:tmpl w:val="9560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agham Toba M16">
    <w15:presenceInfo w15:providerId="AD" w15:userId="S::Nagham.Toba@students.mbru.ac.ae::7119258b-5f3a-46e9-828a-476fd541bf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ediatric Pulmo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rzzdss29vd021eep0dpvst6a9tdvxpwxa50&quot;&gt;Ped COVID19 Systematic Review Copy&lt;record-ids&gt;&lt;item&gt;3&lt;/item&gt;&lt;item&gt;5&lt;/item&gt;&lt;item&gt;7&lt;/item&gt;&lt;item&gt;11&lt;/item&gt;&lt;item&gt;13&lt;/item&gt;&lt;item&gt;15&lt;/item&gt;&lt;item&gt;17&lt;/item&gt;&lt;item&gt;19&lt;/item&gt;&lt;item&gt;21&lt;/item&gt;&lt;item&gt;23&lt;/item&gt;&lt;item&gt;25&lt;/item&gt;&lt;item&gt;27&lt;/item&gt;&lt;item&gt;30&lt;/item&gt;&lt;item&gt;32&lt;/item&gt;&lt;item&gt;34&lt;/item&gt;&lt;item&gt;36&lt;/item&gt;&lt;item&gt;38&lt;/item&gt;&lt;item&gt;40&lt;/item&gt;&lt;item&gt;42&lt;/item&gt;&lt;item&gt;45&lt;/item&gt;&lt;item&gt;47&lt;/item&gt;&lt;item&gt;49&lt;/item&gt;&lt;item&gt;51&lt;/item&gt;&lt;item&gt;53&lt;/item&gt;&lt;item&gt;55&lt;/item&gt;&lt;item&gt;57&lt;/item&gt;&lt;item&gt;59&lt;/item&gt;&lt;item&gt;62&lt;/item&gt;&lt;item&gt;70&lt;/item&gt;&lt;item&gt;72&lt;/item&gt;&lt;item&gt;74&lt;/item&gt;&lt;item&gt;76&lt;/item&gt;&lt;item&gt;78&lt;/item&gt;&lt;item&gt;80&lt;/item&gt;&lt;item&gt;82&lt;/item&gt;&lt;item&gt;84&lt;/item&gt;&lt;item&gt;86&lt;/item&gt;&lt;/record-ids&gt;&lt;/item&gt;&lt;/Libraries&gt;"/>
  </w:docVars>
  <w:rsids>
    <w:rsidRoot w:val="00C82E5C"/>
    <w:rsid w:val="00003A2F"/>
    <w:rsid w:val="000043B9"/>
    <w:rsid w:val="00007BC7"/>
    <w:rsid w:val="00014D83"/>
    <w:rsid w:val="00016199"/>
    <w:rsid w:val="0001657E"/>
    <w:rsid w:val="00017515"/>
    <w:rsid w:val="00017C90"/>
    <w:rsid w:val="00017EE7"/>
    <w:rsid w:val="00021100"/>
    <w:rsid w:val="00023911"/>
    <w:rsid w:val="00025433"/>
    <w:rsid w:val="00030013"/>
    <w:rsid w:val="0003030F"/>
    <w:rsid w:val="00033720"/>
    <w:rsid w:val="000422E3"/>
    <w:rsid w:val="000431D0"/>
    <w:rsid w:val="00045099"/>
    <w:rsid w:val="00051044"/>
    <w:rsid w:val="000515DE"/>
    <w:rsid w:val="00051856"/>
    <w:rsid w:val="0005580C"/>
    <w:rsid w:val="000578D6"/>
    <w:rsid w:val="00065160"/>
    <w:rsid w:val="00067DE2"/>
    <w:rsid w:val="000703B0"/>
    <w:rsid w:val="0007537C"/>
    <w:rsid w:val="0007548E"/>
    <w:rsid w:val="00076614"/>
    <w:rsid w:val="0008164E"/>
    <w:rsid w:val="000865D9"/>
    <w:rsid w:val="0009367C"/>
    <w:rsid w:val="0009615C"/>
    <w:rsid w:val="000A110E"/>
    <w:rsid w:val="000A5237"/>
    <w:rsid w:val="000B3F2B"/>
    <w:rsid w:val="000B5809"/>
    <w:rsid w:val="000C06D7"/>
    <w:rsid w:val="000D1B96"/>
    <w:rsid w:val="000D22B5"/>
    <w:rsid w:val="000D67F0"/>
    <w:rsid w:val="000E0B52"/>
    <w:rsid w:val="000E29C5"/>
    <w:rsid w:val="000E7F39"/>
    <w:rsid w:val="000F0762"/>
    <w:rsid w:val="000F3ABD"/>
    <w:rsid w:val="000F4875"/>
    <w:rsid w:val="000F6DDF"/>
    <w:rsid w:val="000F71C5"/>
    <w:rsid w:val="000F7207"/>
    <w:rsid w:val="0010014E"/>
    <w:rsid w:val="00100B64"/>
    <w:rsid w:val="00101458"/>
    <w:rsid w:val="00101515"/>
    <w:rsid w:val="00104C04"/>
    <w:rsid w:val="001067CA"/>
    <w:rsid w:val="00112DF1"/>
    <w:rsid w:val="00112DFD"/>
    <w:rsid w:val="00115302"/>
    <w:rsid w:val="00117381"/>
    <w:rsid w:val="001245E0"/>
    <w:rsid w:val="0013282B"/>
    <w:rsid w:val="00134487"/>
    <w:rsid w:val="00134AC2"/>
    <w:rsid w:val="00136065"/>
    <w:rsid w:val="00137584"/>
    <w:rsid w:val="001375F8"/>
    <w:rsid w:val="00141EC3"/>
    <w:rsid w:val="00142C7F"/>
    <w:rsid w:val="00144F06"/>
    <w:rsid w:val="00150605"/>
    <w:rsid w:val="001519E9"/>
    <w:rsid w:val="00151F9A"/>
    <w:rsid w:val="001522F6"/>
    <w:rsid w:val="001537C7"/>
    <w:rsid w:val="00156311"/>
    <w:rsid w:val="00162F3B"/>
    <w:rsid w:val="00163791"/>
    <w:rsid w:val="00164FF6"/>
    <w:rsid w:val="00165862"/>
    <w:rsid w:val="00171D10"/>
    <w:rsid w:val="001804CD"/>
    <w:rsid w:val="00180887"/>
    <w:rsid w:val="00180F00"/>
    <w:rsid w:val="0019290F"/>
    <w:rsid w:val="00195B85"/>
    <w:rsid w:val="00197802"/>
    <w:rsid w:val="001A1110"/>
    <w:rsid w:val="001A5C8D"/>
    <w:rsid w:val="001B0A35"/>
    <w:rsid w:val="001B0FD6"/>
    <w:rsid w:val="001B1993"/>
    <w:rsid w:val="001B3457"/>
    <w:rsid w:val="001B72E1"/>
    <w:rsid w:val="001D010C"/>
    <w:rsid w:val="001D0247"/>
    <w:rsid w:val="001D55DD"/>
    <w:rsid w:val="001D7448"/>
    <w:rsid w:val="001E1A04"/>
    <w:rsid w:val="001E3EFB"/>
    <w:rsid w:val="001F0C44"/>
    <w:rsid w:val="001F1086"/>
    <w:rsid w:val="001F16CD"/>
    <w:rsid w:val="001F273D"/>
    <w:rsid w:val="001F2E83"/>
    <w:rsid w:val="001F3AEF"/>
    <w:rsid w:val="001F4AF4"/>
    <w:rsid w:val="001F5E76"/>
    <w:rsid w:val="00200D75"/>
    <w:rsid w:val="00204104"/>
    <w:rsid w:val="002046D1"/>
    <w:rsid w:val="00205D67"/>
    <w:rsid w:val="00205EF5"/>
    <w:rsid w:val="00206775"/>
    <w:rsid w:val="00210E98"/>
    <w:rsid w:val="00211363"/>
    <w:rsid w:val="00226122"/>
    <w:rsid w:val="00226AE6"/>
    <w:rsid w:val="00230B63"/>
    <w:rsid w:val="002346C1"/>
    <w:rsid w:val="0024255E"/>
    <w:rsid w:val="0025660F"/>
    <w:rsid w:val="00257625"/>
    <w:rsid w:val="002722D0"/>
    <w:rsid w:val="0027262C"/>
    <w:rsid w:val="00274020"/>
    <w:rsid w:val="00276C28"/>
    <w:rsid w:val="00280797"/>
    <w:rsid w:val="00281278"/>
    <w:rsid w:val="00282D24"/>
    <w:rsid w:val="00284C54"/>
    <w:rsid w:val="0028576C"/>
    <w:rsid w:val="00292699"/>
    <w:rsid w:val="002930FB"/>
    <w:rsid w:val="0029748D"/>
    <w:rsid w:val="002A0F51"/>
    <w:rsid w:val="002A1BA6"/>
    <w:rsid w:val="002A4037"/>
    <w:rsid w:val="002A4D00"/>
    <w:rsid w:val="002A6A0F"/>
    <w:rsid w:val="002B2694"/>
    <w:rsid w:val="002B37DB"/>
    <w:rsid w:val="002B6A52"/>
    <w:rsid w:val="002B77A2"/>
    <w:rsid w:val="002B77F5"/>
    <w:rsid w:val="002C4A31"/>
    <w:rsid w:val="002D07D3"/>
    <w:rsid w:val="002D0E00"/>
    <w:rsid w:val="002D50AF"/>
    <w:rsid w:val="002D68F5"/>
    <w:rsid w:val="002D6B68"/>
    <w:rsid w:val="002E035D"/>
    <w:rsid w:val="002E683F"/>
    <w:rsid w:val="002E7194"/>
    <w:rsid w:val="002F2E00"/>
    <w:rsid w:val="002F7335"/>
    <w:rsid w:val="003034A7"/>
    <w:rsid w:val="00303EDB"/>
    <w:rsid w:val="00304E96"/>
    <w:rsid w:val="00307286"/>
    <w:rsid w:val="003107BB"/>
    <w:rsid w:val="003143EB"/>
    <w:rsid w:val="00315810"/>
    <w:rsid w:val="00320671"/>
    <w:rsid w:val="0032644F"/>
    <w:rsid w:val="003304BA"/>
    <w:rsid w:val="003352E5"/>
    <w:rsid w:val="003405A9"/>
    <w:rsid w:val="00341133"/>
    <w:rsid w:val="00342D22"/>
    <w:rsid w:val="00348DDE"/>
    <w:rsid w:val="003513E0"/>
    <w:rsid w:val="00353D3A"/>
    <w:rsid w:val="00353DF5"/>
    <w:rsid w:val="003610DD"/>
    <w:rsid w:val="0036438D"/>
    <w:rsid w:val="003649A7"/>
    <w:rsid w:val="00364D14"/>
    <w:rsid w:val="00367316"/>
    <w:rsid w:val="0037456C"/>
    <w:rsid w:val="00374BC0"/>
    <w:rsid w:val="00374FEF"/>
    <w:rsid w:val="00384FA4"/>
    <w:rsid w:val="00386A7D"/>
    <w:rsid w:val="0039157C"/>
    <w:rsid w:val="00393222"/>
    <w:rsid w:val="003942FE"/>
    <w:rsid w:val="00395794"/>
    <w:rsid w:val="00396EF1"/>
    <w:rsid w:val="00397A87"/>
    <w:rsid w:val="003A2DFB"/>
    <w:rsid w:val="003B0F50"/>
    <w:rsid w:val="003B1514"/>
    <w:rsid w:val="003C0210"/>
    <w:rsid w:val="003C377C"/>
    <w:rsid w:val="003C5A64"/>
    <w:rsid w:val="003C6454"/>
    <w:rsid w:val="003C671C"/>
    <w:rsid w:val="003C7629"/>
    <w:rsid w:val="003D5BCE"/>
    <w:rsid w:val="003D73CB"/>
    <w:rsid w:val="003E2BF0"/>
    <w:rsid w:val="003E4AEA"/>
    <w:rsid w:val="003E5BE6"/>
    <w:rsid w:val="003F2840"/>
    <w:rsid w:val="003F5665"/>
    <w:rsid w:val="003F6BA6"/>
    <w:rsid w:val="003F7201"/>
    <w:rsid w:val="00402004"/>
    <w:rsid w:val="004020EA"/>
    <w:rsid w:val="00406209"/>
    <w:rsid w:val="00407C2D"/>
    <w:rsid w:val="0041202E"/>
    <w:rsid w:val="004138FD"/>
    <w:rsid w:val="00413AB4"/>
    <w:rsid w:val="004169C9"/>
    <w:rsid w:val="00423B4C"/>
    <w:rsid w:val="00424887"/>
    <w:rsid w:val="004263B7"/>
    <w:rsid w:val="00426CAF"/>
    <w:rsid w:val="004274CA"/>
    <w:rsid w:val="00427F5F"/>
    <w:rsid w:val="00434574"/>
    <w:rsid w:val="00441BFA"/>
    <w:rsid w:val="00441DF4"/>
    <w:rsid w:val="00445798"/>
    <w:rsid w:val="004459D4"/>
    <w:rsid w:val="00446170"/>
    <w:rsid w:val="00456DE5"/>
    <w:rsid w:val="00457D18"/>
    <w:rsid w:val="00460BFD"/>
    <w:rsid w:val="004660A1"/>
    <w:rsid w:val="0046620D"/>
    <w:rsid w:val="004702B2"/>
    <w:rsid w:val="004703C2"/>
    <w:rsid w:val="00482055"/>
    <w:rsid w:val="004854B7"/>
    <w:rsid w:val="00493D6E"/>
    <w:rsid w:val="00494C03"/>
    <w:rsid w:val="00495845"/>
    <w:rsid w:val="004965A2"/>
    <w:rsid w:val="00497EA1"/>
    <w:rsid w:val="004A10EC"/>
    <w:rsid w:val="004A74ED"/>
    <w:rsid w:val="004B378C"/>
    <w:rsid w:val="004B4C5A"/>
    <w:rsid w:val="004B690C"/>
    <w:rsid w:val="004B6A26"/>
    <w:rsid w:val="004C061C"/>
    <w:rsid w:val="004C0920"/>
    <w:rsid w:val="004C1C0A"/>
    <w:rsid w:val="004C4813"/>
    <w:rsid w:val="004C5939"/>
    <w:rsid w:val="004D1675"/>
    <w:rsid w:val="004D205B"/>
    <w:rsid w:val="004D23BE"/>
    <w:rsid w:val="004D38DF"/>
    <w:rsid w:val="004D4ED4"/>
    <w:rsid w:val="004E2906"/>
    <w:rsid w:val="004E2BAD"/>
    <w:rsid w:val="004E5617"/>
    <w:rsid w:val="004E6FD9"/>
    <w:rsid w:val="004F00A8"/>
    <w:rsid w:val="004F1CA9"/>
    <w:rsid w:val="004F6182"/>
    <w:rsid w:val="004F7BC8"/>
    <w:rsid w:val="005007E1"/>
    <w:rsid w:val="00501AAB"/>
    <w:rsid w:val="00501AF4"/>
    <w:rsid w:val="00503780"/>
    <w:rsid w:val="005058D8"/>
    <w:rsid w:val="0051084B"/>
    <w:rsid w:val="005108B2"/>
    <w:rsid w:val="00512154"/>
    <w:rsid w:val="005124F2"/>
    <w:rsid w:val="00512FF9"/>
    <w:rsid w:val="00513249"/>
    <w:rsid w:val="00524F09"/>
    <w:rsid w:val="00530CF6"/>
    <w:rsid w:val="00534135"/>
    <w:rsid w:val="0053667B"/>
    <w:rsid w:val="00536ADB"/>
    <w:rsid w:val="00537D77"/>
    <w:rsid w:val="0054591D"/>
    <w:rsid w:val="00545C2E"/>
    <w:rsid w:val="0054640A"/>
    <w:rsid w:val="00551E49"/>
    <w:rsid w:val="00553420"/>
    <w:rsid w:val="005546A8"/>
    <w:rsid w:val="00555DFF"/>
    <w:rsid w:val="005561A1"/>
    <w:rsid w:val="005634DC"/>
    <w:rsid w:val="00564945"/>
    <w:rsid w:val="005737AA"/>
    <w:rsid w:val="0057561B"/>
    <w:rsid w:val="00581DE2"/>
    <w:rsid w:val="005822B4"/>
    <w:rsid w:val="00584AF0"/>
    <w:rsid w:val="005870E7"/>
    <w:rsid w:val="005949D7"/>
    <w:rsid w:val="00595842"/>
    <w:rsid w:val="00596CDC"/>
    <w:rsid w:val="005A1E61"/>
    <w:rsid w:val="005A31A7"/>
    <w:rsid w:val="005A469B"/>
    <w:rsid w:val="005A746E"/>
    <w:rsid w:val="005B1271"/>
    <w:rsid w:val="005B169A"/>
    <w:rsid w:val="005B58A5"/>
    <w:rsid w:val="005B6ED1"/>
    <w:rsid w:val="005C0611"/>
    <w:rsid w:val="005C0F7B"/>
    <w:rsid w:val="005C506C"/>
    <w:rsid w:val="005C695B"/>
    <w:rsid w:val="005C698B"/>
    <w:rsid w:val="005D28C9"/>
    <w:rsid w:val="005D5DDD"/>
    <w:rsid w:val="005E1E3F"/>
    <w:rsid w:val="005F04D5"/>
    <w:rsid w:val="005F2A06"/>
    <w:rsid w:val="005F5BA0"/>
    <w:rsid w:val="005F5D6E"/>
    <w:rsid w:val="00605E92"/>
    <w:rsid w:val="006063A5"/>
    <w:rsid w:val="00611824"/>
    <w:rsid w:val="00613323"/>
    <w:rsid w:val="006137E7"/>
    <w:rsid w:val="00613AEB"/>
    <w:rsid w:val="00614A74"/>
    <w:rsid w:val="00614CA5"/>
    <w:rsid w:val="00614D36"/>
    <w:rsid w:val="006174A0"/>
    <w:rsid w:val="00620A9C"/>
    <w:rsid w:val="006314AE"/>
    <w:rsid w:val="0063285C"/>
    <w:rsid w:val="0063514B"/>
    <w:rsid w:val="00641D8A"/>
    <w:rsid w:val="006468BC"/>
    <w:rsid w:val="006479A2"/>
    <w:rsid w:val="0064A7A2"/>
    <w:rsid w:val="00656A33"/>
    <w:rsid w:val="0066030B"/>
    <w:rsid w:val="0066066A"/>
    <w:rsid w:val="0066221A"/>
    <w:rsid w:val="00663BE4"/>
    <w:rsid w:val="00672867"/>
    <w:rsid w:val="00673083"/>
    <w:rsid w:val="00674BEF"/>
    <w:rsid w:val="00675AB1"/>
    <w:rsid w:val="006871EE"/>
    <w:rsid w:val="0069220E"/>
    <w:rsid w:val="00695CB1"/>
    <w:rsid w:val="006A77F6"/>
    <w:rsid w:val="006B0F2B"/>
    <w:rsid w:val="006B3D22"/>
    <w:rsid w:val="006B6EA6"/>
    <w:rsid w:val="006C0226"/>
    <w:rsid w:val="006C31C9"/>
    <w:rsid w:val="006C3FA0"/>
    <w:rsid w:val="006D187B"/>
    <w:rsid w:val="006D34A6"/>
    <w:rsid w:val="006E0B92"/>
    <w:rsid w:val="006E2E66"/>
    <w:rsid w:val="006E31B3"/>
    <w:rsid w:val="006E5C22"/>
    <w:rsid w:val="006E62AD"/>
    <w:rsid w:val="006F1D51"/>
    <w:rsid w:val="006F47CD"/>
    <w:rsid w:val="006F6AC4"/>
    <w:rsid w:val="006F6D55"/>
    <w:rsid w:val="007073A2"/>
    <w:rsid w:val="00712348"/>
    <w:rsid w:val="00715B17"/>
    <w:rsid w:val="007203CE"/>
    <w:rsid w:val="00724728"/>
    <w:rsid w:val="0072623E"/>
    <w:rsid w:val="00727A97"/>
    <w:rsid w:val="007353B9"/>
    <w:rsid w:val="00735C5A"/>
    <w:rsid w:val="007452B0"/>
    <w:rsid w:val="00750FDE"/>
    <w:rsid w:val="00756D51"/>
    <w:rsid w:val="007627D6"/>
    <w:rsid w:val="007638EF"/>
    <w:rsid w:val="00765CA1"/>
    <w:rsid w:val="007708DD"/>
    <w:rsid w:val="00775534"/>
    <w:rsid w:val="00776420"/>
    <w:rsid w:val="007803FA"/>
    <w:rsid w:val="00785A23"/>
    <w:rsid w:val="00786BCF"/>
    <w:rsid w:val="00790D75"/>
    <w:rsid w:val="00791F2D"/>
    <w:rsid w:val="0079201F"/>
    <w:rsid w:val="00793128"/>
    <w:rsid w:val="00797566"/>
    <w:rsid w:val="007A28C7"/>
    <w:rsid w:val="007A3219"/>
    <w:rsid w:val="007A45BB"/>
    <w:rsid w:val="007A5651"/>
    <w:rsid w:val="007B2713"/>
    <w:rsid w:val="007B6934"/>
    <w:rsid w:val="007C1426"/>
    <w:rsid w:val="007C1781"/>
    <w:rsid w:val="007C47E6"/>
    <w:rsid w:val="007C4E88"/>
    <w:rsid w:val="007D05E4"/>
    <w:rsid w:val="007D0FEE"/>
    <w:rsid w:val="007D69FB"/>
    <w:rsid w:val="007D7589"/>
    <w:rsid w:val="007E14E2"/>
    <w:rsid w:val="007E5F32"/>
    <w:rsid w:val="007E6D07"/>
    <w:rsid w:val="007E7522"/>
    <w:rsid w:val="007E7768"/>
    <w:rsid w:val="007E785C"/>
    <w:rsid w:val="007F0CD5"/>
    <w:rsid w:val="007F3F8C"/>
    <w:rsid w:val="007F5FFB"/>
    <w:rsid w:val="00802E78"/>
    <w:rsid w:val="0080665A"/>
    <w:rsid w:val="00810566"/>
    <w:rsid w:val="008328D9"/>
    <w:rsid w:val="008358D8"/>
    <w:rsid w:val="0083765E"/>
    <w:rsid w:val="008377D7"/>
    <w:rsid w:val="008565A4"/>
    <w:rsid w:val="00857B0A"/>
    <w:rsid w:val="00861160"/>
    <w:rsid w:val="00861A08"/>
    <w:rsid w:val="00866439"/>
    <w:rsid w:val="00867295"/>
    <w:rsid w:val="008707C6"/>
    <w:rsid w:val="0087091D"/>
    <w:rsid w:val="00876B2F"/>
    <w:rsid w:val="008916C8"/>
    <w:rsid w:val="008917B1"/>
    <w:rsid w:val="008A10C4"/>
    <w:rsid w:val="008A1123"/>
    <w:rsid w:val="008B15DC"/>
    <w:rsid w:val="008B1C05"/>
    <w:rsid w:val="008B4021"/>
    <w:rsid w:val="008B4361"/>
    <w:rsid w:val="008C04C1"/>
    <w:rsid w:val="008C31B8"/>
    <w:rsid w:val="008C32DB"/>
    <w:rsid w:val="008C5441"/>
    <w:rsid w:val="008C56BB"/>
    <w:rsid w:val="008C675A"/>
    <w:rsid w:val="008D0932"/>
    <w:rsid w:val="008D20E6"/>
    <w:rsid w:val="008D253E"/>
    <w:rsid w:val="008D7377"/>
    <w:rsid w:val="008E1E55"/>
    <w:rsid w:val="008E3772"/>
    <w:rsid w:val="008F3615"/>
    <w:rsid w:val="008F449D"/>
    <w:rsid w:val="008F5E1D"/>
    <w:rsid w:val="00902076"/>
    <w:rsid w:val="009064E6"/>
    <w:rsid w:val="00906AF8"/>
    <w:rsid w:val="00911EB4"/>
    <w:rsid w:val="0092115E"/>
    <w:rsid w:val="00922B05"/>
    <w:rsid w:val="009235C9"/>
    <w:rsid w:val="00923EDF"/>
    <w:rsid w:val="00927BA8"/>
    <w:rsid w:val="009300D9"/>
    <w:rsid w:val="009323A6"/>
    <w:rsid w:val="009412A6"/>
    <w:rsid w:val="00952C30"/>
    <w:rsid w:val="00955D1F"/>
    <w:rsid w:val="009573A8"/>
    <w:rsid w:val="0096294A"/>
    <w:rsid w:val="00970C86"/>
    <w:rsid w:val="00971010"/>
    <w:rsid w:val="0097279C"/>
    <w:rsid w:val="00981BAC"/>
    <w:rsid w:val="0098322B"/>
    <w:rsid w:val="009841B0"/>
    <w:rsid w:val="009A01C1"/>
    <w:rsid w:val="009A1093"/>
    <w:rsid w:val="009A6221"/>
    <w:rsid w:val="009B02DB"/>
    <w:rsid w:val="009B5C89"/>
    <w:rsid w:val="009C0E46"/>
    <w:rsid w:val="009C1498"/>
    <w:rsid w:val="009C3AF7"/>
    <w:rsid w:val="009D231D"/>
    <w:rsid w:val="009D2E3F"/>
    <w:rsid w:val="009D6C52"/>
    <w:rsid w:val="009E0851"/>
    <w:rsid w:val="009F0826"/>
    <w:rsid w:val="009F24D4"/>
    <w:rsid w:val="009F3361"/>
    <w:rsid w:val="00A00E32"/>
    <w:rsid w:val="00A023DC"/>
    <w:rsid w:val="00A02616"/>
    <w:rsid w:val="00A03D62"/>
    <w:rsid w:val="00A04DE0"/>
    <w:rsid w:val="00A113CF"/>
    <w:rsid w:val="00A149DD"/>
    <w:rsid w:val="00A16372"/>
    <w:rsid w:val="00A16723"/>
    <w:rsid w:val="00A16824"/>
    <w:rsid w:val="00A177F5"/>
    <w:rsid w:val="00A221BD"/>
    <w:rsid w:val="00A23D16"/>
    <w:rsid w:val="00A247D2"/>
    <w:rsid w:val="00A320E9"/>
    <w:rsid w:val="00A32C7F"/>
    <w:rsid w:val="00A333D2"/>
    <w:rsid w:val="00A36A75"/>
    <w:rsid w:val="00A40674"/>
    <w:rsid w:val="00A40765"/>
    <w:rsid w:val="00A4638F"/>
    <w:rsid w:val="00A52181"/>
    <w:rsid w:val="00A53884"/>
    <w:rsid w:val="00A544A7"/>
    <w:rsid w:val="00A55D3F"/>
    <w:rsid w:val="00A56999"/>
    <w:rsid w:val="00A57AE9"/>
    <w:rsid w:val="00A60832"/>
    <w:rsid w:val="00A63559"/>
    <w:rsid w:val="00A6358C"/>
    <w:rsid w:val="00A64197"/>
    <w:rsid w:val="00A6498D"/>
    <w:rsid w:val="00A6733F"/>
    <w:rsid w:val="00A774AF"/>
    <w:rsid w:val="00A77631"/>
    <w:rsid w:val="00A817A8"/>
    <w:rsid w:val="00A90455"/>
    <w:rsid w:val="00AA0B84"/>
    <w:rsid w:val="00AA680B"/>
    <w:rsid w:val="00AA7D83"/>
    <w:rsid w:val="00AA7E0C"/>
    <w:rsid w:val="00AB1C75"/>
    <w:rsid w:val="00AC1EB7"/>
    <w:rsid w:val="00AC690D"/>
    <w:rsid w:val="00AD2030"/>
    <w:rsid w:val="00AD435B"/>
    <w:rsid w:val="00AD5E96"/>
    <w:rsid w:val="00AD79AC"/>
    <w:rsid w:val="00AE2E0D"/>
    <w:rsid w:val="00AE73D3"/>
    <w:rsid w:val="00AF2D6A"/>
    <w:rsid w:val="00AF5E54"/>
    <w:rsid w:val="00AF6714"/>
    <w:rsid w:val="00B006CC"/>
    <w:rsid w:val="00B04322"/>
    <w:rsid w:val="00B0446C"/>
    <w:rsid w:val="00B10132"/>
    <w:rsid w:val="00B17442"/>
    <w:rsid w:val="00B17627"/>
    <w:rsid w:val="00B216F5"/>
    <w:rsid w:val="00B241BD"/>
    <w:rsid w:val="00B247E0"/>
    <w:rsid w:val="00B26508"/>
    <w:rsid w:val="00B3028A"/>
    <w:rsid w:val="00B316BD"/>
    <w:rsid w:val="00B31BF0"/>
    <w:rsid w:val="00B47FAB"/>
    <w:rsid w:val="00B50598"/>
    <w:rsid w:val="00B515A8"/>
    <w:rsid w:val="00B5529B"/>
    <w:rsid w:val="00B57214"/>
    <w:rsid w:val="00B63782"/>
    <w:rsid w:val="00B64A4D"/>
    <w:rsid w:val="00B7263C"/>
    <w:rsid w:val="00B734AA"/>
    <w:rsid w:val="00B759AC"/>
    <w:rsid w:val="00B75FD7"/>
    <w:rsid w:val="00B762C1"/>
    <w:rsid w:val="00B807C3"/>
    <w:rsid w:val="00B81F74"/>
    <w:rsid w:val="00B85F25"/>
    <w:rsid w:val="00B87062"/>
    <w:rsid w:val="00B878E3"/>
    <w:rsid w:val="00B93ED6"/>
    <w:rsid w:val="00B96DDA"/>
    <w:rsid w:val="00B97561"/>
    <w:rsid w:val="00BA0009"/>
    <w:rsid w:val="00BA3B24"/>
    <w:rsid w:val="00BA49DA"/>
    <w:rsid w:val="00BA6868"/>
    <w:rsid w:val="00BA6E3C"/>
    <w:rsid w:val="00BC0167"/>
    <w:rsid w:val="00BC032F"/>
    <w:rsid w:val="00BC079E"/>
    <w:rsid w:val="00BC07E8"/>
    <w:rsid w:val="00BC097A"/>
    <w:rsid w:val="00BD052B"/>
    <w:rsid w:val="00BD335C"/>
    <w:rsid w:val="00BD4DB3"/>
    <w:rsid w:val="00BD5B86"/>
    <w:rsid w:val="00BD67E4"/>
    <w:rsid w:val="00BD690B"/>
    <w:rsid w:val="00BE4C58"/>
    <w:rsid w:val="00BF2057"/>
    <w:rsid w:val="00BF21C4"/>
    <w:rsid w:val="00BF3CFB"/>
    <w:rsid w:val="00BF4A23"/>
    <w:rsid w:val="00BF6431"/>
    <w:rsid w:val="00C00002"/>
    <w:rsid w:val="00C02B6D"/>
    <w:rsid w:val="00C07391"/>
    <w:rsid w:val="00C11E97"/>
    <w:rsid w:val="00C22629"/>
    <w:rsid w:val="00C30927"/>
    <w:rsid w:val="00C310C1"/>
    <w:rsid w:val="00C31CA8"/>
    <w:rsid w:val="00C325BF"/>
    <w:rsid w:val="00C34816"/>
    <w:rsid w:val="00C351AB"/>
    <w:rsid w:val="00C35379"/>
    <w:rsid w:val="00C36E37"/>
    <w:rsid w:val="00C4488B"/>
    <w:rsid w:val="00C45D98"/>
    <w:rsid w:val="00C478E9"/>
    <w:rsid w:val="00C50561"/>
    <w:rsid w:val="00C52EDA"/>
    <w:rsid w:val="00C569CB"/>
    <w:rsid w:val="00C56F68"/>
    <w:rsid w:val="00C610C6"/>
    <w:rsid w:val="00C63487"/>
    <w:rsid w:val="00C71132"/>
    <w:rsid w:val="00C802DF"/>
    <w:rsid w:val="00C8061C"/>
    <w:rsid w:val="00C82E5C"/>
    <w:rsid w:val="00C84B22"/>
    <w:rsid w:val="00C869C6"/>
    <w:rsid w:val="00C86C83"/>
    <w:rsid w:val="00C91425"/>
    <w:rsid w:val="00C97136"/>
    <w:rsid w:val="00C97B39"/>
    <w:rsid w:val="00CA0382"/>
    <w:rsid w:val="00CA0CA3"/>
    <w:rsid w:val="00CA3566"/>
    <w:rsid w:val="00CA5A52"/>
    <w:rsid w:val="00CA77A1"/>
    <w:rsid w:val="00CA7BF6"/>
    <w:rsid w:val="00CB3005"/>
    <w:rsid w:val="00CB69E1"/>
    <w:rsid w:val="00CB7677"/>
    <w:rsid w:val="00CB7DA2"/>
    <w:rsid w:val="00CC06DA"/>
    <w:rsid w:val="00CC30D8"/>
    <w:rsid w:val="00CC7CD9"/>
    <w:rsid w:val="00CD0EF1"/>
    <w:rsid w:val="00CD0F36"/>
    <w:rsid w:val="00CD7540"/>
    <w:rsid w:val="00CD7CB8"/>
    <w:rsid w:val="00CF09F3"/>
    <w:rsid w:val="00CF2761"/>
    <w:rsid w:val="00CF4E77"/>
    <w:rsid w:val="00CF5051"/>
    <w:rsid w:val="00D0219B"/>
    <w:rsid w:val="00D03853"/>
    <w:rsid w:val="00D076BA"/>
    <w:rsid w:val="00D07AD7"/>
    <w:rsid w:val="00D16246"/>
    <w:rsid w:val="00D20053"/>
    <w:rsid w:val="00D21016"/>
    <w:rsid w:val="00D23AB3"/>
    <w:rsid w:val="00D27040"/>
    <w:rsid w:val="00D34BB7"/>
    <w:rsid w:val="00D35733"/>
    <w:rsid w:val="00D41224"/>
    <w:rsid w:val="00D4166B"/>
    <w:rsid w:val="00D422DB"/>
    <w:rsid w:val="00D45924"/>
    <w:rsid w:val="00D52519"/>
    <w:rsid w:val="00D53922"/>
    <w:rsid w:val="00D57B18"/>
    <w:rsid w:val="00D6304C"/>
    <w:rsid w:val="00D6652F"/>
    <w:rsid w:val="00D714B0"/>
    <w:rsid w:val="00D72116"/>
    <w:rsid w:val="00D811F5"/>
    <w:rsid w:val="00D840A6"/>
    <w:rsid w:val="00D86F06"/>
    <w:rsid w:val="00D928CE"/>
    <w:rsid w:val="00D9367D"/>
    <w:rsid w:val="00D93E0B"/>
    <w:rsid w:val="00D9758E"/>
    <w:rsid w:val="00DA39BC"/>
    <w:rsid w:val="00DA4F40"/>
    <w:rsid w:val="00DA61D6"/>
    <w:rsid w:val="00DA7A35"/>
    <w:rsid w:val="00DB09F9"/>
    <w:rsid w:val="00DB1A6D"/>
    <w:rsid w:val="00DB5665"/>
    <w:rsid w:val="00DB70C0"/>
    <w:rsid w:val="00DC1790"/>
    <w:rsid w:val="00DC25F8"/>
    <w:rsid w:val="00DC2645"/>
    <w:rsid w:val="00DC73D6"/>
    <w:rsid w:val="00DCB709"/>
    <w:rsid w:val="00DD0901"/>
    <w:rsid w:val="00DD0B1E"/>
    <w:rsid w:val="00DD4651"/>
    <w:rsid w:val="00DE0002"/>
    <w:rsid w:val="00DE0518"/>
    <w:rsid w:val="00DE507F"/>
    <w:rsid w:val="00DE59CF"/>
    <w:rsid w:val="00DE70E5"/>
    <w:rsid w:val="00DE7868"/>
    <w:rsid w:val="00DF2EAB"/>
    <w:rsid w:val="00E016E5"/>
    <w:rsid w:val="00E01C34"/>
    <w:rsid w:val="00E01EAE"/>
    <w:rsid w:val="00E04436"/>
    <w:rsid w:val="00E10A2E"/>
    <w:rsid w:val="00E11ECC"/>
    <w:rsid w:val="00E20F37"/>
    <w:rsid w:val="00E20F86"/>
    <w:rsid w:val="00E2104A"/>
    <w:rsid w:val="00E2251D"/>
    <w:rsid w:val="00E249C2"/>
    <w:rsid w:val="00E26E87"/>
    <w:rsid w:val="00E346F8"/>
    <w:rsid w:val="00E36D2C"/>
    <w:rsid w:val="00E4385B"/>
    <w:rsid w:val="00E47F32"/>
    <w:rsid w:val="00E50A51"/>
    <w:rsid w:val="00E50D2A"/>
    <w:rsid w:val="00E50D2B"/>
    <w:rsid w:val="00E510EA"/>
    <w:rsid w:val="00E52294"/>
    <w:rsid w:val="00E53254"/>
    <w:rsid w:val="00E56943"/>
    <w:rsid w:val="00E577AD"/>
    <w:rsid w:val="00E649A2"/>
    <w:rsid w:val="00E736A2"/>
    <w:rsid w:val="00E812AE"/>
    <w:rsid w:val="00E93F77"/>
    <w:rsid w:val="00E97578"/>
    <w:rsid w:val="00EA65CF"/>
    <w:rsid w:val="00EA69D7"/>
    <w:rsid w:val="00EA78ED"/>
    <w:rsid w:val="00EA7FCE"/>
    <w:rsid w:val="00EB03D9"/>
    <w:rsid w:val="00EB0603"/>
    <w:rsid w:val="00EB0D15"/>
    <w:rsid w:val="00EBC981"/>
    <w:rsid w:val="00EC2304"/>
    <w:rsid w:val="00EC24F9"/>
    <w:rsid w:val="00EC4C21"/>
    <w:rsid w:val="00EC583C"/>
    <w:rsid w:val="00ED01D9"/>
    <w:rsid w:val="00ED0BE2"/>
    <w:rsid w:val="00ED4BD5"/>
    <w:rsid w:val="00ED51EE"/>
    <w:rsid w:val="00ED757B"/>
    <w:rsid w:val="00EE2C8C"/>
    <w:rsid w:val="00EF1AC7"/>
    <w:rsid w:val="00EF59BD"/>
    <w:rsid w:val="00EF63A8"/>
    <w:rsid w:val="00EF7434"/>
    <w:rsid w:val="00F016F6"/>
    <w:rsid w:val="00F02298"/>
    <w:rsid w:val="00F026D7"/>
    <w:rsid w:val="00F02754"/>
    <w:rsid w:val="00F0633A"/>
    <w:rsid w:val="00F073F6"/>
    <w:rsid w:val="00F1031C"/>
    <w:rsid w:val="00F10894"/>
    <w:rsid w:val="00F1195F"/>
    <w:rsid w:val="00F13387"/>
    <w:rsid w:val="00F152B7"/>
    <w:rsid w:val="00F1738D"/>
    <w:rsid w:val="00F23BEA"/>
    <w:rsid w:val="00F23DD3"/>
    <w:rsid w:val="00F2592C"/>
    <w:rsid w:val="00F27188"/>
    <w:rsid w:val="00F311D4"/>
    <w:rsid w:val="00F32D56"/>
    <w:rsid w:val="00F423A0"/>
    <w:rsid w:val="00F43B9B"/>
    <w:rsid w:val="00F63EE0"/>
    <w:rsid w:val="00F71947"/>
    <w:rsid w:val="00F72BC8"/>
    <w:rsid w:val="00F7532B"/>
    <w:rsid w:val="00F762BF"/>
    <w:rsid w:val="00F82F8A"/>
    <w:rsid w:val="00F834F9"/>
    <w:rsid w:val="00F8474F"/>
    <w:rsid w:val="00F84A5F"/>
    <w:rsid w:val="00F93A66"/>
    <w:rsid w:val="00FA7248"/>
    <w:rsid w:val="00FB0476"/>
    <w:rsid w:val="00FB1DDD"/>
    <w:rsid w:val="00FB2CF7"/>
    <w:rsid w:val="00FC1DCF"/>
    <w:rsid w:val="00FC2522"/>
    <w:rsid w:val="00FC324C"/>
    <w:rsid w:val="00FC42CF"/>
    <w:rsid w:val="00FC44A5"/>
    <w:rsid w:val="00FC5792"/>
    <w:rsid w:val="00FD0685"/>
    <w:rsid w:val="00FD11DA"/>
    <w:rsid w:val="00FD374D"/>
    <w:rsid w:val="00FE0071"/>
    <w:rsid w:val="00FF1480"/>
    <w:rsid w:val="00FF28D3"/>
    <w:rsid w:val="011B1C37"/>
    <w:rsid w:val="01716F11"/>
    <w:rsid w:val="0228D235"/>
    <w:rsid w:val="02393FE3"/>
    <w:rsid w:val="02521696"/>
    <w:rsid w:val="027179A1"/>
    <w:rsid w:val="027439AB"/>
    <w:rsid w:val="02778480"/>
    <w:rsid w:val="02D6450D"/>
    <w:rsid w:val="02F10129"/>
    <w:rsid w:val="03099647"/>
    <w:rsid w:val="032354B1"/>
    <w:rsid w:val="0326B02C"/>
    <w:rsid w:val="034A197C"/>
    <w:rsid w:val="0389B07B"/>
    <w:rsid w:val="03E28999"/>
    <w:rsid w:val="03FE15F6"/>
    <w:rsid w:val="0408CA46"/>
    <w:rsid w:val="046C21C4"/>
    <w:rsid w:val="046D295D"/>
    <w:rsid w:val="046F31F1"/>
    <w:rsid w:val="0471C139"/>
    <w:rsid w:val="04C2BCEA"/>
    <w:rsid w:val="050AE6AB"/>
    <w:rsid w:val="051299AA"/>
    <w:rsid w:val="052425E6"/>
    <w:rsid w:val="059F677D"/>
    <w:rsid w:val="06D0F51D"/>
    <w:rsid w:val="06F5B176"/>
    <w:rsid w:val="06FDD667"/>
    <w:rsid w:val="071705DF"/>
    <w:rsid w:val="074A04E8"/>
    <w:rsid w:val="0757520E"/>
    <w:rsid w:val="07AD443D"/>
    <w:rsid w:val="07D63770"/>
    <w:rsid w:val="0804D0A3"/>
    <w:rsid w:val="080B7C57"/>
    <w:rsid w:val="08740561"/>
    <w:rsid w:val="08BFF9FE"/>
    <w:rsid w:val="08DA46EE"/>
    <w:rsid w:val="094474D6"/>
    <w:rsid w:val="0963F9BB"/>
    <w:rsid w:val="096F9416"/>
    <w:rsid w:val="0A0BFD52"/>
    <w:rsid w:val="0A0E4C40"/>
    <w:rsid w:val="0A77DD58"/>
    <w:rsid w:val="0A85A03D"/>
    <w:rsid w:val="0A9C29F6"/>
    <w:rsid w:val="0B9A113D"/>
    <w:rsid w:val="0BCD2D96"/>
    <w:rsid w:val="0C1F55D8"/>
    <w:rsid w:val="0C326BD8"/>
    <w:rsid w:val="0C431AB8"/>
    <w:rsid w:val="0CA875D7"/>
    <w:rsid w:val="0CAE2967"/>
    <w:rsid w:val="0CBDE5AD"/>
    <w:rsid w:val="0CDE7CC5"/>
    <w:rsid w:val="0D1CFCC9"/>
    <w:rsid w:val="0D512201"/>
    <w:rsid w:val="0D7B9B97"/>
    <w:rsid w:val="0D845EE7"/>
    <w:rsid w:val="0D88476A"/>
    <w:rsid w:val="0E08DE25"/>
    <w:rsid w:val="0E52B09C"/>
    <w:rsid w:val="0E6C665D"/>
    <w:rsid w:val="0E8A5162"/>
    <w:rsid w:val="0EBB60EC"/>
    <w:rsid w:val="0EC7CE56"/>
    <w:rsid w:val="0EC85138"/>
    <w:rsid w:val="0EF5DF6F"/>
    <w:rsid w:val="0F9B634C"/>
    <w:rsid w:val="0FA0A75C"/>
    <w:rsid w:val="0FD10D8F"/>
    <w:rsid w:val="0FFAD843"/>
    <w:rsid w:val="10635295"/>
    <w:rsid w:val="1070F987"/>
    <w:rsid w:val="10831DED"/>
    <w:rsid w:val="10B0FB47"/>
    <w:rsid w:val="10C3220D"/>
    <w:rsid w:val="10F12F9F"/>
    <w:rsid w:val="10FADEBA"/>
    <w:rsid w:val="112DA51B"/>
    <w:rsid w:val="115B5441"/>
    <w:rsid w:val="1183CE13"/>
    <w:rsid w:val="11DA6634"/>
    <w:rsid w:val="11ECA9DA"/>
    <w:rsid w:val="12075770"/>
    <w:rsid w:val="128FF2D9"/>
    <w:rsid w:val="129FF287"/>
    <w:rsid w:val="12AB6A7A"/>
    <w:rsid w:val="12DCAC41"/>
    <w:rsid w:val="130C7F1B"/>
    <w:rsid w:val="131184F8"/>
    <w:rsid w:val="13291C97"/>
    <w:rsid w:val="137E25DA"/>
    <w:rsid w:val="139FB376"/>
    <w:rsid w:val="13C3494C"/>
    <w:rsid w:val="14363EFA"/>
    <w:rsid w:val="14458ED4"/>
    <w:rsid w:val="144A3033"/>
    <w:rsid w:val="1462974D"/>
    <w:rsid w:val="14B7EFB7"/>
    <w:rsid w:val="1515409C"/>
    <w:rsid w:val="1517D052"/>
    <w:rsid w:val="151BA40C"/>
    <w:rsid w:val="153152BE"/>
    <w:rsid w:val="154BE5DD"/>
    <w:rsid w:val="15683509"/>
    <w:rsid w:val="1578DD83"/>
    <w:rsid w:val="15843252"/>
    <w:rsid w:val="15EBBA23"/>
    <w:rsid w:val="161D5DB1"/>
    <w:rsid w:val="16C7E512"/>
    <w:rsid w:val="16E6DB7E"/>
    <w:rsid w:val="172E93F9"/>
    <w:rsid w:val="17871F55"/>
    <w:rsid w:val="17948567"/>
    <w:rsid w:val="17A9B193"/>
    <w:rsid w:val="17C3A2C0"/>
    <w:rsid w:val="17C8A366"/>
    <w:rsid w:val="17E4E7AE"/>
    <w:rsid w:val="182B5DC8"/>
    <w:rsid w:val="18481586"/>
    <w:rsid w:val="18BED97F"/>
    <w:rsid w:val="18DC8B09"/>
    <w:rsid w:val="18F28A13"/>
    <w:rsid w:val="19092DB0"/>
    <w:rsid w:val="19163228"/>
    <w:rsid w:val="193A5810"/>
    <w:rsid w:val="193BAFA4"/>
    <w:rsid w:val="193DF5DD"/>
    <w:rsid w:val="1945CE55"/>
    <w:rsid w:val="197D5DD6"/>
    <w:rsid w:val="19B3B5A4"/>
    <w:rsid w:val="19E89026"/>
    <w:rsid w:val="19EDDCBE"/>
    <w:rsid w:val="19F13ADA"/>
    <w:rsid w:val="19F83268"/>
    <w:rsid w:val="1AD4EF86"/>
    <w:rsid w:val="1AEAD3F6"/>
    <w:rsid w:val="1AF9BF61"/>
    <w:rsid w:val="1B1A865A"/>
    <w:rsid w:val="1B248F0C"/>
    <w:rsid w:val="1B4AA343"/>
    <w:rsid w:val="1B78F5E9"/>
    <w:rsid w:val="1B8F7CE3"/>
    <w:rsid w:val="1BC5640D"/>
    <w:rsid w:val="1BE268F0"/>
    <w:rsid w:val="1BF1105D"/>
    <w:rsid w:val="1C00E83A"/>
    <w:rsid w:val="1C2B0A42"/>
    <w:rsid w:val="1C2C2AE7"/>
    <w:rsid w:val="1C2F14AC"/>
    <w:rsid w:val="1C520B64"/>
    <w:rsid w:val="1CAC32BE"/>
    <w:rsid w:val="1CADE47A"/>
    <w:rsid w:val="1CB6235D"/>
    <w:rsid w:val="1D00C01D"/>
    <w:rsid w:val="1D12634B"/>
    <w:rsid w:val="1D5A1911"/>
    <w:rsid w:val="1D82F896"/>
    <w:rsid w:val="1E8A314F"/>
    <w:rsid w:val="1EAA52BC"/>
    <w:rsid w:val="1ECF2603"/>
    <w:rsid w:val="1ED78B07"/>
    <w:rsid w:val="1F07561F"/>
    <w:rsid w:val="1F116FC7"/>
    <w:rsid w:val="1F281649"/>
    <w:rsid w:val="1F53E085"/>
    <w:rsid w:val="1F613BF3"/>
    <w:rsid w:val="1F61999C"/>
    <w:rsid w:val="1F6FE4F7"/>
    <w:rsid w:val="1FA31002"/>
    <w:rsid w:val="1FA3EEA2"/>
    <w:rsid w:val="1FBC9019"/>
    <w:rsid w:val="2046F985"/>
    <w:rsid w:val="20EA3DE6"/>
    <w:rsid w:val="20F34E6D"/>
    <w:rsid w:val="217A7577"/>
    <w:rsid w:val="21B0B804"/>
    <w:rsid w:val="21CC9AA2"/>
    <w:rsid w:val="21E6DC0A"/>
    <w:rsid w:val="220E1931"/>
    <w:rsid w:val="221B50F4"/>
    <w:rsid w:val="22313253"/>
    <w:rsid w:val="2299946D"/>
    <w:rsid w:val="22D2BEF0"/>
    <w:rsid w:val="2320D2F8"/>
    <w:rsid w:val="2348F6A2"/>
    <w:rsid w:val="23A15F56"/>
    <w:rsid w:val="23A56CFB"/>
    <w:rsid w:val="2424A119"/>
    <w:rsid w:val="2454D71A"/>
    <w:rsid w:val="2482BBCE"/>
    <w:rsid w:val="249DDC55"/>
    <w:rsid w:val="24AA95F6"/>
    <w:rsid w:val="24B13721"/>
    <w:rsid w:val="24DB6C85"/>
    <w:rsid w:val="24EBAD23"/>
    <w:rsid w:val="24F04C3D"/>
    <w:rsid w:val="2537E478"/>
    <w:rsid w:val="258B8AA5"/>
    <w:rsid w:val="25C8AEAC"/>
    <w:rsid w:val="2601372B"/>
    <w:rsid w:val="26350AB7"/>
    <w:rsid w:val="2647F5FB"/>
    <w:rsid w:val="26492CC1"/>
    <w:rsid w:val="265D1DF4"/>
    <w:rsid w:val="26B060A8"/>
    <w:rsid w:val="26B8E765"/>
    <w:rsid w:val="26BC0CED"/>
    <w:rsid w:val="26C0D558"/>
    <w:rsid w:val="2712D7BB"/>
    <w:rsid w:val="2760220D"/>
    <w:rsid w:val="277E4FFB"/>
    <w:rsid w:val="27840C91"/>
    <w:rsid w:val="279342E7"/>
    <w:rsid w:val="2796A76A"/>
    <w:rsid w:val="27D65562"/>
    <w:rsid w:val="2892CF3D"/>
    <w:rsid w:val="28B1A50B"/>
    <w:rsid w:val="28C1DF64"/>
    <w:rsid w:val="28C31637"/>
    <w:rsid w:val="28CF3FD1"/>
    <w:rsid w:val="290F612D"/>
    <w:rsid w:val="2949464B"/>
    <w:rsid w:val="29B67113"/>
    <w:rsid w:val="29BEDDCC"/>
    <w:rsid w:val="29CBE4F2"/>
    <w:rsid w:val="2A364A41"/>
    <w:rsid w:val="2AC219BD"/>
    <w:rsid w:val="2AD72FE0"/>
    <w:rsid w:val="2AD820D3"/>
    <w:rsid w:val="2AE2AD58"/>
    <w:rsid w:val="2B544129"/>
    <w:rsid w:val="2B617205"/>
    <w:rsid w:val="2B9D977F"/>
    <w:rsid w:val="2BB2C695"/>
    <w:rsid w:val="2BDD4E58"/>
    <w:rsid w:val="2C7C638A"/>
    <w:rsid w:val="2C890428"/>
    <w:rsid w:val="2CA1BC48"/>
    <w:rsid w:val="2CBF4254"/>
    <w:rsid w:val="2CCB9BBB"/>
    <w:rsid w:val="2D3A2841"/>
    <w:rsid w:val="2D4BF532"/>
    <w:rsid w:val="2DC3CCDD"/>
    <w:rsid w:val="2DC6D5D3"/>
    <w:rsid w:val="2E215747"/>
    <w:rsid w:val="2E42EF38"/>
    <w:rsid w:val="2E6C6A12"/>
    <w:rsid w:val="2E8E072F"/>
    <w:rsid w:val="2EB90D3C"/>
    <w:rsid w:val="2ECCDB9D"/>
    <w:rsid w:val="2EDAD622"/>
    <w:rsid w:val="2EEDCE0C"/>
    <w:rsid w:val="2EF0B2E7"/>
    <w:rsid w:val="2EF7082C"/>
    <w:rsid w:val="2F33A33B"/>
    <w:rsid w:val="2F3BEB59"/>
    <w:rsid w:val="2F66332E"/>
    <w:rsid w:val="2F9C0908"/>
    <w:rsid w:val="2FBEBF24"/>
    <w:rsid w:val="307D0C0F"/>
    <w:rsid w:val="30AC9417"/>
    <w:rsid w:val="30CEAE2E"/>
    <w:rsid w:val="30D46953"/>
    <w:rsid w:val="311BB4C4"/>
    <w:rsid w:val="3122EC21"/>
    <w:rsid w:val="31B13D49"/>
    <w:rsid w:val="31B3D3E6"/>
    <w:rsid w:val="31D620BE"/>
    <w:rsid w:val="323CF3CB"/>
    <w:rsid w:val="32DB39C6"/>
    <w:rsid w:val="331CAA99"/>
    <w:rsid w:val="3352CB81"/>
    <w:rsid w:val="33816563"/>
    <w:rsid w:val="33BF98BE"/>
    <w:rsid w:val="33C829E9"/>
    <w:rsid w:val="33CF98AA"/>
    <w:rsid w:val="33FFA1C0"/>
    <w:rsid w:val="34803E31"/>
    <w:rsid w:val="34C321F5"/>
    <w:rsid w:val="34C3238C"/>
    <w:rsid w:val="3541A493"/>
    <w:rsid w:val="355D15B1"/>
    <w:rsid w:val="357031DA"/>
    <w:rsid w:val="358AEE20"/>
    <w:rsid w:val="35B50E3A"/>
    <w:rsid w:val="35C9612A"/>
    <w:rsid w:val="361250C8"/>
    <w:rsid w:val="36142BCB"/>
    <w:rsid w:val="3634780F"/>
    <w:rsid w:val="3638DB8C"/>
    <w:rsid w:val="3687F24C"/>
    <w:rsid w:val="36982F7E"/>
    <w:rsid w:val="36EC9360"/>
    <w:rsid w:val="36FD3289"/>
    <w:rsid w:val="3726E307"/>
    <w:rsid w:val="372F59D2"/>
    <w:rsid w:val="37366941"/>
    <w:rsid w:val="37440351"/>
    <w:rsid w:val="375026E5"/>
    <w:rsid w:val="375D9E14"/>
    <w:rsid w:val="379FC57F"/>
    <w:rsid w:val="38003138"/>
    <w:rsid w:val="38219E64"/>
    <w:rsid w:val="3846E77B"/>
    <w:rsid w:val="384D4435"/>
    <w:rsid w:val="384F56BB"/>
    <w:rsid w:val="3884BBEF"/>
    <w:rsid w:val="389487EC"/>
    <w:rsid w:val="38AD7B70"/>
    <w:rsid w:val="38BD1267"/>
    <w:rsid w:val="38CE284F"/>
    <w:rsid w:val="3901E797"/>
    <w:rsid w:val="393D1438"/>
    <w:rsid w:val="3954420A"/>
    <w:rsid w:val="395FBE30"/>
    <w:rsid w:val="39823F4E"/>
    <w:rsid w:val="39DCE46B"/>
    <w:rsid w:val="3A3F4A79"/>
    <w:rsid w:val="3A757C88"/>
    <w:rsid w:val="3A7C9CDE"/>
    <w:rsid w:val="3AA65867"/>
    <w:rsid w:val="3B2316B5"/>
    <w:rsid w:val="3B43A5FA"/>
    <w:rsid w:val="3B4CD4C5"/>
    <w:rsid w:val="3BA15C30"/>
    <w:rsid w:val="3BB5D476"/>
    <w:rsid w:val="3BE27386"/>
    <w:rsid w:val="3C1EC91A"/>
    <w:rsid w:val="3C50CCF3"/>
    <w:rsid w:val="3C512047"/>
    <w:rsid w:val="3C6AD14E"/>
    <w:rsid w:val="3C7C9892"/>
    <w:rsid w:val="3C922120"/>
    <w:rsid w:val="3C987BD4"/>
    <w:rsid w:val="3CBDE0E5"/>
    <w:rsid w:val="3CD93A84"/>
    <w:rsid w:val="3CDA4533"/>
    <w:rsid w:val="3CEAAF89"/>
    <w:rsid w:val="3CFBAFF4"/>
    <w:rsid w:val="3D0D403B"/>
    <w:rsid w:val="3D2ABBDF"/>
    <w:rsid w:val="3D4AFBE6"/>
    <w:rsid w:val="3D5DD469"/>
    <w:rsid w:val="3D66D3C1"/>
    <w:rsid w:val="3DF5C7C9"/>
    <w:rsid w:val="3E01C7BF"/>
    <w:rsid w:val="3E059DF3"/>
    <w:rsid w:val="3E3918AF"/>
    <w:rsid w:val="3E5EE480"/>
    <w:rsid w:val="3E72566B"/>
    <w:rsid w:val="3EBC4556"/>
    <w:rsid w:val="3EC69777"/>
    <w:rsid w:val="3ECEAFB9"/>
    <w:rsid w:val="3EDD1210"/>
    <w:rsid w:val="3EFA5A2E"/>
    <w:rsid w:val="3F4E8783"/>
    <w:rsid w:val="3F7E9517"/>
    <w:rsid w:val="3F8E5D2E"/>
    <w:rsid w:val="3FD79F6B"/>
    <w:rsid w:val="401432A5"/>
    <w:rsid w:val="40615889"/>
    <w:rsid w:val="4062FD49"/>
    <w:rsid w:val="4080AF65"/>
    <w:rsid w:val="40CA5840"/>
    <w:rsid w:val="40F6DFA0"/>
    <w:rsid w:val="4149DBF0"/>
    <w:rsid w:val="418D1B4F"/>
    <w:rsid w:val="41CCB4D9"/>
    <w:rsid w:val="41D337CB"/>
    <w:rsid w:val="41D60B08"/>
    <w:rsid w:val="41EAF291"/>
    <w:rsid w:val="41FC9188"/>
    <w:rsid w:val="421EE9F6"/>
    <w:rsid w:val="4254533B"/>
    <w:rsid w:val="4293822D"/>
    <w:rsid w:val="42FC3E7D"/>
    <w:rsid w:val="42FDDCAC"/>
    <w:rsid w:val="4482D67A"/>
    <w:rsid w:val="44E15CBB"/>
    <w:rsid w:val="4503815D"/>
    <w:rsid w:val="451ED846"/>
    <w:rsid w:val="4530C76F"/>
    <w:rsid w:val="453CBBCF"/>
    <w:rsid w:val="454E487E"/>
    <w:rsid w:val="45A5EC20"/>
    <w:rsid w:val="45D5F7D7"/>
    <w:rsid w:val="45E53AEC"/>
    <w:rsid w:val="46019AE9"/>
    <w:rsid w:val="469AD363"/>
    <w:rsid w:val="469CA672"/>
    <w:rsid w:val="47803B08"/>
    <w:rsid w:val="4795465D"/>
    <w:rsid w:val="47CB1086"/>
    <w:rsid w:val="48081B9D"/>
    <w:rsid w:val="480DC7F0"/>
    <w:rsid w:val="485F0995"/>
    <w:rsid w:val="4861467C"/>
    <w:rsid w:val="48617E76"/>
    <w:rsid w:val="487C70D5"/>
    <w:rsid w:val="48D5C508"/>
    <w:rsid w:val="48ED2729"/>
    <w:rsid w:val="48EDDB47"/>
    <w:rsid w:val="49475F03"/>
    <w:rsid w:val="4984A078"/>
    <w:rsid w:val="49BBB0FB"/>
    <w:rsid w:val="4A04BAC0"/>
    <w:rsid w:val="4A6468DB"/>
    <w:rsid w:val="4A868A50"/>
    <w:rsid w:val="4A988DB7"/>
    <w:rsid w:val="4AFB7260"/>
    <w:rsid w:val="4B02D188"/>
    <w:rsid w:val="4B53C3A2"/>
    <w:rsid w:val="4B636265"/>
    <w:rsid w:val="4B9927CE"/>
    <w:rsid w:val="4BCCA70D"/>
    <w:rsid w:val="4BE0BAA3"/>
    <w:rsid w:val="4C02C458"/>
    <w:rsid w:val="4C0C4D31"/>
    <w:rsid w:val="4C1C437B"/>
    <w:rsid w:val="4C1CA5C7"/>
    <w:rsid w:val="4C2232A4"/>
    <w:rsid w:val="4C35E75C"/>
    <w:rsid w:val="4C634FBB"/>
    <w:rsid w:val="4C8A818A"/>
    <w:rsid w:val="4C9AE6DC"/>
    <w:rsid w:val="4CE6EF3D"/>
    <w:rsid w:val="4CF8441C"/>
    <w:rsid w:val="4CFDB9BA"/>
    <w:rsid w:val="4DA5F690"/>
    <w:rsid w:val="4DB0175D"/>
    <w:rsid w:val="4DF14940"/>
    <w:rsid w:val="4E0331D3"/>
    <w:rsid w:val="4F0EDBED"/>
    <w:rsid w:val="4F109E3B"/>
    <w:rsid w:val="4F134E71"/>
    <w:rsid w:val="4FA1D651"/>
    <w:rsid w:val="4FB862AF"/>
    <w:rsid w:val="4FB9E835"/>
    <w:rsid w:val="4FE18C9F"/>
    <w:rsid w:val="501C5D10"/>
    <w:rsid w:val="502E2A7F"/>
    <w:rsid w:val="50376F5E"/>
    <w:rsid w:val="5076A2B3"/>
    <w:rsid w:val="50A6EB7E"/>
    <w:rsid w:val="50ACD452"/>
    <w:rsid w:val="51AB2F13"/>
    <w:rsid w:val="51B8B782"/>
    <w:rsid w:val="51C0A05E"/>
    <w:rsid w:val="524890E9"/>
    <w:rsid w:val="528BF5A6"/>
    <w:rsid w:val="52CB8E58"/>
    <w:rsid w:val="534DEA27"/>
    <w:rsid w:val="535EB4C4"/>
    <w:rsid w:val="539DD698"/>
    <w:rsid w:val="53B74887"/>
    <w:rsid w:val="54014FD1"/>
    <w:rsid w:val="5404FF7D"/>
    <w:rsid w:val="548CC8C7"/>
    <w:rsid w:val="54C1A654"/>
    <w:rsid w:val="54D733CA"/>
    <w:rsid w:val="54FC10D9"/>
    <w:rsid w:val="54FF2C8C"/>
    <w:rsid w:val="55072838"/>
    <w:rsid w:val="55272898"/>
    <w:rsid w:val="555C99CC"/>
    <w:rsid w:val="55B40131"/>
    <w:rsid w:val="55DCB0E1"/>
    <w:rsid w:val="55E162EA"/>
    <w:rsid w:val="55E18161"/>
    <w:rsid w:val="55F5B356"/>
    <w:rsid w:val="564A4E4A"/>
    <w:rsid w:val="56B2148D"/>
    <w:rsid w:val="571C722A"/>
    <w:rsid w:val="575FE238"/>
    <w:rsid w:val="5799A81A"/>
    <w:rsid w:val="57E9FF65"/>
    <w:rsid w:val="5806D66E"/>
    <w:rsid w:val="5807F934"/>
    <w:rsid w:val="58212DDB"/>
    <w:rsid w:val="590545CF"/>
    <w:rsid w:val="5928221B"/>
    <w:rsid w:val="5965993D"/>
    <w:rsid w:val="5970E4E6"/>
    <w:rsid w:val="5982DBEB"/>
    <w:rsid w:val="59B6B734"/>
    <w:rsid w:val="59B95EAA"/>
    <w:rsid w:val="59F204A5"/>
    <w:rsid w:val="59F43D04"/>
    <w:rsid w:val="59FBCDAD"/>
    <w:rsid w:val="5A01D700"/>
    <w:rsid w:val="5A097C29"/>
    <w:rsid w:val="5A39C74B"/>
    <w:rsid w:val="5A5EABD9"/>
    <w:rsid w:val="5A65B6D2"/>
    <w:rsid w:val="5AA33826"/>
    <w:rsid w:val="5B058557"/>
    <w:rsid w:val="5B26317B"/>
    <w:rsid w:val="5B3D6EE7"/>
    <w:rsid w:val="5D26F7BE"/>
    <w:rsid w:val="5D41E4D4"/>
    <w:rsid w:val="5DC199F6"/>
    <w:rsid w:val="5DE5D354"/>
    <w:rsid w:val="5E34F808"/>
    <w:rsid w:val="5E848016"/>
    <w:rsid w:val="5E8FD027"/>
    <w:rsid w:val="5EEE731E"/>
    <w:rsid w:val="5F0026DC"/>
    <w:rsid w:val="5F0AB9CB"/>
    <w:rsid w:val="5FC40242"/>
    <w:rsid w:val="5FE168CB"/>
    <w:rsid w:val="5FE29AB8"/>
    <w:rsid w:val="5FE4A1AB"/>
    <w:rsid w:val="5FEF77FE"/>
    <w:rsid w:val="5FF5111B"/>
    <w:rsid w:val="602E6615"/>
    <w:rsid w:val="60699DD6"/>
    <w:rsid w:val="614A1B39"/>
    <w:rsid w:val="617EE1B2"/>
    <w:rsid w:val="619154A5"/>
    <w:rsid w:val="619D6920"/>
    <w:rsid w:val="61B0D008"/>
    <w:rsid w:val="61B7E586"/>
    <w:rsid w:val="61D2C5A7"/>
    <w:rsid w:val="620E66F3"/>
    <w:rsid w:val="624E27F7"/>
    <w:rsid w:val="62512DE7"/>
    <w:rsid w:val="6262A5AD"/>
    <w:rsid w:val="6282F341"/>
    <w:rsid w:val="629E0B53"/>
    <w:rsid w:val="62B2A6A4"/>
    <w:rsid w:val="62F1D36B"/>
    <w:rsid w:val="62F7A295"/>
    <w:rsid w:val="6399ECB9"/>
    <w:rsid w:val="63B4427B"/>
    <w:rsid w:val="6401C65C"/>
    <w:rsid w:val="643AA1E0"/>
    <w:rsid w:val="6452BEC5"/>
    <w:rsid w:val="6462254D"/>
    <w:rsid w:val="6490344B"/>
    <w:rsid w:val="6490F5CD"/>
    <w:rsid w:val="64A2A232"/>
    <w:rsid w:val="64B8967C"/>
    <w:rsid w:val="64C206F3"/>
    <w:rsid w:val="6517F787"/>
    <w:rsid w:val="653610CE"/>
    <w:rsid w:val="6562D09E"/>
    <w:rsid w:val="657B0301"/>
    <w:rsid w:val="658FC6F8"/>
    <w:rsid w:val="65902AF1"/>
    <w:rsid w:val="6590850C"/>
    <w:rsid w:val="659C8708"/>
    <w:rsid w:val="65AFFF89"/>
    <w:rsid w:val="66075C25"/>
    <w:rsid w:val="661926D3"/>
    <w:rsid w:val="66552C08"/>
    <w:rsid w:val="66960401"/>
    <w:rsid w:val="66CFE7B6"/>
    <w:rsid w:val="66E03F56"/>
    <w:rsid w:val="674215F9"/>
    <w:rsid w:val="6783B2FF"/>
    <w:rsid w:val="678A5D85"/>
    <w:rsid w:val="6798C0BB"/>
    <w:rsid w:val="67C7A23F"/>
    <w:rsid w:val="67CB32CD"/>
    <w:rsid w:val="67FD09F1"/>
    <w:rsid w:val="68183D47"/>
    <w:rsid w:val="687A224E"/>
    <w:rsid w:val="68EE70C4"/>
    <w:rsid w:val="69202472"/>
    <w:rsid w:val="69447609"/>
    <w:rsid w:val="697CF509"/>
    <w:rsid w:val="69C73500"/>
    <w:rsid w:val="69FBBE10"/>
    <w:rsid w:val="6A01821F"/>
    <w:rsid w:val="6A04D008"/>
    <w:rsid w:val="6A2AD99D"/>
    <w:rsid w:val="6A77F6E4"/>
    <w:rsid w:val="6A7DA940"/>
    <w:rsid w:val="6AB1CD58"/>
    <w:rsid w:val="6ABFD662"/>
    <w:rsid w:val="6AC40C30"/>
    <w:rsid w:val="6B066FF2"/>
    <w:rsid w:val="6B4486F0"/>
    <w:rsid w:val="6BC40BBD"/>
    <w:rsid w:val="6C411B27"/>
    <w:rsid w:val="6C78A67D"/>
    <w:rsid w:val="6C88CE21"/>
    <w:rsid w:val="6C893714"/>
    <w:rsid w:val="6CCF1EEE"/>
    <w:rsid w:val="6D063572"/>
    <w:rsid w:val="6D3B330C"/>
    <w:rsid w:val="6DD2757E"/>
    <w:rsid w:val="6DF8D7A7"/>
    <w:rsid w:val="6E4C7241"/>
    <w:rsid w:val="6E819D93"/>
    <w:rsid w:val="6E9744B3"/>
    <w:rsid w:val="6F03964A"/>
    <w:rsid w:val="6F19828D"/>
    <w:rsid w:val="6F1A9B39"/>
    <w:rsid w:val="6F4823B4"/>
    <w:rsid w:val="6F6F38FE"/>
    <w:rsid w:val="6F8F4355"/>
    <w:rsid w:val="6FA8C6C8"/>
    <w:rsid w:val="6FDB43BA"/>
    <w:rsid w:val="701C7A6B"/>
    <w:rsid w:val="7028BCEA"/>
    <w:rsid w:val="706B2DF2"/>
    <w:rsid w:val="708BDD0B"/>
    <w:rsid w:val="70C3746F"/>
    <w:rsid w:val="70F23B0E"/>
    <w:rsid w:val="711C2F70"/>
    <w:rsid w:val="711F51F2"/>
    <w:rsid w:val="7129532A"/>
    <w:rsid w:val="713C2130"/>
    <w:rsid w:val="717691E0"/>
    <w:rsid w:val="71950013"/>
    <w:rsid w:val="71953C70"/>
    <w:rsid w:val="71D2335E"/>
    <w:rsid w:val="71D3467D"/>
    <w:rsid w:val="71D8652A"/>
    <w:rsid w:val="723480B7"/>
    <w:rsid w:val="727E74D9"/>
    <w:rsid w:val="7281C8C6"/>
    <w:rsid w:val="7283479A"/>
    <w:rsid w:val="72A4CB37"/>
    <w:rsid w:val="72B403C2"/>
    <w:rsid w:val="72C450C2"/>
    <w:rsid w:val="72E9D773"/>
    <w:rsid w:val="731894E5"/>
    <w:rsid w:val="731EFAC8"/>
    <w:rsid w:val="738033B1"/>
    <w:rsid w:val="7384A03D"/>
    <w:rsid w:val="73852298"/>
    <w:rsid w:val="7410AF39"/>
    <w:rsid w:val="745D772C"/>
    <w:rsid w:val="746078C0"/>
    <w:rsid w:val="747FAD95"/>
    <w:rsid w:val="74A798B3"/>
    <w:rsid w:val="74C7B249"/>
    <w:rsid w:val="74EE6007"/>
    <w:rsid w:val="750D5573"/>
    <w:rsid w:val="753A3D45"/>
    <w:rsid w:val="753F0485"/>
    <w:rsid w:val="755A5A1D"/>
    <w:rsid w:val="75C3833D"/>
    <w:rsid w:val="75CCB6E1"/>
    <w:rsid w:val="75D8DD3B"/>
    <w:rsid w:val="7630D166"/>
    <w:rsid w:val="767FE765"/>
    <w:rsid w:val="76A5679B"/>
    <w:rsid w:val="76C2D2A0"/>
    <w:rsid w:val="76F7FDF7"/>
    <w:rsid w:val="774940A9"/>
    <w:rsid w:val="77AB63B8"/>
    <w:rsid w:val="77D9CDE6"/>
    <w:rsid w:val="77F47128"/>
    <w:rsid w:val="7810AF88"/>
    <w:rsid w:val="7833D1F6"/>
    <w:rsid w:val="783688EA"/>
    <w:rsid w:val="7852072E"/>
    <w:rsid w:val="7854C4FF"/>
    <w:rsid w:val="7856E086"/>
    <w:rsid w:val="78C3DB5F"/>
    <w:rsid w:val="78CD3A51"/>
    <w:rsid w:val="78E05CC0"/>
    <w:rsid w:val="791719DD"/>
    <w:rsid w:val="7925F8A6"/>
    <w:rsid w:val="7926891A"/>
    <w:rsid w:val="795A8B24"/>
    <w:rsid w:val="7A0368F1"/>
    <w:rsid w:val="7A405F2C"/>
    <w:rsid w:val="7A43A47C"/>
    <w:rsid w:val="7A788F24"/>
    <w:rsid w:val="7A89A952"/>
    <w:rsid w:val="7AE34911"/>
    <w:rsid w:val="7B03240C"/>
    <w:rsid w:val="7B0F2F68"/>
    <w:rsid w:val="7B162613"/>
    <w:rsid w:val="7B4FEC27"/>
    <w:rsid w:val="7B67A07F"/>
    <w:rsid w:val="7BAC03D9"/>
    <w:rsid w:val="7BB3F57C"/>
    <w:rsid w:val="7BEF3257"/>
    <w:rsid w:val="7C17D3EB"/>
    <w:rsid w:val="7C1C62C1"/>
    <w:rsid w:val="7C6E191D"/>
    <w:rsid w:val="7C7716A4"/>
    <w:rsid w:val="7C7B9658"/>
    <w:rsid w:val="7C82C825"/>
    <w:rsid w:val="7CCC7D9F"/>
    <w:rsid w:val="7CEC2CA9"/>
    <w:rsid w:val="7CF22B8E"/>
    <w:rsid w:val="7D1AB32A"/>
    <w:rsid w:val="7D2E2B32"/>
    <w:rsid w:val="7D90A2FE"/>
    <w:rsid w:val="7D9B763D"/>
    <w:rsid w:val="7DC8EBBA"/>
    <w:rsid w:val="7DE11AAA"/>
    <w:rsid w:val="7E4DF160"/>
    <w:rsid w:val="7E5C583E"/>
    <w:rsid w:val="7E62B9E4"/>
    <w:rsid w:val="7EAFE967"/>
    <w:rsid w:val="7EB2E43C"/>
    <w:rsid w:val="7ED09CE1"/>
    <w:rsid w:val="7F156D45"/>
    <w:rsid w:val="7FD1D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5B59C5"/>
  <w15:chartTrackingRefBased/>
  <w15:docId w15:val="{A300A317-0745-409B-8035-37FA8DF9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1E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0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C82E5C"/>
    <w:pPr>
      <w:spacing w:line="240" w:lineRule="auto"/>
    </w:pPr>
    <w:rPr>
      <w:rFonts w:ascii="Calibri" w:hAnsi="Calibri" w:cs="Calibri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82E5C"/>
    <w:rPr>
      <w:rFonts w:ascii="Calibri" w:hAnsi="Calibri" w:cs="Calibri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C82E5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82E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2E5C"/>
    <w:pPr>
      <w:spacing w:line="240" w:lineRule="auto"/>
    </w:pPr>
    <w:rPr>
      <w:rFonts w:ascii="Dubai" w:hAnsi="Dubai" w:cs="Duba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2E5C"/>
    <w:rPr>
      <w:rFonts w:ascii="Dubai" w:hAnsi="Dubai" w:cs="Dubai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E5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C82E5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82E5C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C82E5C"/>
    <w:pPr>
      <w:spacing w:after="0" w:line="240" w:lineRule="auto"/>
    </w:pPr>
    <w:rPr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82E5C"/>
    <w:rPr>
      <w:vertAlign w:val="superscript"/>
    </w:rPr>
  </w:style>
  <w:style w:type="table" w:styleId="TableGrid">
    <w:name w:val="Table Grid"/>
    <w:basedOn w:val="TableNormal"/>
    <w:uiPriority w:val="59"/>
    <w:rsid w:val="00C82E5C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82E5C"/>
    <w:pPr>
      <w:spacing w:after="200" w:line="240" w:lineRule="auto"/>
    </w:pPr>
    <w:rPr>
      <w:rFonts w:ascii="Times New Roman" w:hAnsi="Times New Roman" w:cs="Times New Roman"/>
      <w:i/>
      <w:iCs/>
      <w:color w:val="44546A" w:themeColor="text2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2E5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2E5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E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E5C"/>
    <w:rPr>
      <w:rFonts w:ascii="Dubai" w:hAnsi="Dubai" w:cs="Duba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82E5C"/>
    <w:pPr>
      <w:tabs>
        <w:tab w:val="center" w:pos="4680"/>
        <w:tab w:val="right" w:pos="9360"/>
      </w:tabs>
      <w:spacing w:after="0" w:line="240" w:lineRule="auto"/>
    </w:pPr>
    <w:rPr>
      <w:rFonts w:ascii="Dubai" w:hAnsi="Dubai" w:cs="Dubai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82E5C"/>
    <w:rPr>
      <w:rFonts w:ascii="Dubai" w:hAnsi="Dubai" w:cs="Dubai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82E5C"/>
    <w:pPr>
      <w:tabs>
        <w:tab w:val="center" w:pos="4680"/>
        <w:tab w:val="right" w:pos="9360"/>
      </w:tabs>
      <w:spacing w:after="0" w:line="240" w:lineRule="auto"/>
    </w:pPr>
    <w:rPr>
      <w:rFonts w:ascii="Dubai" w:hAnsi="Dubai" w:cs="Dubai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82E5C"/>
    <w:rPr>
      <w:rFonts w:ascii="Dubai" w:hAnsi="Dubai" w:cs="Dubai"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57561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5A1E61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9A1093"/>
  </w:style>
  <w:style w:type="character" w:styleId="FootnoteReference">
    <w:name w:val="footnote reference"/>
    <w:basedOn w:val="DefaultParagraphFont"/>
    <w:uiPriority w:val="99"/>
    <w:semiHidden/>
    <w:unhideWhenUsed/>
    <w:rsid w:val="009A1093"/>
    <w:rPr>
      <w:vertAlign w:val="superscript"/>
    </w:rPr>
  </w:style>
  <w:style w:type="paragraph" w:customStyle="1" w:styleId="paragraph">
    <w:name w:val="paragraph"/>
    <w:basedOn w:val="Normal"/>
    <w:rsid w:val="009A1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9A1093"/>
  </w:style>
  <w:style w:type="character" w:customStyle="1" w:styleId="Heading1Char">
    <w:name w:val="Heading 1 Char"/>
    <w:basedOn w:val="DefaultParagraphFont"/>
    <w:link w:val="Heading1"/>
    <w:uiPriority w:val="9"/>
    <w:rsid w:val="00141E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41EC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375F8"/>
    <w:pPr>
      <w:tabs>
        <w:tab w:val="right" w:leader="dot" w:pos="9350"/>
      </w:tabs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100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F2D6A"/>
    <w:pPr>
      <w:spacing w:after="100"/>
      <w:ind w:left="220"/>
    </w:pPr>
  </w:style>
  <w:style w:type="paragraph" w:customStyle="1" w:styleId="EndNoteBibliographyTitle">
    <w:name w:val="EndNote Bibliography Title"/>
    <w:basedOn w:val="Normal"/>
    <w:link w:val="EndNoteBibliographyTitleChar"/>
    <w:rsid w:val="00B734AA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34AA"/>
    <w:rPr>
      <w:rFonts w:ascii="Calibri" w:hAnsi="Calibri" w:cs="Calibri"/>
      <w:noProof/>
    </w:rPr>
  </w:style>
  <w:style w:type="character" w:styleId="UnresolvedMention">
    <w:name w:val="Unresolved Mention"/>
    <w:basedOn w:val="DefaultParagraphFont"/>
    <w:uiPriority w:val="99"/>
    <w:semiHidden/>
    <w:unhideWhenUsed/>
    <w:rsid w:val="00B734A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A10C4"/>
    <w:pPr>
      <w:ind w:left="720"/>
      <w:contextualSpacing/>
    </w:pPr>
    <w:rPr>
      <w:rFonts w:eastAsiaTheme="minorEastAsia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8A5E2DD29294AB63178D28C3093DA" ma:contentTypeVersion="13" ma:contentTypeDescription="Create a new document." ma:contentTypeScope="" ma:versionID="a00963f68f74f9dd898347a9e213efd4">
  <xsd:schema xmlns:xsd="http://www.w3.org/2001/XMLSchema" xmlns:xs="http://www.w3.org/2001/XMLSchema" xmlns:p="http://schemas.microsoft.com/office/2006/metadata/properties" xmlns:ns3="bf9bd635-1ce6-45d5-abbc-1929a891f5d0" xmlns:ns4="b7e6aec7-ece9-45e1-af33-4dfa4bff5999" targetNamespace="http://schemas.microsoft.com/office/2006/metadata/properties" ma:root="true" ma:fieldsID="0c7d6e70619ac61b6bf2e4103bef11c0" ns3:_="" ns4:_="">
    <xsd:import namespace="bf9bd635-1ce6-45d5-abbc-1929a891f5d0"/>
    <xsd:import namespace="b7e6aec7-ece9-45e1-af33-4dfa4bff59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3:SharedWithDetails" minOccurs="0"/>
                <xsd:element ref="ns3:SharingHintHash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bd635-1ce6-45d5-abbc-1929a891f5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6aec7-ece9-45e1-af33-4dfa4bff5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66699-F2EA-4CB0-9DBB-A4D488793A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123651-F030-4653-988A-D0EA35AB2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bd635-1ce6-45d5-abbc-1929a891f5d0"/>
    <ds:schemaRef ds:uri="b7e6aec7-ece9-45e1-af33-4dfa4bff59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019C0E-2D5A-44E0-B5D9-135087B16F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5DFA74-D088-4B98-99B5-C78EC604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1179</Words>
  <Characters>6725</Characters>
  <Application>Microsoft Office Word</Application>
  <DocSecurity>0</DocSecurity>
  <Lines>56</Lines>
  <Paragraphs>15</Paragraphs>
  <ScaleCrop>false</ScaleCrop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Ali M16</dc:creator>
  <cp:keywords/>
  <dc:description/>
  <cp:lastModifiedBy>Nagham Toba M16</cp:lastModifiedBy>
  <cp:revision>8</cp:revision>
  <dcterms:created xsi:type="dcterms:W3CDTF">2020-08-18T19:23:00Z</dcterms:created>
  <dcterms:modified xsi:type="dcterms:W3CDTF">2020-08-18T17:26:00Z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0x0101002FB8A5E2DD29294AB63178D28C3093DA</vt:lpwstr>
  </property>
</Properties>
</file>